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8EFEC4" w14:textId="77777777" w:rsidR="00AB6E08" w:rsidRPr="00312ECD" w:rsidRDefault="00AB6E08" w:rsidP="00AB6E08">
      <w:pPr>
        <w:pStyle w:val="Title"/>
        <w:rPr>
          <w:rFonts w:ascii="Arial" w:hAnsi="Arial"/>
          <w:u w:val="single"/>
        </w:rPr>
      </w:pPr>
      <w:r w:rsidRPr="00312ECD">
        <w:rPr>
          <w:rFonts w:ascii="Arial" w:hAnsi="Arial"/>
          <w:u w:val="single"/>
        </w:rPr>
        <w:t>CUSC - SECTION 14</w:t>
      </w:r>
    </w:p>
    <w:p w14:paraId="6DD07D3E" w14:textId="77777777" w:rsidR="00AB6E08" w:rsidRPr="00F457CA" w:rsidRDefault="00AB6E08" w:rsidP="00AB6E08">
      <w:pPr>
        <w:jc w:val="center"/>
        <w:rPr>
          <w:rFonts w:ascii="Arial" w:hAnsi="Arial" w:cs="Arial"/>
          <w:b/>
          <w:sz w:val="28"/>
          <w:u w:val="single"/>
        </w:rPr>
      </w:pPr>
    </w:p>
    <w:p w14:paraId="72619DC5"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CHARGING METHODOLOGIES</w:t>
      </w:r>
    </w:p>
    <w:p w14:paraId="25EE7E49" w14:textId="77777777" w:rsidR="00AB6E08" w:rsidRPr="00F457CA" w:rsidRDefault="00AB6E08" w:rsidP="00AB6E08">
      <w:pPr>
        <w:jc w:val="center"/>
        <w:rPr>
          <w:rFonts w:ascii="Arial" w:hAnsi="Arial" w:cs="Arial"/>
          <w:b/>
          <w:sz w:val="28"/>
          <w:u w:val="single"/>
        </w:rPr>
      </w:pPr>
    </w:p>
    <w:p w14:paraId="496F89C4" w14:textId="77777777" w:rsidR="00AB6E08" w:rsidRPr="00F457CA" w:rsidRDefault="00AB6E08" w:rsidP="00AB6E08">
      <w:pPr>
        <w:jc w:val="center"/>
        <w:rPr>
          <w:rFonts w:ascii="Arial" w:hAnsi="Arial" w:cs="Arial"/>
          <w:b/>
          <w:sz w:val="28"/>
          <w:u w:val="single"/>
        </w:rPr>
      </w:pPr>
    </w:p>
    <w:p w14:paraId="5704F679"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CONTENTS</w:t>
      </w:r>
    </w:p>
    <w:p w14:paraId="74706ABA" w14:textId="77777777" w:rsidR="00AB6E08" w:rsidRPr="00F457CA" w:rsidRDefault="00AB6E08" w:rsidP="00AB6E08">
      <w:pPr>
        <w:jc w:val="center"/>
        <w:rPr>
          <w:rFonts w:ascii="Arial" w:hAnsi="Arial" w:cs="Arial"/>
          <w:b/>
        </w:rPr>
      </w:pPr>
    </w:p>
    <w:p w14:paraId="17BB5B8E" w14:textId="77777777" w:rsidR="00AB6E08" w:rsidRDefault="00312ECD" w:rsidP="00FC681D">
      <w:pPr>
        <w:spacing w:after="240"/>
        <w:rPr>
          <w:rFonts w:ascii="Arial" w:hAnsi="Arial" w:cs="Arial"/>
        </w:rPr>
      </w:pPr>
      <w:r>
        <w:rPr>
          <w:rFonts w:ascii="Arial" w:hAnsi="Arial" w:cs="Arial"/>
        </w:rPr>
        <w:t>14.1</w:t>
      </w:r>
      <w:r>
        <w:rPr>
          <w:rFonts w:ascii="Arial" w:hAnsi="Arial" w:cs="Arial"/>
        </w:rPr>
        <w:tab/>
      </w:r>
      <w:r w:rsidR="00FC681D">
        <w:rPr>
          <w:rFonts w:ascii="Arial" w:hAnsi="Arial" w:cs="Arial"/>
        </w:rPr>
        <w:t>Introduction</w:t>
      </w:r>
    </w:p>
    <w:p w14:paraId="09B42557" w14:textId="77777777" w:rsidR="00FC681D" w:rsidRPr="00F457CA" w:rsidRDefault="00FC681D" w:rsidP="00AB6E08">
      <w:pPr>
        <w:rPr>
          <w:rFonts w:ascii="Arial" w:hAnsi="Arial" w:cs="Arial"/>
        </w:rPr>
      </w:pPr>
    </w:p>
    <w:p w14:paraId="5F092A68" w14:textId="77777777" w:rsidR="00AB6E08" w:rsidRDefault="00312ECD" w:rsidP="00AB6E08">
      <w:pPr>
        <w:rPr>
          <w:rFonts w:ascii="Arial" w:hAnsi="Arial" w:cs="Arial"/>
        </w:rPr>
      </w:pPr>
      <w:r>
        <w:rPr>
          <w:rFonts w:ascii="Arial" w:hAnsi="Arial" w:cs="Arial"/>
        </w:rPr>
        <w:tab/>
      </w:r>
      <w:r w:rsidR="00AB6E08" w:rsidRPr="00F457CA">
        <w:rPr>
          <w:rFonts w:ascii="Arial" w:hAnsi="Arial" w:cs="Arial"/>
        </w:rPr>
        <w:t xml:space="preserve">Part </w:t>
      </w:r>
      <w:r>
        <w:rPr>
          <w:rFonts w:ascii="Arial" w:hAnsi="Arial" w:cs="Arial"/>
        </w:rPr>
        <w:t>I -</w:t>
      </w:r>
      <w:r w:rsidR="00AB6E08" w:rsidRPr="00F457CA">
        <w:rPr>
          <w:rFonts w:ascii="Arial" w:hAnsi="Arial" w:cs="Arial"/>
        </w:rPr>
        <w:t xml:space="preserve">The Statement of the Connection Charging Methodology </w:t>
      </w:r>
    </w:p>
    <w:p w14:paraId="7DACD3A2" w14:textId="77777777" w:rsidR="0030347C" w:rsidRDefault="0030347C" w:rsidP="00AB6E08">
      <w:pPr>
        <w:rPr>
          <w:rFonts w:ascii="Arial" w:hAnsi="Arial" w:cs="Arial"/>
        </w:rPr>
      </w:pPr>
    </w:p>
    <w:p w14:paraId="6A3FF7B8" w14:textId="77777777" w:rsidR="0030347C" w:rsidRDefault="0030347C" w:rsidP="00AB6E08">
      <w:pPr>
        <w:rPr>
          <w:rFonts w:ascii="Arial" w:hAnsi="Arial" w:cs="Arial"/>
        </w:rPr>
      </w:pPr>
      <w:r>
        <w:rPr>
          <w:rFonts w:ascii="Arial" w:hAnsi="Arial" w:cs="Arial"/>
        </w:rPr>
        <w:t>14.2</w:t>
      </w:r>
      <w:r>
        <w:rPr>
          <w:rFonts w:ascii="Arial" w:hAnsi="Arial" w:cs="Arial"/>
        </w:rPr>
        <w:tab/>
        <w:t>Principles</w:t>
      </w:r>
    </w:p>
    <w:p w14:paraId="330F3013" w14:textId="77777777" w:rsidR="0030347C" w:rsidRDefault="0030347C" w:rsidP="00AB6E08">
      <w:pPr>
        <w:rPr>
          <w:rFonts w:ascii="Arial" w:hAnsi="Arial" w:cs="Arial"/>
        </w:rPr>
      </w:pPr>
    </w:p>
    <w:p w14:paraId="68B427C2" w14:textId="77777777" w:rsidR="0030347C" w:rsidRDefault="0030347C" w:rsidP="00AB6E08">
      <w:pPr>
        <w:rPr>
          <w:rFonts w:ascii="Arial" w:hAnsi="Arial" w:cs="Arial"/>
        </w:rPr>
      </w:pPr>
      <w:r w:rsidRPr="0030347C">
        <w:rPr>
          <w:rFonts w:ascii="Arial" w:hAnsi="Arial" w:cs="Arial"/>
        </w:rPr>
        <w:t>14.3</w:t>
      </w:r>
      <w:r w:rsidRPr="0030347C">
        <w:rPr>
          <w:rFonts w:ascii="Arial" w:hAnsi="Arial" w:cs="Arial"/>
        </w:rPr>
        <w:tab/>
        <w:t>The Calculation of the Basic Annual Connection Charge for an Asset</w:t>
      </w:r>
    </w:p>
    <w:p w14:paraId="62663C07" w14:textId="77777777" w:rsidR="007F3346" w:rsidRPr="007F3346" w:rsidRDefault="007F3346" w:rsidP="00AB6E08">
      <w:pPr>
        <w:rPr>
          <w:rFonts w:ascii="Arial" w:hAnsi="Arial" w:cs="Arial"/>
        </w:rPr>
      </w:pPr>
    </w:p>
    <w:p w14:paraId="0719D0BB" w14:textId="77777777" w:rsidR="007F3346" w:rsidRDefault="007F3346" w:rsidP="00AB6E08">
      <w:pPr>
        <w:rPr>
          <w:rFonts w:ascii="Arial" w:hAnsi="Arial" w:cs="Arial"/>
        </w:rPr>
      </w:pPr>
      <w:r w:rsidRPr="007F3346">
        <w:rPr>
          <w:rFonts w:ascii="Arial" w:hAnsi="Arial" w:cs="Arial"/>
        </w:rPr>
        <w:t xml:space="preserve">14.4 </w:t>
      </w:r>
      <w:r>
        <w:rPr>
          <w:rFonts w:ascii="Arial" w:hAnsi="Arial" w:cs="Arial"/>
        </w:rPr>
        <w:tab/>
      </w:r>
      <w:r w:rsidRPr="007F3346">
        <w:rPr>
          <w:rFonts w:ascii="Arial" w:hAnsi="Arial" w:cs="Arial"/>
        </w:rPr>
        <w:t>Other Charges</w:t>
      </w:r>
    </w:p>
    <w:p w14:paraId="046956E6" w14:textId="77777777" w:rsidR="00D444F4" w:rsidRPr="007F3346" w:rsidRDefault="00D444F4" w:rsidP="00AB6E08">
      <w:pPr>
        <w:rPr>
          <w:rFonts w:ascii="Arial" w:hAnsi="Arial" w:cs="Arial"/>
        </w:rPr>
      </w:pPr>
    </w:p>
    <w:p w14:paraId="58377B89" w14:textId="77777777" w:rsidR="0058733E" w:rsidRDefault="00D444F4" w:rsidP="00AB6E08">
      <w:pPr>
        <w:rPr>
          <w:rFonts w:ascii="Arial" w:hAnsi="Arial" w:cs="Arial"/>
        </w:rPr>
      </w:pPr>
      <w:r w:rsidRPr="00D444F4">
        <w:rPr>
          <w:rFonts w:ascii="Arial" w:hAnsi="Arial" w:cs="Arial"/>
        </w:rPr>
        <w:t xml:space="preserve">14.5 </w:t>
      </w:r>
      <w:r>
        <w:rPr>
          <w:rFonts w:ascii="Arial" w:hAnsi="Arial" w:cs="Arial"/>
        </w:rPr>
        <w:tab/>
      </w:r>
      <w:r w:rsidRPr="00D444F4">
        <w:rPr>
          <w:rFonts w:ascii="Arial" w:hAnsi="Arial" w:cs="Arial"/>
        </w:rPr>
        <w:t>Connection Agreements</w:t>
      </w:r>
    </w:p>
    <w:p w14:paraId="638B29A2" w14:textId="77777777" w:rsidR="0058733E" w:rsidRDefault="0058733E" w:rsidP="00AB6E08">
      <w:pPr>
        <w:rPr>
          <w:rFonts w:ascii="Arial" w:hAnsi="Arial" w:cs="Arial"/>
        </w:rPr>
      </w:pPr>
    </w:p>
    <w:p w14:paraId="6CC91725" w14:textId="77777777" w:rsidR="005E6A84" w:rsidRDefault="0058733E" w:rsidP="00AB6E08">
      <w:pPr>
        <w:rPr>
          <w:rFonts w:ascii="Arial" w:hAnsi="Arial" w:cs="Arial"/>
        </w:rPr>
      </w:pPr>
      <w:r>
        <w:rPr>
          <w:rFonts w:ascii="Arial" w:hAnsi="Arial" w:cs="Arial"/>
        </w:rPr>
        <w:t>14.6</w:t>
      </w:r>
      <w:r>
        <w:rPr>
          <w:rFonts w:ascii="Arial" w:hAnsi="Arial" w:cs="Arial"/>
        </w:rPr>
        <w:tab/>
        <w:t>Termination Charges</w:t>
      </w:r>
    </w:p>
    <w:p w14:paraId="7989EAD6" w14:textId="140BBF04" w:rsidR="005E6A84" w:rsidRDefault="00652F98" w:rsidP="009919C1">
      <w:pPr>
        <w:tabs>
          <w:tab w:val="left" w:pos="2711"/>
        </w:tabs>
        <w:rPr>
          <w:rFonts w:ascii="Arial" w:hAnsi="Arial" w:cs="Arial"/>
        </w:rPr>
      </w:pPr>
      <w:r>
        <w:rPr>
          <w:rFonts w:ascii="Arial" w:hAnsi="Arial" w:cs="Arial"/>
        </w:rPr>
        <w:tab/>
      </w:r>
    </w:p>
    <w:p w14:paraId="3B031272" w14:textId="77777777" w:rsidR="005E6A84" w:rsidRDefault="005E6A84" w:rsidP="00AB6E08">
      <w:pPr>
        <w:rPr>
          <w:rFonts w:ascii="Arial" w:hAnsi="Arial" w:cs="Arial"/>
        </w:rPr>
      </w:pPr>
      <w:r>
        <w:rPr>
          <w:rFonts w:ascii="Arial" w:hAnsi="Arial" w:cs="Arial"/>
        </w:rPr>
        <w:t>14.7</w:t>
      </w:r>
      <w:r>
        <w:rPr>
          <w:rFonts w:ascii="Arial" w:hAnsi="Arial" w:cs="Arial"/>
        </w:rPr>
        <w:tab/>
        <w:t>Contestability</w:t>
      </w:r>
    </w:p>
    <w:p w14:paraId="7FE77F3E" w14:textId="77777777" w:rsidR="005E6A84" w:rsidRDefault="005E6A84" w:rsidP="00AB6E08">
      <w:pPr>
        <w:rPr>
          <w:rFonts w:ascii="Arial" w:hAnsi="Arial" w:cs="Arial"/>
        </w:rPr>
      </w:pPr>
    </w:p>
    <w:p w14:paraId="6F0979F0" w14:textId="77777777" w:rsidR="005E6A84" w:rsidRDefault="005E6A84" w:rsidP="00AB6E08">
      <w:pPr>
        <w:rPr>
          <w:rFonts w:ascii="Arial" w:hAnsi="Arial" w:cs="Arial"/>
        </w:rPr>
      </w:pPr>
      <w:r>
        <w:rPr>
          <w:rFonts w:ascii="Arial" w:hAnsi="Arial" w:cs="Arial"/>
        </w:rPr>
        <w:t>14.8</w:t>
      </w:r>
      <w:r>
        <w:rPr>
          <w:rFonts w:ascii="Arial" w:hAnsi="Arial" w:cs="Arial"/>
        </w:rPr>
        <w:tab/>
        <w:t>Asset Replacement</w:t>
      </w:r>
    </w:p>
    <w:p w14:paraId="5997D550" w14:textId="77777777" w:rsidR="005E6A84" w:rsidRDefault="005E6A84" w:rsidP="00AB6E08">
      <w:pPr>
        <w:rPr>
          <w:rFonts w:ascii="Arial" w:hAnsi="Arial" w:cs="Arial"/>
        </w:rPr>
      </w:pPr>
    </w:p>
    <w:p w14:paraId="30DF31E9" w14:textId="77777777" w:rsidR="005E6A84" w:rsidRDefault="005E6A84" w:rsidP="00AB6E08">
      <w:pPr>
        <w:rPr>
          <w:rFonts w:ascii="Arial" w:hAnsi="Arial" w:cs="Arial"/>
        </w:rPr>
      </w:pPr>
      <w:r>
        <w:rPr>
          <w:rFonts w:ascii="Arial" w:hAnsi="Arial" w:cs="Arial"/>
        </w:rPr>
        <w:t>14.9</w:t>
      </w:r>
      <w:r>
        <w:rPr>
          <w:rFonts w:ascii="Arial" w:hAnsi="Arial" w:cs="Arial"/>
        </w:rPr>
        <w:tab/>
        <w:t>Data Requirements</w:t>
      </w:r>
    </w:p>
    <w:p w14:paraId="7D8A74EF" w14:textId="77777777" w:rsidR="005E6A84" w:rsidRDefault="005E6A84" w:rsidP="00AB6E08">
      <w:pPr>
        <w:rPr>
          <w:rFonts w:ascii="Arial" w:hAnsi="Arial" w:cs="Arial"/>
        </w:rPr>
      </w:pPr>
    </w:p>
    <w:p w14:paraId="43B4E4FE" w14:textId="77777777" w:rsidR="005E6A84" w:rsidRDefault="00D444F4" w:rsidP="00AB6E08">
      <w:pPr>
        <w:rPr>
          <w:rFonts w:ascii="Arial" w:hAnsi="Arial" w:cs="Arial"/>
        </w:rPr>
      </w:pPr>
      <w:r w:rsidRPr="00D444F4" w:rsidDel="00D444F4">
        <w:rPr>
          <w:rFonts w:ascii="Arial" w:hAnsi="Arial" w:cs="Arial"/>
        </w:rPr>
        <w:t xml:space="preserve"> </w:t>
      </w:r>
      <w:r w:rsidR="005E6A84">
        <w:rPr>
          <w:rFonts w:ascii="Arial" w:hAnsi="Arial" w:cs="Arial"/>
        </w:rPr>
        <w:t>14.10</w:t>
      </w:r>
      <w:r w:rsidR="005E6A84">
        <w:rPr>
          <w:rFonts w:ascii="Arial" w:hAnsi="Arial" w:cs="Arial"/>
        </w:rPr>
        <w:tab/>
        <w:t>Applications</w:t>
      </w:r>
    </w:p>
    <w:p w14:paraId="0DC1BAF8" w14:textId="77777777" w:rsidR="005E6A84" w:rsidRDefault="005E6A84" w:rsidP="00AB6E08">
      <w:pPr>
        <w:rPr>
          <w:rFonts w:ascii="Arial" w:hAnsi="Arial" w:cs="Arial"/>
        </w:rPr>
      </w:pPr>
    </w:p>
    <w:p w14:paraId="5C2E75A3" w14:textId="77777777" w:rsidR="005E6A84" w:rsidRDefault="005E6A84" w:rsidP="00AB6E08">
      <w:pPr>
        <w:rPr>
          <w:rFonts w:ascii="Arial" w:hAnsi="Arial" w:cs="Arial"/>
        </w:rPr>
      </w:pPr>
      <w:r>
        <w:rPr>
          <w:rFonts w:ascii="Arial" w:hAnsi="Arial" w:cs="Arial"/>
        </w:rPr>
        <w:t>14.11</w:t>
      </w:r>
      <w:r>
        <w:rPr>
          <w:rFonts w:ascii="Arial" w:hAnsi="Arial" w:cs="Arial"/>
        </w:rPr>
        <w:tab/>
        <w:t>Illustrative Connection Charges</w:t>
      </w:r>
    </w:p>
    <w:p w14:paraId="7D63DB3B" w14:textId="77777777" w:rsidR="005E6A84" w:rsidRDefault="005E6A84" w:rsidP="00AB6E08">
      <w:pPr>
        <w:rPr>
          <w:rFonts w:ascii="Arial" w:hAnsi="Arial" w:cs="Arial"/>
        </w:rPr>
      </w:pPr>
    </w:p>
    <w:p w14:paraId="7ADE71A6" w14:textId="77777777" w:rsidR="005E6A84" w:rsidRDefault="005E6A84" w:rsidP="00AB6E08">
      <w:pPr>
        <w:rPr>
          <w:rFonts w:ascii="Arial" w:hAnsi="Arial" w:cs="Arial"/>
        </w:rPr>
      </w:pPr>
      <w:r>
        <w:rPr>
          <w:rFonts w:ascii="Arial" w:hAnsi="Arial" w:cs="Arial"/>
        </w:rPr>
        <w:t>14.12</w:t>
      </w:r>
      <w:r>
        <w:rPr>
          <w:rFonts w:ascii="Arial" w:hAnsi="Arial" w:cs="Arial"/>
        </w:rPr>
        <w:tab/>
        <w:t>Examples of Connection Charge Calculations</w:t>
      </w:r>
    </w:p>
    <w:p w14:paraId="42BADA07" w14:textId="77777777" w:rsidR="005E6A84" w:rsidRDefault="005E6A84" w:rsidP="00AB6E08">
      <w:pPr>
        <w:rPr>
          <w:rFonts w:ascii="Arial" w:hAnsi="Arial" w:cs="Arial"/>
        </w:rPr>
      </w:pPr>
    </w:p>
    <w:p w14:paraId="154B079A" w14:textId="77777777" w:rsidR="005E6A84" w:rsidRDefault="005E6A84" w:rsidP="00AB6E08">
      <w:pPr>
        <w:rPr>
          <w:rFonts w:ascii="Arial" w:hAnsi="Arial" w:cs="Arial"/>
        </w:rPr>
      </w:pPr>
      <w:r>
        <w:rPr>
          <w:rFonts w:ascii="Arial" w:hAnsi="Arial" w:cs="Arial"/>
        </w:rPr>
        <w:t>14.13</w:t>
      </w:r>
      <w:r>
        <w:rPr>
          <w:rFonts w:ascii="Arial" w:hAnsi="Arial" w:cs="Arial"/>
        </w:rPr>
        <w:tab/>
        <w:t>Nominally Over Equipped Connection Sites</w:t>
      </w:r>
    </w:p>
    <w:p w14:paraId="7A6F563D" w14:textId="77777777" w:rsidR="005E6A84" w:rsidRDefault="005E6A84" w:rsidP="00AB6E08">
      <w:pPr>
        <w:rPr>
          <w:rFonts w:ascii="Arial" w:hAnsi="Arial" w:cs="Arial"/>
        </w:rPr>
      </w:pPr>
    </w:p>
    <w:p w14:paraId="1C4C6450" w14:textId="77777777" w:rsidR="00AB6E08" w:rsidRPr="00F457CA" w:rsidRDefault="00AB6E08" w:rsidP="00AB6E08">
      <w:pPr>
        <w:rPr>
          <w:rFonts w:ascii="Arial" w:hAnsi="Arial" w:cs="Arial"/>
        </w:rPr>
      </w:pPr>
    </w:p>
    <w:p w14:paraId="39B1182C" w14:textId="77777777" w:rsidR="00AB6E08" w:rsidRPr="00F457CA" w:rsidRDefault="00312ECD" w:rsidP="002537D9">
      <w:pPr>
        <w:spacing w:after="240"/>
      </w:pPr>
      <w:r>
        <w:rPr>
          <w:rFonts w:ascii="Arial" w:hAnsi="Arial" w:cs="Arial"/>
        </w:rPr>
        <w:tab/>
      </w:r>
      <w:r w:rsidR="00AB6E08" w:rsidRPr="00F457CA">
        <w:rPr>
          <w:rFonts w:ascii="Arial" w:hAnsi="Arial" w:cs="Arial"/>
        </w:rPr>
        <w:t>Part</w:t>
      </w:r>
      <w:r>
        <w:rPr>
          <w:rFonts w:ascii="Arial" w:hAnsi="Arial" w:cs="Arial"/>
        </w:rPr>
        <w:t xml:space="preserve"> 2 -</w:t>
      </w:r>
      <w:r w:rsidR="00AB6E08" w:rsidRPr="00F457CA">
        <w:rPr>
          <w:rFonts w:ascii="Arial" w:hAnsi="Arial" w:cs="Arial"/>
        </w:rPr>
        <w:t>The Statement of the Use of System Charging Methodolog</w:t>
      </w:r>
      <w:r w:rsidR="002029B0">
        <w:rPr>
          <w:rFonts w:ascii="Arial" w:hAnsi="Arial" w:cs="Arial"/>
        </w:rPr>
        <w:t>y</w:t>
      </w:r>
    </w:p>
    <w:p w14:paraId="59F911EC" w14:textId="77777777" w:rsidR="00AB6E08" w:rsidRDefault="002537D9" w:rsidP="00AB6E08">
      <w:pPr>
        <w:pStyle w:val="BodyText"/>
        <w:rPr>
          <w:rFonts w:ascii="Arial" w:hAnsi="Arial" w:cs="Arial"/>
        </w:rPr>
      </w:pPr>
      <w:r>
        <w:rPr>
          <w:rFonts w:ascii="Arial" w:hAnsi="Arial" w:cs="Arial"/>
        </w:rPr>
        <w:tab/>
        <w:t xml:space="preserve">Section 1 – The Statement of the Transmission Use of System Charging </w:t>
      </w:r>
      <w:r>
        <w:rPr>
          <w:rFonts w:ascii="Arial" w:hAnsi="Arial" w:cs="Arial"/>
        </w:rPr>
        <w:tab/>
        <w:t>Methodology;</w:t>
      </w:r>
    </w:p>
    <w:p w14:paraId="43315E94" w14:textId="77777777" w:rsidR="003D20FC" w:rsidRDefault="003D20FC" w:rsidP="00AB6E08">
      <w:pPr>
        <w:pStyle w:val="BodyText"/>
        <w:rPr>
          <w:rFonts w:ascii="Arial" w:hAnsi="Arial" w:cs="Arial"/>
        </w:rPr>
      </w:pPr>
      <w:r>
        <w:rPr>
          <w:rFonts w:ascii="Arial" w:hAnsi="Arial" w:cs="Arial"/>
        </w:rPr>
        <w:t>14.14</w:t>
      </w:r>
      <w:r>
        <w:rPr>
          <w:rFonts w:ascii="Arial" w:hAnsi="Arial" w:cs="Arial"/>
        </w:rPr>
        <w:tab/>
        <w:t>Principles</w:t>
      </w:r>
    </w:p>
    <w:p w14:paraId="5806376B" w14:textId="77777777" w:rsidR="003D20FC" w:rsidRDefault="003D20FC" w:rsidP="00AB6E08">
      <w:pPr>
        <w:pStyle w:val="BodyText"/>
        <w:rPr>
          <w:rFonts w:ascii="Arial" w:hAnsi="Arial" w:cs="Arial"/>
        </w:rPr>
      </w:pPr>
      <w:r>
        <w:rPr>
          <w:rFonts w:ascii="Arial" w:hAnsi="Arial" w:cs="Arial"/>
        </w:rPr>
        <w:t>14.15</w:t>
      </w:r>
      <w:r>
        <w:rPr>
          <w:rFonts w:ascii="Arial" w:hAnsi="Arial" w:cs="Arial"/>
        </w:rPr>
        <w:tab/>
        <w:t>Derivation of Transmission Network Use of System Tariff</w:t>
      </w:r>
    </w:p>
    <w:p w14:paraId="0188F40B" w14:textId="77777777" w:rsidR="003D20FC" w:rsidRDefault="003D20FC" w:rsidP="00AB6E08">
      <w:pPr>
        <w:pStyle w:val="BodyText"/>
        <w:rPr>
          <w:rFonts w:ascii="Arial" w:hAnsi="Arial" w:cs="Arial"/>
          <w:bCs/>
        </w:rPr>
      </w:pPr>
      <w:r>
        <w:rPr>
          <w:rFonts w:ascii="Arial" w:hAnsi="Arial" w:cs="Arial"/>
        </w:rPr>
        <w:t>14.16</w:t>
      </w:r>
      <w:r>
        <w:rPr>
          <w:rFonts w:ascii="Arial" w:hAnsi="Arial" w:cs="Arial"/>
        </w:rPr>
        <w:tab/>
      </w:r>
      <w:r w:rsidRPr="003D20FC">
        <w:rPr>
          <w:rFonts w:ascii="Arial" w:hAnsi="Arial" w:cs="Arial"/>
          <w:bCs/>
        </w:rPr>
        <w:t>Derivation of the Transmission Network Use of System Energy Consumption Tariff and Short Term Capacity Tariffs</w:t>
      </w:r>
    </w:p>
    <w:p w14:paraId="7E06FA3F" w14:textId="77777777" w:rsidR="003D20FC" w:rsidRDefault="003D20FC" w:rsidP="00AB6E08">
      <w:pPr>
        <w:pStyle w:val="BodyText"/>
        <w:rPr>
          <w:rFonts w:ascii="Arial" w:hAnsi="Arial" w:cs="Arial"/>
          <w:bCs/>
        </w:rPr>
      </w:pPr>
      <w:r>
        <w:rPr>
          <w:rFonts w:ascii="Arial" w:hAnsi="Arial" w:cs="Arial"/>
          <w:bCs/>
        </w:rPr>
        <w:t>14.17</w:t>
      </w:r>
      <w:r>
        <w:rPr>
          <w:rFonts w:ascii="Arial" w:hAnsi="Arial" w:cs="Arial"/>
          <w:bCs/>
        </w:rPr>
        <w:tab/>
        <w:t>Demand Charges</w:t>
      </w:r>
    </w:p>
    <w:p w14:paraId="6CBB4230" w14:textId="77777777" w:rsidR="003D20FC" w:rsidRDefault="003D20FC" w:rsidP="00AB6E08">
      <w:pPr>
        <w:pStyle w:val="BodyText"/>
        <w:rPr>
          <w:rFonts w:ascii="Arial" w:hAnsi="Arial" w:cs="Arial"/>
        </w:rPr>
      </w:pPr>
      <w:r>
        <w:rPr>
          <w:rFonts w:ascii="Arial" w:hAnsi="Arial" w:cs="Arial"/>
        </w:rPr>
        <w:t>14.18</w:t>
      </w:r>
      <w:r>
        <w:rPr>
          <w:rFonts w:ascii="Arial" w:hAnsi="Arial" w:cs="Arial"/>
        </w:rPr>
        <w:tab/>
        <w:t>Generation Charges</w:t>
      </w:r>
    </w:p>
    <w:p w14:paraId="66E72831" w14:textId="77777777" w:rsidR="003D20FC" w:rsidRDefault="003D20FC" w:rsidP="00AB6E08">
      <w:pPr>
        <w:pStyle w:val="BodyText"/>
        <w:rPr>
          <w:rFonts w:ascii="Arial" w:hAnsi="Arial" w:cs="Arial"/>
        </w:rPr>
      </w:pPr>
      <w:r>
        <w:rPr>
          <w:rFonts w:ascii="Arial" w:hAnsi="Arial" w:cs="Arial"/>
        </w:rPr>
        <w:t>14.19</w:t>
      </w:r>
      <w:r>
        <w:rPr>
          <w:rFonts w:ascii="Arial" w:hAnsi="Arial" w:cs="Arial"/>
        </w:rPr>
        <w:tab/>
        <w:t>Data Requirements</w:t>
      </w:r>
    </w:p>
    <w:p w14:paraId="4CFDCA46" w14:textId="77777777" w:rsidR="003D20FC" w:rsidRDefault="000C4E5B" w:rsidP="00AB6E08">
      <w:pPr>
        <w:pStyle w:val="BodyText"/>
        <w:rPr>
          <w:rFonts w:ascii="Arial" w:hAnsi="Arial" w:cs="Arial"/>
        </w:rPr>
      </w:pPr>
      <w:r>
        <w:rPr>
          <w:rFonts w:ascii="Arial" w:hAnsi="Arial" w:cs="Arial"/>
        </w:rPr>
        <w:t>14.20</w:t>
      </w:r>
      <w:r>
        <w:rPr>
          <w:rFonts w:ascii="Arial" w:hAnsi="Arial" w:cs="Arial"/>
        </w:rPr>
        <w:tab/>
        <w:t>Applications</w:t>
      </w:r>
    </w:p>
    <w:p w14:paraId="3F45BD8A" w14:textId="77777777" w:rsidR="000E0B66" w:rsidRDefault="000C4E5B" w:rsidP="00AB6E08">
      <w:pPr>
        <w:pStyle w:val="BodyText"/>
        <w:rPr>
          <w:rFonts w:ascii="Arial" w:hAnsi="Arial" w:cs="Arial"/>
        </w:rPr>
      </w:pPr>
      <w:r>
        <w:rPr>
          <w:rFonts w:ascii="Arial" w:hAnsi="Arial" w:cs="Arial"/>
        </w:rPr>
        <w:t>14.21</w:t>
      </w:r>
      <w:r>
        <w:rPr>
          <w:rFonts w:ascii="Arial" w:hAnsi="Arial" w:cs="Arial"/>
        </w:rPr>
        <w:tab/>
        <w:t>Transport Model Example</w:t>
      </w:r>
    </w:p>
    <w:p w14:paraId="7185365D" w14:textId="77777777" w:rsidR="000E0B66" w:rsidRDefault="000E0B66" w:rsidP="00AB6E08">
      <w:pPr>
        <w:pStyle w:val="BodyText"/>
        <w:rPr>
          <w:rFonts w:ascii="Arial" w:hAnsi="Arial" w:cs="Arial"/>
        </w:rPr>
      </w:pPr>
      <w:r>
        <w:rPr>
          <w:rFonts w:ascii="Arial" w:hAnsi="Arial" w:cs="Arial"/>
        </w:rPr>
        <w:t>14.</w:t>
      </w:r>
      <w:r w:rsidRPr="006D6878">
        <w:rPr>
          <w:rFonts w:ascii="Arial" w:hAnsi="Arial" w:cs="Arial"/>
        </w:rPr>
        <w:t xml:space="preserve">22 </w:t>
      </w:r>
      <w:r w:rsidRPr="006D6878">
        <w:rPr>
          <w:rFonts w:ascii="Arial" w:hAnsi="Arial" w:cs="Arial"/>
        </w:rPr>
        <w:tab/>
      </w:r>
      <w:r w:rsidRPr="00A51DF5">
        <w:rPr>
          <w:rFonts w:ascii="Arial" w:hAnsi="Arial" w:cs="Arial"/>
          <w:lang w:eastAsia="en-US"/>
        </w:rPr>
        <w:t>Illustrative Calculation of Boundary Sharing Factors (BSFs) and Shared / Not-Shared incremental km</w:t>
      </w:r>
    </w:p>
    <w:p w14:paraId="1E8388D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3</w:t>
      </w:r>
      <w:r>
        <w:rPr>
          <w:rFonts w:ascii="Arial" w:hAnsi="Arial" w:cs="Arial"/>
        </w:rPr>
        <w:tab/>
        <w:t>Example: Calculation of Zonal Generation Tariff</w:t>
      </w:r>
      <w:r w:rsidR="00051F30">
        <w:rPr>
          <w:rFonts w:ascii="Arial" w:hAnsi="Arial" w:cs="Arial"/>
        </w:rPr>
        <w:t xml:space="preserve">s and </w:t>
      </w:r>
      <w:r w:rsidR="00E554C1">
        <w:rPr>
          <w:rFonts w:ascii="Arial" w:hAnsi="Arial" w:cs="Arial"/>
        </w:rPr>
        <w:t>C</w:t>
      </w:r>
      <w:r w:rsidR="00051F30">
        <w:rPr>
          <w:rFonts w:ascii="Arial" w:hAnsi="Arial" w:cs="Arial"/>
        </w:rPr>
        <w:t>harges</w:t>
      </w:r>
    </w:p>
    <w:p w14:paraId="37249DA8"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4</w:t>
      </w:r>
      <w:r>
        <w:rPr>
          <w:rFonts w:ascii="Arial" w:hAnsi="Arial" w:cs="Arial"/>
        </w:rPr>
        <w:tab/>
        <w:t>Example: Calculation of Zonal Demand Tariff</w:t>
      </w:r>
    </w:p>
    <w:p w14:paraId="12C106CF"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5</w:t>
      </w:r>
      <w:r>
        <w:rPr>
          <w:rFonts w:ascii="Arial" w:hAnsi="Arial" w:cs="Arial"/>
        </w:rPr>
        <w:tab/>
        <w:t>Reconciliation of Demand Related Transmission Network Use of System Charges</w:t>
      </w:r>
    </w:p>
    <w:p w14:paraId="122EDF56"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6</w:t>
      </w:r>
      <w:r>
        <w:rPr>
          <w:rFonts w:ascii="Arial" w:hAnsi="Arial" w:cs="Arial"/>
        </w:rPr>
        <w:tab/>
        <w:t>Classification of parties for charging purposes</w:t>
      </w:r>
    </w:p>
    <w:p w14:paraId="2B3A993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7</w:t>
      </w:r>
      <w:r>
        <w:rPr>
          <w:rFonts w:ascii="Arial" w:hAnsi="Arial" w:cs="Arial"/>
        </w:rPr>
        <w:tab/>
        <w:t>Transmission Network Use of System Charging Flowcharts</w:t>
      </w:r>
    </w:p>
    <w:p w14:paraId="0213DA6D"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8</w:t>
      </w:r>
      <w:r w:rsidRPr="000C4E5B">
        <w:rPr>
          <w:rFonts w:ascii="Arial" w:hAnsi="Arial" w:cs="Arial"/>
        </w:rPr>
        <w:t xml:space="preserve"> Example: Determination of </w:t>
      </w:r>
      <w:r w:rsidR="00E71EB2" w:rsidRPr="00587248">
        <w:rPr>
          <w:rFonts w:ascii="Arial" w:hAnsi="Arial" w:cs="Arial"/>
          <w:b/>
        </w:rPr>
        <w:t>The Company</w:t>
      </w:r>
      <w:r w:rsidRPr="00CD5631">
        <w:rPr>
          <w:rFonts w:ascii="Arial" w:hAnsi="Arial" w:cs="Arial"/>
          <w:b/>
        </w:rPr>
        <w:t>’s</w:t>
      </w:r>
      <w:r w:rsidRPr="000C4E5B">
        <w:rPr>
          <w:rFonts w:ascii="Arial" w:hAnsi="Arial" w:cs="Arial"/>
        </w:rPr>
        <w:t xml:space="preserve"> Forecast for Demand Charge Purposes</w:t>
      </w:r>
    </w:p>
    <w:p w14:paraId="4EAF311B"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9</w:t>
      </w:r>
      <w:r>
        <w:rPr>
          <w:rFonts w:ascii="Arial" w:hAnsi="Arial" w:cs="Arial"/>
        </w:rPr>
        <w:tab/>
        <w:t>Stability &amp; Predictability of TNUoS tariffs</w:t>
      </w:r>
    </w:p>
    <w:p w14:paraId="31FBCAC7" w14:textId="77777777" w:rsidR="002537D9" w:rsidRDefault="002537D9" w:rsidP="00AB6E08">
      <w:pPr>
        <w:pStyle w:val="BodyText"/>
        <w:rPr>
          <w:rFonts w:ascii="Arial" w:hAnsi="Arial" w:cs="Arial"/>
        </w:rPr>
      </w:pPr>
      <w:r>
        <w:rPr>
          <w:rFonts w:ascii="Arial" w:hAnsi="Arial" w:cs="Arial"/>
        </w:rPr>
        <w:t>Section 2 – The Statement of the Balancing Services Use of System Charging Methodology</w:t>
      </w:r>
    </w:p>
    <w:p w14:paraId="239F0957" w14:textId="77777777" w:rsidR="008B7A92" w:rsidRDefault="008B7A92" w:rsidP="00AB6E08">
      <w:pPr>
        <w:pStyle w:val="BodyText"/>
        <w:rPr>
          <w:rFonts w:ascii="Arial" w:hAnsi="Arial" w:cs="Arial"/>
        </w:rPr>
      </w:pPr>
      <w:r>
        <w:rPr>
          <w:rFonts w:ascii="Arial" w:hAnsi="Arial" w:cs="Arial"/>
        </w:rPr>
        <w:t>14.</w:t>
      </w:r>
      <w:r w:rsidR="000E0B66">
        <w:rPr>
          <w:rFonts w:ascii="Arial" w:hAnsi="Arial" w:cs="Arial"/>
        </w:rPr>
        <w:t>30</w:t>
      </w:r>
      <w:r>
        <w:rPr>
          <w:rFonts w:ascii="Arial" w:hAnsi="Arial" w:cs="Arial"/>
        </w:rPr>
        <w:tab/>
        <w:t>Principles</w:t>
      </w:r>
    </w:p>
    <w:p w14:paraId="2736084D"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1</w:t>
      </w:r>
      <w:r>
        <w:rPr>
          <w:rFonts w:ascii="Arial" w:hAnsi="Arial" w:cs="Arial"/>
        </w:rPr>
        <w:tab/>
      </w:r>
      <w:r w:rsidRPr="008B7A92">
        <w:rPr>
          <w:rFonts w:ascii="Arial" w:hAnsi="Arial" w:cs="Arial"/>
        </w:rPr>
        <w:t xml:space="preserve">Calculation of the Daily Balancing Services Use of System </w:t>
      </w:r>
      <w:r w:rsidR="00305F7A">
        <w:rPr>
          <w:rFonts w:ascii="Arial" w:hAnsi="Arial" w:cs="Arial"/>
        </w:rPr>
        <w:t>C</w:t>
      </w:r>
      <w:r w:rsidRPr="008B7A92">
        <w:rPr>
          <w:rFonts w:ascii="Arial" w:hAnsi="Arial" w:cs="Arial"/>
        </w:rPr>
        <w:t>harge</w:t>
      </w:r>
      <w:r w:rsidR="00305F7A">
        <w:rPr>
          <w:rFonts w:ascii="Arial" w:hAnsi="Arial" w:cs="Arial"/>
        </w:rPr>
        <w:t>s</w:t>
      </w:r>
    </w:p>
    <w:p w14:paraId="5EE94691"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2</w:t>
      </w:r>
      <w:r>
        <w:rPr>
          <w:rFonts w:ascii="Arial" w:hAnsi="Arial" w:cs="Arial"/>
        </w:rPr>
        <w:tab/>
        <w:t>Settlement of BSUoS</w:t>
      </w:r>
      <w:r w:rsidR="000E0B66">
        <w:rPr>
          <w:rFonts w:ascii="Arial" w:hAnsi="Arial" w:cs="Arial"/>
        </w:rPr>
        <w:t xml:space="preserve"> </w:t>
      </w:r>
    </w:p>
    <w:p w14:paraId="3D436D62" w14:textId="4CEFBD1E" w:rsidR="00395DA6" w:rsidRPr="00EC7EB8" w:rsidRDefault="00C702D5" w:rsidP="00AB6E08">
      <w:pPr>
        <w:pStyle w:val="BodyText"/>
        <w:rPr>
          <w:rFonts w:ascii="Arial" w:hAnsi="Arial" w:cs="Arial"/>
        </w:rPr>
      </w:pPr>
      <w:r w:rsidRPr="006351F1">
        <w:rPr>
          <w:rFonts w:ascii="Arial" w:hAnsi="Arial"/>
        </w:rPr>
        <w:t>CUSC Section 14 Schedule 1 - Calculation of charges that fall within the Connection Exclusion EU Regulation 838/2010</w:t>
      </w:r>
    </w:p>
    <w:p w14:paraId="3645054A" w14:textId="77777777" w:rsidR="008B7A92" w:rsidRPr="00F457CA" w:rsidRDefault="008B7A92" w:rsidP="00AB6E08">
      <w:pPr>
        <w:pStyle w:val="BodyText"/>
        <w:rPr>
          <w:rFonts w:ascii="Arial" w:hAnsi="Arial" w:cs="Arial"/>
        </w:rPr>
      </w:pPr>
    </w:p>
    <w:p w14:paraId="10E8AED8" w14:textId="77777777" w:rsidR="00AB6E08" w:rsidRPr="00F457CA" w:rsidRDefault="00AB6E08" w:rsidP="00AB6E08">
      <w:pPr>
        <w:pStyle w:val="BodyText"/>
        <w:rPr>
          <w:rFonts w:ascii="Arial" w:hAnsi="Arial" w:cs="Arial"/>
        </w:rPr>
      </w:pPr>
    </w:p>
    <w:p w14:paraId="49884878" w14:textId="77777777" w:rsidR="00AB6E08" w:rsidRPr="00F457CA" w:rsidRDefault="00AB6E08" w:rsidP="00AB6E08">
      <w:pPr>
        <w:pStyle w:val="BodyText"/>
        <w:rPr>
          <w:rFonts w:ascii="Arial" w:hAnsi="Arial" w:cs="Arial"/>
        </w:rPr>
      </w:pPr>
    </w:p>
    <w:p w14:paraId="0C50FFAF" w14:textId="77777777" w:rsidR="00AB6E08" w:rsidRPr="00F457CA" w:rsidRDefault="00AB6E08" w:rsidP="00AB6E08">
      <w:pPr>
        <w:pStyle w:val="BodyText"/>
        <w:rPr>
          <w:rFonts w:ascii="Arial" w:hAnsi="Arial" w:cs="Arial"/>
        </w:rPr>
      </w:pPr>
    </w:p>
    <w:p w14:paraId="1A6D991E" w14:textId="77777777" w:rsidR="00AB6E08" w:rsidRPr="00F457CA" w:rsidRDefault="00AB6E08" w:rsidP="00AB6E08">
      <w:pPr>
        <w:pStyle w:val="BodyText"/>
        <w:rPr>
          <w:rFonts w:ascii="Arial" w:hAnsi="Arial" w:cs="Arial"/>
        </w:rPr>
      </w:pPr>
    </w:p>
    <w:p w14:paraId="7997E4BE" w14:textId="77777777" w:rsidR="00AB6E08" w:rsidRPr="00F457CA" w:rsidRDefault="00AB6E08" w:rsidP="00AB6E08">
      <w:pPr>
        <w:pStyle w:val="BodyText"/>
        <w:rPr>
          <w:rFonts w:ascii="Arial" w:hAnsi="Arial" w:cs="Arial"/>
        </w:rPr>
      </w:pPr>
    </w:p>
    <w:p w14:paraId="532F4CDA" w14:textId="77777777" w:rsidR="00AB6E08" w:rsidRPr="00F457CA" w:rsidRDefault="00AB6E08" w:rsidP="00AB6E08">
      <w:pPr>
        <w:pStyle w:val="BodyText"/>
        <w:rPr>
          <w:rFonts w:ascii="Arial" w:hAnsi="Arial" w:cs="Arial"/>
        </w:rPr>
      </w:pPr>
    </w:p>
    <w:p w14:paraId="58A41C8A" w14:textId="3327DB6F" w:rsidR="00312ECD" w:rsidRPr="00312ECD" w:rsidRDefault="00AB6E08" w:rsidP="00312ECD">
      <w:pPr>
        <w:pStyle w:val="Title"/>
        <w:rPr>
          <w:rFonts w:ascii="Arial" w:hAnsi="Arial"/>
          <w:u w:val="single"/>
        </w:rPr>
      </w:pPr>
      <w:r w:rsidRPr="00F457CA">
        <w:rPr>
          <w:rFonts w:ascii="Arial" w:hAnsi="Arial"/>
        </w:rPr>
        <w:br w:type="page"/>
      </w:r>
      <w:r w:rsidR="00312ECD" w:rsidRPr="00312ECD">
        <w:rPr>
          <w:rFonts w:ascii="Arial" w:hAnsi="Arial"/>
          <w:u w:val="single"/>
        </w:rPr>
        <w:t>CUSC - SECTION 1</w:t>
      </w:r>
      <w:r w:rsidR="006E26F4">
        <w:rPr>
          <w:rFonts w:ascii="Arial" w:hAnsi="Arial"/>
          <w:u w:val="single"/>
        </w:rPr>
        <w:t>4</w:t>
      </w:r>
    </w:p>
    <w:p w14:paraId="2AE7AFB4" w14:textId="77777777" w:rsidR="00312ECD" w:rsidRPr="00F457CA" w:rsidRDefault="00312ECD" w:rsidP="00312ECD">
      <w:pPr>
        <w:jc w:val="center"/>
        <w:rPr>
          <w:rFonts w:ascii="Arial" w:hAnsi="Arial" w:cs="Arial"/>
          <w:b/>
          <w:sz w:val="28"/>
          <w:u w:val="single"/>
        </w:rPr>
      </w:pPr>
    </w:p>
    <w:p w14:paraId="154C5081" w14:textId="77777777" w:rsidR="00312ECD" w:rsidRPr="00F457CA" w:rsidRDefault="00312ECD" w:rsidP="00312ECD">
      <w:pPr>
        <w:jc w:val="center"/>
        <w:rPr>
          <w:rFonts w:ascii="Arial" w:hAnsi="Arial" w:cs="Arial"/>
          <w:b/>
          <w:sz w:val="28"/>
          <w:u w:val="single"/>
        </w:rPr>
      </w:pPr>
      <w:r w:rsidRPr="00F457CA">
        <w:rPr>
          <w:rFonts w:ascii="Arial" w:hAnsi="Arial" w:cs="Arial"/>
          <w:b/>
          <w:sz w:val="28"/>
          <w:u w:val="single"/>
        </w:rPr>
        <w:t>CHARGING METHODOLOGIES</w:t>
      </w:r>
    </w:p>
    <w:p w14:paraId="2BB91C9D" w14:textId="77777777" w:rsidR="00312ECD" w:rsidRDefault="00312ECD" w:rsidP="00FC681D">
      <w:pPr>
        <w:pStyle w:val="Heading3"/>
        <w:rPr>
          <w:rFonts w:ascii="Arial" w:hAnsi="Arial" w:cs="Arial"/>
        </w:rPr>
      </w:pPr>
    </w:p>
    <w:p w14:paraId="778B6BE7" w14:textId="77777777" w:rsidR="00312ECD" w:rsidRDefault="00312ECD" w:rsidP="00FC681D">
      <w:pPr>
        <w:pStyle w:val="Heading3"/>
        <w:rPr>
          <w:rFonts w:ascii="Arial" w:hAnsi="Arial" w:cs="Arial"/>
        </w:rPr>
      </w:pPr>
    </w:p>
    <w:p w14:paraId="3AB777F3" w14:textId="77777777" w:rsidR="00FC681D" w:rsidRPr="00312ECD" w:rsidRDefault="00FC681D" w:rsidP="00312ECD">
      <w:pPr>
        <w:pStyle w:val="CMSHeadL4"/>
        <w:rPr>
          <w:rFonts w:ascii="Arial" w:hAnsi="Arial" w:cs="Arial"/>
        </w:rPr>
      </w:pPr>
      <w:r w:rsidRPr="00312ECD">
        <w:rPr>
          <w:rFonts w:ascii="Arial" w:hAnsi="Arial" w:cs="Arial"/>
        </w:rPr>
        <w:t>Introduction</w:t>
      </w:r>
    </w:p>
    <w:p w14:paraId="2B818902" w14:textId="77777777" w:rsidR="00225419" w:rsidRDefault="00FC681D" w:rsidP="00312ECD">
      <w:pPr>
        <w:pStyle w:val="CMSHeadL5"/>
        <w:rPr>
          <w:rFonts w:ascii="Arial" w:hAnsi="Arial" w:cs="Arial"/>
        </w:rPr>
      </w:pPr>
      <w:bookmarkStart w:id="0" w:name="_DV_M10"/>
      <w:bookmarkStart w:id="1" w:name="_DV_M11"/>
      <w:bookmarkEnd w:id="0"/>
      <w:bookmarkEnd w:id="1"/>
      <w:r w:rsidRPr="00312ECD">
        <w:rPr>
          <w:rFonts w:ascii="Arial" w:hAnsi="Arial" w:cs="Arial"/>
        </w:rPr>
        <w:t>This section of the CUSC sets out the statement of the Connection Charging Methodology and the Statement of the Use of System Methodolog</w:t>
      </w:r>
      <w:r w:rsidR="002029B0">
        <w:rPr>
          <w:rFonts w:ascii="Arial" w:hAnsi="Arial" w:cs="Arial"/>
        </w:rPr>
        <w:t>y</w:t>
      </w:r>
    </w:p>
    <w:p w14:paraId="2371E280" w14:textId="77777777" w:rsidR="00AB6E08" w:rsidRPr="00FC681D" w:rsidRDefault="00673260" w:rsidP="000B6426">
      <w:pPr>
        <w:pStyle w:val="CMSHeadL5"/>
        <w:numPr>
          <w:ilvl w:val="0"/>
          <w:numId w:val="0"/>
        </w:numPr>
        <w:ind w:left="850"/>
        <w:rPr>
          <w:rFonts w:ascii="Arial Bold" w:hAnsi="Arial Bold"/>
        </w:rPr>
      </w:pPr>
      <w:r>
        <w:br w:type="page"/>
      </w:r>
    </w:p>
    <w:p w14:paraId="630B1AFF" w14:textId="77777777" w:rsidR="00225419" w:rsidRPr="00415339" w:rsidRDefault="00225419" w:rsidP="006661FE">
      <w:pPr>
        <w:pStyle w:val="BodyText"/>
        <w:jc w:val="center"/>
        <w:rPr>
          <w:rFonts w:ascii="Arial Bold" w:hAnsi="Arial Bold"/>
          <w:caps/>
          <w:sz w:val="32"/>
          <w:szCs w:val="32"/>
        </w:rPr>
      </w:pPr>
      <w:bookmarkStart w:id="2" w:name="_Toc220918004"/>
      <w:r w:rsidRPr="00415339">
        <w:rPr>
          <w:rFonts w:ascii="Arial Bold" w:hAnsi="Arial Bold"/>
          <w:sz w:val="32"/>
          <w:szCs w:val="32"/>
        </w:rPr>
        <w:t>Part 1 - The Statement of the Connection Charging Methodology</w:t>
      </w:r>
    </w:p>
    <w:p w14:paraId="3C1781F4" w14:textId="77777777" w:rsidR="00225419" w:rsidRDefault="00225419">
      <w:pPr>
        <w:pStyle w:val="Heading1"/>
        <w:rPr>
          <w:strike/>
        </w:rPr>
      </w:pPr>
    </w:p>
    <w:p w14:paraId="6CE134E5" w14:textId="77777777" w:rsidR="00225419" w:rsidRPr="00415339" w:rsidRDefault="00225419">
      <w:pPr>
        <w:pStyle w:val="Heading1"/>
        <w:rPr>
          <w:color w:val="auto"/>
          <w:sz w:val="28"/>
          <w:szCs w:val="28"/>
        </w:rPr>
      </w:pPr>
      <w:r w:rsidRPr="00415339">
        <w:rPr>
          <w:color w:val="auto"/>
          <w:sz w:val="28"/>
          <w:szCs w:val="28"/>
        </w:rPr>
        <w:t>14.</w:t>
      </w:r>
      <w:r>
        <w:rPr>
          <w:color w:val="auto"/>
          <w:sz w:val="28"/>
          <w:szCs w:val="28"/>
        </w:rPr>
        <w:t>2</w:t>
      </w:r>
      <w:r w:rsidRPr="00415339">
        <w:rPr>
          <w:color w:val="auto"/>
          <w:sz w:val="28"/>
          <w:szCs w:val="28"/>
        </w:rPr>
        <w:t xml:space="preserve"> Principles</w:t>
      </w:r>
      <w:bookmarkStart w:id="3" w:name="_Toc32208919"/>
      <w:bookmarkStart w:id="4" w:name="_Toc44315380"/>
      <w:bookmarkEnd w:id="2"/>
    </w:p>
    <w:p w14:paraId="16B72B6E" w14:textId="77777777" w:rsidR="00225419" w:rsidRPr="00922CDA" w:rsidRDefault="00225419">
      <w:pPr>
        <w:rPr>
          <w:color w:val="008080"/>
        </w:rPr>
      </w:pPr>
    </w:p>
    <w:p w14:paraId="0C09E6B8" w14:textId="77777777" w:rsidR="00225419" w:rsidRPr="00922CDA" w:rsidRDefault="00225419">
      <w:pPr>
        <w:pStyle w:val="Heading2"/>
      </w:pPr>
      <w:bookmarkStart w:id="5" w:name="_Toc220918005"/>
      <w:bookmarkEnd w:id="3"/>
      <w:bookmarkEnd w:id="4"/>
      <w:r w:rsidRPr="00922CDA">
        <w:t>Costs and their Allocation</w:t>
      </w:r>
      <w:bookmarkEnd w:id="5"/>
    </w:p>
    <w:p w14:paraId="72E4C674" w14:textId="77777777" w:rsidR="00225419" w:rsidRPr="00922CDA" w:rsidRDefault="00225419">
      <w:pPr>
        <w:jc w:val="both"/>
      </w:pPr>
    </w:p>
    <w:p w14:paraId="4D9E5763" w14:textId="77777777" w:rsidR="00225419" w:rsidRPr="00922CDA" w:rsidRDefault="00225419" w:rsidP="006661FE">
      <w:pPr>
        <w:pStyle w:val="1"/>
        <w:numPr>
          <w:ilvl w:val="0"/>
          <w:numId w:val="13"/>
        </w:numPr>
        <w:tabs>
          <w:tab w:val="left" w:pos="-1440"/>
        </w:tabs>
        <w:jc w:val="both"/>
      </w:pPr>
      <w:r>
        <w:t xml:space="preserve">   </w:t>
      </w:r>
      <w:r w:rsidRPr="00922CDA">
        <w:t xml:space="preserve">Connection charges enable </w:t>
      </w:r>
      <w:r w:rsidR="00E71EB2" w:rsidRPr="00E71EB2">
        <w:rPr>
          <w:b/>
        </w:rPr>
        <w:t>The Company</w:t>
      </w:r>
      <w:r w:rsidRPr="00922CDA">
        <w:t xml:space="preserve"> to recover, with a reasonable rate of return, the costs involved in providing the assets that afford connection to the </w:t>
      </w:r>
      <w:r>
        <w:t>National Electricity</w:t>
      </w:r>
      <w:r w:rsidRPr="00922CDA">
        <w:t xml:space="preserve"> </w:t>
      </w:r>
      <w:r>
        <w:t>T</w:t>
      </w:r>
      <w:r w:rsidRPr="00922CDA">
        <w:t xml:space="preserve">ransmission </w:t>
      </w:r>
      <w:r>
        <w:t>S</w:t>
      </w:r>
      <w:r w:rsidRPr="00922CDA">
        <w:t xml:space="preserve">ystem. </w:t>
      </w:r>
    </w:p>
    <w:p w14:paraId="4E8B458F" w14:textId="77777777" w:rsidR="00225419" w:rsidRPr="00922CDA" w:rsidRDefault="00225419">
      <w:pPr>
        <w:pStyle w:val="1"/>
        <w:tabs>
          <w:tab w:val="left" w:pos="-1440"/>
        </w:tabs>
        <w:jc w:val="both"/>
      </w:pPr>
    </w:p>
    <w:p w14:paraId="4FF85B8F" w14:textId="77777777" w:rsidR="00225419" w:rsidRPr="00922CDA" w:rsidRDefault="00225419">
      <w:pPr>
        <w:pStyle w:val="1"/>
        <w:numPr>
          <w:ilvl w:val="0"/>
          <w:numId w:val="13"/>
        </w:numPr>
        <w:tabs>
          <w:tab w:val="left" w:pos="-1440"/>
        </w:tabs>
        <w:jc w:val="both"/>
      </w:pPr>
      <w:r>
        <w:t xml:space="preserve">   </w:t>
      </w:r>
      <w:r w:rsidRPr="00922CDA">
        <w:t>Connection charges relate to the costs of assets installed solely for and only capable of use by an individual User.  These costs may include civil costs, engineering costs, and land clearance and preparation costs associated with the connection assets, but for the avoidance of doubt no land purchase costs will be included.</w:t>
      </w:r>
    </w:p>
    <w:p w14:paraId="05DD6A46" w14:textId="77777777" w:rsidR="00225419" w:rsidRPr="00922CDA" w:rsidRDefault="00225419">
      <w:pPr>
        <w:pStyle w:val="1"/>
        <w:tabs>
          <w:tab w:val="left" w:pos="-1440"/>
        </w:tabs>
        <w:jc w:val="both"/>
      </w:pPr>
    </w:p>
    <w:p w14:paraId="1A42B36F" w14:textId="77777777" w:rsidR="00225419" w:rsidRPr="00922CDA" w:rsidRDefault="00225419">
      <w:pPr>
        <w:pStyle w:val="1"/>
        <w:numPr>
          <w:ilvl w:val="0"/>
          <w:numId w:val="13"/>
        </w:numPr>
        <w:tabs>
          <w:tab w:val="left" w:pos="-1440"/>
        </w:tabs>
        <w:jc w:val="both"/>
      </w:pPr>
      <w:r w:rsidRPr="00922CDA">
        <w:t>Connection charges are designed not to discriminate between Users or classes of User.  The methodology is applied to both connections that were in existence at Vesting (30 March 1990) and those that have been provided since.</w:t>
      </w:r>
    </w:p>
    <w:p w14:paraId="0BEA5F0D" w14:textId="77777777" w:rsidR="00225419" w:rsidRPr="00922CDA" w:rsidRDefault="00225419">
      <w:pPr>
        <w:pStyle w:val="1"/>
        <w:jc w:val="both"/>
      </w:pPr>
    </w:p>
    <w:p w14:paraId="394D3244" w14:textId="77777777" w:rsidR="00225419" w:rsidRPr="00922CDA" w:rsidRDefault="00225419">
      <w:pPr>
        <w:pStyle w:val="Heading2"/>
      </w:pPr>
      <w:bookmarkStart w:id="6" w:name="_Toc32208920"/>
      <w:bookmarkStart w:id="7" w:name="_Toc44315381"/>
      <w:bookmarkStart w:id="8" w:name="_Toc220918006"/>
      <w:r w:rsidRPr="00922CDA">
        <w:t>Connection/Use of System Boundary</w:t>
      </w:r>
      <w:bookmarkEnd w:id="6"/>
      <w:bookmarkEnd w:id="7"/>
      <w:bookmarkEnd w:id="8"/>
      <w:r w:rsidRPr="00922CDA">
        <w:fldChar w:fldCharType="begin"/>
      </w:r>
      <w:r w:rsidRPr="00922CDA">
        <w:instrText xml:space="preserve"> XE "Connection/Use of System Boundary" </w:instrText>
      </w:r>
      <w:r w:rsidRPr="00922CDA">
        <w:fldChar w:fldCharType="end"/>
      </w:r>
      <w:r w:rsidRPr="00922CDA">
        <w:fldChar w:fldCharType="begin"/>
      </w:r>
      <w:r w:rsidRPr="00922CDA">
        <w:instrText xml:space="preserve"> XE "Connection/Use of System Boundary" </w:instrText>
      </w:r>
      <w:r w:rsidRPr="00922CDA">
        <w:fldChar w:fldCharType="end"/>
      </w:r>
    </w:p>
    <w:p w14:paraId="618E2B8D" w14:textId="77777777" w:rsidR="00225419" w:rsidRPr="00922CDA" w:rsidRDefault="00225419">
      <w:pPr>
        <w:tabs>
          <w:tab w:val="left" w:pos="810"/>
          <w:tab w:val="left" w:pos="1620"/>
          <w:tab w:val="left" w:pos="4680"/>
        </w:tabs>
        <w:jc w:val="both"/>
      </w:pPr>
      <w:r w:rsidRPr="00922CDA">
        <w:rPr>
          <w:b/>
        </w:rPr>
        <w:fldChar w:fldCharType="begin"/>
      </w:r>
      <w:r w:rsidRPr="00922CDA">
        <w:rPr>
          <w:b/>
        </w:rPr>
        <w:instrText>tc \l2 "Connection/Use of System Boundary</w:instrText>
      </w:r>
      <w:r w:rsidRPr="00922CDA">
        <w:rPr>
          <w:b/>
        </w:rPr>
        <w:fldChar w:fldCharType="end"/>
      </w:r>
    </w:p>
    <w:p w14:paraId="262999B0" w14:textId="77777777" w:rsidR="00225419" w:rsidRPr="00922CDA" w:rsidRDefault="00225419">
      <w:pPr>
        <w:pStyle w:val="1"/>
        <w:numPr>
          <w:ilvl w:val="0"/>
          <w:numId w:val="13"/>
        </w:numPr>
        <w:tabs>
          <w:tab w:val="left" w:pos="-1440"/>
        </w:tabs>
        <w:jc w:val="both"/>
      </w:pPr>
      <w:r>
        <w:t xml:space="preserve">  </w:t>
      </w:r>
      <w:r w:rsidRPr="00922CDA">
        <w:t>The first step in setting charges is to define the boundary between connection assets and transmission system infrastructure assets.</w:t>
      </w:r>
    </w:p>
    <w:p w14:paraId="24F9CA22" w14:textId="77777777" w:rsidR="00225419" w:rsidRPr="00922CDA" w:rsidRDefault="00225419">
      <w:pPr>
        <w:pStyle w:val="1"/>
        <w:jc w:val="both"/>
      </w:pPr>
    </w:p>
    <w:p w14:paraId="1DCC41FC" w14:textId="77777777" w:rsidR="00225419" w:rsidRPr="00922CDA" w:rsidRDefault="00225419">
      <w:pPr>
        <w:pStyle w:val="1"/>
        <w:numPr>
          <w:ilvl w:val="0"/>
          <w:numId w:val="13"/>
        </w:numPr>
        <w:tabs>
          <w:tab w:val="left" w:pos="-1440"/>
        </w:tabs>
        <w:jc w:val="both"/>
      </w:pPr>
      <w:r>
        <w:t xml:space="preserve">   </w:t>
      </w:r>
      <w:r w:rsidRPr="00922CDA">
        <w:t xml:space="preserve">In general, connection assets are defined as those assets solely required to connect an individual User to the </w:t>
      </w:r>
      <w:r>
        <w:t>National Electricity</w:t>
      </w:r>
      <w:r w:rsidRPr="00922CDA">
        <w:t xml:space="preserve"> </w:t>
      </w:r>
      <w:r>
        <w:t>T</w:t>
      </w:r>
      <w:r w:rsidRPr="00922CDA">
        <w:t xml:space="preserve">ransmission </w:t>
      </w:r>
      <w:r>
        <w:t>S</w:t>
      </w:r>
      <w:r w:rsidRPr="00922CDA">
        <w:t>ystem, which are not and would not normally be used by any other connected party (i.e. “single user assets”).  For the purposes of this Statement, all connection assets at a given location shall together form a connection site.</w:t>
      </w:r>
    </w:p>
    <w:p w14:paraId="400C2CE6" w14:textId="77777777" w:rsidR="00225419" w:rsidRPr="00922CDA" w:rsidRDefault="00225419">
      <w:pPr>
        <w:pStyle w:val="1"/>
        <w:tabs>
          <w:tab w:val="left" w:pos="-1440"/>
        </w:tabs>
        <w:jc w:val="both"/>
      </w:pPr>
    </w:p>
    <w:p w14:paraId="2E2350EB" w14:textId="77777777" w:rsidR="00225419" w:rsidRPr="00922CDA" w:rsidRDefault="00225419">
      <w:pPr>
        <w:pStyle w:val="1"/>
        <w:numPr>
          <w:ilvl w:val="0"/>
          <w:numId w:val="13"/>
        </w:numPr>
        <w:tabs>
          <w:tab w:val="left" w:pos="-1440"/>
        </w:tabs>
        <w:jc w:val="both"/>
      </w:pPr>
      <w:bookmarkStart w:id="9" w:name="_Ref469392153"/>
      <w:r>
        <w:t xml:space="preserve"> </w:t>
      </w:r>
      <w:r w:rsidRPr="00922CDA">
        <w:t>Connection assets are defined as all those single user assets which:</w:t>
      </w:r>
      <w:bookmarkEnd w:id="9"/>
    </w:p>
    <w:p w14:paraId="1BE4074A" w14:textId="77777777" w:rsidR="00225419" w:rsidRPr="00922CDA" w:rsidRDefault="00225419">
      <w:pPr>
        <w:pStyle w:val="Style"/>
        <w:tabs>
          <w:tab w:val="left" w:pos="810"/>
          <w:tab w:val="left" w:pos="1620"/>
          <w:tab w:val="left" w:pos="4680"/>
        </w:tabs>
        <w:ind w:left="0" w:firstLine="0"/>
        <w:jc w:val="both"/>
      </w:pPr>
    </w:p>
    <w:p w14:paraId="15F8530A" w14:textId="77777777" w:rsidR="00225419" w:rsidRPr="00922CDA" w:rsidRDefault="00225419">
      <w:pPr>
        <w:pStyle w:val="Style"/>
        <w:numPr>
          <w:ilvl w:val="0"/>
          <w:numId w:val="14"/>
        </w:numPr>
        <w:jc w:val="both"/>
      </w:pPr>
      <w:r w:rsidRPr="00922CDA">
        <w:t>for Double Busbar type connections, are those single user assets connecting the User’s assets and the first  transmission licensee owned substation, up to and including the Double Busbar Bay;</w:t>
      </w:r>
    </w:p>
    <w:p w14:paraId="7296601A" w14:textId="77777777" w:rsidR="00225419" w:rsidRPr="00922CDA" w:rsidRDefault="00225419">
      <w:pPr>
        <w:pStyle w:val="Style"/>
        <w:ind w:left="720" w:firstLine="0"/>
        <w:jc w:val="both"/>
      </w:pPr>
    </w:p>
    <w:p w14:paraId="0DF1AB80" w14:textId="77777777" w:rsidR="00225419" w:rsidRPr="00922CDA" w:rsidRDefault="00225419">
      <w:pPr>
        <w:pStyle w:val="Style"/>
        <w:numPr>
          <w:ilvl w:val="0"/>
          <w:numId w:val="14"/>
        </w:numPr>
        <w:tabs>
          <w:tab w:val="left" w:pos="1620"/>
          <w:tab w:val="left" w:pos="4680"/>
        </w:tabs>
        <w:jc w:val="both"/>
      </w:pPr>
      <w:r w:rsidRPr="00922CDA">
        <w:t>for teed or mesh connections, are those single user assets from the User’s assets up to, but not including, the HV disconnector or the equivalent point of isolation;</w:t>
      </w:r>
    </w:p>
    <w:p w14:paraId="0B4D1044" w14:textId="77777777" w:rsidR="00225419" w:rsidRPr="00922CDA" w:rsidRDefault="00225419">
      <w:pPr>
        <w:pStyle w:val="Style"/>
        <w:tabs>
          <w:tab w:val="left" w:pos="1620"/>
          <w:tab w:val="left" w:pos="4680"/>
        </w:tabs>
        <w:ind w:left="0" w:firstLine="0"/>
        <w:jc w:val="both"/>
      </w:pPr>
    </w:p>
    <w:p w14:paraId="2675AE1D" w14:textId="77777777" w:rsidR="00225419" w:rsidRPr="00922CDA" w:rsidRDefault="00225419">
      <w:pPr>
        <w:pStyle w:val="Style"/>
        <w:numPr>
          <w:ilvl w:val="0"/>
          <w:numId w:val="14"/>
        </w:numPr>
        <w:tabs>
          <w:tab w:val="left" w:pos="1620"/>
          <w:tab w:val="left" w:pos="4680"/>
        </w:tabs>
        <w:jc w:val="both"/>
      </w:pPr>
      <w:r w:rsidRPr="00922CDA">
        <w:t>for cable and overhead lines at a transmission voltage, are those single user connection circuits connected at a transmission voltage equal to or less than 2km in length that are not potentially shareable.</w:t>
      </w:r>
    </w:p>
    <w:p w14:paraId="0BA544DD" w14:textId="77777777" w:rsidR="00225419" w:rsidRPr="00922CDA" w:rsidRDefault="00225419">
      <w:pPr>
        <w:pStyle w:val="Style"/>
        <w:tabs>
          <w:tab w:val="left" w:pos="1620"/>
          <w:tab w:val="left" w:pos="4680"/>
        </w:tabs>
        <w:ind w:left="0" w:firstLine="0"/>
        <w:jc w:val="both"/>
      </w:pPr>
    </w:p>
    <w:p w14:paraId="5E4F79D9"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Shared assets at a banked connection arrangement will not normally be classed as connection assets except where both legs of the banking are single user assets under the same Bilateral Connection Agreement.</w:t>
      </w:r>
    </w:p>
    <w:p w14:paraId="2A025013" w14:textId="77777777" w:rsidR="00225419" w:rsidRPr="00922CDA" w:rsidRDefault="00225419">
      <w:pPr>
        <w:pStyle w:val="Style"/>
        <w:tabs>
          <w:tab w:val="left" w:pos="810"/>
          <w:tab w:val="left" w:pos="1620"/>
          <w:tab w:val="left" w:pos="4680"/>
        </w:tabs>
        <w:ind w:left="0" w:firstLine="0"/>
        <w:jc w:val="both"/>
      </w:pPr>
    </w:p>
    <w:p w14:paraId="35C6C55D"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 xml:space="preserve">Where customer choice influences the application of standard rules to the connection boundary, affected assets will be classed as connection assets.  For example, in England &amp; Wales </w:t>
      </w:r>
      <w:r w:rsidR="00AC3C64">
        <w:t xml:space="preserve">NGET </w:t>
      </w:r>
      <w:r w:rsidRPr="00922CDA">
        <w:t xml:space="preserve">does not normally own busbars below 275kV, where </w:t>
      </w:r>
      <w:r w:rsidR="00E71EB2" w:rsidRPr="00E71EB2">
        <w:rPr>
          <w:b/>
        </w:rPr>
        <w:t>The Company</w:t>
      </w:r>
      <w:r w:rsidRPr="00922CDA">
        <w:t xml:space="preserve"> and the customer agree that </w:t>
      </w:r>
      <w:r w:rsidR="00AC3C64">
        <w:t xml:space="preserve">NGET </w:t>
      </w:r>
      <w:r w:rsidRPr="00922CDA">
        <w:t>will own the busbars at a low voltage substation, the assets at that substation will be classed as connection assets and will not automatically be transferred into infrastructure.</w:t>
      </w:r>
    </w:p>
    <w:p w14:paraId="258E602C" w14:textId="77777777" w:rsidR="00225419" w:rsidRPr="00922CDA" w:rsidRDefault="00225419">
      <w:pPr>
        <w:pStyle w:val="1"/>
        <w:tabs>
          <w:tab w:val="left" w:pos="-1440"/>
        </w:tabs>
        <w:ind w:left="709" w:hanging="709"/>
        <w:jc w:val="both"/>
      </w:pPr>
    </w:p>
    <w:p w14:paraId="620C343A" w14:textId="77777777" w:rsidR="00225419" w:rsidRPr="00922CDA" w:rsidRDefault="00225419" w:rsidP="006661FE">
      <w:pPr>
        <w:pStyle w:val="1"/>
        <w:numPr>
          <w:ilvl w:val="0"/>
          <w:numId w:val="13"/>
        </w:numPr>
        <w:tabs>
          <w:tab w:val="left" w:pos="-1440"/>
        </w:tabs>
        <w:jc w:val="both"/>
      </w:pPr>
      <w:r>
        <w:t xml:space="preserve">  </w:t>
      </w:r>
      <w:r w:rsidRPr="00922CDA">
        <w:t xml:space="preserve">The design of some connection sites may not be compatible with the basic boundary definitions in </w:t>
      </w:r>
      <w:r>
        <w:t>14.2</w:t>
      </w:r>
      <w:r w:rsidRPr="00922CDA">
        <w:t>.6 above.  In these instances, a connection boundary consistent with the principles described above will be applied.</w:t>
      </w:r>
    </w:p>
    <w:p w14:paraId="093C7069" w14:textId="77777777" w:rsidR="00225419" w:rsidRPr="00922CDA" w:rsidRDefault="00225419">
      <w:pPr>
        <w:pStyle w:val="1"/>
        <w:tabs>
          <w:tab w:val="left" w:pos="-1440"/>
        </w:tabs>
        <w:ind w:left="709" w:hanging="709"/>
        <w:jc w:val="both"/>
      </w:pPr>
    </w:p>
    <w:p w14:paraId="6EB12FBA" w14:textId="77777777" w:rsidR="00225419" w:rsidRPr="00415339" w:rsidRDefault="00225419">
      <w:pPr>
        <w:pStyle w:val="Heading1"/>
        <w:rPr>
          <w:color w:val="auto"/>
          <w:sz w:val="28"/>
          <w:szCs w:val="28"/>
        </w:rPr>
      </w:pPr>
      <w:bookmarkStart w:id="10" w:name="_Hlt531685514"/>
      <w:bookmarkStart w:id="11" w:name="_Hlt531683258"/>
      <w:bookmarkStart w:id="12" w:name="_Toc44315383"/>
      <w:bookmarkEnd w:id="10"/>
      <w:bookmarkEnd w:id="11"/>
      <w:r w:rsidRPr="00922CDA">
        <w:br w:type="page"/>
      </w:r>
      <w:bookmarkStart w:id="13" w:name="_Toc220918007"/>
      <w:r w:rsidRPr="00415339">
        <w:rPr>
          <w:color w:val="auto"/>
          <w:sz w:val="28"/>
          <w:szCs w:val="28"/>
        </w:rPr>
        <w:t>14.3 The Calculation of the Basic Annual Connection Charge for an Asset</w:t>
      </w:r>
      <w:bookmarkEnd w:id="12"/>
      <w:bookmarkEnd w:id="13"/>
    </w:p>
    <w:p w14:paraId="1E80ECA2" w14:textId="77777777" w:rsidR="00225419" w:rsidRDefault="00225419">
      <w:pPr>
        <w:pStyle w:val="1"/>
        <w:tabs>
          <w:tab w:val="left" w:pos="-1440"/>
        </w:tabs>
        <w:jc w:val="both"/>
      </w:pPr>
    </w:p>
    <w:p w14:paraId="5302B248" w14:textId="77777777" w:rsidR="00225419" w:rsidRDefault="00225419">
      <w:pPr>
        <w:pStyle w:val="Heading2"/>
      </w:pPr>
      <w:bookmarkStart w:id="14" w:name="_Toc220918008"/>
      <w:r>
        <w:t>Pre and Post Vesting Connections</w:t>
      </w:r>
      <w:bookmarkEnd w:id="14"/>
    </w:p>
    <w:p w14:paraId="297E4D2C" w14:textId="77777777" w:rsidR="00225419" w:rsidRDefault="00225419">
      <w:pPr>
        <w:pStyle w:val="1"/>
        <w:tabs>
          <w:tab w:val="left" w:pos="-1440"/>
        </w:tabs>
        <w:jc w:val="both"/>
      </w:pPr>
    </w:p>
    <w:p w14:paraId="6D6362BB" w14:textId="77777777" w:rsidR="00225419" w:rsidRDefault="00225419" w:rsidP="006661FE">
      <w:pPr>
        <w:pStyle w:val="1"/>
        <w:numPr>
          <w:ilvl w:val="0"/>
          <w:numId w:val="37"/>
        </w:numPr>
        <w:tabs>
          <w:tab w:val="left" w:pos="-1440"/>
        </w:tabs>
        <w:jc w:val="both"/>
      </w:pPr>
      <w:r>
        <w:t xml:space="preserve">   Post Vesting connection assets are those connection assets that have been commissioned since 30 March 1990.  Pre Vesting connection assets are those that were commissioned on or before the 30 March 1990.</w:t>
      </w:r>
    </w:p>
    <w:p w14:paraId="18CF804B" w14:textId="77777777" w:rsidR="00225419" w:rsidRDefault="00225419">
      <w:pPr>
        <w:pStyle w:val="1"/>
        <w:tabs>
          <w:tab w:val="left" w:pos="-1440"/>
        </w:tabs>
        <w:jc w:val="both"/>
      </w:pPr>
    </w:p>
    <w:p w14:paraId="6B79877F" w14:textId="77777777" w:rsidR="00225419" w:rsidRDefault="00225419">
      <w:pPr>
        <w:pStyle w:val="1"/>
        <w:numPr>
          <w:ilvl w:val="0"/>
          <w:numId w:val="37"/>
        </w:numPr>
        <w:tabs>
          <w:tab w:val="left" w:pos="-1440"/>
        </w:tabs>
        <w:jc w:val="both"/>
      </w:pPr>
      <w:r>
        <w:t xml:space="preserve">  The basic connection charge has two components.  A non-capital component, for which both pre and post vesting assets are treated in the same way and a capital component for which there are slightly different options available for pre and post vesting assets.  These are detailed below.</w:t>
      </w:r>
    </w:p>
    <w:p w14:paraId="30501391" w14:textId="77777777" w:rsidR="00225419" w:rsidRDefault="00225419">
      <w:pPr>
        <w:pStyle w:val="1"/>
        <w:jc w:val="both"/>
      </w:pPr>
    </w:p>
    <w:p w14:paraId="0B0B620B" w14:textId="77777777" w:rsidR="00225419" w:rsidRDefault="00225419">
      <w:pPr>
        <w:pStyle w:val="1"/>
        <w:jc w:val="both"/>
      </w:pPr>
    </w:p>
    <w:p w14:paraId="4EBCF498" w14:textId="77777777" w:rsidR="00225419" w:rsidRDefault="00225419">
      <w:pPr>
        <w:pStyle w:val="Heading2"/>
      </w:pPr>
      <w:bookmarkStart w:id="15" w:name="_Toc32208924"/>
      <w:bookmarkStart w:id="16" w:name="_Toc44315385"/>
      <w:bookmarkStart w:id="17" w:name="_Toc220918009"/>
      <w:r>
        <w:t>Calculation of the Gross Asset Value</w:t>
      </w:r>
      <w:bookmarkEnd w:id="15"/>
      <w:bookmarkEnd w:id="16"/>
      <w:r>
        <w:t xml:space="preserve"> (GAV)</w:t>
      </w:r>
      <w:bookmarkEnd w:id="17"/>
      <w:r>
        <w:fldChar w:fldCharType="begin"/>
      </w:r>
      <w:r>
        <w:instrText xml:space="preserve"> XE "Gross Asset Value" </w:instrText>
      </w:r>
      <w:r>
        <w:fldChar w:fldCharType="end"/>
      </w:r>
    </w:p>
    <w:p w14:paraId="420058B0" w14:textId="77777777" w:rsidR="00225419" w:rsidRDefault="00225419">
      <w:pPr>
        <w:tabs>
          <w:tab w:val="left" w:pos="810"/>
          <w:tab w:val="left" w:pos="1620"/>
          <w:tab w:val="left" w:pos="4680"/>
        </w:tabs>
        <w:jc w:val="both"/>
      </w:pPr>
      <w:r>
        <w:rPr>
          <w:b/>
        </w:rPr>
        <w:fldChar w:fldCharType="begin"/>
      </w:r>
      <w:r>
        <w:rPr>
          <w:b/>
        </w:rPr>
        <w:instrText>tc \l2 "Calculation of Gross Asset Value</w:instrText>
      </w:r>
      <w:r>
        <w:rPr>
          <w:b/>
        </w:rPr>
        <w:fldChar w:fldCharType="end"/>
      </w:r>
    </w:p>
    <w:p w14:paraId="2257403D" w14:textId="77777777" w:rsidR="00225419" w:rsidRDefault="00225419">
      <w:pPr>
        <w:pStyle w:val="1"/>
        <w:numPr>
          <w:ilvl w:val="0"/>
          <w:numId w:val="37"/>
        </w:numPr>
        <w:tabs>
          <w:tab w:val="left" w:pos="-1440"/>
        </w:tabs>
        <w:jc w:val="both"/>
      </w:pPr>
      <w:bookmarkStart w:id="18" w:name="_Ref492175443"/>
      <w:r>
        <w:t xml:space="preserve">  The </w:t>
      </w:r>
      <w:bookmarkStart w:id="19" w:name="Para_2_2"/>
      <w:bookmarkEnd w:id="19"/>
      <w:r>
        <w:t>GAV represents the initial total cost of an asset to the transmission licensee.  For a new asset it will be the costs incurred by the transmission licensee in the provision of that asset.  Typically, the GAV is made up of the following components:</w:t>
      </w:r>
      <w:bookmarkEnd w:id="18"/>
    </w:p>
    <w:p w14:paraId="08483802" w14:textId="77777777" w:rsidR="00225419" w:rsidRPr="000D2008" w:rsidRDefault="00225419">
      <w:pPr>
        <w:jc w:val="both"/>
        <w:rPr>
          <w:sz w:val="22"/>
          <w:szCs w:val="22"/>
        </w:rPr>
      </w:pPr>
    </w:p>
    <w:p w14:paraId="55996204" w14:textId="77777777" w:rsidR="00225419" w:rsidRPr="000D2008" w:rsidRDefault="00225419">
      <w:pPr>
        <w:ind w:left="454" w:firstLine="454"/>
        <w:jc w:val="both"/>
        <w:rPr>
          <w:rFonts w:ascii="Arial" w:hAnsi="Arial" w:cs="Arial"/>
          <w:sz w:val="22"/>
          <w:szCs w:val="22"/>
        </w:rPr>
      </w:pPr>
      <w:r w:rsidRPr="000D2008">
        <w:rPr>
          <w:rFonts w:ascii="Arial" w:hAnsi="Arial" w:cs="Arial"/>
          <w:sz w:val="22"/>
          <w:szCs w:val="22"/>
        </w:rPr>
        <w:t>Construction Cost</w:t>
      </w:r>
      <w:r w:rsidRPr="000D2008">
        <w:rPr>
          <w:rFonts w:ascii="Arial" w:hAnsi="Arial" w:cs="Arial"/>
          <w:sz w:val="22"/>
          <w:szCs w:val="22"/>
        </w:rPr>
        <w:fldChar w:fldCharType="begin"/>
      </w:r>
      <w:r w:rsidRPr="000D2008">
        <w:rPr>
          <w:rFonts w:ascii="Arial" w:hAnsi="Arial" w:cs="Arial"/>
          <w:sz w:val="22"/>
          <w:szCs w:val="22"/>
        </w:rPr>
        <w:instrText xml:space="preserve"> XE "Construction Cost" </w:instrText>
      </w:r>
      <w:r w:rsidRPr="000D2008">
        <w:rPr>
          <w:rFonts w:ascii="Arial" w:hAnsi="Arial" w:cs="Arial"/>
          <w:sz w:val="22"/>
          <w:szCs w:val="22"/>
        </w:rPr>
        <w:fldChar w:fldCharType="end"/>
      </w:r>
      <w:r w:rsidRPr="000D2008">
        <w:rPr>
          <w:rFonts w:ascii="Arial" w:hAnsi="Arial" w:cs="Arial"/>
          <w:sz w:val="22"/>
          <w:szCs w:val="22"/>
        </w:rPr>
        <w:t>s - Costs of bought in services</w:t>
      </w:r>
    </w:p>
    <w:p w14:paraId="7852239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Engineering - Allocated equipment and direct engineering cost</w:t>
      </w:r>
    </w:p>
    <w:p w14:paraId="022D6162"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Interest During Construction</w:t>
      </w:r>
      <w:r w:rsidRPr="000D2008">
        <w:rPr>
          <w:rFonts w:ascii="Arial" w:hAnsi="Arial" w:cs="Arial"/>
          <w:sz w:val="22"/>
          <w:szCs w:val="22"/>
        </w:rPr>
        <w:fldChar w:fldCharType="begin"/>
      </w:r>
      <w:r w:rsidRPr="000D2008">
        <w:rPr>
          <w:rFonts w:ascii="Arial" w:hAnsi="Arial" w:cs="Arial"/>
          <w:sz w:val="22"/>
          <w:szCs w:val="22"/>
        </w:rPr>
        <w:instrText xml:space="preserve"> XE "Interest During Construction" </w:instrText>
      </w:r>
      <w:r w:rsidRPr="000D2008">
        <w:rPr>
          <w:rFonts w:ascii="Arial" w:hAnsi="Arial" w:cs="Arial"/>
          <w:sz w:val="22"/>
          <w:szCs w:val="22"/>
        </w:rPr>
        <w:fldChar w:fldCharType="end"/>
      </w:r>
      <w:r w:rsidRPr="000D2008">
        <w:rPr>
          <w:rFonts w:ascii="Arial" w:hAnsi="Arial" w:cs="Arial"/>
          <w:sz w:val="22"/>
          <w:szCs w:val="22"/>
        </w:rPr>
        <w:t xml:space="preserve"> – Financing cost </w:t>
      </w:r>
    </w:p>
    <w:p w14:paraId="21FD9F2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Liquidated Damages Premiums</w:t>
      </w:r>
      <w:r w:rsidRPr="000D2008">
        <w:rPr>
          <w:rFonts w:ascii="Arial" w:hAnsi="Arial" w:cs="Arial"/>
          <w:sz w:val="22"/>
          <w:szCs w:val="22"/>
        </w:rPr>
        <w:fldChar w:fldCharType="begin"/>
      </w:r>
      <w:r w:rsidRPr="000D2008">
        <w:rPr>
          <w:rFonts w:ascii="Arial" w:hAnsi="Arial" w:cs="Arial"/>
          <w:sz w:val="22"/>
          <w:szCs w:val="22"/>
        </w:rPr>
        <w:instrText xml:space="preserve"> XE "NGC Liquidated Damages Premiums" </w:instrText>
      </w:r>
      <w:r w:rsidRPr="000D2008">
        <w:rPr>
          <w:rFonts w:ascii="Arial" w:hAnsi="Arial" w:cs="Arial"/>
          <w:sz w:val="22"/>
          <w:szCs w:val="22"/>
        </w:rPr>
        <w:fldChar w:fldCharType="end"/>
      </w:r>
      <w:r w:rsidRPr="000D2008">
        <w:rPr>
          <w:rFonts w:ascii="Arial" w:hAnsi="Arial" w:cs="Arial"/>
          <w:sz w:val="22"/>
          <w:szCs w:val="22"/>
        </w:rPr>
        <w:t xml:space="preserve"> - Premium required to cover Liquidated Damages if applicable.</w:t>
      </w:r>
    </w:p>
    <w:p w14:paraId="19D0727F" w14:textId="77777777" w:rsidR="00225419" w:rsidRPr="000D2008" w:rsidRDefault="00225419">
      <w:pPr>
        <w:ind w:left="454"/>
        <w:jc w:val="both"/>
        <w:rPr>
          <w:rFonts w:ascii="Arial" w:hAnsi="Arial" w:cs="Arial"/>
          <w:sz w:val="22"/>
          <w:szCs w:val="22"/>
        </w:rPr>
      </w:pPr>
    </w:p>
    <w:p w14:paraId="6CC520E4" w14:textId="77777777" w:rsidR="00225419" w:rsidRPr="000D2008" w:rsidRDefault="00225419" w:rsidP="006661FE">
      <w:pPr>
        <w:ind w:left="907"/>
        <w:jc w:val="both"/>
        <w:rPr>
          <w:rFonts w:ascii="Arial" w:hAnsi="Arial" w:cs="Arial"/>
          <w:sz w:val="22"/>
          <w:szCs w:val="22"/>
        </w:rPr>
      </w:pPr>
      <w:r w:rsidRPr="000D2008">
        <w:rPr>
          <w:rFonts w:ascii="Arial" w:hAnsi="Arial" w:cs="Arial"/>
          <w:sz w:val="22"/>
          <w:szCs w:val="22"/>
        </w:rPr>
        <w:t>Some of these elements may be optional at the User’s request and are a matter of discussion and agreement at the time the connection agreement is entered into.</w:t>
      </w:r>
    </w:p>
    <w:p w14:paraId="618BB1DA" w14:textId="77777777" w:rsidR="00225419" w:rsidRPr="000D2008" w:rsidRDefault="00225419">
      <w:pPr>
        <w:pStyle w:val="1"/>
        <w:jc w:val="both"/>
        <w:rPr>
          <w:szCs w:val="22"/>
        </w:rPr>
      </w:pPr>
    </w:p>
    <w:p w14:paraId="4732EF1B" w14:textId="77777777" w:rsidR="00225419" w:rsidRDefault="00225419">
      <w:pPr>
        <w:pStyle w:val="1"/>
        <w:numPr>
          <w:ilvl w:val="0"/>
          <w:numId w:val="37"/>
        </w:numPr>
        <w:tabs>
          <w:tab w:val="left" w:pos="-1440"/>
        </w:tabs>
        <w:jc w:val="both"/>
      </w:pPr>
      <w:r>
        <w:t xml:space="preserve">   The GAV of an asset is re-valued each year normally using one of two methods.  For ease of calculation, April is used as the base month.</w:t>
      </w:r>
    </w:p>
    <w:p w14:paraId="080BC2C4" w14:textId="77777777" w:rsidR="00225419" w:rsidRDefault="00225419">
      <w:pPr>
        <w:pStyle w:val="Style"/>
        <w:tabs>
          <w:tab w:val="left" w:pos="810"/>
          <w:tab w:val="left" w:pos="1620"/>
          <w:tab w:val="left" w:pos="4680"/>
        </w:tabs>
        <w:ind w:left="0" w:firstLine="0"/>
        <w:jc w:val="both"/>
      </w:pPr>
    </w:p>
    <w:p w14:paraId="463B9884" w14:textId="77777777" w:rsidR="00225419" w:rsidRDefault="00225419" w:rsidP="006661FE">
      <w:pPr>
        <w:pStyle w:val="Style"/>
        <w:numPr>
          <w:ilvl w:val="0"/>
          <w:numId w:val="15"/>
        </w:numPr>
        <w:tabs>
          <w:tab w:val="left" w:pos="1134"/>
          <w:tab w:val="left" w:pos="4680"/>
        </w:tabs>
        <w:ind w:left="1080"/>
        <w:jc w:val="both"/>
      </w:pPr>
      <w:r>
        <w:t>In the Modern Equivalent Asset</w:t>
      </w:r>
      <w:r>
        <w:fldChar w:fldCharType="begin"/>
      </w:r>
      <w:r>
        <w:instrText xml:space="preserve"> XE "Modern Equivalent Asset" </w:instrText>
      </w:r>
      <w:r>
        <w:fldChar w:fldCharType="end"/>
      </w:r>
      <w:r>
        <w:t xml:space="preserve"> (MEA) revaluation method, the GAV is indexed each year with reference to the prevailing price level for an asset that performs the same function as the original asset;</w:t>
      </w:r>
    </w:p>
    <w:p w14:paraId="7756EC72" w14:textId="77777777" w:rsidR="00225419" w:rsidRDefault="00225419">
      <w:pPr>
        <w:pStyle w:val="Style"/>
        <w:tabs>
          <w:tab w:val="left" w:pos="810"/>
          <w:tab w:val="left" w:pos="1620"/>
          <w:tab w:val="left" w:pos="4680"/>
        </w:tabs>
        <w:ind w:left="454" w:firstLine="0"/>
        <w:jc w:val="both"/>
      </w:pPr>
    </w:p>
    <w:p w14:paraId="5CB9D237" w14:textId="77777777" w:rsidR="00225419" w:rsidRDefault="00225419" w:rsidP="006661FE">
      <w:pPr>
        <w:pStyle w:val="Style"/>
        <w:numPr>
          <w:ilvl w:val="0"/>
          <w:numId w:val="15"/>
        </w:numPr>
        <w:tabs>
          <w:tab w:val="left" w:pos="1134"/>
          <w:tab w:val="left" w:pos="4680"/>
        </w:tabs>
        <w:ind w:left="1080"/>
        <w:jc w:val="both"/>
      </w:pPr>
      <w:r>
        <w:t xml:space="preserve">In the </w:t>
      </w:r>
      <w:r w:rsidR="00061D6F">
        <w:t xml:space="preserve">Transmission Owner Price Index (TOPI) </w:t>
      </w:r>
      <w:r>
        <w:t xml:space="preserve">revaluation method, the original cost of an asset is indexed each year by the </w:t>
      </w:r>
      <w:r w:rsidR="00061D6F">
        <w:t xml:space="preserve">TOPI </w:t>
      </w:r>
      <w:r>
        <w:t>formula set out in paragraph 14.3.6.  For Pre Vesting connection assets commissioned on or before 30 March 1990, the original cost is the 1996/97 charging GAV (MEA re-valued from vesting). The original costs of Post Vesting assets are calculated based on historical cost information provided by the transmission licensee’s.</w:t>
      </w:r>
    </w:p>
    <w:p w14:paraId="5FC26B1C" w14:textId="77777777" w:rsidR="00225419" w:rsidRDefault="00225419">
      <w:pPr>
        <w:tabs>
          <w:tab w:val="left" w:pos="810"/>
          <w:tab w:val="left" w:pos="1620"/>
          <w:tab w:val="left" w:pos="4680"/>
        </w:tabs>
        <w:jc w:val="both"/>
      </w:pPr>
    </w:p>
    <w:p w14:paraId="4093F6ED" w14:textId="77777777" w:rsidR="00225419" w:rsidRDefault="00225419">
      <w:pPr>
        <w:pStyle w:val="1"/>
        <w:numPr>
          <w:ilvl w:val="0"/>
          <w:numId w:val="37"/>
        </w:numPr>
        <w:tabs>
          <w:tab w:val="left" w:pos="-1440"/>
        </w:tabs>
        <w:jc w:val="both"/>
      </w:pPr>
      <w:r>
        <w:t xml:space="preserve">   In the MEA revaluation method, the MEA value is based on a typical asset.  An MEA ratio is calculated to account for specific site conditions, as follows:</w:t>
      </w:r>
    </w:p>
    <w:p w14:paraId="0774AF34" w14:textId="77777777" w:rsidR="00225419" w:rsidRDefault="00225419">
      <w:pPr>
        <w:pStyle w:val="Style"/>
        <w:tabs>
          <w:tab w:val="left" w:pos="810"/>
          <w:tab w:val="left" w:pos="1620"/>
          <w:tab w:val="left" w:pos="4680"/>
        </w:tabs>
        <w:ind w:left="0" w:firstLine="0"/>
        <w:jc w:val="both"/>
      </w:pPr>
    </w:p>
    <w:p w14:paraId="22720DD9" w14:textId="77777777" w:rsidR="00225419" w:rsidRDefault="00225419" w:rsidP="006661FE">
      <w:pPr>
        <w:pStyle w:val="Style"/>
        <w:numPr>
          <w:ilvl w:val="0"/>
          <w:numId w:val="16"/>
        </w:numPr>
        <w:tabs>
          <w:tab w:val="num" w:pos="1080"/>
          <w:tab w:val="left" w:pos="1620"/>
          <w:tab w:val="left" w:pos="4680"/>
        </w:tabs>
        <w:ind w:left="1080"/>
        <w:jc w:val="both"/>
      </w:pPr>
      <w:r>
        <w:t>The outturn GAV (as calculated in paragraph 14.3.4 above) is re</w:t>
      </w:r>
      <w:r>
        <w:noBreakHyphen/>
        <w:t xml:space="preserve">indexed by </w:t>
      </w:r>
      <w:r w:rsidR="00061D6F">
        <w:t xml:space="preserve"> TOPI</w:t>
      </w:r>
      <w:r>
        <w:t xml:space="preserve"> to the April of the </w:t>
      </w:r>
      <w:r w:rsidR="00A3322B" w:rsidRPr="00A3322B">
        <w:rPr>
          <w:b/>
        </w:rPr>
        <w:t>Financial Year</w:t>
      </w:r>
      <w:r>
        <w:t xml:space="preserve"> the Charging Date falls within;</w:t>
      </w:r>
    </w:p>
    <w:p w14:paraId="0C89FAE7" w14:textId="77777777" w:rsidR="00225419" w:rsidRDefault="00225419">
      <w:pPr>
        <w:pStyle w:val="Style"/>
        <w:tabs>
          <w:tab w:val="left" w:pos="810"/>
          <w:tab w:val="left" w:pos="1620"/>
          <w:tab w:val="left" w:pos="4680"/>
        </w:tabs>
        <w:ind w:left="454" w:firstLine="0"/>
        <w:jc w:val="both"/>
      </w:pPr>
    </w:p>
    <w:p w14:paraId="246B24D2" w14:textId="77777777" w:rsidR="00225419" w:rsidRDefault="00225419" w:rsidP="006661FE">
      <w:pPr>
        <w:pStyle w:val="Style"/>
        <w:numPr>
          <w:ilvl w:val="0"/>
          <w:numId w:val="16"/>
        </w:numPr>
        <w:tabs>
          <w:tab w:val="num" w:pos="1080"/>
          <w:tab w:val="left" w:pos="1620"/>
          <w:tab w:val="left" w:pos="4680"/>
        </w:tabs>
        <w:ind w:left="1080"/>
        <w:jc w:val="both"/>
      </w:pPr>
      <w:r>
        <w:t xml:space="preserve">This April figure is compared with the MEA value of the asset in the </w:t>
      </w:r>
      <w:r w:rsidR="00A3322B" w:rsidRPr="00A3322B">
        <w:rPr>
          <w:b/>
        </w:rPr>
        <w:t>Financial Year</w:t>
      </w:r>
      <w:r>
        <w:t xml:space="preserve"> the Charging Date falls within and a ratio calculated;</w:t>
      </w:r>
    </w:p>
    <w:p w14:paraId="3D7048E8" w14:textId="77777777" w:rsidR="00225419" w:rsidRDefault="00225419">
      <w:pPr>
        <w:pStyle w:val="Style"/>
        <w:tabs>
          <w:tab w:val="left" w:pos="810"/>
          <w:tab w:val="left" w:pos="1620"/>
          <w:tab w:val="left" w:pos="4680"/>
        </w:tabs>
        <w:ind w:left="454" w:firstLine="0"/>
        <w:jc w:val="both"/>
      </w:pPr>
    </w:p>
    <w:p w14:paraId="17A9C41A" w14:textId="77777777" w:rsidR="00225419" w:rsidRDefault="00225419" w:rsidP="006661FE">
      <w:pPr>
        <w:pStyle w:val="Style"/>
        <w:numPr>
          <w:ilvl w:val="0"/>
          <w:numId w:val="16"/>
        </w:numPr>
        <w:tabs>
          <w:tab w:val="num" w:pos="1080"/>
          <w:tab w:val="left" w:pos="1620"/>
          <w:tab w:val="left" w:pos="4680"/>
        </w:tabs>
        <w:ind w:left="1080"/>
        <w:jc w:val="both"/>
      </w:pPr>
      <w:r>
        <w:t>If the asset was commissioned at a Connection Site where, due to specific conditions, the asset cost more than the standard MEA value, the ratio would be greater than 1. For example, if an asset cost 10% more to construct and commission than the typical asset the MEA ratio would be 1.1.  If, however, the asset was found only to cost 90% of the typical MEA value the ratio would be 0.9;</w:t>
      </w:r>
    </w:p>
    <w:p w14:paraId="66D4C86C" w14:textId="77777777" w:rsidR="00225419" w:rsidRDefault="00225419">
      <w:pPr>
        <w:pStyle w:val="Style"/>
        <w:tabs>
          <w:tab w:val="left" w:pos="810"/>
          <w:tab w:val="left" w:pos="1620"/>
          <w:tab w:val="left" w:pos="4680"/>
        </w:tabs>
        <w:ind w:left="454" w:firstLine="0"/>
        <w:jc w:val="both"/>
      </w:pPr>
    </w:p>
    <w:p w14:paraId="0C19D32B" w14:textId="77777777" w:rsidR="00225419" w:rsidRDefault="00225419" w:rsidP="006661FE">
      <w:pPr>
        <w:pStyle w:val="Style"/>
        <w:numPr>
          <w:ilvl w:val="0"/>
          <w:numId w:val="16"/>
        </w:numPr>
        <w:tabs>
          <w:tab w:val="num" w:pos="1080"/>
          <w:tab w:val="left" w:pos="1620"/>
          <w:tab w:val="left" w:pos="4680"/>
        </w:tabs>
        <w:ind w:left="1080"/>
        <w:jc w:val="both"/>
      </w:pPr>
      <w:r>
        <w:t xml:space="preserve">The MEA ratio is then used in all future revaluations of the asset.  The April GAV of the asset in any year is thus the current MEA value of the asset multiplied by the ratio calculated for the </w:t>
      </w:r>
      <w:r w:rsidR="00A3322B" w:rsidRPr="00A3322B">
        <w:rPr>
          <w:b/>
        </w:rPr>
        <w:t>Financial Year</w:t>
      </w:r>
      <w:r>
        <w:t xml:space="preserve"> the Charging Date falls within.</w:t>
      </w:r>
    </w:p>
    <w:p w14:paraId="55C6DCBB" w14:textId="77777777" w:rsidR="00225419" w:rsidRDefault="00225419">
      <w:pPr>
        <w:tabs>
          <w:tab w:val="left" w:pos="810"/>
          <w:tab w:val="left" w:pos="1620"/>
          <w:tab w:val="left" w:pos="4680"/>
        </w:tabs>
        <w:jc w:val="both"/>
      </w:pPr>
    </w:p>
    <w:p w14:paraId="490ED00B" w14:textId="77777777" w:rsidR="00225419" w:rsidRDefault="00225419">
      <w:pPr>
        <w:pStyle w:val="1"/>
        <w:numPr>
          <w:ilvl w:val="0"/>
          <w:numId w:val="37"/>
        </w:numPr>
        <w:tabs>
          <w:tab w:val="left" w:pos="-1440"/>
        </w:tabs>
        <w:jc w:val="both"/>
      </w:pPr>
      <w:bookmarkStart w:id="20" w:name="_Ref469457101"/>
      <w:r>
        <w:t xml:space="preserve">The </w:t>
      </w:r>
      <w:bookmarkStart w:id="21" w:name="Para_2_5"/>
      <w:bookmarkEnd w:id="21"/>
      <w:r w:rsidR="00061D6F">
        <w:t>TOPI</w:t>
      </w:r>
      <w:r>
        <w:t xml:space="preserve"> revaluation method is as follows:</w:t>
      </w:r>
      <w:bookmarkEnd w:id="20"/>
      <w:r>
        <w:t xml:space="preserve"> </w:t>
      </w:r>
    </w:p>
    <w:p w14:paraId="5850153B" w14:textId="77777777" w:rsidR="00225419" w:rsidRDefault="00225419">
      <w:pPr>
        <w:pStyle w:val="Style"/>
        <w:tabs>
          <w:tab w:val="left" w:pos="810"/>
          <w:tab w:val="left" w:pos="1620"/>
          <w:tab w:val="left" w:pos="4680"/>
        </w:tabs>
        <w:ind w:left="0" w:firstLine="0"/>
        <w:jc w:val="both"/>
      </w:pPr>
    </w:p>
    <w:p w14:paraId="134B4D1B" w14:textId="77777777" w:rsidR="00225419" w:rsidRDefault="00225419" w:rsidP="006661FE">
      <w:pPr>
        <w:pStyle w:val="Style"/>
        <w:numPr>
          <w:ilvl w:val="0"/>
          <w:numId w:val="19"/>
        </w:numPr>
        <w:tabs>
          <w:tab w:val="num" w:pos="1080"/>
          <w:tab w:val="left" w:pos="1620"/>
          <w:tab w:val="left" w:pos="4680"/>
        </w:tabs>
        <w:ind w:left="1080"/>
        <w:jc w:val="both"/>
      </w:pPr>
      <w:r>
        <w:t>The outturn GAV (as calculated in paragraph 14.3.4 above) is re</w:t>
      </w:r>
      <w:r>
        <w:noBreakHyphen/>
        <w:t xml:space="preserve">indexed by </w:t>
      </w:r>
      <w:r w:rsidR="00061D6F">
        <w:t>TOPI</w:t>
      </w:r>
      <w:r>
        <w:t xml:space="preserve"> to the April of the </w:t>
      </w:r>
      <w:r w:rsidR="00A3322B" w:rsidRPr="00A3322B">
        <w:rPr>
          <w:b/>
        </w:rPr>
        <w:t>Financial Year</w:t>
      </w:r>
      <w:r>
        <w:t xml:space="preserve"> the Charging Date falls within. This April GAV is thus known as the Base Amount;</w:t>
      </w:r>
    </w:p>
    <w:p w14:paraId="4AD9C206" w14:textId="77777777" w:rsidR="00225419" w:rsidRDefault="00225419">
      <w:pPr>
        <w:pStyle w:val="Style"/>
        <w:tabs>
          <w:tab w:val="left" w:pos="810"/>
          <w:tab w:val="left" w:pos="1620"/>
          <w:tab w:val="left" w:pos="4680"/>
        </w:tabs>
        <w:ind w:left="454" w:firstLine="0"/>
        <w:jc w:val="both"/>
      </w:pPr>
    </w:p>
    <w:p w14:paraId="1EF54962" w14:textId="77777777" w:rsidR="00225419" w:rsidRDefault="00225419" w:rsidP="006661FE">
      <w:pPr>
        <w:pStyle w:val="Style"/>
        <w:numPr>
          <w:ilvl w:val="0"/>
          <w:numId w:val="19"/>
        </w:numPr>
        <w:tabs>
          <w:tab w:val="num" w:pos="1080"/>
          <w:tab w:val="left" w:pos="1620"/>
          <w:tab w:val="left" w:pos="4680"/>
        </w:tabs>
        <w:ind w:left="1080"/>
        <w:jc w:val="both"/>
      </w:pPr>
      <w:r>
        <w:t xml:space="preserve">The Base Amount GAV is then indexed to the following April by using the </w:t>
      </w:r>
      <w:r w:rsidR="00061D6F">
        <w:t xml:space="preserve">TOPI </w:t>
      </w:r>
      <w:r>
        <w:t xml:space="preserve"> formula used in </w:t>
      </w:r>
      <w:r w:rsidR="00061D6F">
        <w:t xml:space="preserve"> the Transmission Owner’s </w:t>
      </w:r>
      <w:r>
        <w:t>Price Control.  April GAVs for subsequent</w:t>
      </w:r>
      <w:r w:rsidR="00061D6F">
        <w:t xml:space="preserve"> </w:t>
      </w:r>
      <w:r w:rsidR="00587248" w:rsidRPr="00195B72">
        <w:rPr>
          <w:b/>
          <w:bCs/>
        </w:rPr>
        <w:t>Financial</w:t>
      </w:r>
      <w:r w:rsidRPr="00195B72">
        <w:rPr>
          <w:b/>
          <w:bCs/>
        </w:rPr>
        <w:t xml:space="preserve"> years</w:t>
      </w:r>
      <w:r>
        <w:t xml:space="preserve"> are found using the same process of indexing by</w:t>
      </w:r>
      <w:r w:rsidR="00061D6F">
        <w:t xml:space="preserve"> TOPI</w:t>
      </w:r>
      <w:r>
        <w:t>.</w:t>
      </w:r>
    </w:p>
    <w:p w14:paraId="430CE8FA" w14:textId="77777777" w:rsidR="00225419" w:rsidRDefault="00225419">
      <w:pPr>
        <w:pStyle w:val="Style"/>
        <w:tabs>
          <w:tab w:val="left" w:pos="810"/>
          <w:tab w:val="left" w:pos="1620"/>
          <w:tab w:val="left" w:pos="4680"/>
        </w:tabs>
        <w:ind w:left="454" w:firstLine="0"/>
        <w:jc w:val="both"/>
      </w:pPr>
    </w:p>
    <w:p w14:paraId="61529762" w14:textId="77777777" w:rsidR="00225419" w:rsidRDefault="00225419">
      <w:pPr>
        <w:pStyle w:val="Style"/>
        <w:ind w:left="360" w:firstLine="720"/>
        <w:jc w:val="both"/>
      </w:pPr>
      <w:r>
        <w:t>i.e. GAV</w:t>
      </w:r>
      <w:r>
        <w:rPr>
          <w:vertAlign w:val="subscript"/>
        </w:rPr>
        <w:t>n</w:t>
      </w:r>
      <w:r>
        <w:t xml:space="preserve"> = GAV</w:t>
      </w:r>
      <w:r>
        <w:rPr>
          <w:vertAlign w:val="subscript"/>
        </w:rPr>
        <w:t xml:space="preserve">n-1 </w:t>
      </w:r>
      <w:r>
        <w:t xml:space="preserve">* </w:t>
      </w:r>
      <w:r w:rsidR="00061D6F">
        <w:t>TOPI</w:t>
      </w:r>
      <w:r>
        <w:rPr>
          <w:vertAlign w:val="subscript"/>
        </w:rPr>
        <w:t>n</w:t>
      </w:r>
    </w:p>
    <w:p w14:paraId="38867F44" w14:textId="77777777" w:rsidR="00225419" w:rsidRDefault="00225419">
      <w:pPr>
        <w:pStyle w:val="Style"/>
        <w:tabs>
          <w:tab w:val="left" w:pos="810"/>
          <w:tab w:val="left" w:pos="1620"/>
          <w:tab w:val="left" w:pos="4680"/>
        </w:tabs>
        <w:ind w:left="454" w:firstLine="0"/>
        <w:jc w:val="both"/>
      </w:pPr>
    </w:p>
    <w:p w14:paraId="1ACD266D" w14:textId="77777777" w:rsidR="00225419" w:rsidRDefault="00061D6F" w:rsidP="00195B72">
      <w:pPr>
        <w:pStyle w:val="Style"/>
        <w:numPr>
          <w:ilvl w:val="0"/>
          <w:numId w:val="19"/>
        </w:numPr>
        <w:tabs>
          <w:tab w:val="num" w:pos="1080"/>
          <w:tab w:val="left" w:pos="1620"/>
          <w:tab w:val="left" w:pos="4680"/>
        </w:tabs>
        <w:ind w:left="1080"/>
        <w:jc w:val="both"/>
      </w:pPr>
      <w:r>
        <w:t>TOPI</w:t>
      </w:r>
      <w:r w:rsidR="00225419">
        <w:t xml:space="preserve"> calculation for year n is as follows:</w:t>
      </w:r>
    </w:p>
    <w:p w14:paraId="4B47EB74" w14:textId="77777777" w:rsidR="00225419" w:rsidRDefault="00225419">
      <w:pPr>
        <w:ind w:left="360" w:firstLine="720"/>
        <w:jc w:val="both"/>
        <w:rPr>
          <w:position w:val="-28"/>
        </w:rPr>
      </w:pPr>
    </w:p>
    <w:p w14:paraId="2120A266" w14:textId="7C59C363" w:rsidR="00225419" w:rsidRDefault="008A41B4" w:rsidP="00195B72">
      <w:pPr>
        <w:tabs>
          <w:tab w:val="left" w:pos="810"/>
          <w:tab w:val="left" w:pos="1620"/>
          <w:tab w:val="left" w:pos="4680"/>
        </w:tabs>
        <w:ind w:left="1350" w:firstLine="810"/>
        <w:jc w:val="both"/>
        <w:rPr>
          <w:noProof/>
        </w:rPr>
      </w:pPr>
      <w:r>
        <w:rPr>
          <w:noProof/>
        </w:rPr>
        <w:drawing>
          <wp:inline distT="0" distB="0" distL="0" distR="0" wp14:anchorId="5423D495" wp14:editId="6439114E">
            <wp:extent cx="2411730" cy="367030"/>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505599"/>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11730" cy="367030"/>
                    </a:xfrm>
                    <a:prstGeom prst="rect">
                      <a:avLst/>
                    </a:prstGeom>
                    <a:noFill/>
                    <a:ln>
                      <a:noFill/>
                    </a:ln>
                  </pic:spPr>
                </pic:pic>
              </a:graphicData>
            </a:graphic>
          </wp:inline>
        </w:drawing>
      </w:r>
    </w:p>
    <w:p w14:paraId="7C02F40D" w14:textId="77777777" w:rsidR="00195B72" w:rsidRDefault="00195B72" w:rsidP="00195B72">
      <w:pPr>
        <w:tabs>
          <w:tab w:val="left" w:pos="810"/>
          <w:tab w:val="left" w:pos="1620"/>
          <w:tab w:val="left" w:pos="4680"/>
        </w:tabs>
        <w:ind w:left="1350" w:firstLine="810"/>
        <w:jc w:val="both"/>
      </w:pPr>
    </w:p>
    <w:p w14:paraId="18597E20" w14:textId="77777777" w:rsidR="00225419" w:rsidRDefault="00225419">
      <w:pPr>
        <w:pStyle w:val="Heading2"/>
      </w:pPr>
      <w:bookmarkStart w:id="22" w:name="_Toc220918010"/>
      <w:r>
        <w:t>Calculation of Net Asset Value</w:t>
      </w:r>
      <w:bookmarkEnd w:id="22"/>
    </w:p>
    <w:p w14:paraId="3C485E94" w14:textId="77777777" w:rsidR="00225419" w:rsidRDefault="00225419">
      <w:pPr>
        <w:tabs>
          <w:tab w:val="left" w:pos="810"/>
          <w:tab w:val="left" w:pos="1620"/>
          <w:tab w:val="left" w:pos="4680"/>
        </w:tabs>
        <w:jc w:val="both"/>
      </w:pPr>
      <w:r>
        <w:rPr>
          <w:b/>
        </w:rPr>
        <w:fldChar w:fldCharType="begin"/>
      </w:r>
      <w:r>
        <w:rPr>
          <w:b/>
        </w:rPr>
        <w:instrText>tc \l2 "Calculation of Net Asset Value</w:instrText>
      </w:r>
      <w:r>
        <w:rPr>
          <w:b/>
        </w:rPr>
        <w:fldChar w:fldCharType="end"/>
      </w:r>
    </w:p>
    <w:p w14:paraId="3F611C26" w14:textId="77777777" w:rsidR="00225419" w:rsidRDefault="00225419">
      <w:pPr>
        <w:pStyle w:val="1"/>
        <w:numPr>
          <w:ilvl w:val="0"/>
          <w:numId w:val="37"/>
        </w:numPr>
        <w:tabs>
          <w:tab w:val="left" w:pos="-1440"/>
        </w:tabs>
        <w:jc w:val="both"/>
      </w:pPr>
      <w:bookmarkStart w:id="23" w:name="_Hlt492200960"/>
      <w:bookmarkStart w:id="24" w:name="_Ref492200889"/>
      <w:bookmarkEnd w:id="23"/>
      <w:r>
        <w:t xml:space="preserve">  The </w:t>
      </w:r>
      <w:bookmarkStart w:id="25" w:name="Para_2_6"/>
      <w:bookmarkEnd w:id="25"/>
      <w:r>
        <w:t>Net Asset Value (NAV) of each asset for year n, used for charge calculation, is the average (mid year) depreciated GAV of the asset.  The following formula calculates the NAV of an asset, where A</w:t>
      </w:r>
      <w:r>
        <w:rPr>
          <w:vertAlign w:val="subscript"/>
        </w:rPr>
        <w:t>n</w:t>
      </w:r>
      <w:r>
        <w:t xml:space="preserve"> is the age of the asset (number of completed </w:t>
      </w:r>
      <w:r w:rsidR="00A3322B" w:rsidRPr="00A3322B">
        <w:rPr>
          <w:b/>
        </w:rPr>
        <w:t>Financial Year</w:t>
      </w:r>
      <w:r w:rsidR="00195B72">
        <w:rPr>
          <w:b/>
        </w:rPr>
        <w:t>s</w:t>
      </w:r>
      <w:r>
        <w:t xml:space="preserve"> old) in year n:</w:t>
      </w:r>
      <w:bookmarkEnd w:id="24"/>
    </w:p>
    <w:p w14:paraId="0B81A31E" w14:textId="77777777" w:rsidR="00225419" w:rsidRDefault="00225419">
      <w:pPr>
        <w:pStyle w:val="1"/>
        <w:jc w:val="both"/>
      </w:pPr>
    </w:p>
    <w:p w14:paraId="075B6A0D" w14:textId="7FAD6836" w:rsidR="00225419" w:rsidRDefault="008A41B4">
      <w:pPr>
        <w:ind w:firstLine="720"/>
        <w:jc w:val="both"/>
      </w:pPr>
      <w:r>
        <w:rPr>
          <w:noProof/>
          <w:position w:val="-28"/>
        </w:rPr>
        <w:drawing>
          <wp:inline distT="0" distB="0" distL="0" distR="0" wp14:anchorId="7D9F43CC" wp14:editId="20D0A743">
            <wp:extent cx="3081655" cy="4318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81655" cy="431800"/>
                    </a:xfrm>
                    <a:prstGeom prst="rect">
                      <a:avLst/>
                    </a:prstGeom>
                    <a:noFill/>
                    <a:ln>
                      <a:noFill/>
                    </a:ln>
                  </pic:spPr>
                </pic:pic>
              </a:graphicData>
            </a:graphic>
          </wp:inline>
        </w:drawing>
      </w:r>
    </w:p>
    <w:p w14:paraId="59003862" w14:textId="77777777" w:rsidR="00225419" w:rsidRDefault="00225419">
      <w:pPr>
        <w:tabs>
          <w:tab w:val="left" w:pos="810"/>
          <w:tab w:val="left" w:pos="1620"/>
          <w:tab w:val="left" w:pos="4680"/>
        </w:tabs>
        <w:jc w:val="both"/>
      </w:pPr>
    </w:p>
    <w:p w14:paraId="787FE243" w14:textId="77777777" w:rsidR="00225419" w:rsidRDefault="00225419">
      <w:pPr>
        <w:pStyle w:val="1"/>
        <w:numPr>
          <w:ilvl w:val="0"/>
          <w:numId w:val="37"/>
        </w:numPr>
        <w:tabs>
          <w:tab w:val="left" w:pos="-1440"/>
        </w:tabs>
        <w:jc w:val="both"/>
        <w:rPr>
          <w:b/>
        </w:rPr>
      </w:pPr>
      <w:bookmarkStart w:id="26" w:name="_Hlt492200957"/>
      <w:bookmarkStart w:id="27" w:name="_Ref469457714"/>
      <w:bookmarkEnd w:id="26"/>
      <w:r>
        <w:t xml:space="preserve">   In </w:t>
      </w:r>
      <w:bookmarkStart w:id="28" w:name="Para_2_7"/>
      <w:bookmarkEnd w:id="28"/>
      <w:r>
        <w:t>constant price terms an asset with an initial GAV of £1m and a depreciation period</w:t>
      </w:r>
      <w:r>
        <w:fldChar w:fldCharType="begin"/>
      </w:r>
      <w:r>
        <w:instrText xml:space="preserve"> XE "Depreciation Period" </w:instrText>
      </w:r>
      <w:r>
        <w:fldChar w:fldCharType="end"/>
      </w:r>
      <w:r>
        <w:t xml:space="preserve"> of 40 years will normally have a NAV in the year of its commissioning of £0.9875m (i.e. a reduction of 1.25%) and in its second year of £0.9625m (i.e. a further reduction of 2.5% or one fortieth of the initial GAV).  This process will continue with an annual reduction of 2.5% for each year of the asset's life.</w:t>
      </w:r>
      <w:bookmarkStart w:id="29" w:name="_Toc32208926"/>
      <w:bookmarkStart w:id="30" w:name="_Toc44315387"/>
      <w:bookmarkEnd w:id="27"/>
    </w:p>
    <w:p w14:paraId="5D181C4C" w14:textId="77777777" w:rsidR="00225419" w:rsidRDefault="00225419">
      <w:pPr>
        <w:pStyle w:val="1"/>
        <w:tabs>
          <w:tab w:val="left" w:pos="-1440"/>
        </w:tabs>
        <w:jc w:val="both"/>
        <w:rPr>
          <w:color w:val="008080"/>
        </w:rPr>
      </w:pPr>
    </w:p>
    <w:p w14:paraId="01028879" w14:textId="77777777" w:rsidR="00225419" w:rsidRDefault="00225419">
      <w:pPr>
        <w:pStyle w:val="1"/>
        <w:tabs>
          <w:tab w:val="left" w:pos="-1440"/>
        </w:tabs>
        <w:jc w:val="both"/>
        <w:rPr>
          <w:color w:val="008080"/>
        </w:rPr>
      </w:pPr>
    </w:p>
    <w:p w14:paraId="593A3CE8" w14:textId="77777777" w:rsidR="00225419" w:rsidRDefault="00225419">
      <w:pPr>
        <w:pStyle w:val="Heading2"/>
      </w:pPr>
      <w:bookmarkStart w:id="31" w:name="_Toc220918011"/>
      <w:bookmarkEnd w:id="29"/>
      <w:bookmarkEnd w:id="30"/>
      <w:r>
        <w:t>Capital Components of the Connection charge for Post Vesting Connection Assets</w:t>
      </w:r>
      <w:bookmarkEnd w:id="31"/>
    </w:p>
    <w:p w14:paraId="2A3F7DE7" w14:textId="77777777" w:rsidR="00225419" w:rsidRDefault="00225419">
      <w:pPr>
        <w:tabs>
          <w:tab w:val="left" w:pos="810"/>
          <w:tab w:val="left" w:pos="1620"/>
          <w:tab w:val="left" w:pos="4680"/>
        </w:tabs>
        <w:jc w:val="both"/>
      </w:pPr>
      <w:r>
        <w:rPr>
          <w:b/>
        </w:rPr>
        <w:fldChar w:fldCharType="begin"/>
      </w:r>
      <w:r>
        <w:rPr>
          <w:b/>
        </w:rPr>
        <w:instrText>tc \l2 "Capital Components of the Connection charge</w:instrText>
      </w:r>
      <w:r>
        <w:rPr>
          <w:b/>
        </w:rPr>
        <w:fldChar w:fldCharType="end"/>
      </w:r>
    </w:p>
    <w:p w14:paraId="60CDE241" w14:textId="77777777" w:rsidR="00225419" w:rsidRDefault="00225419">
      <w:pPr>
        <w:pStyle w:val="1"/>
        <w:numPr>
          <w:ilvl w:val="0"/>
          <w:numId w:val="37"/>
        </w:numPr>
        <w:tabs>
          <w:tab w:val="left" w:pos="-1440"/>
        </w:tabs>
        <w:jc w:val="both"/>
      </w:pPr>
      <w:bookmarkStart w:id="32" w:name="_Ref480172085"/>
      <w:r>
        <w:t>The standard terms for a connection offer will be</w:t>
      </w:r>
      <w:bookmarkEnd w:id="32"/>
      <w:r>
        <w:t>:</w:t>
      </w:r>
    </w:p>
    <w:p w14:paraId="556DC190" w14:textId="77777777" w:rsidR="00225419" w:rsidRDefault="00225419">
      <w:pPr>
        <w:pStyle w:val="Style"/>
        <w:tabs>
          <w:tab w:val="left" w:pos="810"/>
          <w:tab w:val="left" w:pos="1620"/>
          <w:tab w:val="left" w:pos="4680"/>
        </w:tabs>
        <w:ind w:left="0" w:firstLine="0"/>
        <w:jc w:val="both"/>
      </w:pPr>
    </w:p>
    <w:p w14:paraId="6EA78501" w14:textId="77777777" w:rsidR="00225419" w:rsidRDefault="00225419" w:rsidP="006661FE">
      <w:pPr>
        <w:pStyle w:val="Style"/>
        <w:numPr>
          <w:ilvl w:val="0"/>
          <w:numId w:val="20"/>
        </w:numPr>
        <w:tabs>
          <w:tab w:val="clear" w:pos="360"/>
          <w:tab w:val="num" w:pos="1080"/>
        </w:tabs>
        <w:ind w:left="1080"/>
        <w:jc w:val="both"/>
      </w:pPr>
      <w:r>
        <w:t>40 year life (with straight line depreciation);</w:t>
      </w:r>
    </w:p>
    <w:p w14:paraId="2BA67372" w14:textId="77777777" w:rsidR="00225419" w:rsidRDefault="00225419">
      <w:pPr>
        <w:pStyle w:val="Style"/>
        <w:tabs>
          <w:tab w:val="left" w:pos="810"/>
        </w:tabs>
        <w:ind w:left="720" w:firstLine="0"/>
        <w:jc w:val="both"/>
      </w:pPr>
    </w:p>
    <w:p w14:paraId="2BA7AE76" w14:textId="77777777" w:rsidR="00225419" w:rsidRDefault="00333C1A" w:rsidP="006661FE">
      <w:pPr>
        <w:pStyle w:val="Style"/>
        <w:numPr>
          <w:ilvl w:val="0"/>
          <w:numId w:val="20"/>
        </w:numPr>
        <w:tabs>
          <w:tab w:val="clear" w:pos="360"/>
          <w:tab w:val="num" w:pos="1080"/>
        </w:tabs>
        <w:ind w:left="1080"/>
        <w:jc w:val="both"/>
      </w:pPr>
      <w:r>
        <w:t xml:space="preserve">TOPI </w:t>
      </w:r>
      <w:r w:rsidR="00225419">
        <w:t xml:space="preserve">indexation </w:t>
      </w:r>
    </w:p>
    <w:p w14:paraId="5ADCBABC" w14:textId="77777777" w:rsidR="00225419" w:rsidRDefault="00225419">
      <w:pPr>
        <w:pStyle w:val="Style"/>
        <w:ind w:left="0" w:firstLine="0"/>
        <w:jc w:val="both"/>
      </w:pPr>
    </w:p>
    <w:p w14:paraId="60F49E47" w14:textId="77777777" w:rsidR="00225419" w:rsidRDefault="00225419">
      <w:pPr>
        <w:pStyle w:val="1"/>
        <w:numPr>
          <w:ilvl w:val="0"/>
          <w:numId w:val="37"/>
        </w:numPr>
        <w:tabs>
          <w:tab w:val="left" w:pos="-1440"/>
        </w:tabs>
        <w:jc w:val="both"/>
      </w:pPr>
      <w:bookmarkStart w:id="33" w:name="_Ref469456967"/>
      <w:r>
        <w:t xml:space="preserve">In </w:t>
      </w:r>
      <w:bookmarkStart w:id="34" w:name="Para_2_9"/>
      <w:bookmarkEnd w:id="34"/>
      <w:r>
        <w:t>addition a number of options exist:</w:t>
      </w:r>
      <w:bookmarkEnd w:id="33"/>
    </w:p>
    <w:p w14:paraId="2368FDC9" w14:textId="77777777" w:rsidR="00225419" w:rsidRDefault="00225419">
      <w:pPr>
        <w:pStyle w:val="Style"/>
        <w:tabs>
          <w:tab w:val="left" w:pos="810"/>
          <w:tab w:val="left" w:pos="1620"/>
          <w:tab w:val="left" w:pos="4680"/>
        </w:tabs>
        <w:ind w:left="0" w:firstLine="0"/>
        <w:jc w:val="both"/>
      </w:pPr>
    </w:p>
    <w:p w14:paraId="0DDCC264" w14:textId="77777777" w:rsidR="00225419" w:rsidRDefault="00225419" w:rsidP="006661FE">
      <w:pPr>
        <w:pStyle w:val="Style"/>
        <w:numPr>
          <w:ilvl w:val="0"/>
          <w:numId w:val="22"/>
        </w:numPr>
        <w:tabs>
          <w:tab w:val="clear" w:pos="360"/>
          <w:tab w:val="left" w:pos="1077"/>
        </w:tabs>
        <w:ind w:left="1080"/>
        <w:jc w:val="both"/>
      </w:pPr>
      <w:r>
        <w:t>a capital contribution based on the allocated GAV at the time of commissioning will reduce capital. Typically a capital contribution</w:t>
      </w:r>
      <w:r w:rsidR="001F0FA5">
        <w:t xml:space="preserve"> made in advance of or at the time of commissioning </w:t>
      </w:r>
      <w:r>
        <w:t xml:space="preserve"> will include costs to cover the elements outlined below and charges are calculated as set out in the equations below;</w:t>
      </w:r>
    </w:p>
    <w:p w14:paraId="691A3CE9" w14:textId="77777777" w:rsidR="00225419" w:rsidRDefault="00225419">
      <w:pPr>
        <w:pStyle w:val="Style"/>
        <w:tabs>
          <w:tab w:val="left" w:pos="810"/>
          <w:tab w:val="left" w:pos="1620"/>
          <w:tab w:val="left" w:pos="4680"/>
        </w:tabs>
        <w:ind w:firstLine="0"/>
        <w:jc w:val="both"/>
      </w:pPr>
    </w:p>
    <w:p w14:paraId="2E9F9488" w14:textId="77777777" w:rsidR="00225419" w:rsidRDefault="00225419" w:rsidP="006661FE">
      <w:pPr>
        <w:pStyle w:val="Style"/>
        <w:numPr>
          <w:ilvl w:val="0"/>
          <w:numId w:val="18"/>
        </w:numPr>
        <w:tabs>
          <w:tab w:val="left" w:pos="810"/>
          <w:tab w:val="num" w:pos="1080"/>
          <w:tab w:val="left" w:pos="1620"/>
          <w:tab w:val="left" w:pos="4680"/>
        </w:tabs>
        <w:ind w:left="1080"/>
        <w:jc w:val="both"/>
      </w:pPr>
      <w:r>
        <w:t>Construction costs</w:t>
      </w:r>
    </w:p>
    <w:p w14:paraId="3B11EFBC" w14:textId="77777777" w:rsidR="00225419" w:rsidRDefault="00225419" w:rsidP="006661FE">
      <w:pPr>
        <w:pStyle w:val="Style"/>
        <w:numPr>
          <w:ilvl w:val="0"/>
          <w:numId w:val="18"/>
        </w:numPr>
        <w:tabs>
          <w:tab w:val="left" w:pos="810"/>
          <w:tab w:val="num" w:pos="1080"/>
          <w:tab w:val="left" w:pos="1620"/>
          <w:tab w:val="left" w:pos="4680"/>
        </w:tabs>
        <w:ind w:left="1080"/>
        <w:jc w:val="both"/>
      </w:pPr>
      <w:r>
        <w:t>Engineering costs (Engineering Charge x job hours)</w:t>
      </w:r>
    </w:p>
    <w:p w14:paraId="3A26E054" w14:textId="77777777" w:rsidR="00225419" w:rsidRDefault="00225419" w:rsidP="006661FE">
      <w:pPr>
        <w:pStyle w:val="Style"/>
        <w:numPr>
          <w:ilvl w:val="0"/>
          <w:numId w:val="18"/>
        </w:numPr>
        <w:tabs>
          <w:tab w:val="left" w:pos="810"/>
          <w:tab w:val="num" w:pos="1080"/>
          <w:tab w:val="left" w:pos="1620"/>
          <w:tab w:val="left" w:pos="4680"/>
        </w:tabs>
        <w:ind w:left="1080"/>
        <w:jc w:val="both"/>
      </w:pPr>
      <w:r>
        <w:t>Interest During Construction (IDC)</w:t>
      </w:r>
    </w:p>
    <w:p w14:paraId="0078D8FA" w14:textId="77777777" w:rsidR="00225419" w:rsidRDefault="00225419" w:rsidP="006661FE">
      <w:pPr>
        <w:pStyle w:val="Style"/>
        <w:numPr>
          <w:ilvl w:val="0"/>
          <w:numId w:val="18"/>
        </w:numPr>
        <w:tabs>
          <w:tab w:val="left" w:pos="810"/>
          <w:tab w:val="num" w:pos="1080"/>
          <w:tab w:val="left" w:pos="1620"/>
          <w:tab w:val="left" w:pos="4680"/>
        </w:tabs>
        <w:ind w:left="1080"/>
        <w:jc w:val="both"/>
      </w:pPr>
      <w:r>
        <w:t>Return element (6%)</w:t>
      </w:r>
    </w:p>
    <w:p w14:paraId="372895DC" w14:textId="77777777" w:rsidR="00225419" w:rsidRDefault="00225419" w:rsidP="006661FE">
      <w:pPr>
        <w:pStyle w:val="Style"/>
        <w:numPr>
          <w:ilvl w:val="0"/>
          <w:numId w:val="18"/>
        </w:numPr>
        <w:tabs>
          <w:tab w:val="left" w:pos="810"/>
          <w:tab w:val="num" w:pos="1080"/>
          <w:tab w:val="left" w:pos="1620"/>
          <w:tab w:val="left" w:pos="4680"/>
        </w:tabs>
        <w:ind w:left="1080"/>
        <w:jc w:val="both"/>
      </w:pPr>
      <w:r>
        <w:t>Liquidated Damages Premium (LD) (if applicable)</w:t>
      </w:r>
    </w:p>
    <w:p w14:paraId="2B09E4C1" w14:textId="77777777" w:rsidR="00225419" w:rsidRDefault="00225419">
      <w:pPr>
        <w:pStyle w:val="Style"/>
        <w:tabs>
          <w:tab w:val="left" w:pos="810"/>
          <w:tab w:val="left" w:pos="1620"/>
          <w:tab w:val="left" w:pos="4680"/>
        </w:tabs>
        <w:ind w:left="720" w:firstLine="0"/>
        <w:jc w:val="both"/>
      </w:pPr>
    </w:p>
    <w:p w14:paraId="35997829" w14:textId="77777777" w:rsidR="00225419" w:rsidRDefault="00225419">
      <w:pPr>
        <w:pStyle w:val="Style"/>
        <w:tabs>
          <w:tab w:val="left" w:pos="810"/>
          <w:tab w:val="left" w:pos="1620"/>
          <w:tab w:val="left" w:pos="4680"/>
        </w:tabs>
        <w:ind w:left="720" w:firstLine="0"/>
        <w:jc w:val="both"/>
      </w:pPr>
      <w:r>
        <w:t>General Formula:</w:t>
      </w:r>
    </w:p>
    <w:p w14:paraId="5BA391A3" w14:textId="77777777" w:rsidR="00225419" w:rsidRPr="000D2008" w:rsidRDefault="00225419">
      <w:pPr>
        <w:pStyle w:val="Style"/>
        <w:jc w:val="both"/>
        <w:rPr>
          <w:rFonts w:cs="Arial"/>
          <w:szCs w:val="22"/>
        </w:rPr>
      </w:pPr>
    </w:p>
    <w:p w14:paraId="2D1704C4" w14:textId="77777777" w:rsidR="00225419" w:rsidRPr="000D2008" w:rsidRDefault="00225419">
      <w:pPr>
        <w:ind w:left="709"/>
        <w:jc w:val="both"/>
        <w:rPr>
          <w:rFonts w:ascii="Arial" w:hAnsi="Arial" w:cs="Arial"/>
          <w:sz w:val="22"/>
          <w:szCs w:val="22"/>
        </w:rPr>
      </w:pPr>
      <w:r w:rsidRPr="000D2008">
        <w:rPr>
          <w:rFonts w:ascii="Arial" w:hAnsi="Arial" w:cs="Arial"/>
          <w:sz w:val="22"/>
          <w:szCs w:val="22"/>
        </w:rPr>
        <w:t>Capital Contribution Charge = (Construction Costs + Engineering Charges) x (1+Return %) + IDC + LD Premium</w:t>
      </w:r>
    </w:p>
    <w:p w14:paraId="671E91EB" w14:textId="77777777" w:rsidR="00225419" w:rsidRDefault="00225419">
      <w:pPr>
        <w:pStyle w:val="Style"/>
        <w:ind w:left="0" w:firstLine="0"/>
        <w:jc w:val="both"/>
      </w:pPr>
    </w:p>
    <w:p w14:paraId="1AD0BF7D" w14:textId="77777777" w:rsidR="00225419" w:rsidRDefault="00333C1A" w:rsidP="006661FE">
      <w:pPr>
        <w:pStyle w:val="Style"/>
        <w:numPr>
          <w:ilvl w:val="0"/>
          <w:numId w:val="23"/>
        </w:numPr>
        <w:tabs>
          <w:tab w:val="clear" w:pos="360"/>
        </w:tabs>
        <w:ind w:left="1069"/>
        <w:jc w:val="both"/>
      </w:pPr>
      <w:r>
        <w:t xml:space="preserve">The </w:t>
      </w:r>
      <w:r w:rsidR="00225419">
        <w:t>MEA</w:t>
      </w:r>
      <w:r>
        <w:t xml:space="preserve"> and TOPI</w:t>
      </w:r>
      <w:r w:rsidR="00225419">
        <w:t xml:space="preserve"> revaluation </w:t>
      </w:r>
      <w:r w:rsidRPr="00333C1A">
        <w:t xml:space="preserve">methods are described further in 14.3.21. As an example, we will assume MEA revaluation is </w:t>
      </w:r>
      <w:r w:rsidR="00225419">
        <w:t xml:space="preserve"> a 7.5% rate of return, </w:t>
      </w:r>
      <w:r>
        <w:t xml:space="preserve">AND </w:t>
      </w:r>
      <w:r w:rsidR="00225419">
        <w:t xml:space="preserve">6% on the </w:t>
      </w:r>
      <w:r>
        <w:t xml:space="preserve">TOPI revaluation </w:t>
      </w:r>
      <w:r w:rsidR="00225419">
        <w:t>basis;</w:t>
      </w:r>
    </w:p>
    <w:p w14:paraId="554ECD17" w14:textId="77777777" w:rsidR="00225419" w:rsidRDefault="00225419">
      <w:pPr>
        <w:pStyle w:val="Style"/>
        <w:ind w:left="360" w:firstLine="0"/>
        <w:jc w:val="both"/>
      </w:pPr>
    </w:p>
    <w:p w14:paraId="4B1ECB6A" w14:textId="77777777" w:rsidR="00225419" w:rsidRDefault="00225419" w:rsidP="006661FE">
      <w:pPr>
        <w:pStyle w:val="Style"/>
        <w:numPr>
          <w:ilvl w:val="0"/>
          <w:numId w:val="24"/>
        </w:numPr>
        <w:tabs>
          <w:tab w:val="clear" w:pos="360"/>
        </w:tabs>
        <w:ind w:left="1080"/>
        <w:jc w:val="both"/>
      </w:pPr>
      <w:r>
        <w:t>annual charges based on depreciation periods other than 40 years;</w:t>
      </w:r>
    </w:p>
    <w:p w14:paraId="776E7619" w14:textId="77777777" w:rsidR="00225419" w:rsidRDefault="00225419">
      <w:pPr>
        <w:pStyle w:val="Style"/>
        <w:ind w:left="360" w:firstLine="0"/>
        <w:jc w:val="both"/>
      </w:pPr>
    </w:p>
    <w:p w14:paraId="63B5A00E" w14:textId="77777777" w:rsidR="00225419" w:rsidRDefault="00225419" w:rsidP="006661FE">
      <w:pPr>
        <w:pStyle w:val="Style"/>
        <w:numPr>
          <w:ilvl w:val="0"/>
          <w:numId w:val="25"/>
        </w:numPr>
        <w:tabs>
          <w:tab w:val="clear" w:pos="360"/>
        </w:tabs>
        <w:ind w:left="1080"/>
        <w:jc w:val="both"/>
      </w:pPr>
      <w:r>
        <w:t>annuity based charging;</w:t>
      </w:r>
    </w:p>
    <w:p w14:paraId="49CA2668" w14:textId="77777777" w:rsidR="00225419" w:rsidRDefault="00225419">
      <w:pPr>
        <w:pStyle w:val="Style"/>
        <w:ind w:left="720" w:firstLine="0"/>
        <w:jc w:val="both"/>
      </w:pPr>
    </w:p>
    <w:p w14:paraId="6B303E24" w14:textId="77777777" w:rsidR="00225419" w:rsidRDefault="00225419" w:rsidP="006661FE">
      <w:pPr>
        <w:pStyle w:val="Style"/>
        <w:numPr>
          <w:ilvl w:val="0"/>
          <w:numId w:val="26"/>
        </w:numPr>
        <w:tabs>
          <w:tab w:val="clear" w:pos="360"/>
        </w:tabs>
        <w:ind w:left="1080"/>
        <w:jc w:val="both"/>
      </w:pPr>
      <w:r>
        <w:t xml:space="preserve">indexation of GAVs based on principles other than MEA revaluation and </w:t>
      </w:r>
      <w:r w:rsidR="00333C1A">
        <w:t>TOPI</w:t>
      </w:r>
      <w:r>
        <w:t xml:space="preserve"> indexation.  No alternative forms of indexation have been employed to date.</w:t>
      </w:r>
    </w:p>
    <w:p w14:paraId="34CCED87" w14:textId="77777777" w:rsidR="00225419" w:rsidRDefault="00225419">
      <w:pPr>
        <w:pStyle w:val="1"/>
        <w:tabs>
          <w:tab w:val="left" w:pos="810"/>
        </w:tabs>
        <w:jc w:val="both"/>
      </w:pPr>
    </w:p>
    <w:p w14:paraId="34C13706" w14:textId="77777777" w:rsidR="00225419" w:rsidRPr="001F0FA5" w:rsidRDefault="00225419">
      <w:pPr>
        <w:pStyle w:val="1"/>
        <w:numPr>
          <w:ilvl w:val="0"/>
          <w:numId w:val="37"/>
        </w:numPr>
        <w:tabs>
          <w:tab w:val="left" w:pos="-1440"/>
        </w:tabs>
        <w:jc w:val="both"/>
        <w:rPr>
          <w:b/>
        </w:rPr>
      </w:pPr>
      <w:r>
        <w:t>For new connection assets, should a User wish to agree to one or more of the options detailed above, instead of the standard connection terms, the return elements charged by the transmission licensee may also vary to reflect the re</w:t>
      </w:r>
      <w:r>
        <w:noBreakHyphen/>
        <w:t>balancing of risk between the transmission licensee and the User.  For example, if Users choose a different indexation method, an appropriate rate of return for such indexation method will be derived.</w:t>
      </w:r>
      <w:bookmarkStart w:id="35" w:name="_Toc32208927"/>
      <w:bookmarkStart w:id="36" w:name="_Toc44315388"/>
    </w:p>
    <w:p w14:paraId="7368B8FE" w14:textId="77777777" w:rsidR="001F0FA5" w:rsidRPr="001F0FA5" w:rsidRDefault="001F0FA5" w:rsidP="001F0FA5">
      <w:pPr>
        <w:pStyle w:val="1"/>
        <w:tabs>
          <w:tab w:val="left" w:pos="-1440"/>
        </w:tabs>
        <w:ind w:left="907"/>
        <w:jc w:val="both"/>
        <w:rPr>
          <w:b/>
        </w:rPr>
      </w:pPr>
    </w:p>
    <w:p w14:paraId="138DE3FC" w14:textId="77777777" w:rsidR="001F0FA5" w:rsidRPr="001F0FA5" w:rsidRDefault="001F0FA5" w:rsidP="001F0FA5">
      <w:pPr>
        <w:pStyle w:val="1"/>
        <w:numPr>
          <w:ilvl w:val="0"/>
          <w:numId w:val="37"/>
        </w:numPr>
        <w:tabs>
          <w:tab w:val="left" w:pos="-1440"/>
        </w:tabs>
        <w:jc w:val="both"/>
      </w:pPr>
      <w:r w:rsidRPr="001F0FA5">
        <w:t xml:space="preserve">A User can choose to make a capital contribution based on the allocated and depreciated NAV of a commissioned asset. For a capital contribution to take account at the start of </w:t>
      </w:r>
      <w:r w:rsidR="00A3322B" w:rsidRPr="00A3322B">
        <w:rPr>
          <w:b/>
        </w:rPr>
        <w:t>Financial Year</w:t>
      </w:r>
      <w:r w:rsidRPr="001F0FA5">
        <w:t xml:space="preserve"> n, the User may, at most once per year, make a full or partial capital contribution of at least 10% of the NAV prevailing as of 31st March in year n-1. The User shall notify </w:t>
      </w:r>
      <w:r w:rsidR="00E71EB2" w:rsidRPr="00E71EB2">
        <w:rPr>
          <w:b/>
        </w:rPr>
        <w:t>The Company</w:t>
      </w:r>
      <w:r w:rsidRPr="001F0FA5">
        <w:t xml:space="preserve"> of the capital contribution amount no later than 1st September in year n-1, and pay the capital contribution 45 days prior to the start of </w:t>
      </w:r>
      <w:r w:rsidR="00A3322B" w:rsidRPr="00A3322B">
        <w:rPr>
          <w:b/>
        </w:rPr>
        <w:t>Financial Year</w:t>
      </w:r>
      <w:r w:rsidRPr="001F0FA5">
        <w:t xml:space="preserve"> n which will be applied to the NAV prevailing at the start of year n. As the capital component of the connection charge for year n will reduce as a result of the capital contribution, a reduced rate of return element will be payable and a lower security requirement will be required in </w:t>
      </w:r>
      <w:r w:rsidR="00A3322B" w:rsidRPr="00A3322B">
        <w:rPr>
          <w:b/>
        </w:rPr>
        <w:t>Financial Year</w:t>
      </w:r>
      <w:r w:rsidRPr="001F0FA5">
        <w:t xml:space="preserve"> n and subsequent years.</w:t>
      </w:r>
    </w:p>
    <w:p w14:paraId="456FE9D4" w14:textId="77777777" w:rsidR="00225419" w:rsidRDefault="00225419">
      <w:pPr>
        <w:pStyle w:val="1"/>
        <w:tabs>
          <w:tab w:val="left" w:pos="-1440"/>
        </w:tabs>
        <w:jc w:val="both"/>
        <w:rPr>
          <w:b/>
          <w:color w:val="008080"/>
        </w:rPr>
      </w:pPr>
    </w:p>
    <w:p w14:paraId="716A3517" w14:textId="77777777" w:rsidR="00225419" w:rsidRDefault="00225419">
      <w:pPr>
        <w:pStyle w:val="1"/>
        <w:tabs>
          <w:tab w:val="left" w:pos="-1440"/>
        </w:tabs>
        <w:jc w:val="both"/>
        <w:rPr>
          <w:b/>
          <w:color w:val="008080"/>
        </w:rPr>
      </w:pPr>
    </w:p>
    <w:p w14:paraId="1283B3B6" w14:textId="77777777" w:rsidR="00225419" w:rsidRDefault="00225419">
      <w:pPr>
        <w:pStyle w:val="Heading2"/>
      </w:pPr>
      <w:bookmarkStart w:id="37" w:name="_Toc220918012"/>
      <w:r>
        <w:t>Capital Components of the Connection charge for Pre Vesting Connection Assets</w:t>
      </w:r>
      <w:bookmarkEnd w:id="35"/>
      <w:bookmarkEnd w:id="36"/>
      <w:bookmarkEnd w:id="37"/>
    </w:p>
    <w:p w14:paraId="61920670" w14:textId="77777777" w:rsidR="00225419" w:rsidRDefault="00225419">
      <w:pPr>
        <w:tabs>
          <w:tab w:val="left" w:pos="810"/>
          <w:tab w:val="left" w:pos="1620"/>
          <w:tab w:val="left" w:pos="4680"/>
        </w:tabs>
        <w:jc w:val="both"/>
      </w:pPr>
    </w:p>
    <w:p w14:paraId="3A0DCECE" w14:textId="77777777" w:rsidR="00225419" w:rsidRDefault="00225419">
      <w:pPr>
        <w:pStyle w:val="1"/>
        <w:numPr>
          <w:ilvl w:val="0"/>
          <w:numId w:val="37"/>
        </w:numPr>
        <w:tabs>
          <w:tab w:val="left" w:pos="-1440"/>
        </w:tabs>
        <w:jc w:val="both"/>
      </w:pPr>
      <w:r>
        <w:t>The basis of connection charges for GB assets commissioned on or before 30 March 1990 is broadly the same as the standard terms for connections made since 30 March 1990.  Specifically charges for pre vesting connection assets are based on the following principles:</w:t>
      </w:r>
    </w:p>
    <w:p w14:paraId="3EC37FB1" w14:textId="77777777" w:rsidR="00225419" w:rsidRDefault="00225419">
      <w:pPr>
        <w:pStyle w:val="1"/>
        <w:jc w:val="both"/>
      </w:pPr>
    </w:p>
    <w:p w14:paraId="6D066E62" w14:textId="77777777" w:rsidR="00225419" w:rsidRDefault="00225419" w:rsidP="006661FE">
      <w:pPr>
        <w:pStyle w:val="1"/>
        <w:numPr>
          <w:ilvl w:val="0"/>
          <w:numId w:val="21"/>
        </w:numPr>
        <w:tabs>
          <w:tab w:val="clear" w:pos="360"/>
          <w:tab w:val="num" w:pos="1080"/>
        </w:tabs>
        <w:ind w:left="1080"/>
        <w:jc w:val="both"/>
      </w:pPr>
      <w:r>
        <w:t xml:space="preserve">The GAV is the 1996/97 charging GAV (MEA re-valued from vesting) subsequently indexed by the same measure of </w:t>
      </w:r>
      <w:r w:rsidR="00333C1A">
        <w:t xml:space="preserve">TOPI </w:t>
      </w:r>
      <w:r>
        <w:t xml:space="preserve">as used in </w:t>
      </w:r>
      <w:r w:rsidR="00333C1A">
        <w:t xml:space="preserve">the Transmission Owner’s </w:t>
      </w:r>
      <w:r>
        <w:t>Price Control;</w:t>
      </w:r>
    </w:p>
    <w:p w14:paraId="2AC59193" w14:textId="77777777" w:rsidR="00225419" w:rsidRDefault="00225419">
      <w:pPr>
        <w:pStyle w:val="1"/>
        <w:ind w:left="720"/>
        <w:jc w:val="both"/>
      </w:pPr>
    </w:p>
    <w:p w14:paraId="786E847F" w14:textId="77777777" w:rsidR="00225419" w:rsidRDefault="00225419" w:rsidP="006661FE">
      <w:pPr>
        <w:pStyle w:val="1"/>
        <w:numPr>
          <w:ilvl w:val="0"/>
          <w:numId w:val="21"/>
        </w:numPr>
        <w:tabs>
          <w:tab w:val="clear" w:pos="360"/>
          <w:tab w:val="num" w:pos="1080"/>
        </w:tabs>
        <w:ind w:left="1080"/>
        <w:jc w:val="both"/>
      </w:pPr>
      <w:r>
        <w:t>40 year life (with straight line depreciation);</w:t>
      </w:r>
    </w:p>
    <w:p w14:paraId="42DE0302" w14:textId="77777777" w:rsidR="00225419" w:rsidRDefault="00225419">
      <w:pPr>
        <w:pStyle w:val="1"/>
        <w:ind w:left="720"/>
        <w:jc w:val="both"/>
      </w:pPr>
    </w:p>
    <w:p w14:paraId="5A263BC4" w14:textId="77777777" w:rsidR="00225419" w:rsidRDefault="00225419" w:rsidP="006661FE">
      <w:pPr>
        <w:pStyle w:val="1"/>
        <w:numPr>
          <w:ilvl w:val="0"/>
          <w:numId w:val="21"/>
        </w:numPr>
        <w:tabs>
          <w:tab w:val="clear" w:pos="360"/>
          <w:tab w:val="num" w:pos="1080"/>
        </w:tabs>
        <w:ind w:left="1080"/>
        <w:jc w:val="both"/>
      </w:pPr>
      <w:r>
        <w:t>6% rate of return</w:t>
      </w:r>
    </w:p>
    <w:p w14:paraId="07CFB875" w14:textId="77777777" w:rsidR="00225419" w:rsidRDefault="00225419">
      <w:pPr>
        <w:pStyle w:val="1"/>
        <w:jc w:val="both"/>
      </w:pPr>
    </w:p>
    <w:p w14:paraId="46E40358" w14:textId="77777777" w:rsidR="00225419" w:rsidRDefault="00225419">
      <w:pPr>
        <w:pStyle w:val="1"/>
        <w:numPr>
          <w:ilvl w:val="0"/>
          <w:numId w:val="37"/>
        </w:numPr>
        <w:tabs>
          <w:tab w:val="left" w:pos="-1440"/>
        </w:tabs>
        <w:jc w:val="both"/>
      </w:pPr>
      <w:r>
        <w:t xml:space="preserve">Pre-vesting 1996 MEA GAVs for Users’ connection sites are available from </w:t>
      </w:r>
      <w:r w:rsidR="00E71EB2" w:rsidRPr="00E71EB2">
        <w:rPr>
          <w:b/>
        </w:rPr>
        <w:t>The Company</w:t>
      </w:r>
      <w:r>
        <w:t xml:space="preserve"> on request from the </w:t>
      </w:r>
      <w:r>
        <w:rPr>
          <w:b/>
        </w:rPr>
        <w:t>Charging Team</w:t>
      </w:r>
      <w:r>
        <w:t>.</w:t>
      </w:r>
    </w:p>
    <w:p w14:paraId="34613291" w14:textId="77777777" w:rsidR="00225419" w:rsidRDefault="00225419">
      <w:pPr>
        <w:pStyle w:val="i"/>
        <w:numPr>
          <w:ilvl w:val="0"/>
          <w:numId w:val="0"/>
        </w:numPr>
        <w:jc w:val="both"/>
        <w:rPr>
          <w:color w:val="008080"/>
        </w:rPr>
      </w:pPr>
    </w:p>
    <w:p w14:paraId="0FDDB839" w14:textId="77777777" w:rsidR="00225419" w:rsidRDefault="00225419">
      <w:pPr>
        <w:pStyle w:val="Heading2"/>
      </w:pPr>
      <w:bookmarkStart w:id="38" w:name="_Toc32208928"/>
      <w:bookmarkStart w:id="39" w:name="_Toc44315389"/>
      <w:bookmarkStart w:id="40" w:name="_Toc220918013"/>
      <w:r>
        <w:t>Non-Capital Components - Charging for Maintenance</w:t>
      </w:r>
      <w:r>
        <w:fldChar w:fldCharType="begin"/>
      </w:r>
      <w:r>
        <w:instrText xml:space="preserve"> XE "Maintenance" </w:instrText>
      </w:r>
      <w:r>
        <w:fldChar w:fldCharType="end"/>
      </w:r>
      <w:r>
        <w:t xml:space="preserve"> and Transmission Running Costs</w:t>
      </w:r>
      <w:bookmarkEnd w:id="38"/>
      <w:bookmarkEnd w:id="39"/>
      <w:bookmarkEnd w:id="40"/>
    </w:p>
    <w:p w14:paraId="47F12A7D" w14:textId="77777777" w:rsidR="00225419" w:rsidRDefault="00225419">
      <w:pPr>
        <w:pStyle w:val="Heading2"/>
      </w:pPr>
      <w:r>
        <w:fldChar w:fldCharType="begin"/>
      </w:r>
      <w:r>
        <w:instrText xml:space="preserve"> XE "Transmission Running Costs" </w:instrText>
      </w:r>
      <w:r>
        <w:fldChar w:fldCharType="end"/>
      </w:r>
      <w:r>
        <w:fldChar w:fldCharType="begin"/>
      </w:r>
      <w:r>
        <w:instrText xml:space="preserve"> XE "Transmission Running Costs" </w:instrText>
      </w:r>
      <w:r>
        <w:fldChar w:fldCharType="end"/>
      </w:r>
    </w:p>
    <w:p w14:paraId="09F7D7B4" w14:textId="77777777" w:rsidR="00225419" w:rsidRDefault="00225419">
      <w:pPr>
        <w:pStyle w:val="1"/>
        <w:numPr>
          <w:ilvl w:val="0"/>
          <w:numId w:val="37"/>
        </w:numPr>
        <w:tabs>
          <w:tab w:val="left" w:pos="-1440"/>
        </w:tabs>
        <w:jc w:val="both"/>
      </w:pPr>
      <w:r>
        <w:t>The non-capital component of the connection charge is divided into two parts, as set out below.  Both of these non-capital elements will normally be identified in the charging appendices of relevant Bilateral Agreements.</w:t>
      </w:r>
    </w:p>
    <w:p w14:paraId="041AC326" w14:textId="77777777" w:rsidR="00225419" w:rsidRDefault="00225419">
      <w:pPr>
        <w:pStyle w:val="Style"/>
        <w:tabs>
          <w:tab w:val="left" w:pos="810"/>
          <w:tab w:val="left" w:pos="1620"/>
          <w:tab w:val="left" w:pos="4680"/>
        </w:tabs>
        <w:ind w:left="0" w:firstLine="0"/>
        <w:jc w:val="both"/>
      </w:pPr>
    </w:p>
    <w:p w14:paraId="11BD4979" w14:textId="77777777" w:rsidR="00225419" w:rsidRDefault="00225419">
      <w:pPr>
        <w:pStyle w:val="Style"/>
        <w:tabs>
          <w:tab w:val="left" w:pos="810"/>
          <w:tab w:val="left" w:pos="1620"/>
          <w:tab w:val="left" w:pos="4680"/>
        </w:tabs>
        <w:ind w:left="0" w:firstLine="0"/>
        <w:jc w:val="both"/>
      </w:pPr>
    </w:p>
    <w:p w14:paraId="25B85112" w14:textId="77777777" w:rsidR="00225419" w:rsidRDefault="00225419">
      <w:pPr>
        <w:pStyle w:val="Heading2"/>
      </w:pPr>
      <w:bookmarkStart w:id="41" w:name="_Toc220918014"/>
      <w:r>
        <w:t>Part A: Site Specific Maintenance Charges</w:t>
      </w:r>
      <w:bookmarkEnd w:id="41"/>
    </w:p>
    <w:p w14:paraId="2B0AD62A" w14:textId="77777777" w:rsidR="00225419" w:rsidRDefault="00225419">
      <w:pPr>
        <w:pStyle w:val="Style"/>
        <w:tabs>
          <w:tab w:val="left" w:pos="810"/>
          <w:tab w:val="left" w:pos="1620"/>
          <w:tab w:val="left" w:pos="4680"/>
        </w:tabs>
        <w:ind w:left="0" w:firstLine="0"/>
        <w:jc w:val="both"/>
      </w:pPr>
    </w:p>
    <w:p w14:paraId="59C6CCB1" w14:textId="77777777" w:rsidR="00225419" w:rsidRDefault="00225419">
      <w:pPr>
        <w:pStyle w:val="1"/>
        <w:numPr>
          <w:ilvl w:val="0"/>
          <w:numId w:val="37"/>
        </w:numPr>
        <w:tabs>
          <w:tab w:val="left" w:pos="-1440"/>
        </w:tabs>
        <w:jc w:val="both"/>
      </w:pPr>
      <w:r>
        <w:t xml:space="preserve">This is a maintenance only component that recovers a proportion of the costs and overheads associated with the maintenance activities conducted on a site-specific basis for connection assets of the transmission licensees. </w:t>
      </w:r>
    </w:p>
    <w:p w14:paraId="3AA78E6C" w14:textId="77777777" w:rsidR="00225419" w:rsidRDefault="00225419">
      <w:pPr>
        <w:pStyle w:val="1"/>
        <w:tabs>
          <w:tab w:val="left" w:pos="-1440"/>
        </w:tabs>
        <w:jc w:val="both"/>
      </w:pPr>
    </w:p>
    <w:p w14:paraId="490FA332" w14:textId="77777777" w:rsidR="00225419" w:rsidRDefault="00225419">
      <w:pPr>
        <w:pStyle w:val="1"/>
        <w:numPr>
          <w:ilvl w:val="0"/>
          <w:numId w:val="37"/>
        </w:numPr>
        <w:tabs>
          <w:tab w:val="left" w:pos="-1440"/>
        </w:tabs>
        <w:jc w:val="both"/>
      </w:pPr>
      <w:r>
        <w:t xml:space="preserve">Site-specific maintenance charges will be calculated each year based on the forecast total site specific maintenance for NETS divided by the total GAV of the transmission licensees NETS connection assets, to arrive at a percentage of total GAV.  For 2010/11 this will be </w:t>
      </w:r>
      <w:r w:rsidRPr="005158A1">
        <w:t>0.</w:t>
      </w:r>
      <w:r>
        <w:t>52</w:t>
      </w:r>
      <w:r w:rsidRPr="005158A1">
        <w:t>%.</w:t>
      </w:r>
      <w:r>
        <w:t xml:space="preserve">  For the avoidance of doubt, there will be no reconciliation of the site-specific maintenance charge. </w:t>
      </w:r>
    </w:p>
    <w:p w14:paraId="77F48675" w14:textId="77777777" w:rsidR="00225419" w:rsidRDefault="00225419">
      <w:pPr>
        <w:jc w:val="both"/>
        <w:rPr>
          <w:i/>
          <w:color w:val="008080"/>
        </w:rPr>
      </w:pPr>
    </w:p>
    <w:p w14:paraId="7AD739C6" w14:textId="77777777" w:rsidR="00225419" w:rsidRDefault="00225419">
      <w:pPr>
        <w:jc w:val="both"/>
        <w:rPr>
          <w:i/>
          <w:color w:val="008080"/>
        </w:rPr>
      </w:pPr>
    </w:p>
    <w:p w14:paraId="2DD06A20" w14:textId="77777777" w:rsidR="00225419" w:rsidRDefault="00225419">
      <w:pPr>
        <w:pStyle w:val="Heading2"/>
      </w:pPr>
      <w:bookmarkStart w:id="42" w:name="_Toc220918015"/>
      <w:r>
        <w:t>Part B: Transmission Running Costs</w:t>
      </w:r>
      <w:bookmarkEnd w:id="42"/>
    </w:p>
    <w:p w14:paraId="2F841795" w14:textId="77777777" w:rsidR="00225419" w:rsidRDefault="00225419">
      <w:pPr>
        <w:jc w:val="both"/>
        <w:rPr>
          <w:i/>
        </w:rPr>
      </w:pPr>
      <w:r>
        <w:rPr>
          <w:i/>
        </w:rPr>
        <w:t xml:space="preserve"> </w:t>
      </w:r>
    </w:p>
    <w:p w14:paraId="79896D51"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Transmission Running Cost (TRC) factor is calculated at the beginning of each price control to reflect the appropriate amount of other Transmission Running Costs (rates, operation, indirect overheads) incurred by the transmission licensees that should be attributed to connection assets.  </w:t>
      </w:r>
    </w:p>
    <w:p w14:paraId="2833B37D" w14:textId="77777777" w:rsidR="00225419" w:rsidRPr="00094C68" w:rsidRDefault="00225419">
      <w:pPr>
        <w:jc w:val="both"/>
        <w:rPr>
          <w:rFonts w:ascii="Arial" w:hAnsi="Arial" w:cs="Arial"/>
          <w:sz w:val="22"/>
          <w:szCs w:val="22"/>
        </w:rPr>
      </w:pPr>
    </w:p>
    <w:p w14:paraId="62798E03"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TRC factor is calculated by taking a proportion of the forecast Transmission Running Costs for the transmission licensees (based on operational expenditure figures from the latest price control) that corresponds with the proportion of the transmission licensees’ total connection assets as a function of their total business GAV.  This cost factor is therefore expressed as a percentage of an asset's GAV and will be fixed for the entirety of the price control period.  </w:t>
      </w:r>
      <w:r w:rsidR="00D05C06" w:rsidRPr="00D05C06">
        <w:rPr>
          <w:rFonts w:ascii="Arial" w:hAnsi="Arial" w:cs="Arial"/>
          <w:sz w:val="22"/>
          <w:szCs w:val="22"/>
        </w:rPr>
        <w:t xml:space="preserve">The currently applicable TRC factor, calculated as above, is detailed in </w:t>
      </w:r>
      <w:r w:rsidR="00E71EB2" w:rsidRPr="00E71EB2">
        <w:rPr>
          <w:rFonts w:ascii="Arial" w:hAnsi="Arial" w:cs="Arial"/>
          <w:b/>
          <w:bCs/>
          <w:sz w:val="22"/>
          <w:szCs w:val="22"/>
        </w:rPr>
        <w:t>The Company</w:t>
      </w:r>
      <w:r w:rsidR="00D05C06" w:rsidRPr="00CD5631">
        <w:rPr>
          <w:rFonts w:ascii="Arial" w:hAnsi="Arial" w:cs="Arial"/>
          <w:b/>
          <w:bCs/>
          <w:sz w:val="22"/>
          <w:szCs w:val="22"/>
        </w:rPr>
        <w:t>'s Statement of Use of System Charges</w:t>
      </w:r>
      <w:r w:rsidR="00D05C06" w:rsidRPr="00D05C06">
        <w:rPr>
          <w:rFonts w:ascii="Arial" w:hAnsi="Arial" w:cs="Arial"/>
          <w:sz w:val="22"/>
          <w:szCs w:val="22"/>
        </w:rPr>
        <w:t xml:space="preserve"> which is available from the </w:t>
      </w:r>
      <w:r w:rsidR="00D05C06" w:rsidRPr="00CD5631">
        <w:rPr>
          <w:rFonts w:ascii="Arial" w:hAnsi="Arial" w:cs="Arial"/>
          <w:b/>
          <w:bCs/>
          <w:sz w:val="22"/>
          <w:szCs w:val="22"/>
        </w:rPr>
        <w:t>Charging website</w:t>
      </w:r>
      <w:r w:rsidR="0030048A" w:rsidRPr="00CD5631">
        <w:rPr>
          <w:rFonts w:ascii="Arial" w:hAnsi="Arial" w:cs="Arial"/>
          <w:b/>
          <w:szCs w:val="22"/>
          <w:vertAlign w:val="superscript"/>
        </w:rPr>
        <w:t>3</w:t>
      </w:r>
      <w:r w:rsidR="0030048A">
        <w:rPr>
          <w:rFonts w:ascii="Arial" w:hAnsi="Arial" w:cs="Arial"/>
          <w:sz w:val="22"/>
          <w:szCs w:val="22"/>
        </w:rPr>
        <w:t>.</w:t>
      </w:r>
    </w:p>
    <w:p w14:paraId="6C49ED7E" w14:textId="77777777" w:rsidR="00225419" w:rsidRPr="00094C68" w:rsidRDefault="00225419">
      <w:pPr>
        <w:jc w:val="both"/>
        <w:rPr>
          <w:rFonts w:ascii="Arial" w:hAnsi="Arial" w:cs="Arial"/>
          <w:sz w:val="22"/>
          <w:szCs w:val="22"/>
        </w:rPr>
      </w:pPr>
    </w:p>
    <w:p w14:paraId="6B28E3E5"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To illustrate the calculation, the following example uses the average operating expenditure from the published price control and the connection assets of each transmission licensee expressed as a percentage of their total system GAV to arrive at  </w:t>
      </w:r>
      <w:r w:rsidR="00F51AF2">
        <w:rPr>
          <w:rFonts w:ascii="Arial" w:hAnsi="Arial" w:cs="Arial"/>
          <w:sz w:val="22"/>
          <w:szCs w:val="22"/>
        </w:rPr>
        <w:t xml:space="preserve">the 2010/11 </w:t>
      </w:r>
      <w:r w:rsidRPr="00094C68">
        <w:rPr>
          <w:rFonts w:ascii="Arial" w:hAnsi="Arial" w:cs="Arial"/>
          <w:sz w:val="22"/>
          <w:szCs w:val="22"/>
        </w:rPr>
        <w:t xml:space="preserve">GB TRC </w:t>
      </w:r>
      <w:r w:rsidR="00F51AF2">
        <w:rPr>
          <w:rFonts w:ascii="Arial" w:hAnsi="Arial" w:cs="Arial"/>
          <w:sz w:val="22"/>
          <w:szCs w:val="22"/>
        </w:rPr>
        <w:t xml:space="preserve">value </w:t>
      </w:r>
      <w:r w:rsidRPr="00094C68">
        <w:rPr>
          <w:rFonts w:ascii="Arial" w:hAnsi="Arial" w:cs="Arial"/>
          <w:sz w:val="22"/>
          <w:szCs w:val="22"/>
        </w:rPr>
        <w:t>of 1.45%:</w:t>
      </w:r>
    </w:p>
    <w:p w14:paraId="1ABBC267" w14:textId="77777777" w:rsidR="00225419" w:rsidRPr="00094C68" w:rsidRDefault="00225419">
      <w:pPr>
        <w:jc w:val="both"/>
        <w:rPr>
          <w:rFonts w:ascii="Arial" w:hAnsi="Arial" w:cs="Arial"/>
          <w:sz w:val="22"/>
          <w:szCs w:val="22"/>
        </w:rPr>
      </w:pPr>
    </w:p>
    <w:p w14:paraId="301DA6C9" w14:textId="77777777" w:rsidR="00225419" w:rsidRPr="00094C68" w:rsidRDefault="00225419" w:rsidP="006661FE">
      <w:pPr>
        <w:ind w:left="907"/>
        <w:jc w:val="both"/>
        <w:rPr>
          <w:rFonts w:ascii="Arial" w:hAnsi="Arial" w:cs="Arial"/>
          <w:b/>
          <w:bCs/>
          <w:sz w:val="22"/>
          <w:szCs w:val="22"/>
        </w:rPr>
      </w:pPr>
      <w:r w:rsidRPr="00094C68">
        <w:rPr>
          <w:rFonts w:ascii="Arial" w:hAnsi="Arial" w:cs="Arial"/>
          <w:b/>
          <w:bCs/>
          <w:sz w:val="22"/>
          <w:szCs w:val="22"/>
        </w:rPr>
        <w:t>Example:</w:t>
      </w:r>
    </w:p>
    <w:p w14:paraId="7C943DCA" w14:textId="77777777" w:rsidR="00225419" w:rsidRPr="00094C68" w:rsidRDefault="00225419" w:rsidP="006661FE">
      <w:pPr>
        <w:ind w:left="187"/>
        <w:jc w:val="both"/>
        <w:rPr>
          <w:rFonts w:ascii="Arial" w:hAnsi="Arial" w:cs="Arial"/>
          <w:sz w:val="22"/>
          <w:szCs w:val="22"/>
        </w:rPr>
      </w:pPr>
    </w:p>
    <w:p w14:paraId="5E13673E" w14:textId="77777777" w:rsidR="00225419" w:rsidRPr="00094C68" w:rsidRDefault="00225419" w:rsidP="006661FE">
      <w:pPr>
        <w:ind w:left="187"/>
        <w:jc w:val="both"/>
        <w:rPr>
          <w:rFonts w:ascii="Arial" w:hAnsi="Arial" w:cs="Arial"/>
          <w:sz w:val="22"/>
          <w:szCs w:val="22"/>
        </w:rPr>
      </w:pPr>
      <w:r w:rsidRPr="00094C68">
        <w:rPr>
          <w:rFonts w:ascii="Arial" w:hAnsi="Arial" w:cs="Arial"/>
          <w:sz w:val="22"/>
          <w:szCs w:val="22"/>
        </w:rPr>
        <w:tab/>
        <w:t>Connection assets as a percentage of total system GAV for each TO:</w:t>
      </w:r>
    </w:p>
    <w:p w14:paraId="296C8EEA" w14:textId="77777777" w:rsidR="00225419" w:rsidRPr="00094C68" w:rsidRDefault="00225419" w:rsidP="006661FE">
      <w:pPr>
        <w:ind w:left="187"/>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6729CF33" w14:textId="77777777" w:rsidTr="006661FE">
        <w:tc>
          <w:tcPr>
            <w:tcW w:w="3753" w:type="dxa"/>
          </w:tcPr>
          <w:p w14:paraId="44B3753C"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33A54A8D" w14:textId="77777777" w:rsidR="00225419" w:rsidRPr="00094C68" w:rsidRDefault="00225419">
            <w:pPr>
              <w:jc w:val="right"/>
              <w:rPr>
                <w:rFonts w:ascii="Arial" w:hAnsi="Arial" w:cs="Arial"/>
                <w:sz w:val="22"/>
                <w:szCs w:val="22"/>
              </w:rPr>
            </w:pPr>
            <w:r w:rsidRPr="00094C68">
              <w:rPr>
                <w:rFonts w:ascii="Arial" w:hAnsi="Arial" w:cs="Arial"/>
                <w:sz w:val="22"/>
                <w:szCs w:val="22"/>
              </w:rPr>
              <w:t>15.1%</w:t>
            </w:r>
          </w:p>
        </w:tc>
      </w:tr>
      <w:tr w:rsidR="00225419" w:rsidRPr="00094C68" w14:paraId="20BD1767" w14:textId="77777777" w:rsidTr="006661FE">
        <w:tc>
          <w:tcPr>
            <w:tcW w:w="3753" w:type="dxa"/>
          </w:tcPr>
          <w:p w14:paraId="49FEB869"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BF568AA" w14:textId="77777777" w:rsidR="00225419" w:rsidRPr="00094C68" w:rsidRDefault="00225419">
            <w:pPr>
              <w:jc w:val="right"/>
              <w:rPr>
                <w:rFonts w:ascii="Arial" w:hAnsi="Arial" w:cs="Arial"/>
                <w:sz w:val="22"/>
                <w:szCs w:val="22"/>
              </w:rPr>
            </w:pPr>
            <w:r w:rsidRPr="00094C68">
              <w:rPr>
                <w:rFonts w:ascii="Arial" w:hAnsi="Arial" w:cs="Arial"/>
                <w:sz w:val="22"/>
                <w:szCs w:val="22"/>
              </w:rPr>
              <w:t>8.6%</w:t>
            </w:r>
          </w:p>
        </w:tc>
      </w:tr>
      <w:tr w:rsidR="00225419" w:rsidRPr="00094C68" w14:paraId="69D7C23B" w14:textId="77777777" w:rsidTr="006661FE">
        <w:tc>
          <w:tcPr>
            <w:tcW w:w="3753" w:type="dxa"/>
          </w:tcPr>
          <w:p w14:paraId="11379580"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1C6F0321" w14:textId="77777777" w:rsidR="00225419" w:rsidRPr="00094C68" w:rsidRDefault="00225419">
            <w:pPr>
              <w:jc w:val="right"/>
              <w:rPr>
                <w:rFonts w:ascii="Arial" w:hAnsi="Arial" w:cs="Arial"/>
                <w:sz w:val="22"/>
                <w:szCs w:val="22"/>
              </w:rPr>
            </w:pPr>
            <w:r w:rsidRPr="00094C68">
              <w:rPr>
                <w:rFonts w:ascii="Arial" w:hAnsi="Arial" w:cs="Arial"/>
                <w:sz w:val="22"/>
                <w:szCs w:val="22"/>
              </w:rPr>
              <w:t>12.5%</w:t>
            </w:r>
          </w:p>
        </w:tc>
      </w:tr>
    </w:tbl>
    <w:p w14:paraId="154348F2" w14:textId="77777777" w:rsidR="00225419" w:rsidRPr="00094C68" w:rsidRDefault="00225419" w:rsidP="006661FE">
      <w:pPr>
        <w:ind w:left="187"/>
        <w:jc w:val="both"/>
        <w:rPr>
          <w:rFonts w:ascii="Arial" w:hAnsi="Arial" w:cs="Arial"/>
          <w:sz w:val="22"/>
          <w:szCs w:val="22"/>
        </w:rPr>
      </w:pPr>
    </w:p>
    <w:p w14:paraId="51523AE3"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Published current price control average annual operating expenditure (£m):</w:t>
      </w:r>
    </w:p>
    <w:p w14:paraId="5AAA0189" w14:textId="77777777" w:rsidR="00225419" w:rsidRPr="00094C68" w:rsidRDefault="00225419" w:rsidP="006661FE">
      <w:pPr>
        <w:ind w:left="187" w:firstLine="720"/>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0E15EBC3" w14:textId="77777777" w:rsidTr="006661FE">
        <w:tc>
          <w:tcPr>
            <w:tcW w:w="3753" w:type="dxa"/>
          </w:tcPr>
          <w:p w14:paraId="4709D443"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5F20F2F8" w14:textId="77777777" w:rsidR="00225419" w:rsidRPr="00094C68" w:rsidRDefault="00225419">
            <w:pPr>
              <w:jc w:val="right"/>
              <w:rPr>
                <w:rFonts w:ascii="Arial" w:hAnsi="Arial" w:cs="Arial"/>
                <w:sz w:val="22"/>
                <w:szCs w:val="22"/>
              </w:rPr>
            </w:pPr>
            <w:r w:rsidRPr="00094C68">
              <w:rPr>
                <w:rFonts w:ascii="Arial" w:hAnsi="Arial" w:cs="Arial"/>
                <w:sz w:val="22"/>
                <w:szCs w:val="22"/>
              </w:rPr>
              <w:t>29.1</w:t>
            </w:r>
          </w:p>
        </w:tc>
      </w:tr>
      <w:tr w:rsidR="00225419" w:rsidRPr="00094C68" w14:paraId="2ED58364" w14:textId="77777777" w:rsidTr="006661FE">
        <w:tc>
          <w:tcPr>
            <w:tcW w:w="3753" w:type="dxa"/>
          </w:tcPr>
          <w:p w14:paraId="7A025F3E"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80CD1B2" w14:textId="77777777" w:rsidR="00225419" w:rsidRPr="00094C68" w:rsidRDefault="00225419">
            <w:pPr>
              <w:jc w:val="right"/>
              <w:rPr>
                <w:rFonts w:ascii="Arial" w:hAnsi="Arial" w:cs="Arial"/>
                <w:sz w:val="22"/>
                <w:szCs w:val="22"/>
              </w:rPr>
            </w:pPr>
            <w:r w:rsidRPr="00094C68">
              <w:rPr>
                <w:rFonts w:ascii="Arial" w:hAnsi="Arial" w:cs="Arial"/>
                <w:sz w:val="22"/>
                <w:szCs w:val="22"/>
              </w:rPr>
              <w:t>11.3</w:t>
            </w:r>
          </w:p>
        </w:tc>
      </w:tr>
      <w:tr w:rsidR="00225419" w:rsidRPr="00094C68" w14:paraId="7D1AB01A" w14:textId="77777777" w:rsidTr="006661FE">
        <w:tc>
          <w:tcPr>
            <w:tcW w:w="3753" w:type="dxa"/>
          </w:tcPr>
          <w:p w14:paraId="501E521E"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36412AFB" w14:textId="77777777" w:rsidR="00225419" w:rsidRPr="00094C68" w:rsidRDefault="00225419">
            <w:pPr>
              <w:jc w:val="right"/>
              <w:rPr>
                <w:rFonts w:ascii="Arial" w:hAnsi="Arial" w:cs="Arial"/>
                <w:sz w:val="22"/>
                <w:szCs w:val="22"/>
              </w:rPr>
            </w:pPr>
            <w:r w:rsidRPr="00094C68">
              <w:rPr>
                <w:rFonts w:ascii="Arial" w:hAnsi="Arial" w:cs="Arial"/>
                <w:sz w:val="22"/>
                <w:szCs w:val="22"/>
              </w:rPr>
              <w:t>295.2</w:t>
            </w:r>
          </w:p>
        </w:tc>
      </w:tr>
    </w:tbl>
    <w:p w14:paraId="03E2DC3F" w14:textId="77777777" w:rsidR="00225419" w:rsidRPr="00094C68" w:rsidRDefault="00225419" w:rsidP="006661FE">
      <w:pPr>
        <w:ind w:left="187" w:firstLine="720"/>
        <w:jc w:val="both"/>
        <w:rPr>
          <w:rFonts w:ascii="Arial" w:hAnsi="Arial" w:cs="Arial"/>
          <w:sz w:val="22"/>
          <w:szCs w:val="22"/>
        </w:rPr>
      </w:pPr>
    </w:p>
    <w:p w14:paraId="312807AC" w14:textId="77777777" w:rsidR="00225419" w:rsidRPr="00094C68" w:rsidRDefault="00225419" w:rsidP="006661FE">
      <w:pPr>
        <w:ind w:left="187" w:firstLine="720"/>
        <w:jc w:val="both"/>
        <w:rPr>
          <w:rFonts w:ascii="Arial" w:hAnsi="Arial" w:cs="Arial"/>
          <w:sz w:val="22"/>
          <w:szCs w:val="22"/>
        </w:rPr>
      </w:pPr>
    </w:p>
    <w:p w14:paraId="67BB2075"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Total GB Connection GAV = £2.12bn</w:t>
      </w:r>
    </w:p>
    <w:p w14:paraId="10D91394" w14:textId="77777777" w:rsidR="00225419" w:rsidRPr="00094C68" w:rsidRDefault="00225419" w:rsidP="006661FE">
      <w:pPr>
        <w:ind w:left="187" w:firstLine="720"/>
        <w:jc w:val="both"/>
        <w:rPr>
          <w:rFonts w:ascii="Arial" w:hAnsi="Arial" w:cs="Arial"/>
          <w:sz w:val="22"/>
          <w:szCs w:val="22"/>
        </w:rPr>
      </w:pPr>
    </w:p>
    <w:p w14:paraId="72D0DDE5"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GB TRC Factor = (15.1% x £29.1m + 8.6% x £11.3m + 12.5% x £295.2m) / £2.12bn</w:t>
      </w:r>
    </w:p>
    <w:p w14:paraId="51DD7ED2" w14:textId="77777777" w:rsidR="00225419" w:rsidRPr="00094C68" w:rsidRDefault="00225419" w:rsidP="006661FE">
      <w:pPr>
        <w:ind w:left="187" w:firstLine="720"/>
        <w:jc w:val="both"/>
        <w:rPr>
          <w:rFonts w:ascii="Arial" w:hAnsi="Arial" w:cs="Arial"/>
          <w:sz w:val="22"/>
          <w:szCs w:val="22"/>
        </w:rPr>
      </w:pPr>
    </w:p>
    <w:p w14:paraId="39571608"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GB TRC Factor = 1.99%</w:t>
      </w:r>
    </w:p>
    <w:p w14:paraId="5CF4FF48" w14:textId="77777777" w:rsidR="00225419" w:rsidRPr="00094C68" w:rsidRDefault="00225419" w:rsidP="006661FE">
      <w:pPr>
        <w:ind w:left="187" w:firstLine="720"/>
        <w:jc w:val="both"/>
        <w:rPr>
          <w:rFonts w:ascii="Arial" w:hAnsi="Arial" w:cs="Arial"/>
          <w:sz w:val="22"/>
          <w:szCs w:val="22"/>
        </w:rPr>
      </w:pPr>
    </w:p>
    <w:p w14:paraId="3DF246D9"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Net GB TRC Factor = Gross GB TRC Factor – Site Specific Maintenance Factor*</w:t>
      </w:r>
    </w:p>
    <w:p w14:paraId="1294B692" w14:textId="77777777" w:rsidR="00225419" w:rsidRPr="00094C68" w:rsidRDefault="00225419" w:rsidP="006661FE">
      <w:pPr>
        <w:ind w:left="187" w:firstLine="720"/>
        <w:jc w:val="both"/>
        <w:rPr>
          <w:rFonts w:ascii="Arial" w:hAnsi="Arial" w:cs="Arial"/>
          <w:sz w:val="22"/>
          <w:szCs w:val="22"/>
        </w:rPr>
      </w:pPr>
    </w:p>
    <w:p w14:paraId="6E2CBA4E"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Net GB TRC Factor = 1.99% - 0.54% = 1.45%</w:t>
      </w:r>
    </w:p>
    <w:p w14:paraId="44F4362D" w14:textId="77777777" w:rsidR="00225419" w:rsidRPr="00094C68" w:rsidRDefault="00225419" w:rsidP="006661FE">
      <w:pPr>
        <w:ind w:left="187" w:firstLine="720"/>
        <w:jc w:val="both"/>
        <w:rPr>
          <w:rFonts w:ascii="Arial" w:hAnsi="Arial" w:cs="Arial"/>
          <w:sz w:val="22"/>
          <w:szCs w:val="22"/>
        </w:rPr>
      </w:pPr>
    </w:p>
    <w:p w14:paraId="67CF2F4B" w14:textId="77777777" w:rsidR="00225419" w:rsidRPr="00094C68" w:rsidRDefault="00225419" w:rsidP="006661FE">
      <w:pPr>
        <w:pStyle w:val="BodyText"/>
        <w:ind w:left="907"/>
        <w:jc w:val="both"/>
        <w:rPr>
          <w:rFonts w:ascii="Arial" w:hAnsi="Arial" w:cs="Arial"/>
          <w:sz w:val="22"/>
          <w:szCs w:val="22"/>
        </w:rPr>
      </w:pPr>
      <w:r w:rsidRPr="00094C68">
        <w:rPr>
          <w:rFonts w:ascii="Arial" w:hAnsi="Arial" w:cs="Arial"/>
          <w:sz w:val="22"/>
          <w:szCs w:val="22"/>
        </w:rPr>
        <w:t xml:space="preserve">* Note – the Site Specific Maintenance Factor used to calculate the TRC Factor is that which applies for the first year of the price control period or in this example, is the 2007/8 Site Specific Maintenance Factor of 0.54%. </w:t>
      </w:r>
    </w:p>
    <w:p w14:paraId="12562D03" w14:textId="77777777" w:rsidR="00225419" w:rsidRPr="00094C68" w:rsidRDefault="00225419" w:rsidP="006661FE">
      <w:pPr>
        <w:rPr>
          <w:rFonts w:ascii="Arial" w:hAnsi="Arial" w:cs="Arial"/>
          <w:sz w:val="22"/>
          <w:szCs w:val="22"/>
        </w:rPr>
      </w:pPr>
    </w:p>
    <w:p w14:paraId="0F097AA0" w14:textId="77777777" w:rsidR="00225419" w:rsidRPr="00094C68" w:rsidRDefault="00225419" w:rsidP="006661FE">
      <w:pPr>
        <w:rPr>
          <w:rFonts w:ascii="Arial" w:hAnsi="Arial" w:cs="Arial"/>
          <w:sz w:val="22"/>
          <w:szCs w:val="22"/>
        </w:rPr>
      </w:pPr>
    </w:p>
    <w:p w14:paraId="79B1F7E1" w14:textId="77777777" w:rsidR="00225419" w:rsidRPr="00094C68" w:rsidRDefault="00225419">
      <w:pPr>
        <w:pStyle w:val="Heading2"/>
        <w:rPr>
          <w:rFonts w:ascii="Arial" w:hAnsi="Arial" w:cs="Arial"/>
          <w:szCs w:val="22"/>
        </w:rPr>
      </w:pPr>
      <w:bookmarkStart w:id="43" w:name="_Toc220918016"/>
      <w:r w:rsidRPr="00094C68">
        <w:rPr>
          <w:rFonts w:ascii="Arial" w:hAnsi="Arial" w:cs="Arial"/>
          <w:szCs w:val="22"/>
        </w:rPr>
        <w:t>The Basic Annual Connection Charge Formula</w:t>
      </w:r>
      <w:bookmarkEnd w:id="43"/>
    </w:p>
    <w:p w14:paraId="3B7F75F0" w14:textId="77777777" w:rsidR="00225419" w:rsidRPr="00094C68" w:rsidRDefault="00225419">
      <w:pPr>
        <w:pStyle w:val="1"/>
        <w:tabs>
          <w:tab w:val="left" w:pos="-1440"/>
        </w:tabs>
        <w:jc w:val="both"/>
        <w:rPr>
          <w:rFonts w:ascii="Arial" w:hAnsi="Arial" w:cs="Arial"/>
          <w:szCs w:val="22"/>
        </w:rPr>
      </w:pPr>
    </w:p>
    <w:p w14:paraId="23DC5420" w14:textId="77777777" w:rsidR="00225419" w:rsidRPr="00094C68" w:rsidRDefault="00225419" w:rsidP="006661FE">
      <w:pPr>
        <w:pStyle w:val="1"/>
        <w:numPr>
          <w:ilvl w:val="0"/>
          <w:numId w:val="37"/>
        </w:numPr>
        <w:tabs>
          <w:tab w:val="left" w:pos="-1440"/>
        </w:tabs>
        <w:jc w:val="both"/>
        <w:rPr>
          <w:rFonts w:ascii="Arial" w:hAnsi="Arial" w:cs="Arial"/>
          <w:szCs w:val="22"/>
        </w:rPr>
      </w:pPr>
      <w:bookmarkStart w:id="44" w:name="_Hlt32209703"/>
      <w:bookmarkStart w:id="45" w:name="_Ref500843438"/>
      <w:bookmarkEnd w:id="44"/>
      <w:r w:rsidRPr="00094C68">
        <w:rPr>
          <w:rFonts w:ascii="Arial" w:hAnsi="Arial" w:cs="Arial"/>
          <w:szCs w:val="22"/>
        </w:rPr>
        <w:t xml:space="preserve">The </w:t>
      </w:r>
      <w:bookmarkStart w:id="46" w:name="Para_2_22"/>
      <w:bookmarkEnd w:id="46"/>
      <w:r w:rsidRPr="00094C68">
        <w:rPr>
          <w:rFonts w:ascii="Arial" w:hAnsi="Arial" w:cs="Arial"/>
          <w:szCs w:val="22"/>
        </w:rPr>
        <w:t xml:space="preserve">charge for each connection asset in </w:t>
      </w:r>
      <w:r w:rsidR="00A3322B" w:rsidRPr="00A3322B">
        <w:rPr>
          <w:rFonts w:ascii="Arial" w:hAnsi="Arial" w:cs="Arial"/>
          <w:b/>
          <w:szCs w:val="22"/>
        </w:rPr>
        <w:t>Financial Year</w:t>
      </w:r>
      <w:r w:rsidRPr="00094C68">
        <w:rPr>
          <w:rFonts w:ascii="Arial" w:hAnsi="Arial" w:cs="Arial"/>
          <w:szCs w:val="22"/>
        </w:rPr>
        <w:t xml:space="preserve"> n can be derived from the general formula below. This is illustrated more fully by the examples in</w:t>
      </w:r>
      <w:r w:rsidRPr="00094C68">
        <w:rPr>
          <w:rFonts w:ascii="Arial" w:hAnsi="Arial" w:cs="Arial"/>
          <w:b/>
          <w:szCs w:val="22"/>
        </w:rPr>
        <w:t xml:space="preserve"> Appendix 2: Examples of Connection Charge Calculations.</w:t>
      </w:r>
      <w:bookmarkEnd w:id="45"/>
    </w:p>
    <w:p w14:paraId="56942498" w14:textId="77777777" w:rsidR="00225419" w:rsidRPr="00094C68" w:rsidRDefault="00225419">
      <w:pPr>
        <w:tabs>
          <w:tab w:val="left" w:pos="810"/>
          <w:tab w:val="left" w:pos="1620"/>
          <w:tab w:val="left" w:pos="4680"/>
        </w:tabs>
        <w:jc w:val="both"/>
        <w:rPr>
          <w:rFonts w:ascii="Arial" w:hAnsi="Arial" w:cs="Arial"/>
          <w:sz w:val="22"/>
          <w:szCs w:val="22"/>
        </w:rPr>
      </w:pPr>
    </w:p>
    <w:p w14:paraId="0C4CB450" w14:textId="77777777" w:rsidR="00225419" w:rsidRPr="00094C68" w:rsidRDefault="00225419" w:rsidP="006661FE">
      <w:pPr>
        <w:ind w:left="1429" w:hanging="720"/>
        <w:jc w:val="both"/>
        <w:rPr>
          <w:rFonts w:ascii="Arial" w:hAnsi="Arial" w:cs="Arial"/>
          <w:sz w:val="22"/>
          <w:szCs w:val="22"/>
        </w:rPr>
      </w:pPr>
      <w:r w:rsidRPr="00094C68">
        <w:rPr>
          <w:rFonts w:ascii="Arial" w:hAnsi="Arial" w:cs="Arial"/>
          <w:sz w:val="22"/>
          <w:szCs w:val="22"/>
        </w:rPr>
        <w:tab/>
        <w:t>Annual Connection Charge</w:t>
      </w:r>
      <w:r w:rsidRPr="00094C68">
        <w:rPr>
          <w:rFonts w:ascii="Arial" w:hAnsi="Arial" w:cs="Arial"/>
          <w:sz w:val="22"/>
          <w:szCs w:val="22"/>
          <w:vertAlign w:val="subscript"/>
        </w:rPr>
        <w:t>n</w:t>
      </w:r>
      <w:r w:rsidRPr="00094C68">
        <w:rPr>
          <w:rFonts w:ascii="Arial" w:hAnsi="Arial" w:cs="Arial"/>
          <w:sz w:val="22"/>
          <w:szCs w:val="22"/>
        </w:rPr>
        <w:t xml:space="preserve"> = D</w:t>
      </w:r>
      <w:r w:rsidRPr="00094C68">
        <w:rPr>
          <w:rFonts w:ascii="Arial" w:hAnsi="Arial" w:cs="Arial"/>
          <w:sz w:val="22"/>
          <w:szCs w:val="22"/>
          <w:vertAlign w:val="subscript"/>
        </w:rPr>
        <w:t>n</w:t>
      </w:r>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 + R</w:t>
      </w:r>
      <w:r w:rsidRPr="00094C68">
        <w:rPr>
          <w:rFonts w:ascii="Arial" w:hAnsi="Arial" w:cs="Arial"/>
          <w:sz w:val="22"/>
          <w:szCs w:val="22"/>
          <w:vertAlign w:val="subscript"/>
        </w:rPr>
        <w:t>n</w:t>
      </w:r>
      <w:r w:rsidRPr="00094C68">
        <w:rPr>
          <w:rFonts w:ascii="Arial" w:hAnsi="Arial" w:cs="Arial"/>
          <w:sz w:val="22"/>
          <w:szCs w:val="22"/>
        </w:rPr>
        <w:t xml:space="preserve"> (NAV</w:t>
      </w:r>
      <w:r w:rsidRPr="00094C68">
        <w:rPr>
          <w:rFonts w:ascii="Arial" w:hAnsi="Arial" w:cs="Arial"/>
          <w:sz w:val="22"/>
          <w:szCs w:val="22"/>
          <w:vertAlign w:val="subscript"/>
        </w:rPr>
        <w:t>n</w:t>
      </w:r>
      <w:r w:rsidRPr="00094C68">
        <w:rPr>
          <w:rFonts w:ascii="Arial" w:hAnsi="Arial" w:cs="Arial"/>
          <w:sz w:val="22"/>
          <w:szCs w:val="22"/>
        </w:rPr>
        <w:t>) + SSF</w:t>
      </w:r>
      <w:r w:rsidRPr="00094C68">
        <w:rPr>
          <w:rFonts w:ascii="Arial" w:hAnsi="Arial" w:cs="Arial"/>
          <w:sz w:val="22"/>
          <w:szCs w:val="22"/>
          <w:vertAlign w:val="subscript"/>
        </w:rPr>
        <w:t>n</w:t>
      </w:r>
      <w:r w:rsidRPr="00094C68">
        <w:rPr>
          <w:rFonts w:ascii="Arial" w:hAnsi="Arial" w:cs="Arial"/>
          <w:sz w:val="22"/>
          <w:szCs w:val="22"/>
        </w:rPr>
        <w:t xml:space="preserve"> (</w:t>
      </w:r>
      <w:r w:rsidR="00333C1A">
        <w:rPr>
          <w:rFonts w:ascii="Arial" w:hAnsi="Arial" w:cs="Arial"/>
          <w:sz w:val="22"/>
          <w:szCs w:val="22"/>
        </w:rPr>
        <w:t>TOPI</w:t>
      </w: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rPr>
        <w:t>) + TC</w:t>
      </w:r>
      <w:r w:rsidRPr="00094C68">
        <w:rPr>
          <w:rFonts w:ascii="Arial" w:hAnsi="Arial" w:cs="Arial"/>
          <w:sz w:val="22"/>
          <w:szCs w:val="22"/>
          <w:vertAlign w:val="subscript"/>
        </w:rPr>
        <w:t>n</w:t>
      </w:r>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w:t>
      </w:r>
    </w:p>
    <w:p w14:paraId="75AE1369" w14:textId="77777777" w:rsidR="00225419" w:rsidRPr="00094C68" w:rsidRDefault="00225419" w:rsidP="006661FE">
      <w:pPr>
        <w:tabs>
          <w:tab w:val="left" w:pos="810"/>
          <w:tab w:val="left" w:pos="1620"/>
          <w:tab w:val="left" w:pos="4680"/>
        </w:tabs>
        <w:ind w:left="709" w:firstLine="810"/>
        <w:jc w:val="both"/>
        <w:rPr>
          <w:rFonts w:ascii="Arial" w:hAnsi="Arial" w:cs="Arial"/>
          <w:sz w:val="22"/>
          <w:szCs w:val="22"/>
        </w:rPr>
      </w:pPr>
    </w:p>
    <w:p w14:paraId="322BA5BF" w14:textId="77777777" w:rsidR="00225419" w:rsidRPr="00094C68" w:rsidRDefault="00225419" w:rsidP="006661FE">
      <w:pPr>
        <w:ind w:left="709" w:firstLine="709"/>
        <w:jc w:val="both"/>
        <w:rPr>
          <w:rFonts w:ascii="Arial" w:hAnsi="Arial" w:cs="Arial"/>
          <w:sz w:val="22"/>
          <w:szCs w:val="22"/>
        </w:rPr>
      </w:pPr>
      <w:r w:rsidRPr="00094C68">
        <w:rPr>
          <w:rFonts w:ascii="Arial" w:hAnsi="Arial" w:cs="Arial"/>
          <w:sz w:val="22"/>
          <w:szCs w:val="22"/>
        </w:rPr>
        <w:t>Where:</w:t>
      </w:r>
    </w:p>
    <w:p w14:paraId="4F825AF1" w14:textId="77777777" w:rsidR="00225419" w:rsidRPr="00094C68" w:rsidRDefault="00225419" w:rsidP="006661FE">
      <w:pPr>
        <w:tabs>
          <w:tab w:val="left" w:pos="810"/>
          <w:tab w:val="left" w:pos="1620"/>
          <w:tab w:val="left" w:pos="4680"/>
        </w:tabs>
        <w:ind w:left="709" w:firstLine="709"/>
        <w:jc w:val="both"/>
        <w:rPr>
          <w:rFonts w:ascii="Arial" w:hAnsi="Arial" w:cs="Arial"/>
          <w:sz w:val="22"/>
          <w:szCs w:val="22"/>
        </w:rPr>
      </w:pPr>
    </w:p>
    <w:p w14:paraId="56E79F2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within the Depreciation Period</w:t>
      </w:r>
    </w:p>
    <w:p w14:paraId="0ED064B9" w14:textId="77777777" w:rsidR="00225419" w:rsidRPr="00094C68" w:rsidRDefault="00225419" w:rsidP="006661FE">
      <w:pPr>
        <w:tabs>
          <w:tab w:val="left" w:pos="1843"/>
          <w:tab w:val="left" w:pos="2552"/>
        </w:tabs>
        <w:ind w:left="1418"/>
        <w:jc w:val="both"/>
        <w:rPr>
          <w:rFonts w:ascii="Arial" w:hAnsi="Arial" w:cs="Arial"/>
          <w:sz w:val="22"/>
          <w:szCs w:val="22"/>
        </w:rPr>
      </w:pPr>
    </w:p>
    <w:p w14:paraId="6BB4B55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0E9EBEC7"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 xml:space="preserve">= </w:t>
      </w:r>
      <w:r w:rsidRPr="00094C68">
        <w:rPr>
          <w:rFonts w:ascii="Arial" w:hAnsi="Arial" w:cs="Arial"/>
          <w:sz w:val="22"/>
          <w:szCs w:val="22"/>
        </w:rPr>
        <w:tab/>
        <w:t>GAV for year n re-valued by relevant indexation method</w:t>
      </w:r>
    </w:p>
    <w:p w14:paraId="7B0993DC" w14:textId="77777777" w:rsidR="00225419" w:rsidRPr="00094C68" w:rsidRDefault="00333C1A" w:rsidP="006661FE">
      <w:pPr>
        <w:tabs>
          <w:tab w:val="left" w:pos="1843"/>
          <w:tab w:val="left" w:pos="2552"/>
        </w:tabs>
        <w:ind w:left="1418"/>
        <w:jc w:val="both"/>
        <w:rPr>
          <w:rFonts w:ascii="Arial" w:hAnsi="Arial" w:cs="Arial"/>
          <w:sz w:val="22"/>
          <w:szCs w:val="22"/>
        </w:rPr>
      </w:pPr>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97A4846"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n</w:t>
      </w:r>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NAV for year n based on re-valued GAV</w:t>
      </w:r>
      <w:r w:rsidRPr="00094C68">
        <w:rPr>
          <w:rFonts w:ascii="Arial" w:hAnsi="Arial" w:cs="Arial"/>
          <w:sz w:val="22"/>
          <w:szCs w:val="22"/>
          <w:vertAlign w:val="subscript"/>
        </w:rPr>
        <w:t>n</w:t>
      </w:r>
      <w:r w:rsidRPr="00094C68">
        <w:rPr>
          <w:rFonts w:ascii="Arial" w:hAnsi="Arial" w:cs="Arial"/>
          <w:sz w:val="22"/>
          <w:szCs w:val="22"/>
        </w:rPr>
        <w:t xml:space="preserve"> </w:t>
      </w:r>
    </w:p>
    <w:p w14:paraId="233367E5" w14:textId="77777777" w:rsidR="00225419" w:rsidRPr="00094C68" w:rsidRDefault="00225419" w:rsidP="006661FE">
      <w:pPr>
        <w:tabs>
          <w:tab w:val="left" w:pos="1843"/>
          <w:tab w:val="left" w:pos="2552"/>
          <w:tab w:val="left" w:pos="3261"/>
        </w:tabs>
        <w:ind w:left="3261" w:hanging="1843"/>
        <w:jc w:val="both"/>
        <w:rPr>
          <w:rFonts w:ascii="Arial" w:hAnsi="Arial" w:cs="Arial"/>
          <w:sz w:val="22"/>
          <w:szCs w:val="22"/>
        </w:rPr>
      </w:pPr>
      <w:r w:rsidRPr="00094C68">
        <w:rPr>
          <w:rFonts w:ascii="Arial" w:hAnsi="Arial" w:cs="Arial"/>
          <w:sz w:val="22"/>
          <w:szCs w:val="22"/>
        </w:rPr>
        <w:t>D</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Depreciation rate as percentage (equal to 1/Depreciation Period) (typically 1/40 = 2.5% of GAV)</w:t>
      </w:r>
    </w:p>
    <w:p w14:paraId="06257417" w14:textId="77777777" w:rsidR="00E7116D"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p>
    <w:p w14:paraId="65E35D29"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 xml:space="preserve">For assets subject to </w:t>
      </w:r>
      <w:r w:rsidR="00333C1A" w:rsidRPr="00CD5631">
        <w:rPr>
          <w:rFonts w:ascii="Arial" w:hAnsi="Arial" w:cs="Arial"/>
          <w:sz w:val="22"/>
          <w:szCs w:val="22"/>
        </w:rPr>
        <w:t>TOPI</w:t>
      </w:r>
      <w:r w:rsidRPr="00CD5631">
        <w:rPr>
          <w:rFonts w:ascii="Arial" w:hAnsi="Arial" w:cs="Arial"/>
          <w:sz w:val="22"/>
          <w:szCs w:val="22"/>
        </w:rPr>
        <w:t xml:space="preserve"> indexation, the real pre-tax Weighted Average Cost of Capital for the Relevant Transmission Licensee for year n (WACCn).</w:t>
      </w:r>
    </w:p>
    <w:p w14:paraId="5E79E0AF"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For asset subject to MEA indexation, the real pre-tax Weighted Average Cost of Capital for the Relevant Transmission Licensee for year n (WACCn) plus 1.5 percentage points.</w:t>
      </w:r>
    </w:p>
    <w:p w14:paraId="04AD7DE8"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Where for the year n:</w:t>
      </w:r>
    </w:p>
    <w:p w14:paraId="0EC3E914" w14:textId="0E2166CD" w:rsidR="0030048A" w:rsidRPr="008A41B4" w:rsidRDefault="008A41B4" w:rsidP="00CD5631">
      <w:pPr>
        <w:ind w:left="698" w:firstLine="720"/>
        <w:rPr>
          <w:rFonts w:ascii="Arial" w:hAnsi="Arial" w:cs="Arial"/>
          <w:sz w:val="22"/>
          <w:szCs w:val="22"/>
        </w:rPr>
      </w:pPr>
      <m:oMathPara>
        <m:oMath>
          <m:r>
            <w:rPr>
              <w:rFonts w:ascii="Cambria Math" w:hAnsi="Cambria Math"/>
              <w:sz w:val="24"/>
            </w:rPr>
            <m:t>WACCn=</m:t>
          </m:r>
          <m:d>
            <m:dPr>
              <m:ctrlPr>
                <w:rPr>
                  <w:rFonts w:ascii="Cambria Math" w:hAnsi="Cambria Math" w:cs="Arial"/>
                  <w:i/>
                  <w:sz w:val="24"/>
                </w:rPr>
              </m:ctrlPr>
            </m:dPr>
            <m:e>
              <m:d>
                <m:dPr>
                  <m:ctrlPr>
                    <w:rPr>
                      <w:rFonts w:ascii="Cambria Math" w:hAnsi="Cambria Math" w:cs="Arial"/>
                      <w:i/>
                      <w:sz w:val="24"/>
                    </w:rPr>
                  </m:ctrlPr>
                </m:dPr>
                <m:e>
                  <m:f>
                    <m:fPr>
                      <m:ctrlPr>
                        <w:rPr>
                          <w:rFonts w:ascii="Cambria Math" w:hAnsi="Cambria Math" w:cs="Arial"/>
                          <w:i/>
                          <w:sz w:val="24"/>
                        </w:rPr>
                      </m:ctrlPr>
                    </m:fPr>
                    <m:num>
                      <m:r>
                        <w:rPr>
                          <w:rFonts w:ascii="Cambria Math" w:hAnsi="Cambria Math" w:cs="Arial"/>
                          <w:sz w:val="24"/>
                        </w:rPr>
                        <m:t>real post tax cost of equity</m:t>
                      </m:r>
                    </m:num>
                    <m:den>
                      <m:r>
                        <w:rPr>
                          <w:rFonts w:ascii="Cambria Math" w:hAnsi="Cambria Math" w:cs="Arial"/>
                          <w:sz w:val="24"/>
                        </w:rPr>
                        <m:t>1-corporation tax rate</m:t>
                      </m:r>
                    </m:den>
                  </m:f>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1-notional gearing %</m:t>
                  </m:r>
                </m:e>
              </m:d>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real cost of debt ×notional gearing %</m:t>
              </m:r>
            </m:e>
          </m:d>
        </m:oMath>
      </m:oMathPara>
    </w:p>
    <w:p w14:paraId="0CD155CC" w14:textId="77777777" w:rsidR="00E7116D" w:rsidRPr="00CD5631" w:rsidRDefault="00E7116D" w:rsidP="00CD5631">
      <w:pPr>
        <w:spacing w:before="120" w:after="120" w:line="300" w:lineRule="atLeast"/>
        <w:ind w:left="1418"/>
        <w:rPr>
          <w:rFonts w:ascii="Arial" w:hAnsi="Arial" w:cs="Arial"/>
          <w:sz w:val="22"/>
          <w:szCs w:val="22"/>
        </w:rPr>
      </w:pPr>
    </w:p>
    <w:p w14:paraId="55D5290F" w14:textId="77777777" w:rsidR="00E7116D" w:rsidRPr="00CD5631" w:rsidRDefault="00B81469" w:rsidP="00CD5631">
      <w:pPr>
        <w:spacing w:before="120" w:after="120" w:line="300" w:lineRule="atLeast"/>
        <w:ind w:left="1418"/>
        <w:jc w:val="both"/>
        <w:rPr>
          <w:rFonts w:ascii="Arial" w:hAnsi="Arial" w:cs="Arial"/>
          <w:sz w:val="22"/>
          <w:szCs w:val="22"/>
        </w:rPr>
      </w:pPr>
      <w:r>
        <w:rPr>
          <w:rFonts w:ascii="Arial" w:hAnsi="Arial" w:cs="Arial"/>
          <w:sz w:val="22"/>
          <w:szCs w:val="22"/>
        </w:rPr>
        <w:t>A</w:t>
      </w:r>
      <w:r w:rsidR="00333C1A" w:rsidRPr="00CD5631">
        <w:rPr>
          <w:rFonts w:ascii="Arial" w:hAnsi="Arial" w:cs="Arial"/>
          <w:sz w:val="22"/>
          <w:szCs w:val="22"/>
        </w:rPr>
        <w:t>nd w</w:t>
      </w:r>
      <w:r w:rsidR="00E7116D" w:rsidRPr="00CD5631">
        <w:rPr>
          <w:rFonts w:ascii="Arial" w:hAnsi="Arial" w:cs="Arial"/>
          <w:sz w:val="22"/>
          <w:szCs w:val="22"/>
        </w:rPr>
        <w:t>here</w:t>
      </w:r>
      <w:r w:rsidR="00333C1A" w:rsidRPr="00CD5631">
        <w:rPr>
          <w:rFonts w:ascii="Arial" w:hAnsi="Arial" w:cs="Arial"/>
          <w:sz w:val="22"/>
          <w:szCs w:val="22"/>
        </w:rPr>
        <w:t xml:space="preserve"> for the calculation of WACCn</w:t>
      </w:r>
      <w:r w:rsidR="00E7116D" w:rsidRPr="00CD5631">
        <w:rPr>
          <w:rFonts w:ascii="Arial" w:hAnsi="Arial" w:cs="Arial"/>
          <w:sz w:val="22"/>
          <w:szCs w:val="22"/>
        </w:rPr>
        <w:t>:</w:t>
      </w:r>
      <w:r w:rsidR="00333C1A" w:rsidRPr="00CD5631">
        <w:rPr>
          <w:rFonts w:ascii="Arial" w:hAnsi="Arial" w:cs="Arial"/>
          <w:sz w:val="22"/>
          <w:szCs w:val="22"/>
        </w:rPr>
        <w:t xml:space="preserve"> </w:t>
      </w:r>
      <w:r w:rsidR="00E7116D" w:rsidRPr="00CD5631">
        <w:rPr>
          <w:rFonts w:ascii="Arial" w:hAnsi="Arial" w:cs="Arial"/>
          <w:sz w:val="22"/>
          <w:szCs w:val="22"/>
        </w:rPr>
        <w:t>The real post-tax cost of equity, notional</w:t>
      </w:r>
      <w:r w:rsidR="00333C1A" w:rsidRPr="00CD5631">
        <w:rPr>
          <w:rFonts w:ascii="Arial" w:hAnsi="Arial" w:cs="Arial"/>
          <w:sz w:val="22"/>
          <w:szCs w:val="22"/>
        </w:rPr>
        <w:t xml:space="preserve"> </w:t>
      </w:r>
      <w:r w:rsidR="00E7116D" w:rsidRPr="00CD5631">
        <w:rPr>
          <w:rFonts w:ascii="Arial" w:hAnsi="Arial" w:cs="Arial"/>
          <w:sz w:val="22"/>
          <w:szCs w:val="22"/>
        </w:rPr>
        <w:t>gearing %, real cost of debt and the corporation tax rate, are as</w:t>
      </w:r>
      <w:r w:rsidR="0051009C">
        <w:rPr>
          <w:rFonts w:ascii="Arial" w:hAnsi="Arial" w:cs="Arial"/>
          <w:sz w:val="22"/>
          <w:szCs w:val="22"/>
        </w:rPr>
        <w:t xml:space="preserve"> </w:t>
      </w:r>
      <w:r w:rsidR="00E7116D" w:rsidRPr="00CD5631">
        <w:rPr>
          <w:rFonts w:ascii="Arial" w:hAnsi="Arial" w:cs="Arial"/>
          <w:sz w:val="22"/>
          <w:szCs w:val="22"/>
        </w:rPr>
        <w:t xml:space="preserve">specified in the latest published Ofgem Price Control Financial Model (PCFM) relating to year n, or should Ofgem fail to publish or cease to publish a PCFM, </w:t>
      </w:r>
      <w:r w:rsidR="00333C1A" w:rsidRPr="00CD5631">
        <w:rPr>
          <w:rFonts w:ascii="Arial" w:hAnsi="Arial" w:cs="Arial"/>
          <w:sz w:val="22"/>
          <w:szCs w:val="22"/>
        </w:rPr>
        <w:t xml:space="preserve">those specified in </w:t>
      </w:r>
      <w:r w:rsidR="00E7116D" w:rsidRPr="00CD5631">
        <w:rPr>
          <w:rFonts w:ascii="Arial" w:hAnsi="Arial" w:cs="Arial"/>
          <w:sz w:val="22"/>
          <w:szCs w:val="22"/>
        </w:rPr>
        <w:t>the latest public regulatory determination(s) or decision(s) should be used.</w:t>
      </w:r>
    </w:p>
    <w:p w14:paraId="6D94F5E5" w14:textId="77777777" w:rsidR="00E7116D" w:rsidRPr="00094C68" w:rsidRDefault="00E7116D" w:rsidP="00CD5631">
      <w:pPr>
        <w:tabs>
          <w:tab w:val="left" w:pos="1843"/>
          <w:tab w:val="left" w:pos="2552"/>
        </w:tabs>
        <w:ind w:left="1843" w:hanging="1843"/>
        <w:jc w:val="both"/>
        <w:rPr>
          <w:rFonts w:ascii="Arial" w:hAnsi="Arial" w:cs="Arial"/>
          <w:sz w:val="22"/>
          <w:szCs w:val="22"/>
        </w:rPr>
      </w:pPr>
    </w:p>
    <w:p w14:paraId="06AA3D0B"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SSF</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Site Specific Factor for year n as a % (equal to the Site Specific Cost/Total Site GAV)</w:t>
      </w:r>
    </w:p>
    <w:p w14:paraId="4BF4835F"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TC</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7E60AC13" w14:textId="77777777" w:rsidR="00225419" w:rsidRPr="00094C68" w:rsidRDefault="00225419" w:rsidP="006661FE">
      <w:pPr>
        <w:tabs>
          <w:tab w:val="left" w:pos="1843"/>
          <w:tab w:val="left" w:pos="2552"/>
        </w:tabs>
        <w:ind w:left="1418"/>
        <w:jc w:val="both"/>
        <w:rPr>
          <w:rFonts w:ascii="Arial" w:hAnsi="Arial" w:cs="Arial"/>
          <w:sz w:val="22"/>
          <w:szCs w:val="22"/>
        </w:rPr>
      </w:pPr>
    </w:p>
    <w:p w14:paraId="5DB6499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beyond the Depreciation Period</w:t>
      </w:r>
    </w:p>
    <w:p w14:paraId="35311279" w14:textId="77777777" w:rsidR="00225419" w:rsidRPr="00094C68" w:rsidRDefault="00225419" w:rsidP="006661FE">
      <w:pPr>
        <w:tabs>
          <w:tab w:val="left" w:pos="1843"/>
          <w:tab w:val="left" w:pos="2552"/>
        </w:tabs>
        <w:ind w:left="1418"/>
        <w:jc w:val="both"/>
        <w:rPr>
          <w:rFonts w:ascii="Arial" w:hAnsi="Arial" w:cs="Arial"/>
          <w:sz w:val="22"/>
          <w:szCs w:val="22"/>
        </w:rPr>
      </w:pPr>
    </w:p>
    <w:p w14:paraId="369E7AC8"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78D927CA"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GAV for year n re-valued by relevant indexation method</w:t>
      </w:r>
    </w:p>
    <w:p w14:paraId="3DD8681E" w14:textId="77777777" w:rsidR="00225419" w:rsidRPr="00094C68" w:rsidRDefault="00333C1A" w:rsidP="006661FE">
      <w:pPr>
        <w:tabs>
          <w:tab w:val="left" w:pos="1843"/>
          <w:tab w:val="left" w:pos="2552"/>
        </w:tabs>
        <w:ind w:left="1418"/>
        <w:jc w:val="both"/>
        <w:rPr>
          <w:rFonts w:ascii="Arial" w:hAnsi="Arial" w:cs="Arial"/>
          <w:sz w:val="22"/>
          <w:szCs w:val="22"/>
        </w:rPr>
      </w:pPr>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21F2AE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n</w:t>
      </w:r>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0</w:t>
      </w:r>
    </w:p>
    <w:p w14:paraId="70BEB2B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D</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0</w:t>
      </w:r>
    </w:p>
    <w:p w14:paraId="5EDC0B66"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r w:rsidR="0030048A">
        <w:rPr>
          <w:rFonts w:ascii="Arial" w:hAnsi="Arial" w:cs="Arial"/>
          <w:sz w:val="22"/>
          <w:szCs w:val="22"/>
        </w:rPr>
        <w:t>0</w:t>
      </w:r>
    </w:p>
    <w:p w14:paraId="3AAE22F1"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SSF</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Site Specific Factor for year n as a % (equal to the Site Specific Cost/Total Site GAV)</w:t>
      </w:r>
    </w:p>
    <w:p w14:paraId="457F5E0D"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TC</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42480525" w14:textId="77777777" w:rsidR="00225419" w:rsidRPr="00094C68" w:rsidRDefault="00225419">
      <w:pPr>
        <w:tabs>
          <w:tab w:val="left" w:pos="810"/>
          <w:tab w:val="left" w:pos="1620"/>
          <w:tab w:val="left" w:pos="4680"/>
        </w:tabs>
        <w:ind w:left="1622" w:hanging="1622"/>
        <w:jc w:val="both"/>
        <w:rPr>
          <w:rFonts w:ascii="Arial" w:hAnsi="Arial" w:cs="Arial"/>
          <w:sz w:val="22"/>
          <w:szCs w:val="22"/>
        </w:rPr>
      </w:pPr>
    </w:p>
    <w:p w14:paraId="5FFA2FE9" w14:textId="77777777" w:rsidR="00225419" w:rsidRDefault="00225419" w:rsidP="006661FE">
      <w:pPr>
        <w:pStyle w:val="1"/>
        <w:numPr>
          <w:ilvl w:val="0"/>
          <w:numId w:val="37"/>
        </w:numPr>
        <w:tabs>
          <w:tab w:val="left" w:pos="-1440"/>
        </w:tabs>
        <w:jc w:val="both"/>
      </w:pPr>
      <w:r w:rsidRPr="00094C68">
        <w:rPr>
          <w:rFonts w:ascii="Arial" w:hAnsi="Arial" w:cs="Arial"/>
          <w:szCs w:val="22"/>
        </w:rPr>
        <w:t xml:space="preserve">Note that, for the purposes of deriving asset specific charges for site-specific maintenance, the </w:t>
      </w:r>
      <w:r w:rsidR="00333C1A">
        <w:rPr>
          <w:rFonts w:ascii="Arial" w:hAnsi="Arial" w:cs="Arial"/>
          <w:szCs w:val="22"/>
        </w:rPr>
        <w:t>TOPI</w:t>
      </w:r>
      <w:r w:rsidR="00333C1A" w:rsidRPr="00094C68">
        <w:rPr>
          <w:rFonts w:ascii="Arial" w:hAnsi="Arial" w:cs="Arial"/>
          <w:szCs w:val="22"/>
        </w:rPr>
        <w:t xml:space="preserve"> </w:t>
      </w:r>
      <w:r w:rsidRPr="00094C68">
        <w:rPr>
          <w:rFonts w:ascii="Arial" w:hAnsi="Arial" w:cs="Arial"/>
          <w:szCs w:val="22"/>
        </w:rPr>
        <w:t xml:space="preserve">re-valued GAV is used.  This is to ensure that the exact site charges are recovered from the assets at the site.  The site costs are apportioned to the assets on the basis of the ratio of the asset GAV to total Site GAV. </w:t>
      </w:r>
      <w:r>
        <w:t xml:space="preserve">  </w:t>
      </w:r>
    </w:p>
    <w:p w14:paraId="1C0CE4D3" w14:textId="77777777" w:rsidR="00225419" w:rsidRDefault="00225419">
      <w:pPr>
        <w:pStyle w:val="Heading2"/>
      </w:pPr>
      <w:bookmarkStart w:id="47" w:name="_Toc32208932"/>
      <w:bookmarkStart w:id="48" w:name="_Toc44315393"/>
    </w:p>
    <w:p w14:paraId="35B32AB3" w14:textId="77777777" w:rsidR="00225419" w:rsidRDefault="00225419">
      <w:pPr>
        <w:pStyle w:val="Heading2"/>
      </w:pPr>
    </w:p>
    <w:p w14:paraId="3579E9C6" w14:textId="77777777" w:rsidR="00225419" w:rsidRDefault="00225419">
      <w:pPr>
        <w:pStyle w:val="Heading2"/>
      </w:pPr>
      <w:bookmarkStart w:id="49" w:name="_Toc220918017"/>
      <w:r>
        <w:t>Adjustment for Capital Contributions</w:t>
      </w:r>
      <w:bookmarkEnd w:id="47"/>
      <w:bookmarkEnd w:id="48"/>
      <w:bookmarkEnd w:id="49"/>
      <w:r>
        <w:fldChar w:fldCharType="begin"/>
      </w:r>
      <w:r>
        <w:instrText xml:space="preserve"> XE " Capital Contributions" </w:instrText>
      </w:r>
      <w:r>
        <w:fldChar w:fldCharType="end"/>
      </w:r>
    </w:p>
    <w:p w14:paraId="210A151E" w14:textId="77777777" w:rsidR="00225419" w:rsidRDefault="00225419">
      <w:pPr>
        <w:pStyle w:val="1"/>
        <w:keepNext/>
        <w:jc w:val="both"/>
      </w:pPr>
    </w:p>
    <w:p w14:paraId="1AD8DE9E" w14:textId="77777777" w:rsidR="00225419" w:rsidRDefault="00225419" w:rsidP="002432B3">
      <w:pPr>
        <w:pStyle w:val="1"/>
        <w:numPr>
          <w:ilvl w:val="0"/>
          <w:numId w:val="37"/>
        </w:numPr>
        <w:tabs>
          <w:tab w:val="left" w:pos="-1440"/>
        </w:tabs>
        <w:jc w:val="both"/>
      </w:pPr>
      <w:r>
        <w:t>If a User chooses to make a 100% capital contribution</w:t>
      </w:r>
      <w:r w:rsidR="002432B3">
        <w:t xml:space="preserve"> </w:t>
      </w:r>
      <w:r w:rsidR="002432B3" w:rsidRPr="002432B3">
        <w:t>(either pre-commissioning or post-commissioning)</w:t>
      </w:r>
      <w:r>
        <w:t xml:space="preserve"> to </w:t>
      </w:r>
      <w:r w:rsidR="00E71EB2" w:rsidRPr="00E71EB2">
        <w:rPr>
          <w:b/>
        </w:rPr>
        <w:t>The Company</w:t>
      </w:r>
      <w:r>
        <w:t xml:space="preserve"> towards their allocation of a connection asset then no capital charges will be payable and hence the connection charges for that asset would be calculated as follows:</w:t>
      </w:r>
    </w:p>
    <w:p w14:paraId="0CE10827" w14:textId="77777777" w:rsidR="00225419" w:rsidRDefault="00225419">
      <w:pPr>
        <w:pStyle w:val="1"/>
        <w:jc w:val="both"/>
      </w:pPr>
    </w:p>
    <w:p w14:paraId="30026ED9" w14:textId="77777777" w:rsidR="00225419" w:rsidRDefault="00225419" w:rsidP="006661FE">
      <w:pPr>
        <w:pStyle w:val="1"/>
        <w:ind w:left="720"/>
        <w:jc w:val="both"/>
      </w:pPr>
      <w:r>
        <w:tab/>
        <w:t>Annual Connection Charge</w:t>
      </w:r>
      <w:r>
        <w:rPr>
          <w:vertAlign w:val="subscript"/>
        </w:rPr>
        <w:t>n</w:t>
      </w:r>
      <w:r>
        <w:t xml:space="preserve"> = SSF</w:t>
      </w:r>
      <w:r>
        <w:rPr>
          <w:vertAlign w:val="subscript"/>
        </w:rPr>
        <w:t>n</w:t>
      </w:r>
      <w:r>
        <w:t xml:space="preserve"> (</w:t>
      </w:r>
      <w:r w:rsidR="00333C1A">
        <w:t>TOPIGAV</w:t>
      </w:r>
      <w:r w:rsidR="00333C1A">
        <w:rPr>
          <w:vertAlign w:val="subscript"/>
        </w:rPr>
        <w:t>n</w:t>
      </w:r>
      <w:r>
        <w:t>) + TC</w:t>
      </w:r>
      <w:r>
        <w:rPr>
          <w:vertAlign w:val="subscript"/>
        </w:rPr>
        <w:t>n</w:t>
      </w:r>
      <w:r>
        <w:t xml:space="preserve"> (GAV</w:t>
      </w:r>
      <w:r>
        <w:rPr>
          <w:vertAlign w:val="subscript"/>
        </w:rPr>
        <w:t>n</w:t>
      </w:r>
      <w:r>
        <w:t>)</w:t>
      </w:r>
    </w:p>
    <w:p w14:paraId="68635AE3" w14:textId="77777777" w:rsidR="00225419" w:rsidRDefault="00225419">
      <w:pPr>
        <w:pStyle w:val="1"/>
        <w:jc w:val="both"/>
      </w:pPr>
    </w:p>
    <w:p w14:paraId="46A2B16C" w14:textId="77777777" w:rsidR="00225419" w:rsidRDefault="00225419" w:rsidP="002432B3">
      <w:pPr>
        <w:pStyle w:val="1"/>
        <w:keepNext/>
        <w:numPr>
          <w:ilvl w:val="0"/>
          <w:numId w:val="37"/>
        </w:numPr>
        <w:tabs>
          <w:tab w:val="left" w:pos="-1440"/>
        </w:tabs>
        <w:jc w:val="both"/>
      </w:pPr>
      <w:bookmarkStart w:id="50" w:name="_Ref501761199"/>
      <w:r>
        <w:t xml:space="preserve">If a </w:t>
      </w:r>
      <w:bookmarkStart w:id="51" w:name="Para_2_25"/>
      <w:bookmarkEnd w:id="51"/>
      <w:r>
        <w:t>User chooses to make a partial capital contribution</w:t>
      </w:r>
      <w:r w:rsidR="002432B3">
        <w:t>(</w:t>
      </w:r>
      <w:r w:rsidR="002432B3" w:rsidRPr="002432B3">
        <w:t>s) (either pre-commissioning or post-commissioning)</w:t>
      </w:r>
      <w:r>
        <w:t xml:space="preserve"> to </w:t>
      </w:r>
      <w:r w:rsidR="00E71EB2" w:rsidRPr="00E71EB2">
        <w:rPr>
          <w:b/>
        </w:rPr>
        <w:t>The Company</w:t>
      </w:r>
      <w:r>
        <w:t xml:space="preserve"> towards their allocation of a connection asset, for example PCCF = 50%, then the connection charges for that asset would be calculated as follows:</w:t>
      </w:r>
      <w:bookmarkEnd w:id="50"/>
    </w:p>
    <w:p w14:paraId="6A7D58D8" w14:textId="77777777" w:rsidR="00225419" w:rsidRDefault="00225419">
      <w:pPr>
        <w:pStyle w:val="1"/>
        <w:keepNext/>
        <w:jc w:val="both"/>
      </w:pPr>
    </w:p>
    <w:p w14:paraId="65C643CA" w14:textId="77777777" w:rsidR="00225419" w:rsidRDefault="00225419" w:rsidP="006661FE">
      <w:pPr>
        <w:pStyle w:val="1"/>
        <w:ind w:left="907"/>
        <w:jc w:val="both"/>
      </w:pPr>
      <w:r>
        <w:t>Annual Connection Charge</w:t>
      </w:r>
      <w:r>
        <w:rPr>
          <w:vertAlign w:val="subscript"/>
        </w:rPr>
        <w:t>n</w:t>
      </w:r>
      <w:r>
        <w:t xml:space="preserve"> = D</w:t>
      </w:r>
      <w:r>
        <w:rPr>
          <w:vertAlign w:val="subscript"/>
        </w:rPr>
        <w:t>n</w:t>
      </w:r>
      <w:r>
        <w:t xml:space="preserve"> (GAV</w:t>
      </w:r>
      <w:r>
        <w:rPr>
          <w:vertAlign w:val="subscript"/>
        </w:rPr>
        <w:t>n</w:t>
      </w:r>
      <w:r>
        <w:t>*PCCF) + R</w:t>
      </w:r>
      <w:r>
        <w:rPr>
          <w:vertAlign w:val="subscript"/>
        </w:rPr>
        <w:t>n</w:t>
      </w:r>
      <w:r>
        <w:t xml:space="preserve"> (NAV</w:t>
      </w:r>
      <w:r>
        <w:rPr>
          <w:vertAlign w:val="subscript"/>
        </w:rPr>
        <w:t>n</w:t>
      </w:r>
      <w:r>
        <w:t>*PCCF) + SSF</w:t>
      </w:r>
      <w:r>
        <w:rPr>
          <w:vertAlign w:val="subscript"/>
        </w:rPr>
        <w:t>n</w:t>
      </w:r>
      <w:r>
        <w:t xml:space="preserve"> (</w:t>
      </w:r>
      <w:r w:rsidR="00333C1A">
        <w:t>TOPIGAV</w:t>
      </w:r>
      <w:r w:rsidR="00333C1A">
        <w:rPr>
          <w:vertAlign w:val="subscript"/>
        </w:rPr>
        <w:t>n</w:t>
      </w:r>
      <w:r>
        <w:t>) + TC</w:t>
      </w:r>
      <w:r>
        <w:rPr>
          <w:vertAlign w:val="subscript"/>
        </w:rPr>
        <w:t>n</w:t>
      </w:r>
      <w:r>
        <w:t xml:space="preserve"> (GAV</w:t>
      </w:r>
      <w:r>
        <w:rPr>
          <w:vertAlign w:val="subscript"/>
        </w:rPr>
        <w:t>n</w:t>
      </w:r>
      <w:r>
        <w:t>)</w:t>
      </w:r>
    </w:p>
    <w:p w14:paraId="022376C0" w14:textId="77777777" w:rsidR="00225419" w:rsidRDefault="00225419" w:rsidP="006661FE">
      <w:pPr>
        <w:pStyle w:val="1"/>
        <w:ind w:left="187"/>
        <w:jc w:val="both"/>
      </w:pPr>
    </w:p>
    <w:p w14:paraId="258F597A" w14:textId="77777777" w:rsidR="00225419" w:rsidRDefault="00225419" w:rsidP="002432B3">
      <w:pPr>
        <w:pStyle w:val="1"/>
        <w:ind w:left="1440"/>
        <w:jc w:val="both"/>
      </w:pPr>
      <w:r>
        <w:t>PCC</w:t>
      </w:r>
      <w:bookmarkStart w:id="52" w:name="_Toc32208933"/>
      <w:r w:rsidR="002432B3">
        <w:t xml:space="preserve">F = Partial Capital Contribution </w:t>
      </w:r>
      <w:r w:rsidR="002432B3" w:rsidRPr="002432B3">
        <w:t>Factor taking into account a capital contribution made pre-commissioning compared to the GAV (as outlined in 14.3.10), and any capital contributions made post-commissioning compared to the appropriate NAV (as outlined in 14.3.12) as appropriate.</w:t>
      </w:r>
    </w:p>
    <w:p w14:paraId="076859DE" w14:textId="77777777" w:rsidR="00225419" w:rsidRDefault="00225419">
      <w:pPr>
        <w:pStyle w:val="1"/>
        <w:tabs>
          <w:tab w:val="left" w:pos="-1440"/>
        </w:tabs>
        <w:jc w:val="both"/>
      </w:pPr>
      <w:bookmarkStart w:id="53" w:name="_Hlt499019949"/>
      <w:bookmarkStart w:id="54" w:name="_Hlt499019955"/>
      <w:bookmarkEnd w:id="52"/>
      <w:bookmarkEnd w:id="53"/>
      <w:bookmarkEnd w:id="54"/>
    </w:p>
    <w:p w14:paraId="494C5B23" w14:textId="77777777" w:rsidR="00225419" w:rsidRDefault="00225419">
      <w:pPr>
        <w:pStyle w:val="1"/>
        <w:tabs>
          <w:tab w:val="left" w:pos="-1440"/>
        </w:tabs>
        <w:jc w:val="both"/>
      </w:pPr>
    </w:p>
    <w:p w14:paraId="11511E1E" w14:textId="77777777" w:rsidR="00225419" w:rsidRDefault="00225419">
      <w:pPr>
        <w:pStyle w:val="1"/>
        <w:tabs>
          <w:tab w:val="left" w:pos="-1440"/>
        </w:tabs>
        <w:jc w:val="both"/>
        <w:rPr>
          <w:b/>
          <w:color w:val="008080"/>
        </w:rPr>
      </w:pPr>
      <w:r>
        <w:rPr>
          <w:b/>
          <w:color w:val="008080"/>
        </w:rPr>
        <w:t>Modification of Connection Assets</w:t>
      </w:r>
    </w:p>
    <w:p w14:paraId="6FFD148D" w14:textId="77777777" w:rsidR="00225419" w:rsidRDefault="00225419">
      <w:pPr>
        <w:pStyle w:val="1"/>
        <w:tabs>
          <w:tab w:val="left" w:pos="-1440"/>
        </w:tabs>
        <w:jc w:val="both"/>
      </w:pPr>
    </w:p>
    <w:p w14:paraId="5B0A5324" w14:textId="77777777" w:rsidR="00225419" w:rsidRDefault="00225419" w:rsidP="006661FE">
      <w:pPr>
        <w:pStyle w:val="1"/>
        <w:numPr>
          <w:ilvl w:val="0"/>
          <w:numId w:val="37"/>
        </w:numPr>
        <w:tabs>
          <w:tab w:val="left" w:pos="-1440"/>
        </w:tabs>
        <w:jc w:val="both"/>
      </w:pPr>
      <w:r>
        <w:t>Where a modification to an existing connection occurs at the User’s request or due to developments to the transmission system, their annual connection charges will reflect any additional connection assets that are necessary to meet the User's requirements. Charges will continue to be levied for existing assets that remain in service.  Termination</w:t>
      </w:r>
      <w:r>
        <w:fldChar w:fldCharType="begin"/>
      </w:r>
      <w:r>
        <w:instrText xml:space="preserve"> XE "Termination" </w:instrText>
      </w:r>
      <w:r>
        <w:fldChar w:fldCharType="end"/>
      </w:r>
      <w:r>
        <w:t xml:space="preserve"> charges as described in </w:t>
      </w:r>
      <w:r>
        <w:rPr>
          <w:b/>
        </w:rPr>
        <w:t xml:space="preserve">Chapter 5 </w:t>
      </w:r>
      <w:r>
        <w:t>below will be charged for any existing connection assets made redundant as a result of the modification.</w:t>
      </w:r>
    </w:p>
    <w:p w14:paraId="362477E7" w14:textId="77777777" w:rsidR="00225419" w:rsidRDefault="00225419">
      <w:pPr>
        <w:pStyle w:val="Heading1"/>
      </w:pPr>
      <w:bookmarkStart w:id="55" w:name="_Toc44315396"/>
    </w:p>
    <w:p w14:paraId="30189B02" w14:textId="77777777" w:rsidR="00225419" w:rsidRDefault="00225419">
      <w:pPr>
        <w:pStyle w:val="Heading1"/>
      </w:pPr>
    </w:p>
    <w:p w14:paraId="3AFF5725" w14:textId="77777777" w:rsidR="00225419" w:rsidRPr="00415339" w:rsidRDefault="00225419">
      <w:pPr>
        <w:pStyle w:val="Heading1"/>
        <w:rPr>
          <w:color w:val="auto"/>
          <w:sz w:val="28"/>
          <w:szCs w:val="28"/>
        </w:rPr>
      </w:pPr>
      <w:r>
        <w:br w:type="page"/>
      </w:r>
      <w:bookmarkStart w:id="56" w:name="_Toc220918018"/>
      <w:r w:rsidRPr="00415339">
        <w:rPr>
          <w:color w:val="auto"/>
          <w:sz w:val="28"/>
          <w:szCs w:val="28"/>
        </w:rPr>
        <w:t>14.4 Other Charges</w:t>
      </w:r>
      <w:bookmarkEnd w:id="55"/>
      <w:bookmarkEnd w:id="56"/>
    </w:p>
    <w:p w14:paraId="70BF01DA" w14:textId="77777777" w:rsidR="00225419" w:rsidRDefault="00225419">
      <w:pPr>
        <w:keepNext/>
        <w:jc w:val="both"/>
      </w:pPr>
      <w:r>
        <w:rPr>
          <w:b/>
        </w:rPr>
        <w:fldChar w:fldCharType="begin"/>
      </w:r>
      <w:r>
        <w:rPr>
          <w:b/>
        </w:rPr>
        <w:instrText>tc \l2 "Other Charges</w:instrText>
      </w:r>
      <w:r>
        <w:rPr>
          <w:b/>
        </w:rPr>
        <w:fldChar w:fldCharType="end"/>
      </w:r>
    </w:p>
    <w:p w14:paraId="6AB6F91C" w14:textId="77777777" w:rsidR="00225419" w:rsidRDefault="00225419" w:rsidP="006661FE">
      <w:pPr>
        <w:pStyle w:val="1"/>
        <w:numPr>
          <w:ilvl w:val="0"/>
          <w:numId w:val="38"/>
        </w:numPr>
        <w:tabs>
          <w:tab w:val="left" w:pos="-1440"/>
        </w:tabs>
        <w:jc w:val="both"/>
      </w:pPr>
      <w:bookmarkStart w:id="57" w:name="_Hlt490987527"/>
      <w:bookmarkStart w:id="58" w:name="_Ref477681385"/>
      <w:bookmarkEnd w:id="57"/>
      <w:r>
        <w:t xml:space="preserve">   In addition to the basic annual connection charges set out above, the User may pay </w:t>
      </w:r>
      <w:r w:rsidR="00E71EB2" w:rsidRPr="00E71EB2">
        <w:rPr>
          <w:b/>
        </w:rPr>
        <w:t>The Company</w:t>
      </w:r>
      <w:r>
        <w:t xml:space="preserve"> for certain other costs related to their connection.  These will be set out in the Bilateral and Construction Agreements where appropriate and are described below.</w:t>
      </w:r>
      <w:bookmarkEnd w:id="58"/>
    </w:p>
    <w:p w14:paraId="087F9D30" w14:textId="77777777" w:rsidR="00225419" w:rsidRDefault="00225419">
      <w:pPr>
        <w:jc w:val="both"/>
      </w:pPr>
    </w:p>
    <w:p w14:paraId="22BDF123" w14:textId="77777777" w:rsidR="00225419" w:rsidRDefault="00225419">
      <w:pPr>
        <w:jc w:val="both"/>
      </w:pPr>
    </w:p>
    <w:p w14:paraId="6BD8961E" w14:textId="77777777" w:rsidR="00225419" w:rsidRDefault="00225419">
      <w:pPr>
        <w:pStyle w:val="Heading2"/>
      </w:pPr>
      <w:bookmarkStart w:id="59" w:name="_Toc32208936"/>
      <w:bookmarkStart w:id="60" w:name="_Toc44315397"/>
      <w:bookmarkStart w:id="61" w:name="_Toc220918019"/>
      <w:r>
        <w:t>One</w:t>
      </w:r>
      <w:r>
        <w:noBreakHyphen/>
        <w:t>off Works</w:t>
      </w:r>
      <w:bookmarkEnd w:id="59"/>
      <w:bookmarkEnd w:id="60"/>
      <w:bookmarkEnd w:id="61"/>
      <w:r>
        <w:fldChar w:fldCharType="begin"/>
      </w:r>
      <w:r>
        <w:instrText xml:space="preserve"> XE "One</w:instrText>
      </w:r>
      <w:r>
        <w:noBreakHyphen/>
        <w:instrText xml:space="preserve">off Works" </w:instrText>
      </w:r>
      <w:r>
        <w:fldChar w:fldCharType="end"/>
      </w:r>
    </w:p>
    <w:p w14:paraId="6F03E4E5" w14:textId="77777777" w:rsidR="00225419" w:rsidRDefault="00225419">
      <w:pPr>
        <w:jc w:val="both"/>
      </w:pPr>
      <w:r>
        <w:rPr>
          <w:b/>
        </w:rPr>
        <w:fldChar w:fldCharType="begin"/>
      </w:r>
      <w:r>
        <w:rPr>
          <w:b/>
        </w:rPr>
        <w:instrText>tc \l3 "One</w:instrText>
      </w:r>
      <w:r>
        <w:rPr>
          <w:b/>
        </w:rPr>
        <w:noBreakHyphen/>
        <w:instrText>off Works</w:instrText>
      </w:r>
      <w:r>
        <w:rPr>
          <w:b/>
        </w:rPr>
        <w:fldChar w:fldCharType="end"/>
      </w:r>
    </w:p>
    <w:p w14:paraId="037129E5" w14:textId="77777777" w:rsidR="00225419" w:rsidRDefault="00225419">
      <w:pPr>
        <w:pStyle w:val="1"/>
        <w:numPr>
          <w:ilvl w:val="0"/>
          <w:numId w:val="38"/>
        </w:numPr>
        <w:tabs>
          <w:tab w:val="left" w:pos="-1440"/>
        </w:tabs>
        <w:jc w:val="both"/>
      </w:pPr>
      <w:r>
        <w:t>To provide or modify a connection, the transmission licensee may be required to carry out works on the transmission system that, although directly attributable to the connection, may not give rise to additional connection assets.  These works are defined as “one-offs”.  Liability for one-off charges is established with reference to the principles laid out below:</w:t>
      </w:r>
    </w:p>
    <w:p w14:paraId="2760DDAE" w14:textId="77777777" w:rsidR="00225419" w:rsidRPr="000D2008" w:rsidRDefault="00225419">
      <w:pPr>
        <w:pStyle w:val="1"/>
        <w:tabs>
          <w:tab w:val="left" w:pos="-1440"/>
        </w:tabs>
        <w:jc w:val="both"/>
        <w:rPr>
          <w:rFonts w:ascii="Arial" w:hAnsi="Arial" w:cs="Arial"/>
          <w:szCs w:val="22"/>
        </w:rPr>
      </w:pPr>
    </w:p>
    <w:p w14:paraId="4A252B7C" w14:textId="77777777" w:rsidR="00225419" w:rsidRPr="000D2008" w:rsidRDefault="00225419" w:rsidP="006661FE">
      <w:pPr>
        <w:numPr>
          <w:ilvl w:val="0"/>
          <w:numId w:val="34"/>
        </w:numPr>
        <w:tabs>
          <w:tab w:val="clear" w:pos="360"/>
          <w:tab w:val="num" w:pos="1080"/>
        </w:tabs>
        <w:ind w:left="1080"/>
        <w:jc w:val="both"/>
        <w:rPr>
          <w:rFonts w:ascii="Arial" w:hAnsi="Arial" w:cs="Arial"/>
          <w:sz w:val="22"/>
          <w:szCs w:val="22"/>
        </w:rPr>
      </w:pPr>
      <w:r w:rsidRPr="000D2008">
        <w:rPr>
          <w:rFonts w:ascii="Arial" w:hAnsi="Arial" w:cs="Arial"/>
          <w:sz w:val="22"/>
          <w:szCs w:val="22"/>
        </w:rPr>
        <w:t>Where a cost cannot be capitalised into either a connection or infrastructure asset, typically a revenue cost</w:t>
      </w:r>
    </w:p>
    <w:p w14:paraId="0F0214A2" w14:textId="77777777" w:rsidR="00225419" w:rsidRPr="000D2008" w:rsidRDefault="00225419">
      <w:pPr>
        <w:jc w:val="both"/>
        <w:rPr>
          <w:rFonts w:ascii="Arial" w:hAnsi="Arial" w:cs="Arial"/>
          <w:sz w:val="22"/>
          <w:szCs w:val="22"/>
        </w:rPr>
      </w:pPr>
    </w:p>
    <w:p w14:paraId="5DDE437F" w14:textId="77777777" w:rsidR="00225419" w:rsidRPr="000D2008" w:rsidRDefault="00225419" w:rsidP="006661FE">
      <w:pPr>
        <w:numPr>
          <w:ilvl w:val="0"/>
          <w:numId w:val="35"/>
        </w:numPr>
        <w:tabs>
          <w:tab w:val="clear" w:pos="360"/>
          <w:tab w:val="num" w:pos="1080"/>
        </w:tabs>
        <w:ind w:left="1080"/>
        <w:jc w:val="both"/>
        <w:rPr>
          <w:rFonts w:ascii="Arial" w:hAnsi="Arial" w:cs="Arial"/>
          <w:sz w:val="22"/>
          <w:szCs w:val="22"/>
        </w:rPr>
      </w:pPr>
      <w:r w:rsidRPr="000D2008">
        <w:rPr>
          <w:rFonts w:ascii="Arial" w:hAnsi="Arial" w:cs="Arial"/>
          <w:sz w:val="22"/>
          <w:szCs w:val="22"/>
        </w:rPr>
        <w:t>Where a non-standard incremental cost is incurred as a result of a User's request, irrespective of whether the cost can be capitalised</w:t>
      </w:r>
    </w:p>
    <w:p w14:paraId="32D04544" w14:textId="77777777" w:rsidR="00225419" w:rsidRPr="000D2008" w:rsidRDefault="00225419">
      <w:pPr>
        <w:jc w:val="both"/>
        <w:rPr>
          <w:rFonts w:ascii="Arial" w:hAnsi="Arial" w:cs="Arial"/>
          <w:sz w:val="22"/>
          <w:szCs w:val="22"/>
        </w:rPr>
      </w:pPr>
    </w:p>
    <w:p w14:paraId="7AFE0B48" w14:textId="77777777" w:rsidR="00225419" w:rsidRPr="000D2008" w:rsidRDefault="00225419" w:rsidP="006661FE">
      <w:pPr>
        <w:numPr>
          <w:ilvl w:val="0"/>
          <w:numId w:val="36"/>
        </w:numPr>
        <w:tabs>
          <w:tab w:val="clear" w:pos="360"/>
          <w:tab w:val="num" w:pos="1080"/>
        </w:tabs>
        <w:ind w:left="1080"/>
        <w:jc w:val="both"/>
        <w:rPr>
          <w:rFonts w:ascii="Arial" w:hAnsi="Arial" w:cs="Arial"/>
          <w:sz w:val="22"/>
          <w:szCs w:val="22"/>
        </w:rPr>
      </w:pPr>
      <w:r w:rsidRPr="000D2008">
        <w:rPr>
          <w:rFonts w:ascii="Arial" w:hAnsi="Arial" w:cs="Arial"/>
          <w:sz w:val="22"/>
          <w:szCs w:val="22"/>
        </w:rPr>
        <w:t>Termination Charges associated with the write-off of connection assets at the connection site.</w:t>
      </w:r>
    </w:p>
    <w:p w14:paraId="7F03B13A" w14:textId="77777777" w:rsidR="00225419" w:rsidRDefault="00225419">
      <w:pPr>
        <w:pStyle w:val="1"/>
        <w:tabs>
          <w:tab w:val="left" w:pos="-1440"/>
        </w:tabs>
        <w:jc w:val="both"/>
      </w:pPr>
    </w:p>
    <w:p w14:paraId="4BB309D0" w14:textId="77777777" w:rsidR="00225419" w:rsidRDefault="00225419">
      <w:pPr>
        <w:pStyle w:val="1"/>
        <w:tabs>
          <w:tab w:val="left" w:pos="-1440"/>
        </w:tabs>
        <w:ind w:left="720"/>
        <w:jc w:val="both"/>
      </w:pPr>
      <w:r>
        <w:t xml:space="preserve">Consistent with these principles and in accordance with Connection Charging Methodology modification GB ECM-01, which was implemented on 1 December 2005, a one-off charge will be levied for a </w:t>
      </w:r>
      <w:r>
        <w:rPr>
          <w:b/>
          <w:bCs/>
        </w:rPr>
        <w:t>Category 1 Intertripping Scheme</w:t>
      </w:r>
      <w:r>
        <w:t xml:space="preserve"> or a </w:t>
      </w:r>
      <w:r>
        <w:rPr>
          <w:b/>
          <w:bCs/>
        </w:rPr>
        <w:t>Category 3 Intertripping Scheme</w:t>
      </w:r>
      <w:r>
        <w:t xml:space="preserve">. A one-off charge will </w:t>
      </w:r>
      <w:r>
        <w:rPr>
          <w:b/>
          <w:bCs/>
          <w:u w:val="single"/>
        </w:rPr>
        <w:t>not</w:t>
      </w:r>
      <w:r>
        <w:t xml:space="preserve"> be levied for a </w:t>
      </w:r>
      <w:r>
        <w:rPr>
          <w:b/>
          <w:bCs/>
        </w:rPr>
        <w:t>Category 2 Intertripping Scheme</w:t>
      </w:r>
      <w:r>
        <w:t xml:space="preserve"> or a </w:t>
      </w:r>
      <w:r>
        <w:rPr>
          <w:b/>
          <w:bCs/>
        </w:rPr>
        <w:t>Category 4 Intertripping Scheme</w:t>
      </w:r>
      <w:r>
        <w:t>.</w:t>
      </w:r>
    </w:p>
    <w:p w14:paraId="2E8C4143" w14:textId="77777777" w:rsidR="00225419" w:rsidRDefault="00225419">
      <w:pPr>
        <w:pStyle w:val="1"/>
        <w:tabs>
          <w:tab w:val="left" w:pos="-1440"/>
        </w:tabs>
        <w:jc w:val="both"/>
      </w:pPr>
    </w:p>
    <w:p w14:paraId="55B072DE" w14:textId="4CBB062B" w:rsidR="00225419" w:rsidRDefault="00ED453A" w:rsidP="00ED453A">
      <w:pPr>
        <w:pStyle w:val="1"/>
        <w:numPr>
          <w:ilvl w:val="0"/>
          <w:numId w:val="38"/>
        </w:numPr>
        <w:tabs>
          <w:tab w:val="left" w:pos="-1440"/>
        </w:tabs>
        <w:ind w:left="993" w:hanging="993"/>
        <w:jc w:val="both"/>
      </w:pPr>
      <w:r>
        <w:t>T</w:t>
      </w:r>
      <w:r w:rsidR="00225419">
        <w:t>he one-off charge is a charge equal to the cost of the works involved, together with a reasonable return, as shown in 14.4.4 below.</w:t>
      </w:r>
    </w:p>
    <w:p w14:paraId="6D338C15" w14:textId="77777777" w:rsidR="00225419" w:rsidRDefault="00225419">
      <w:pPr>
        <w:pStyle w:val="1"/>
        <w:tabs>
          <w:tab w:val="left" w:pos="-1440"/>
        </w:tabs>
        <w:jc w:val="both"/>
      </w:pPr>
    </w:p>
    <w:p w14:paraId="6D91EEDF" w14:textId="77777777" w:rsidR="00225419" w:rsidRDefault="00225419">
      <w:pPr>
        <w:pStyle w:val="1"/>
        <w:numPr>
          <w:ilvl w:val="0"/>
          <w:numId w:val="38"/>
        </w:numPr>
        <w:tabs>
          <w:tab w:val="left" w:pos="-1440"/>
        </w:tabs>
        <w:jc w:val="both"/>
      </w:pPr>
      <w:r>
        <w:fldChar w:fldCharType="begin"/>
      </w:r>
      <w:r>
        <w:instrText xml:space="preserve"> XE "Replacement Period" </w:instrText>
      </w:r>
      <w:r>
        <w:fldChar w:fldCharType="end"/>
      </w:r>
      <w:bookmarkStart w:id="62" w:name="_Ref2138694"/>
      <w:r>
        <w:t>For information, the general formula for the calculation of the one-off charge for works is outlined below</w:t>
      </w:r>
      <w:bookmarkEnd w:id="62"/>
      <w:r>
        <w:t>.</w:t>
      </w:r>
    </w:p>
    <w:p w14:paraId="1285DAEC" w14:textId="77777777" w:rsidR="00225419" w:rsidRDefault="00225419">
      <w:pPr>
        <w:jc w:val="both"/>
      </w:pPr>
    </w:p>
    <w:p w14:paraId="342C5797" w14:textId="77777777" w:rsidR="00225419" w:rsidRPr="00094C68" w:rsidRDefault="00225419">
      <w:pPr>
        <w:ind w:left="2160" w:hanging="1440"/>
        <w:jc w:val="both"/>
        <w:rPr>
          <w:rFonts w:ascii="Arial" w:hAnsi="Arial" w:cs="Arial"/>
          <w:sz w:val="22"/>
          <w:szCs w:val="22"/>
        </w:rPr>
      </w:pPr>
      <w:r w:rsidRPr="00094C68">
        <w:rPr>
          <w:rFonts w:ascii="Arial" w:hAnsi="Arial" w:cs="Arial"/>
          <w:sz w:val="22"/>
          <w:szCs w:val="22"/>
        </w:rPr>
        <w:t>One-off Charge = (Construction Costs + Engineering Charges) x (1 + Return %)</w:t>
      </w:r>
    </w:p>
    <w:p w14:paraId="24291D1D"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 IDC + LD Premium</w:t>
      </w:r>
    </w:p>
    <w:p w14:paraId="584EB288" w14:textId="77777777" w:rsidR="00225419" w:rsidRPr="00094C68" w:rsidRDefault="00225419">
      <w:pPr>
        <w:jc w:val="both"/>
        <w:rPr>
          <w:rFonts w:ascii="Arial" w:hAnsi="Arial" w:cs="Arial"/>
          <w:sz w:val="22"/>
          <w:szCs w:val="22"/>
        </w:rPr>
      </w:pPr>
    </w:p>
    <w:p w14:paraId="5E23F2CE"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Where:</w:t>
      </w:r>
      <w:r w:rsidRPr="00094C68">
        <w:rPr>
          <w:rFonts w:ascii="Arial" w:hAnsi="Arial" w:cs="Arial"/>
          <w:sz w:val="22"/>
          <w:szCs w:val="22"/>
        </w:rPr>
        <w:tab/>
      </w:r>
      <w:r w:rsidRPr="00094C68">
        <w:rPr>
          <w:rFonts w:ascii="Arial" w:hAnsi="Arial" w:cs="Arial"/>
          <w:sz w:val="22"/>
          <w:szCs w:val="22"/>
        </w:rPr>
        <w:tab/>
        <w:t>Engineering Charges = “Engineering Charge” x job hours</w:t>
      </w:r>
    </w:p>
    <w:p w14:paraId="2426BC27" w14:textId="77777777" w:rsidR="00225419" w:rsidRPr="00094C68" w:rsidRDefault="00225419">
      <w:pPr>
        <w:ind w:left="1440" w:firstLine="720"/>
        <w:jc w:val="both"/>
        <w:rPr>
          <w:rFonts w:ascii="Arial" w:hAnsi="Arial" w:cs="Arial"/>
          <w:sz w:val="22"/>
          <w:szCs w:val="22"/>
        </w:rPr>
      </w:pPr>
      <w:r w:rsidRPr="00094C68">
        <w:rPr>
          <w:rFonts w:ascii="Arial" w:hAnsi="Arial" w:cs="Arial"/>
          <w:sz w:val="22"/>
          <w:szCs w:val="22"/>
        </w:rPr>
        <w:t>Return % = 6%</w:t>
      </w:r>
    </w:p>
    <w:p w14:paraId="7D0CEC8C" w14:textId="77777777" w:rsidR="00225419" w:rsidRPr="00094C68" w:rsidRDefault="00225419">
      <w:pPr>
        <w:ind w:left="2007" w:firstLine="153"/>
        <w:jc w:val="both"/>
        <w:rPr>
          <w:rFonts w:ascii="Arial" w:hAnsi="Arial" w:cs="Arial"/>
          <w:sz w:val="22"/>
          <w:szCs w:val="22"/>
        </w:rPr>
      </w:pPr>
      <w:r w:rsidRPr="00094C68">
        <w:rPr>
          <w:rFonts w:ascii="Arial" w:hAnsi="Arial" w:cs="Arial"/>
          <w:sz w:val="22"/>
          <w:szCs w:val="22"/>
        </w:rPr>
        <w:t>IDC = Interest During Construction</w:t>
      </w:r>
    </w:p>
    <w:p w14:paraId="73DBA287" w14:textId="77777777" w:rsidR="00225419" w:rsidRPr="00094C68" w:rsidRDefault="00225419">
      <w:pPr>
        <w:ind w:left="2160"/>
        <w:jc w:val="both"/>
        <w:rPr>
          <w:rFonts w:ascii="Arial" w:hAnsi="Arial" w:cs="Arial"/>
          <w:sz w:val="22"/>
          <w:szCs w:val="22"/>
        </w:rPr>
      </w:pPr>
      <w:r w:rsidRPr="00094C68">
        <w:rPr>
          <w:rFonts w:ascii="Arial" w:hAnsi="Arial" w:cs="Arial"/>
          <w:sz w:val="22"/>
          <w:szCs w:val="22"/>
        </w:rPr>
        <w:t xml:space="preserve">LD Premium = </w:t>
      </w:r>
      <w:r w:rsidR="00E71EB2" w:rsidRPr="00E71EB2">
        <w:rPr>
          <w:rFonts w:ascii="Arial" w:hAnsi="Arial" w:cs="Arial"/>
          <w:b/>
          <w:sz w:val="22"/>
          <w:szCs w:val="22"/>
        </w:rPr>
        <w:t>The Company</w:t>
      </w:r>
      <w:r w:rsidRPr="00094C68">
        <w:rPr>
          <w:rFonts w:ascii="Arial" w:hAnsi="Arial" w:cs="Arial"/>
          <w:sz w:val="22"/>
          <w:szCs w:val="22"/>
        </w:rPr>
        <w:t xml:space="preserve"> Liquidated Damages Premium (if applicable)</w:t>
      </w:r>
    </w:p>
    <w:p w14:paraId="4BF715FF" w14:textId="77777777" w:rsidR="00225419" w:rsidRDefault="00225419">
      <w:pPr>
        <w:pStyle w:val="1"/>
        <w:tabs>
          <w:tab w:val="left" w:pos="-1440"/>
        </w:tabs>
        <w:jc w:val="both"/>
      </w:pPr>
    </w:p>
    <w:p w14:paraId="6113A257" w14:textId="77777777" w:rsidR="00225419" w:rsidRDefault="00225419" w:rsidP="00ED453A">
      <w:pPr>
        <w:pStyle w:val="1"/>
        <w:numPr>
          <w:ilvl w:val="0"/>
          <w:numId w:val="38"/>
        </w:numPr>
        <w:tabs>
          <w:tab w:val="left" w:pos="-1440"/>
        </w:tabs>
        <w:ind w:left="709" w:hanging="709"/>
        <w:jc w:val="both"/>
      </w:pPr>
      <w:r>
        <w:t>The calculation of the one-off charge for write-off of assets is outlined below:</w:t>
      </w:r>
    </w:p>
    <w:p w14:paraId="4947C11E" w14:textId="77777777" w:rsidR="00225419" w:rsidRDefault="00225419">
      <w:pPr>
        <w:pStyle w:val="1"/>
        <w:jc w:val="both"/>
      </w:pPr>
    </w:p>
    <w:p w14:paraId="60C869BF" w14:textId="77777777" w:rsidR="00225419" w:rsidRDefault="00225419">
      <w:pPr>
        <w:pStyle w:val="1"/>
        <w:jc w:val="both"/>
      </w:pPr>
      <w:r>
        <w:tab/>
        <w:t>Write-off Charge = 100% of remaining NAV of redundant assets</w:t>
      </w:r>
    </w:p>
    <w:p w14:paraId="038DBA07" w14:textId="77777777" w:rsidR="00225419" w:rsidRDefault="00225419">
      <w:pPr>
        <w:pStyle w:val="1"/>
        <w:jc w:val="both"/>
      </w:pPr>
    </w:p>
    <w:p w14:paraId="6F2658C2" w14:textId="77777777" w:rsidR="00225419" w:rsidRDefault="00225419" w:rsidP="00ED453A">
      <w:pPr>
        <w:pStyle w:val="1"/>
        <w:numPr>
          <w:ilvl w:val="0"/>
          <w:numId w:val="38"/>
        </w:numPr>
        <w:tabs>
          <w:tab w:val="left" w:pos="-1440"/>
        </w:tabs>
        <w:ind w:left="709" w:hanging="709"/>
        <w:jc w:val="both"/>
      </w:pPr>
      <w:bookmarkStart w:id="63" w:name="_Ref1554412"/>
      <w:r>
        <w:t xml:space="preserve">  One-offs are normally paid on an agreed date, which is usually upon completion of the works.  However, arrangements may be agreed between the transmission licensee and the User to pay the charge over a longer period.  If a one-off is paid over a longer period it is termed a Transmission Charge. It is usually a depreciating finance charge or annuity based charge with a rate of return element and may include agreement on a schedule of termination payments if the agreement is terminated before the end of the annuity period.   The charge is usually inflated annually by the same </w:t>
      </w:r>
      <w:r w:rsidR="00333C1A">
        <w:t xml:space="preserve">TOPI </w:t>
      </w:r>
      <w:r>
        <w:t>figure that is used to inflate GAVs, though Users can request alternative indexation methods.</w:t>
      </w:r>
      <w:bookmarkEnd w:id="63"/>
      <w:r>
        <w:t xml:space="preserve">   </w:t>
      </w:r>
    </w:p>
    <w:p w14:paraId="2D280FDA" w14:textId="77777777" w:rsidR="00FA4C1B" w:rsidRDefault="00FA4C1B" w:rsidP="00FA4C1B">
      <w:pPr>
        <w:pStyle w:val="1"/>
        <w:tabs>
          <w:tab w:val="left" w:pos="-1440"/>
        </w:tabs>
        <w:jc w:val="both"/>
      </w:pPr>
    </w:p>
    <w:p w14:paraId="74F4DDF5" w14:textId="77777777" w:rsidR="009400D7" w:rsidRDefault="009400D7" w:rsidP="00ED453A">
      <w:pPr>
        <w:pStyle w:val="1"/>
        <w:numPr>
          <w:ilvl w:val="0"/>
          <w:numId w:val="38"/>
        </w:numPr>
        <w:tabs>
          <w:tab w:val="left" w:pos="-1440"/>
        </w:tabs>
        <w:ind w:left="709"/>
        <w:jc w:val="both"/>
      </w:pPr>
      <w:r>
        <w:tab/>
        <w:t xml:space="preserve">Where an infrastructure asset has been subject to One-off Works, and a User has paid a relating charge calculated in accordance with paragraph 14.4.4, </w:t>
      </w:r>
      <w:r w:rsidR="00E71EB2" w:rsidRPr="00E71EB2">
        <w:rPr>
          <w:b/>
        </w:rPr>
        <w:t>The Company</w:t>
      </w:r>
      <w:r>
        <w:t xml:space="preserve"> may adjust the </w:t>
      </w:r>
      <w:r w:rsidRPr="008035A1">
        <w:t xml:space="preserve">treatment of the assets within the TNUoS transport model as set out in paragraphs </w:t>
      </w:r>
      <w:r w:rsidRPr="007633D6">
        <w:t>14.15.</w:t>
      </w:r>
      <w:r w:rsidR="008035A1" w:rsidRPr="007633D6">
        <w:t>15</w:t>
      </w:r>
      <w:r w:rsidRPr="007633D6">
        <w:t xml:space="preserve"> to 14.15.2</w:t>
      </w:r>
      <w:r w:rsidR="008035A1" w:rsidRPr="007633D6">
        <w:t>2</w:t>
      </w:r>
      <w:r w:rsidRPr="007633D6">
        <w:t>.</w:t>
      </w:r>
    </w:p>
    <w:p w14:paraId="70F3EFF2" w14:textId="77777777" w:rsidR="00FA4C1B" w:rsidRDefault="00FA4C1B" w:rsidP="009400D7">
      <w:pPr>
        <w:pStyle w:val="1"/>
        <w:tabs>
          <w:tab w:val="left" w:pos="-1440"/>
        </w:tabs>
        <w:jc w:val="both"/>
      </w:pPr>
    </w:p>
    <w:p w14:paraId="5948FF23" w14:textId="77777777" w:rsidR="00225419" w:rsidRDefault="00225419">
      <w:pPr>
        <w:pStyle w:val="1"/>
        <w:tabs>
          <w:tab w:val="left" w:pos="-1440"/>
        </w:tabs>
        <w:jc w:val="both"/>
        <w:rPr>
          <w:color w:val="008080"/>
        </w:rPr>
      </w:pPr>
    </w:p>
    <w:p w14:paraId="6070D507" w14:textId="77777777" w:rsidR="00225419" w:rsidRDefault="00225419">
      <w:pPr>
        <w:pStyle w:val="Heading2"/>
      </w:pPr>
      <w:bookmarkStart w:id="64" w:name="_Toc220918020"/>
      <w:r>
        <w:t>Miscellaneous Charges</w:t>
      </w:r>
      <w:bookmarkEnd w:id="64"/>
    </w:p>
    <w:p w14:paraId="63A95C49" w14:textId="77777777" w:rsidR="00225419" w:rsidRDefault="00225419">
      <w:pPr>
        <w:keepNext/>
        <w:jc w:val="both"/>
      </w:pPr>
    </w:p>
    <w:p w14:paraId="73464830" w14:textId="77777777" w:rsidR="00225419" w:rsidRDefault="00225419">
      <w:pPr>
        <w:pStyle w:val="1"/>
        <w:keepNext/>
        <w:numPr>
          <w:ilvl w:val="0"/>
          <w:numId w:val="38"/>
        </w:numPr>
        <w:tabs>
          <w:tab w:val="left" w:pos="-1440"/>
        </w:tabs>
        <w:jc w:val="both"/>
      </w:pPr>
      <w:bookmarkStart w:id="65" w:name="_Hlt1554299"/>
      <w:bookmarkStart w:id="66" w:name="_Ref1554289"/>
      <w:bookmarkEnd w:id="65"/>
      <w:r>
        <w:t xml:space="preserve">  Other contract specific charges may be payable by the User, these will be set out in the Bilateral and Construction Agreements where appropriate.</w:t>
      </w:r>
      <w:bookmarkEnd w:id="66"/>
    </w:p>
    <w:p w14:paraId="6A4C5A50" w14:textId="77777777" w:rsidR="00225419" w:rsidRDefault="00225419">
      <w:pPr>
        <w:jc w:val="both"/>
      </w:pPr>
    </w:p>
    <w:p w14:paraId="0E319917" w14:textId="77777777" w:rsidR="00225419" w:rsidRDefault="00225419">
      <w:pPr>
        <w:jc w:val="both"/>
      </w:pPr>
    </w:p>
    <w:p w14:paraId="1FCABBA8" w14:textId="77777777" w:rsidR="00225419" w:rsidRDefault="00225419">
      <w:pPr>
        <w:pStyle w:val="Heading2"/>
      </w:pPr>
      <w:bookmarkStart w:id="67" w:name="_Toc32208939"/>
      <w:bookmarkStart w:id="68" w:name="_Toc44315400"/>
      <w:bookmarkStart w:id="69" w:name="_Toc220918021"/>
      <w:r>
        <w:t>Rental sites</w:t>
      </w:r>
      <w:bookmarkEnd w:id="67"/>
      <w:bookmarkEnd w:id="68"/>
      <w:bookmarkEnd w:id="69"/>
      <w:r>
        <w:fldChar w:fldCharType="begin"/>
      </w:r>
      <w:r>
        <w:instrText xml:space="preserve"> XE "Rental sites" </w:instrText>
      </w:r>
      <w:r>
        <w:fldChar w:fldCharType="end"/>
      </w:r>
    </w:p>
    <w:p w14:paraId="3F8DEDA1" w14:textId="77777777" w:rsidR="00225419" w:rsidRDefault="00225419">
      <w:pPr>
        <w:jc w:val="both"/>
      </w:pPr>
    </w:p>
    <w:p w14:paraId="42E20BE9" w14:textId="77777777" w:rsidR="00225419" w:rsidRDefault="00225419">
      <w:pPr>
        <w:pStyle w:val="1"/>
        <w:keepNext/>
        <w:numPr>
          <w:ilvl w:val="0"/>
          <w:numId w:val="38"/>
        </w:numPr>
        <w:tabs>
          <w:tab w:val="left" w:pos="-1440"/>
        </w:tabs>
        <w:jc w:val="both"/>
      </w:pPr>
      <w:r>
        <w:t xml:space="preserve">  Where </w:t>
      </w:r>
      <w:r w:rsidR="00E71EB2" w:rsidRPr="00E71EB2">
        <w:rPr>
          <w:b/>
        </w:rPr>
        <w:t>The Company</w:t>
      </w:r>
      <w:r>
        <w:t xml:space="preserve"> owns a site that is embedded within a distribution network, the connection charge to the User is based on the capital costs and overheads but does not include maintenance charges.</w:t>
      </w:r>
    </w:p>
    <w:p w14:paraId="74EFBBFD" w14:textId="77777777" w:rsidR="00225419" w:rsidRDefault="00225419">
      <w:pPr>
        <w:keepNext/>
        <w:jc w:val="both"/>
      </w:pPr>
    </w:p>
    <w:p w14:paraId="2C0BCAA7" w14:textId="77777777" w:rsidR="00225419" w:rsidRDefault="00225419">
      <w:pPr>
        <w:keepNext/>
        <w:jc w:val="both"/>
      </w:pPr>
    </w:p>
    <w:p w14:paraId="5B6A3851" w14:textId="77777777" w:rsidR="00225419" w:rsidRDefault="00225419">
      <w:pPr>
        <w:pStyle w:val="Heading2"/>
      </w:pPr>
      <w:bookmarkStart w:id="70" w:name="_Toc220918022"/>
      <w:r>
        <w:t>Final Metering Scheme (FMS)/Energy Metering Systems</w:t>
      </w:r>
      <w:bookmarkEnd w:id="70"/>
    </w:p>
    <w:p w14:paraId="14FF587D" w14:textId="77777777" w:rsidR="00225419" w:rsidRDefault="00225419">
      <w:pPr>
        <w:keepNext/>
        <w:jc w:val="both"/>
      </w:pPr>
    </w:p>
    <w:p w14:paraId="22F27DD1" w14:textId="77777777" w:rsidR="00225419" w:rsidRDefault="00225419">
      <w:pPr>
        <w:pStyle w:val="1"/>
        <w:numPr>
          <w:ilvl w:val="0"/>
          <w:numId w:val="38"/>
        </w:numPr>
        <w:tabs>
          <w:tab w:val="left" w:pos="-1440"/>
        </w:tabs>
        <w:jc w:val="both"/>
      </w:pPr>
      <w:r>
        <w:t xml:space="preserve">   Charges for FMS metering are paid by the registrant of the FMS metering at the connection site.  It is charged on a similar basis as other Connection Assets.  The electronic components of the FMS metering have a replacement and depreciation period</w:t>
      </w:r>
      <w:r>
        <w:fldChar w:fldCharType="begin"/>
      </w:r>
      <w:r>
        <w:instrText xml:space="preserve"> XE "Depreciation Period" </w:instrText>
      </w:r>
      <w:r>
        <w:fldChar w:fldCharType="end"/>
      </w:r>
      <w:r>
        <w:t xml:space="preserve"> in line with those advised by the transmission licensees, whilst the non-electronic components normally retain a 40 year replacement and depreciation period (or a User specified depreciation period as appropriate). </w:t>
      </w:r>
    </w:p>
    <w:p w14:paraId="4BD17C90" w14:textId="77777777" w:rsidR="00225419" w:rsidRPr="00395682" w:rsidRDefault="00225419">
      <w:pPr>
        <w:pStyle w:val="Heading1"/>
        <w:rPr>
          <w:sz w:val="28"/>
          <w:szCs w:val="28"/>
        </w:rPr>
      </w:pPr>
      <w:r>
        <w:br w:type="page"/>
      </w:r>
      <w:bookmarkStart w:id="71" w:name="_Toc44315402"/>
      <w:bookmarkStart w:id="72" w:name="_Toc220918023"/>
      <w:r>
        <w:rPr>
          <w:sz w:val="28"/>
          <w:szCs w:val="28"/>
        </w:rPr>
        <w:t>14.5</w:t>
      </w:r>
      <w:r w:rsidRPr="00395682">
        <w:rPr>
          <w:sz w:val="28"/>
          <w:szCs w:val="28"/>
        </w:rPr>
        <w:t xml:space="preserve"> Connection Agreements</w:t>
      </w:r>
      <w:bookmarkEnd w:id="71"/>
      <w:bookmarkEnd w:id="72"/>
    </w:p>
    <w:p w14:paraId="3EA47EA6" w14:textId="77777777" w:rsidR="00225419" w:rsidRDefault="00225419">
      <w:pPr>
        <w:tabs>
          <w:tab w:val="left" w:pos="810"/>
          <w:tab w:val="left" w:pos="1620"/>
          <w:tab w:val="left" w:pos="4680"/>
        </w:tabs>
        <w:jc w:val="both"/>
      </w:pPr>
    </w:p>
    <w:p w14:paraId="479B7415" w14:textId="77777777" w:rsidR="00225419" w:rsidRDefault="00225419">
      <w:pPr>
        <w:pStyle w:val="Heading2"/>
      </w:pPr>
      <w:bookmarkStart w:id="73" w:name="_Toc220918024"/>
      <w:r>
        <w:t>Indicative Agreement</w:t>
      </w:r>
      <w:bookmarkEnd w:id="73"/>
    </w:p>
    <w:p w14:paraId="31C111F0" w14:textId="77777777" w:rsidR="00225419" w:rsidRDefault="00225419">
      <w:pPr>
        <w:tabs>
          <w:tab w:val="left" w:pos="810"/>
          <w:tab w:val="left" w:pos="1620"/>
          <w:tab w:val="left" w:pos="4680"/>
        </w:tabs>
        <w:jc w:val="both"/>
      </w:pPr>
    </w:p>
    <w:p w14:paraId="56D9E287" w14:textId="77777777" w:rsidR="00225419" w:rsidRDefault="00225419" w:rsidP="006661FE">
      <w:pPr>
        <w:pStyle w:val="1"/>
        <w:numPr>
          <w:ilvl w:val="0"/>
          <w:numId w:val="39"/>
        </w:numPr>
        <w:tabs>
          <w:tab w:val="left" w:pos="-1440"/>
        </w:tabs>
        <w:jc w:val="both"/>
        <w:rPr>
          <w:b/>
          <w:color w:val="008080"/>
        </w:rPr>
      </w:pPr>
      <w:r>
        <w:t xml:space="preserve">  </w:t>
      </w:r>
      <w:r>
        <w:fldChar w:fldCharType="begin"/>
      </w:r>
      <w:r>
        <w:instrText>tc \l2 "Indicative Agreement</w:instrText>
      </w:r>
      <w:r>
        <w:fldChar w:fldCharType="end"/>
      </w:r>
      <w:r>
        <w:t xml:space="preserve">The standard connection agreement offered by </w:t>
      </w:r>
      <w:r w:rsidR="00E71EB2" w:rsidRPr="00E71EB2">
        <w:rPr>
          <w:b/>
        </w:rPr>
        <w:t>The Company</w:t>
      </w:r>
      <w:r>
        <w:t xml:space="preserve"> is an indicative price agreement.  From the Charging Date as set out in the User's Bilateral Connection Agreement, the User's initial connection charge is based on a fair and reasonable estimate of the expected costs of the connection. </w:t>
      </w:r>
      <w:bookmarkStart w:id="74" w:name="_Toc493589034"/>
      <w:bookmarkStart w:id="75" w:name="_Toc32208943"/>
      <w:bookmarkStart w:id="76" w:name="_Toc44315404"/>
    </w:p>
    <w:p w14:paraId="7FD433AD" w14:textId="77777777" w:rsidR="00225419" w:rsidRDefault="00225419">
      <w:pPr>
        <w:pStyle w:val="1"/>
        <w:tabs>
          <w:tab w:val="left" w:pos="-1440"/>
        </w:tabs>
        <w:jc w:val="both"/>
        <w:rPr>
          <w:b/>
          <w:color w:val="008080"/>
        </w:rPr>
      </w:pPr>
    </w:p>
    <w:p w14:paraId="0ACF5D80" w14:textId="77777777" w:rsidR="00225419" w:rsidRDefault="00225419">
      <w:pPr>
        <w:pStyle w:val="1"/>
        <w:tabs>
          <w:tab w:val="left" w:pos="-1440"/>
        </w:tabs>
        <w:jc w:val="both"/>
        <w:rPr>
          <w:b/>
          <w:color w:val="008080"/>
        </w:rPr>
      </w:pPr>
    </w:p>
    <w:p w14:paraId="5042AF79" w14:textId="77777777" w:rsidR="00225419" w:rsidRDefault="00225419">
      <w:pPr>
        <w:pStyle w:val="Heading2"/>
      </w:pPr>
      <w:bookmarkStart w:id="77" w:name="_Toc220918025"/>
      <w:r>
        <w:t>Outturning the Indicative Agreement</w:t>
      </w:r>
      <w:bookmarkEnd w:id="74"/>
      <w:bookmarkEnd w:id="75"/>
      <w:bookmarkEnd w:id="76"/>
      <w:bookmarkEnd w:id="77"/>
    </w:p>
    <w:p w14:paraId="295282BC" w14:textId="77777777" w:rsidR="00225419" w:rsidRDefault="00225419">
      <w:pPr>
        <w:pStyle w:val="1"/>
        <w:keepNext/>
        <w:jc w:val="both"/>
      </w:pPr>
    </w:p>
    <w:p w14:paraId="5D6E2E9A" w14:textId="5A13FBA7" w:rsidR="00225419" w:rsidRDefault="00225419">
      <w:pPr>
        <w:pStyle w:val="1"/>
        <w:numPr>
          <w:ilvl w:val="0"/>
          <w:numId w:val="39"/>
        </w:numPr>
        <w:tabs>
          <w:tab w:val="left" w:pos="-1440"/>
        </w:tabs>
        <w:jc w:val="both"/>
      </w:pPr>
      <w:r>
        <w:t xml:space="preserve">   Once the works required to provide a new or modified connection are completed and the costs finalised, the connection scheme is "outturned".  </w:t>
      </w:r>
      <w:r w:rsidR="00E71EB2" w:rsidRPr="00E71EB2">
        <w:rPr>
          <w:b/>
        </w:rPr>
        <w:t>The Company</w:t>
      </w:r>
      <w:r>
        <w:t xml:space="preserve"> reconciles the monies paid by the User on the indicative charge basis against the charges that would have been payable based on the actual costs incurred in delivering the project together with any relevant interest.  This process involves agreeing a new charging GAV (The Base Amount) with the User in line with the elements stated in paragraph </w:t>
      </w:r>
      <w:r>
        <w:fldChar w:fldCharType="begin"/>
      </w:r>
      <w:r>
        <w:instrText xml:space="preserve"> REF Para_2_2 \r \h  \* MERGEFORMAT </w:instrText>
      </w:r>
      <w:r>
        <w:fldChar w:fldCharType="separate"/>
      </w:r>
      <w:r w:rsidR="005642D4">
        <w:t>14.3.3</w:t>
      </w:r>
      <w:r>
        <w:fldChar w:fldCharType="end"/>
      </w:r>
      <w:r>
        <w:t xml:space="preserve"> and then calculating connection charges with this GAV.  </w:t>
      </w:r>
    </w:p>
    <w:p w14:paraId="66FEAEA6" w14:textId="77777777" w:rsidR="00225419" w:rsidRDefault="00225419">
      <w:pPr>
        <w:pStyle w:val="1"/>
        <w:jc w:val="both"/>
      </w:pPr>
    </w:p>
    <w:p w14:paraId="537EF4F0" w14:textId="77777777" w:rsidR="00225419" w:rsidRDefault="00225419">
      <w:pPr>
        <w:pStyle w:val="1"/>
        <w:numPr>
          <w:ilvl w:val="0"/>
          <w:numId w:val="39"/>
        </w:numPr>
        <w:tabs>
          <w:tab w:val="left" w:pos="-1440"/>
        </w:tabs>
        <w:jc w:val="both"/>
      </w:pPr>
      <w:r>
        <w:t xml:space="preserve">   In addition, for Users that have chosen MEA revaluation their MEA ratios are agreed at outturn and this ratio is used for MEA revaluation in subsequent years.</w:t>
      </w:r>
    </w:p>
    <w:p w14:paraId="488784D6" w14:textId="77777777" w:rsidR="00225419" w:rsidRDefault="00225419">
      <w:pPr>
        <w:pStyle w:val="1"/>
        <w:jc w:val="both"/>
      </w:pPr>
    </w:p>
    <w:p w14:paraId="11FFE3EE" w14:textId="77777777" w:rsidR="00225419" w:rsidRDefault="00225419">
      <w:pPr>
        <w:pStyle w:val="1"/>
        <w:numPr>
          <w:ilvl w:val="0"/>
          <w:numId w:val="39"/>
        </w:numPr>
        <w:tabs>
          <w:tab w:val="left" w:pos="-1440"/>
        </w:tabs>
        <w:jc w:val="both"/>
      </w:pPr>
      <w:r>
        <w:t xml:space="preserve">   In the case of connection asset replacement where there is no initiating User, the outturn is agreed with the User at the site.</w:t>
      </w:r>
    </w:p>
    <w:p w14:paraId="20D7E14D" w14:textId="77777777" w:rsidR="00225419" w:rsidRDefault="00225419">
      <w:pPr>
        <w:pStyle w:val="1"/>
        <w:jc w:val="both"/>
      </w:pPr>
      <w:r>
        <w:t xml:space="preserve"> </w:t>
      </w:r>
    </w:p>
    <w:p w14:paraId="14EB1786" w14:textId="77777777" w:rsidR="00225419" w:rsidRDefault="00225419">
      <w:pPr>
        <w:pStyle w:val="1"/>
        <w:jc w:val="both"/>
      </w:pPr>
    </w:p>
    <w:p w14:paraId="19F22D46" w14:textId="77777777" w:rsidR="00225419" w:rsidRDefault="00225419">
      <w:pPr>
        <w:pStyle w:val="Heading2"/>
      </w:pPr>
      <w:bookmarkStart w:id="78" w:name="_Toc32208944"/>
      <w:bookmarkStart w:id="79" w:name="_Toc44315405"/>
      <w:bookmarkStart w:id="80" w:name="_Toc220918026"/>
      <w:r>
        <w:t>Firm Price Agreement</w:t>
      </w:r>
      <w:bookmarkEnd w:id="78"/>
      <w:bookmarkEnd w:id="79"/>
      <w:bookmarkEnd w:id="80"/>
      <w:r>
        <w:fldChar w:fldCharType="begin"/>
      </w:r>
      <w:r>
        <w:instrText xml:space="preserve"> XE "Firm Price Agreement" </w:instrText>
      </w:r>
      <w:r>
        <w:fldChar w:fldCharType="end"/>
      </w:r>
    </w:p>
    <w:p w14:paraId="7ABF95BE" w14:textId="77777777" w:rsidR="00225419" w:rsidRDefault="00225419">
      <w:pPr>
        <w:tabs>
          <w:tab w:val="left" w:pos="810"/>
          <w:tab w:val="left" w:pos="1620"/>
          <w:tab w:val="left" w:pos="4680"/>
        </w:tabs>
        <w:jc w:val="both"/>
      </w:pPr>
      <w:r>
        <w:rPr>
          <w:b/>
        </w:rPr>
        <w:fldChar w:fldCharType="begin"/>
      </w:r>
      <w:r>
        <w:rPr>
          <w:b/>
        </w:rPr>
        <w:instrText>tc \l2 "Firm Price Agreement</w:instrText>
      </w:r>
      <w:r>
        <w:rPr>
          <w:b/>
        </w:rPr>
        <w:fldChar w:fldCharType="end"/>
      </w:r>
    </w:p>
    <w:p w14:paraId="22E08686" w14:textId="58DF2057" w:rsidR="00225419" w:rsidRDefault="00225419">
      <w:pPr>
        <w:pStyle w:val="1"/>
        <w:numPr>
          <w:ilvl w:val="0"/>
          <w:numId w:val="39"/>
        </w:numPr>
        <w:tabs>
          <w:tab w:val="left" w:pos="-1440"/>
        </w:tabs>
        <w:jc w:val="both"/>
      </w:pPr>
      <w:r>
        <w:t xml:space="preserve">   In addition to the options stated in paragraph </w:t>
      </w:r>
      <w:r>
        <w:fldChar w:fldCharType="begin"/>
      </w:r>
      <w:r>
        <w:instrText xml:space="preserve"> REF Para_2_9 \r \h  \* MERGEFORMAT </w:instrText>
      </w:r>
      <w:r>
        <w:fldChar w:fldCharType="separate"/>
      </w:r>
      <w:r w:rsidR="005642D4">
        <w:t>14.3.10</w:t>
      </w:r>
      <w:r>
        <w:fldChar w:fldCharType="end"/>
      </w:r>
      <w:r>
        <w:t xml:space="preserve"> above, firm price agreements are also available.  Typically with this option the charges to be incurred, and any indexation, are agreed between </w:t>
      </w:r>
      <w:r w:rsidR="00E71EB2" w:rsidRPr="00E71EB2">
        <w:rPr>
          <w:b/>
        </w:rPr>
        <w:t>The Company</w:t>
      </w:r>
      <w:r>
        <w:t xml:space="preserve"> and the User and connection charges are not recalculated once outturn costs are known.  A typical example of a firm price agreement is:</w:t>
      </w:r>
    </w:p>
    <w:p w14:paraId="1A9576C2" w14:textId="77777777" w:rsidR="00225419" w:rsidRDefault="00225419">
      <w:pPr>
        <w:pStyle w:val="1"/>
        <w:tabs>
          <w:tab w:val="left" w:pos="-1440"/>
        </w:tabs>
        <w:jc w:val="both"/>
      </w:pPr>
    </w:p>
    <w:p w14:paraId="72F9AD2A" w14:textId="77777777" w:rsidR="00225419" w:rsidRDefault="00225419" w:rsidP="006661FE">
      <w:pPr>
        <w:pStyle w:val="1"/>
        <w:numPr>
          <w:ilvl w:val="0"/>
          <w:numId w:val="27"/>
        </w:numPr>
        <w:ind w:left="1080"/>
        <w:jc w:val="both"/>
      </w:pPr>
      <w:r>
        <w:t>Capital Contribution</w:t>
      </w:r>
    </w:p>
    <w:p w14:paraId="6F752967" w14:textId="77777777" w:rsidR="00225419" w:rsidRDefault="00225419" w:rsidP="006661FE">
      <w:pPr>
        <w:pStyle w:val="1"/>
        <w:numPr>
          <w:ilvl w:val="0"/>
          <w:numId w:val="27"/>
        </w:numPr>
        <w:ind w:left="1080"/>
        <w:jc w:val="both"/>
      </w:pPr>
      <w:r>
        <w:t>Firm Price GAV</w:t>
      </w:r>
    </w:p>
    <w:p w14:paraId="7CC24C13" w14:textId="77777777" w:rsidR="00225419" w:rsidRDefault="00225419" w:rsidP="006661FE">
      <w:pPr>
        <w:pStyle w:val="1"/>
        <w:numPr>
          <w:ilvl w:val="0"/>
          <w:numId w:val="27"/>
        </w:numPr>
        <w:ind w:left="1080"/>
        <w:jc w:val="both"/>
      </w:pPr>
      <w:r>
        <w:t>Running Costs (based on a firm price GAV)</w:t>
      </w:r>
    </w:p>
    <w:p w14:paraId="44ED7840" w14:textId="77777777" w:rsidR="00225419" w:rsidRDefault="00225419" w:rsidP="006661FE">
      <w:pPr>
        <w:pStyle w:val="1"/>
        <w:numPr>
          <w:ilvl w:val="0"/>
          <w:numId w:val="27"/>
        </w:numPr>
        <w:ind w:left="1080"/>
        <w:jc w:val="both"/>
      </w:pPr>
      <w:r>
        <w:t>Fixed Schedule of Termination</w:t>
      </w:r>
      <w:r>
        <w:fldChar w:fldCharType="begin"/>
      </w:r>
      <w:r>
        <w:instrText xml:space="preserve"> XE "Termination" </w:instrText>
      </w:r>
      <w:r>
        <w:fldChar w:fldCharType="end"/>
      </w:r>
      <w:r>
        <w:t xml:space="preserve"> Amounts</w:t>
      </w:r>
    </w:p>
    <w:p w14:paraId="652B191F" w14:textId="77777777" w:rsidR="00225419" w:rsidRDefault="00225419">
      <w:pPr>
        <w:pStyle w:val="1"/>
        <w:ind w:left="454" w:hanging="454"/>
        <w:jc w:val="both"/>
      </w:pPr>
    </w:p>
    <w:p w14:paraId="416FAD5A" w14:textId="77777777" w:rsidR="00225419" w:rsidRDefault="00225419">
      <w:pPr>
        <w:pStyle w:val="1"/>
        <w:numPr>
          <w:ilvl w:val="0"/>
          <w:numId w:val="39"/>
        </w:numPr>
        <w:tabs>
          <w:tab w:val="left" w:pos="-1440"/>
        </w:tabs>
        <w:jc w:val="both"/>
      </w:pPr>
      <w:r>
        <w:t xml:space="preserve">  When a User selects a firm price agreement some or all of the above elements can be made firm. Any elements of the agreement that have not been made firm will be charged on an indicative basis in accordance with this statement.</w:t>
      </w:r>
    </w:p>
    <w:p w14:paraId="745A2F88" w14:textId="77777777" w:rsidR="00225419" w:rsidRDefault="00225419">
      <w:pPr>
        <w:pStyle w:val="1"/>
        <w:tabs>
          <w:tab w:val="left" w:pos="-1440"/>
        </w:tabs>
        <w:jc w:val="both"/>
      </w:pPr>
    </w:p>
    <w:p w14:paraId="42DE6C71" w14:textId="77777777" w:rsidR="00225419" w:rsidRDefault="00225419">
      <w:pPr>
        <w:pStyle w:val="1"/>
        <w:numPr>
          <w:ilvl w:val="0"/>
          <w:numId w:val="39"/>
        </w:numPr>
        <w:tabs>
          <w:tab w:val="left" w:pos="-1440"/>
        </w:tabs>
        <w:jc w:val="both"/>
      </w:pPr>
      <w:r>
        <w:t xml:space="preserve">   Final Sums and Consents costs are never made firm in a Firm Price Agreement.  Details of both are set out in the Construction Agreement.</w:t>
      </w:r>
    </w:p>
    <w:p w14:paraId="69F30496" w14:textId="77777777" w:rsidR="00225419" w:rsidRDefault="00225419">
      <w:pPr>
        <w:jc w:val="both"/>
      </w:pPr>
    </w:p>
    <w:p w14:paraId="2B03F105" w14:textId="77777777" w:rsidR="00225419" w:rsidRDefault="00225419">
      <w:pPr>
        <w:pStyle w:val="Heading2"/>
      </w:pPr>
    </w:p>
    <w:p w14:paraId="51421053" w14:textId="77777777" w:rsidR="00225419" w:rsidRDefault="00225419">
      <w:pPr>
        <w:pStyle w:val="Heading2"/>
      </w:pPr>
      <w:r>
        <w:br w:type="page"/>
      </w:r>
      <w:bookmarkStart w:id="81" w:name="_Toc220918027"/>
      <w:r>
        <w:t>Monthly Connection Charges</w:t>
      </w:r>
      <w:bookmarkEnd w:id="81"/>
    </w:p>
    <w:p w14:paraId="6E79333D" w14:textId="77777777" w:rsidR="00225419" w:rsidRDefault="00225419"/>
    <w:p w14:paraId="3AAFAB5D" w14:textId="77777777" w:rsidR="00225419" w:rsidRPr="000D2008" w:rsidRDefault="00225419" w:rsidP="006661FE">
      <w:pPr>
        <w:numPr>
          <w:ilvl w:val="0"/>
          <w:numId w:val="39"/>
        </w:numPr>
        <w:rPr>
          <w:rFonts w:ascii="Arial" w:hAnsi="Arial" w:cs="Arial"/>
          <w:sz w:val="22"/>
          <w:szCs w:val="22"/>
        </w:rPr>
      </w:pPr>
      <w:r>
        <w:t xml:space="preserve">  </w:t>
      </w:r>
      <w:r w:rsidRPr="000D2008">
        <w:rPr>
          <w:rFonts w:ascii="Arial" w:hAnsi="Arial" w:cs="Arial"/>
          <w:sz w:val="22"/>
          <w:szCs w:val="22"/>
        </w:rPr>
        <w:t>The connection charge is an annual charge payable monthly.</w:t>
      </w:r>
    </w:p>
    <w:p w14:paraId="004DE089" w14:textId="77777777" w:rsidR="00225419" w:rsidRDefault="00225419"/>
    <w:p w14:paraId="46ABA1C4" w14:textId="77777777" w:rsidR="00225419" w:rsidRDefault="00225419">
      <w:pPr>
        <w:pStyle w:val="1"/>
        <w:numPr>
          <w:ilvl w:val="0"/>
          <w:numId w:val="39"/>
        </w:numPr>
        <w:tabs>
          <w:tab w:val="left" w:pos="-1440"/>
        </w:tabs>
        <w:jc w:val="both"/>
      </w:pPr>
      <w:r>
        <w:t xml:space="preserve">   If the initial Charging Date does not fall within the current </w:t>
      </w:r>
      <w:r w:rsidR="00A3322B" w:rsidRPr="00A3322B">
        <w:rPr>
          <w:b/>
        </w:rPr>
        <w:t>Financial Year</w:t>
      </w:r>
      <w:r>
        <w:t xml:space="preserve"> being charged for and there are no revisions to charges during the year, the monthly connection charge will equal the annual connection charge divided by twelve.</w:t>
      </w:r>
    </w:p>
    <w:p w14:paraId="4169A64F" w14:textId="77777777" w:rsidR="00225419" w:rsidRDefault="00225419">
      <w:pPr>
        <w:pStyle w:val="1"/>
        <w:tabs>
          <w:tab w:val="left" w:pos="-1440"/>
        </w:tabs>
        <w:jc w:val="both"/>
      </w:pPr>
    </w:p>
    <w:p w14:paraId="0D1DFF37" w14:textId="77777777" w:rsidR="00225419" w:rsidRDefault="00225419" w:rsidP="006661FE">
      <w:pPr>
        <w:pStyle w:val="1"/>
        <w:numPr>
          <w:ilvl w:val="0"/>
          <w:numId w:val="39"/>
        </w:numPr>
        <w:tabs>
          <w:tab w:val="left" w:pos="-1440"/>
        </w:tabs>
        <w:jc w:val="both"/>
      </w:pPr>
      <w:r>
        <w:t xml:space="preserve">For the </w:t>
      </w:r>
      <w:r w:rsidR="00A3322B" w:rsidRPr="00A3322B">
        <w:rPr>
          <w:b/>
        </w:rPr>
        <w:t>Financial Year</w:t>
      </w:r>
      <w:r>
        <w:t xml:space="preserve"> in which the Charging Date occurs (as set out in the User's Bilateral Agreement) or for any </w:t>
      </w:r>
      <w:r w:rsidR="00A3322B" w:rsidRPr="00A3322B">
        <w:rPr>
          <w:b/>
        </w:rPr>
        <w:t>Financial Year</w:t>
      </w:r>
      <w:r>
        <w:t xml:space="preserve"> in which a revision to charges has occurred during the </w:t>
      </w:r>
      <w:r w:rsidR="00A3322B" w:rsidRPr="00A3322B">
        <w:rPr>
          <w:b/>
        </w:rPr>
        <w:t>Financial Year</w:t>
      </w:r>
      <w:r>
        <w:t xml:space="preserve">, for each complete calendar month from the Charging Date (or effective date of any charge revision) to the end of the </w:t>
      </w:r>
      <w:r w:rsidR="00A3322B" w:rsidRPr="00A3322B">
        <w:rPr>
          <w:b/>
        </w:rPr>
        <w:t>Financial Year</w:t>
      </w:r>
      <w:r>
        <w:t xml:space="preserve"> in which the Charging Date (or charge revision) occurs, the monthly connection charge shall be equal to the annual connection charge divided by twelve.</w:t>
      </w:r>
    </w:p>
    <w:p w14:paraId="52D4A4A4" w14:textId="77777777" w:rsidR="00225419" w:rsidRDefault="00225419">
      <w:pPr>
        <w:pStyle w:val="1"/>
        <w:tabs>
          <w:tab w:val="left" w:pos="-1440"/>
        </w:tabs>
        <w:jc w:val="both"/>
      </w:pPr>
    </w:p>
    <w:p w14:paraId="42BD023E" w14:textId="77777777" w:rsidR="00225419" w:rsidRDefault="00225419">
      <w:pPr>
        <w:pStyle w:val="1"/>
        <w:numPr>
          <w:ilvl w:val="0"/>
          <w:numId w:val="39"/>
        </w:numPr>
        <w:tabs>
          <w:tab w:val="left" w:pos="-1440"/>
        </w:tabs>
        <w:jc w:val="both"/>
      </w:pPr>
      <w:r>
        <w:t>For each part of a calendar month, the charge will be calculated as one twelfth of the annual connection charge prorated by the ratio of the number of days from and including the Charging Date to the end of the month that the Charging Date falls in and the number of days in that month.</w:t>
      </w:r>
    </w:p>
    <w:p w14:paraId="680BD61E" w14:textId="77777777" w:rsidR="00225419" w:rsidRDefault="00225419">
      <w:pPr>
        <w:pStyle w:val="1"/>
        <w:tabs>
          <w:tab w:val="left" w:pos="-1440"/>
        </w:tabs>
        <w:jc w:val="both"/>
      </w:pPr>
    </w:p>
    <w:p w14:paraId="292235AF" w14:textId="77777777" w:rsidR="00225419" w:rsidRDefault="00225419">
      <w:pPr>
        <w:pStyle w:val="1"/>
        <w:numPr>
          <w:ilvl w:val="0"/>
          <w:numId w:val="39"/>
        </w:numPr>
        <w:tabs>
          <w:tab w:val="left" w:pos="-1440"/>
        </w:tabs>
        <w:jc w:val="both"/>
      </w:pPr>
      <w:r>
        <w:t xml:space="preserve">For example, say the annual connection charge for </w:t>
      </w:r>
      <w:r w:rsidR="00A3322B" w:rsidRPr="00A3322B">
        <w:rPr>
          <w:b/>
        </w:rPr>
        <w:t>Financial Year</w:t>
      </w:r>
      <w:r>
        <w:t xml:space="preserve"> 2010/11 is £1.2m and the Charging Date falls on the 15</w:t>
      </w:r>
      <w:r>
        <w:rPr>
          <w:vertAlign w:val="superscript"/>
        </w:rPr>
        <w:t>th</w:t>
      </w:r>
      <w:r>
        <w:t xml:space="preserve"> November 2010, the monthly charges for the </w:t>
      </w:r>
      <w:r w:rsidR="00A3322B" w:rsidRPr="00A3322B">
        <w:rPr>
          <w:b/>
        </w:rPr>
        <w:t>Financial Year</w:t>
      </w:r>
      <w:r>
        <w:t xml:space="preserve"> 2010/11 would be as follows:</w:t>
      </w:r>
    </w:p>
    <w:p w14:paraId="20724CEC" w14:textId="77777777" w:rsidR="00225419" w:rsidRDefault="00225419">
      <w:pPr>
        <w:pStyle w:val="1"/>
        <w:tabs>
          <w:tab w:val="left" w:pos="-1440"/>
        </w:tabs>
        <w:jc w:val="both"/>
      </w:pPr>
    </w:p>
    <w:p w14:paraId="5BFDC51C"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November = £1,200,000/12 * (16/30)</w:t>
      </w:r>
      <w:r>
        <w:tab/>
        <w:t>=</w:t>
      </w:r>
      <w:r>
        <w:tab/>
        <w:t>£53,333.33</w:t>
      </w:r>
    </w:p>
    <w:p w14:paraId="317FB909"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 xml:space="preserve">Dec 10, Jan 11, Feb 11, Mar 11 </w:t>
      </w:r>
      <w:r>
        <w:tab/>
        <w:t xml:space="preserve">= </w:t>
      </w:r>
      <w:r>
        <w:tab/>
        <w:t>£1,200,000/12</w:t>
      </w:r>
      <w:r>
        <w:tab/>
      </w:r>
    </w:p>
    <w:p w14:paraId="0BEA5D66" w14:textId="77777777" w:rsidR="00225419" w:rsidRDefault="00225419">
      <w:pPr>
        <w:pStyle w:val="1"/>
        <w:tabs>
          <w:tab w:val="left" w:pos="-1440"/>
          <w:tab w:val="num" w:pos="1080"/>
          <w:tab w:val="left" w:pos="6379"/>
          <w:tab w:val="decimal" w:pos="7938"/>
        </w:tabs>
        <w:ind w:left="720"/>
        <w:jc w:val="both"/>
      </w:pPr>
      <w:r>
        <w:tab/>
      </w:r>
      <w:r>
        <w:tab/>
        <w:t xml:space="preserve">= </w:t>
      </w:r>
      <w:r>
        <w:tab/>
        <w:t>£100,000.00</w:t>
      </w:r>
    </w:p>
    <w:p w14:paraId="390DBE57" w14:textId="77777777" w:rsidR="00225419" w:rsidRDefault="00225419">
      <w:pPr>
        <w:pStyle w:val="1"/>
        <w:tabs>
          <w:tab w:val="left" w:pos="-1440"/>
        </w:tabs>
        <w:ind w:firstLine="1620"/>
        <w:jc w:val="both"/>
      </w:pPr>
    </w:p>
    <w:p w14:paraId="5F4BD07E" w14:textId="5B03A488" w:rsidR="00225419" w:rsidRDefault="00225419">
      <w:pPr>
        <w:pStyle w:val="1"/>
        <w:numPr>
          <w:ilvl w:val="0"/>
          <w:numId w:val="39"/>
        </w:numPr>
        <w:tabs>
          <w:tab w:val="left" w:pos="-1440"/>
        </w:tabs>
        <w:jc w:val="both"/>
      </w:pPr>
      <w:r>
        <w:t xml:space="preserve">The above treatment does not apply to elements such as Miscellaneous Charges (as defined in </w:t>
      </w:r>
      <w:r>
        <w:fldChar w:fldCharType="begin"/>
      </w:r>
      <w:r>
        <w:instrText xml:space="preserve"> REF _Ref1554289 \r \h  \* MERGEFORMAT </w:instrText>
      </w:r>
      <w:r>
        <w:fldChar w:fldCharType="separate"/>
      </w:r>
      <w:r w:rsidR="005642D4">
        <w:t>14.4.8</w:t>
      </w:r>
      <w:r>
        <w:fldChar w:fldCharType="end"/>
      </w:r>
      <w:r>
        <w:t xml:space="preserve">) and Transmission Charges (annuitised one-offs, as defined in </w:t>
      </w:r>
      <w:r>
        <w:fldChar w:fldCharType="begin"/>
      </w:r>
      <w:r>
        <w:instrText xml:space="preserve"> REF _Ref1554412 \r \h  \* MERGEFORMAT </w:instrText>
      </w:r>
      <w:r>
        <w:fldChar w:fldCharType="separate"/>
      </w:r>
      <w:r w:rsidR="005642D4">
        <w:t>14.4.6</w:t>
      </w:r>
      <w:r>
        <w:fldChar w:fldCharType="end"/>
      </w:r>
      <w:r>
        <w:t xml:space="preserve">).  If the Charging Date falls within a </w:t>
      </w:r>
      <w:r w:rsidR="00A3322B" w:rsidRPr="00A3322B">
        <w:rPr>
          <w:b/>
        </w:rPr>
        <w:t>Financial Year</w:t>
      </w:r>
      <w:r>
        <w:t>, then the full annual charge will remain payable and will be spread evenly over the remaining months.   This is because these payments are an annuitisation of charges that would normally be paid up-front as one-off payments.</w:t>
      </w:r>
    </w:p>
    <w:p w14:paraId="7A8A5726" w14:textId="77777777" w:rsidR="00225419" w:rsidRDefault="00225419">
      <w:pPr>
        <w:pStyle w:val="Heading1"/>
        <w:rPr>
          <w:b w:val="0"/>
        </w:rPr>
      </w:pPr>
    </w:p>
    <w:p w14:paraId="283E43CB" w14:textId="77777777" w:rsidR="00225419" w:rsidRPr="00415339" w:rsidRDefault="00225419">
      <w:pPr>
        <w:pStyle w:val="Heading1"/>
        <w:rPr>
          <w:color w:val="auto"/>
          <w:sz w:val="28"/>
          <w:szCs w:val="28"/>
        </w:rPr>
      </w:pPr>
      <w:r>
        <w:br w:type="page"/>
      </w:r>
      <w:bookmarkStart w:id="82" w:name="_Toc44315407"/>
      <w:bookmarkStart w:id="83" w:name="_Toc220918028"/>
      <w:r w:rsidRPr="00415339">
        <w:rPr>
          <w:color w:val="auto"/>
          <w:sz w:val="28"/>
          <w:szCs w:val="28"/>
        </w:rPr>
        <w:t>14.6 Termination</w:t>
      </w:r>
      <w:r w:rsidRPr="00415339">
        <w:rPr>
          <w:color w:val="auto"/>
          <w:sz w:val="28"/>
          <w:szCs w:val="28"/>
        </w:rPr>
        <w:fldChar w:fldCharType="begin"/>
      </w:r>
      <w:r w:rsidRPr="00415339">
        <w:rPr>
          <w:color w:val="auto"/>
          <w:sz w:val="28"/>
          <w:szCs w:val="28"/>
        </w:rPr>
        <w:instrText xml:space="preserve"> XE "Termination" </w:instrText>
      </w:r>
      <w:r w:rsidRPr="00415339">
        <w:rPr>
          <w:color w:val="auto"/>
          <w:sz w:val="28"/>
          <w:szCs w:val="28"/>
        </w:rPr>
        <w:fldChar w:fldCharType="end"/>
      </w:r>
      <w:r w:rsidRPr="00415339">
        <w:rPr>
          <w:color w:val="auto"/>
          <w:sz w:val="28"/>
          <w:szCs w:val="28"/>
        </w:rPr>
        <w:t xml:space="preserve"> Charges</w:t>
      </w:r>
      <w:bookmarkEnd w:id="82"/>
      <w:bookmarkEnd w:id="83"/>
    </w:p>
    <w:p w14:paraId="77BB874D" w14:textId="77777777" w:rsidR="00225419" w:rsidRDefault="00225419">
      <w:pPr>
        <w:keepNext/>
        <w:tabs>
          <w:tab w:val="left" w:pos="810"/>
          <w:tab w:val="left" w:pos="1620"/>
          <w:tab w:val="left" w:pos="4680"/>
        </w:tabs>
        <w:jc w:val="both"/>
        <w:rPr>
          <w:b/>
        </w:rPr>
      </w:pPr>
    </w:p>
    <w:p w14:paraId="70429CE4" w14:textId="77777777" w:rsidR="00225419" w:rsidRDefault="00225419">
      <w:pPr>
        <w:pStyle w:val="Heading2"/>
      </w:pPr>
      <w:bookmarkStart w:id="84" w:name="_Toc220918029"/>
      <w:r>
        <w:t>Charges Liable</w:t>
      </w:r>
      <w:bookmarkEnd w:id="84"/>
    </w:p>
    <w:p w14:paraId="4689C3D9" w14:textId="77777777" w:rsidR="00225419" w:rsidRDefault="00225419">
      <w:pPr>
        <w:keepNext/>
        <w:tabs>
          <w:tab w:val="left" w:pos="810"/>
          <w:tab w:val="left" w:pos="1620"/>
          <w:tab w:val="left" w:pos="4680"/>
        </w:tabs>
        <w:jc w:val="both"/>
      </w:pPr>
      <w:r>
        <w:rPr>
          <w:b/>
        </w:rPr>
        <w:fldChar w:fldCharType="begin"/>
      </w:r>
      <w:r>
        <w:rPr>
          <w:b/>
        </w:rPr>
        <w:instrText>tc \l2 "Disconnections From the Transmission System</w:instrText>
      </w:r>
      <w:r>
        <w:rPr>
          <w:b/>
        </w:rPr>
        <w:fldChar w:fldCharType="end"/>
      </w:r>
    </w:p>
    <w:p w14:paraId="2E2B40C3" w14:textId="77777777" w:rsidR="00225419" w:rsidRDefault="00225419" w:rsidP="006661FE">
      <w:pPr>
        <w:pStyle w:val="1"/>
        <w:numPr>
          <w:ilvl w:val="0"/>
          <w:numId w:val="40"/>
        </w:numPr>
        <w:tabs>
          <w:tab w:val="left" w:pos="-1440"/>
        </w:tabs>
        <w:jc w:val="both"/>
      </w:pPr>
      <w:r>
        <w:t xml:space="preserve">  Where a User wholly or partially disconnects from the transmission system they will pay a termination charge.  The termination charge will be calculated as follows:</w:t>
      </w:r>
    </w:p>
    <w:p w14:paraId="4C604604" w14:textId="77777777" w:rsidR="00225419" w:rsidRDefault="00225419">
      <w:pPr>
        <w:pStyle w:val="Style"/>
        <w:tabs>
          <w:tab w:val="left" w:pos="810"/>
          <w:tab w:val="left" w:pos="1620"/>
          <w:tab w:val="left" w:pos="4680"/>
        </w:tabs>
        <w:ind w:left="0" w:firstLine="0"/>
        <w:jc w:val="both"/>
      </w:pPr>
    </w:p>
    <w:p w14:paraId="246AE4BE" w14:textId="77777777" w:rsidR="00225419" w:rsidRDefault="00225419" w:rsidP="006661FE">
      <w:pPr>
        <w:pStyle w:val="Style"/>
        <w:numPr>
          <w:ilvl w:val="0"/>
          <w:numId w:val="30"/>
        </w:numPr>
        <w:tabs>
          <w:tab w:val="left" w:pos="810"/>
        </w:tabs>
        <w:ind w:left="1080"/>
        <w:jc w:val="both"/>
      </w:pPr>
      <w:r>
        <w:t xml:space="preserve">Where the connection assets are made redundant as a result of the termination or modification of a Bilateral Connection Agreement, the User will be liable to pay an amount equal to the NAV of such assets as at the end of the </w:t>
      </w:r>
      <w:r w:rsidR="00A3322B" w:rsidRPr="00A3322B">
        <w:rPr>
          <w:b/>
        </w:rPr>
        <w:t>Financial Year</w:t>
      </w:r>
      <w:r>
        <w:t xml:space="preserve"> in which termination or modification occurs, plus:</w:t>
      </w:r>
    </w:p>
    <w:p w14:paraId="33D605F8" w14:textId="77777777" w:rsidR="00225419" w:rsidRDefault="00225419">
      <w:pPr>
        <w:pStyle w:val="Style"/>
        <w:tabs>
          <w:tab w:val="left" w:pos="810"/>
          <w:tab w:val="left" w:pos="1620"/>
          <w:tab w:val="left" w:pos="4680"/>
        </w:tabs>
        <w:ind w:left="720" w:firstLine="0"/>
        <w:jc w:val="both"/>
      </w:pPr>
    </w:p>
    <w:p w14:paraId="34AFD6BB" w14:textId="77777777" w:rsidR="00225419" w:rsidRDefault="00225419" w:rsidP="006661FE">
      <w:pPr>
        <w:pStyle w:val="Style"/>
        <w:numPr>
          <w:ilvl w:val="0"/>
          <w:numId w:val="30"/>
        </w:numPr>
        <w:tabs>
          <w:tab w:val="left" w:pos="810"/>
        </w:tabs>
        <w:ind w:left="1080"/>
        <w:jc w:val="both"/>
      </w:pPr>
      <w:r>
        <w:t>The reasonable costs of removing such assets.  These costs being inclusive of the costs of making good the condition of the connection site</w:t>
      </w:r>
    </w:p>
    <w:p w14:paraId="58CDA364" w14:textId="77777777" w:rsidR="00225419" w:rsidRDefault="00225419">
      <w:pPr>
        <w:pStyle w:val="Style"/>
        <w:tabs>
          <w:tab w:val="left" w:pos="810"/>
          <w:tab w:val="left" w:pos="1620"/>
          <w:tab w:val="left" w:pos="4680"/>
        </w:tabs>
        <w:ind w:left="0" w:firstLine="0"/>
        <w:jc w:val="both"/>
      </w:pPr>
    </w:p>
    <w:p w14:paraId="64021CE6" w14:textId="77777777" w:rsidR="00225419" w:rsidRDefault="00225419" w:rsidP="006661FE">
      <w:pPr>
        <w:pStyle w:val="Style"/>
        <w:numPr>
          <w:ilvl w:val="0"/>
          <w:numId w:val="30"/>
        </w:numPr>
        <w:tabs>
          <w:tab w:val="left" w:pos="810"/>
        </w:tabs>
        <w:ind w:left="1080"/>
        <w:jc w:val="both"/>
      </w:pPr>
      <w:r>
        <w:t xml:space="preserve">If a connection asset is terminated before the end of a </w:t>
      </w:r>
      <w:r w:rsidR="00A3322B" w:rsidRPr="00A3322B">
        <w:rPr>
          <w:b/>
        </w:rPr>
        <w:t>Financial Year</w:t>
      </w:r>
      <w:r>
        <w:t>, the connection charge for the full year remains payable. Any remaining Use of System Charges (TNUoS and BSUoS) also remain payable</w:t>
      </w:r>
    </w:p>
    <w:p w14:paraId="401BA123" w14:textId="77777777" w:rsidR="00225419" w:rsidRDefault="00225419">
      <w:pPr>
        <w:pStyle w:val="Style"/>
        <w:tabs>
          <w:tab w:val="left" w:pos="810"/>
        </w:tabs>
        <w:ind w:left="0" w:firstLine="0"/>
        <w:jc w:val="both"/>
      </w:pPr>
    </w:p>
    <w:p w14:paraId="7F017FAC" w14:textId="77777777" w:rsidR="00225419" w:rsidRDefault="00225419" w:rsidP="006661FE">
      <w:pPr>
        <w:pStyle w:val="Style"/>
        <w:numPr>
          <w:ilvl w:val="0"/>
          <w:numId w:val="30"/>
        </w:numPr>
        <w:tabs>
          <w:tab w:val="left" w:pos="810"/>
        </w:tabs>
        <w:ind w:left="1080"/>
        <w:jc w:val="both"/>
      </w:pPr>
      <w:r>
        <w:t>For assets where it has been determined to replace upon the expiry of the relevant Replacement Period</w:t>
      </w:r>
      <w:r>
        <w:fldChar w:fldCharType="begin"/>
      </w:r>
      <w:r>
        <w:instrText xml:space="preserve"> XE "Replacement Period" </w:instrText>
      </w:r>
      <w:r>
        <w:fldChar w:fldCharType="end"/>
      </w:r>
      <w:r>
        <w:t xml:space="preserve"> in accordance with the provisions set out in the CUSC and in respect of which a notice to Disconnect or terminate has been served in respect of the Connection Site at which the assets were located; and due to the timing of the replacement of such assets, no Connection Charges will have become payable in respect of such assets by the User by the date of termination; the termination charges will include the reasonable costs incurred by  the transmission licensee in connection with the installation of such assets</w:t>
      </w:r>
    </w:p>
    <w:p w14:paraId="778BE005" w14:textId="77777777" w:rsidR="00225419" w:rsidRDefault="00225419">
      <w:pPr>
        <w:pStyle w:val="Style"/>
        <w:tabs>
          <w:tab w:val="left" w:pos="810"/>
        </w:tabs>
        <w:ind w:left="0" w:firstLine="0"/>
        <w:jc w:val="both"/>
      </w:pPr>
    </w:p>
    <w:p w14:paraId="4C1E0771" w14:textId="77777777" w:rsidR="00225419" w:rsidRDefault="00225419" w:rsidP="006661FE">
      <w:pPr>
        <w:pStyle w:val="Style"/>
        <w:numPr>
          <w:ilvl w:val="0"/>
          <w:numId w:val="30"/>
        </w:numPr>
        <w:tabs>
          <w:tab w:val="left" w:pos="810"/>
        </w:tabs>
        <w:ind w:left="1080"/>
        <w:jc w:val="both"/>
      </w:pPr>
      <w:r>
        <w:t xml:space="preserve">Previous capital contributions paid to </w:t>
      </w:r>
      <w:r w:rsidR="00E71EB2" w:rsidRPr="00E71EB2">
        <w:rPr>
          <w:b/>
        </w:rPr>
        <w:t>The Company</w:t>
      </w:r>
      <w:r>
        <w:t xml:space="preserve"> will be taken into account</w:t>
      </w:r>
    </w:p>
    <w:p w14:paraId="37105BFC" w14:textId="77777777" w:rsidR="00225419" w:rsidRDefault="00225419">
      <w:pPr>
        <w:pStyle w:val="Style"/>
        <w:tabs>
          <w:tab w:val="left" w:pos="810"/>
          <w:tab w:val="left" w:pos="1620"/>
          <w:tab w:val="left" w:pos="4680"/>
        </w:tabs>
        <w:ind w:left="810" w:firstLine="0"/>
        <w:jc w:val="both"/>
      </w:pPr>
    </w:p>
    <w:p w14:paraId="09A59589" w14:textId="77777777" w:rsidR="00225419" w:rsidRDefault="00225419">
      <w:pPr>
        <w:pStyle w:val="1"/>
        <w:numPr>
          <w:ilvl w:val="0"/>
          <w:numId w:val="40"/>
        </w:numPr>
        <w:tabs>
          <w:tab w:val="left" w:pos="-1440"/>
        </w:tabs>
        <w:jc w:val="both"/>
      </w:pPr>
      <w:r>
        <w:t>The Calculation of Termination</w:t>
      </w:r>
      <w:r>
        <w:fldChar w:fldCharType="begin"/>
      </w:r>
      <w:r>
        <w:instrText xml:space="preserve"> XE "Termination" </w:instrText>
      </w:r>
      <w:r>
        <w:fldChar w:fldCharType="end"/>
      </w:r>
      <w:r>
        <w:t xml:space="preserve"> amounts for </w:t>
      </w:r>
      <w:r w:rsidR="00A3322B" w:rsidRPr="00A3322B">
        <w:rPr>
          <w:b/>
        </w:rPr>
        <w:t>Financial Year</w:t>
      </w:r>
      <w:r>
        <w:t xml:space="preserve"> n is as follows:</w:t>
      </w:r>
    </w:p>
    <w:p w14:paraId="30666B15" w14:textId="77777777" w:rsidR="00225419" w:rsidRDefault="00225419">
      <w:pPr>
        <w:pStyle w:val="1"/>
        <w:tabs>
          <w:tab w:val="left" w:pos="-1440"/>
        </w:tabs>
        <w:jc w:val="both"/>
      </w:pPr>
    </w:p>
    <w:p w14:paraId="6426D4F3" w14:textId="77777777" w:rsidR="00225419" w:rsidRPr="00094C68" w:rsidRDefault="00225419">
      <w:pPr>
        <w:jc w:val="both"/>
        <w:rPr>
          <w:rFonts w:ascii="Arial" w:hAnsi="Arial" w:cs="Arial"/>
          <w:sz w:val="22"/>
          <w:szCs w:val="22"/>
          <w:lang w:val="fr-FR"/>
        </w:rPr>
      </w:pPr>
      <w:r>
        <w:tab/>
      </w:r>
      <w:r w:rsidRPr="00094C68">
        <w:rPr>
          <w:rFonts w:ascii="Arial" w:hAnsi="Arial" w:cs="Arial"/>
          <w:sz w:val="22"/>
          <w:szCs w:val="22"/>
          <w:lang w:val="fr-FR"/>
        </w:rPr>
        <w:t>Termination</w:t>
      </w:r>
      <w:r w:rsidRPr="00094C68">
        <w:rPr>
          <w:rFonts w:ascii="Arial" w:hAnsi="Arial" w:cs="Arial"/>
          <w:sz w:val="22"/>
          <w:szCs w:val="22"/>
        </w:rPr>
        <w:fldChar w:fldCharType="begin"/>
      </w:r>
      <w:r w:rsidRPr="00094C68">
        <w:rPr>
          <w:rFonts w:ascii="Arial" w:hAnsi="Arial" w:cs="Arial"/>
          <w:sz w:val="22"/>
          <w:szCs w:val="22"/>
          <w:lang w:val="fr-FR"/>
        </w:rPr>
        <w:instrText xml:space="preserve"> XE "Termination" </w:instrText>
      </w:r>
      <w:r w:rsidRPr="00094C68">
        <w:rPr>
          <w:rFonts w:ascii="Arial" w:hAnsi="Arial" w:cs="Arial"/>
          <w:sz w:val="22"/>
          <w:szCs w:val="22"/>
        </w:rPr>
        <w:fldChar w:fldCharType="end"/>
      </w:r>
      <w:r w:rsidRPr="00094C68">
        <w:rPr>
          <w:rFonts w:ascii="Arial" w:hAnsi="Arial" w:cs="Arial"/>
          <w:sz w:val="22"/>
          <w:szCs w:val="22"/>
          <w:lang w:val="fr-FR"/>
        </w:rPr>
        <w:t xml:space="preserve"> Charge</w:t>
      </w:r>
      <w:r w:rsidRPr="00094C68">
        <w:rPr>
          <w:rFonts w:ascii="Arial" w:hAnsi="Arial" w:cs="Arial"/>
          <w:sz w:val="22"/>
          <w:szCs w:val="22"/>
          <w:vertAlign w:val="subscript"/>
          <w:lang w:val="fr-FR"/>
        </w:rPr>
        <w:t>n</w:t>
      </w:r>
      <w:r w:rsidRPr="00094C68">
        <w:rPr>
          <w:rFonts w:ascii="Arial" w:hAnsi="Arial" w:cs="Arial"/>
          <w:sz w:val="22"/>
          <w:szCs w:val="22"/>
          <w:lang w:val="fr-FR"/>
        </w:rPr>
        <w:t xml:space="preserve"> = UoS</w:t>
      </w:r>
      <w:r w:rsidRPr="00094C68">
        <w:rPr>
          <w:rFonts w:ascii="Arial" w:hAnsi="Arial" w:cs="Arial"/>
          <w:sz w:val="22"/>
          <w:szCs w:val="22"/>
          <w:vertAlign w:val="subscript"/>
          <w:lang w:val="fr-FR"/>
        </w:rPr>
        <w:t>n</w:t>
      </w:r>
      <w:r w:rsidRPr="00094C68">
        <w:rPr>
          <w:rFonts w:ascii="Arial" w:hAnsi="Arial" w:cs="Arial"/>
          <w:sz w:val="22"/>
          <w:szCs w:val="22"/>
          <w:lang w:val="fr-FR"/>
        </w:rPr>
        <w:t xml:space="preserve"> + C</w:t>
      </w:r>
      <w:r w:rsidRPr="00094C68">
        <w:rPr>
          <w:rFonts w:ascii="Arial" w:hAnsi="Arial" w:cs="Arial"/>
          <w:sz w:val="22"/>
          <w:szCs w:val="22"/>
          <w:vertAlign w:val="subscript"/>
          <w:lang w:val="fr-FR"/>
        </w:rPr>
        <w:t>n</w:t>
      </w:r>
      <w:r w:rsidRPr="00094C68">
        <w:rPr>
          <w:rFonts w:ascii="Arial" w:hAnsi="Arial" w:cs="Arial"/>
          <w:sz w:val="22"/>
          <w:szCs w:val="22"/>
          <w:lang w:val="fr-FR"/>
        </w:rPr>
        <w:t xml:space="preserve"> + NAV</w:t>
      </w:r>
      <w:r w:rsidRPr="00094C68">
        <w:rPr>
          <w:rFonts w:ascii="Arial" w:hAnsi="Arial" w:cs="Arial"/>
          <w:sz w:val="22"/>
          <w:szCs w:val="22"/>
          <w:vertAlign w:val="subscript"/>
          <w:lang w:val="fr-FR"/>
        </w:rPr>
        <w:t>an</w:t>
      </w:r>
      <w:r w:rsidRPr="00094C68">
        <w:rPr>
          <w:rFonts w:ascii="Arial" w:hAnsi="Arial" w:cs="Arial"/>
          <w:sz w:val="22"/>
          <w:szCs w:val="22"/>
          <w:lang w:val="fr-FR"/>
        </w:rPr>
        <w:t xml:space="preserve"> + R - CC</w:t>
      </w:r>
    </w:p>
    <w:p w14:paraId="40C463B1" w14:textId="77777777" w:rsidR="00225419" w:rsidRPr="00094C68" w:rsidRDefault="00225419">
      <w:pPr>
        <w:tabs>
          <w:tab w:val="left" w:pos="810"/>
          <w:tab w:val="left" w:pos="1620"/>
          <w:tab w:val="left" w:pos="4680"/>
        </w:tabs>
        <w:ind w:left="720"/>
        <w:jc w:val="both"/>
        <w:rPr>
          <w:rFonts w:ascii="Arial" w:hAnsi="Arial" w:cs="Arial"/>
          <w:sz w:val="22"/>
          <w:szCs w:val="22"/>
          <w:lang w:val="fr-FR"/>
        </w:rPr>
      </w:pPr>
    </w:p>
    <w:p w14:paraId="493148FA"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Where:</w:t>
      </w:r>
    </w:p>
    <w:p w14:paraId="02C98A32"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UoS</w:t>
      </w:r>
      <w:r w:rsidRPr="00094C68">
        <w:rPr>
          <w:rFonts w:ascii="Arial" w:hAnsi="Arial" w:cs="Arial"/>
          <w:sz w:val="22"/>
          <w:szCs w:val="22"/>
          <w:vertAlign w:val="subscript"/>
        </w:rPr>
        <w:t>n</w:t>
      </w:r>
      <w:r w:rsidRPr="00094C68">
        <w:rPr>
          <w:rFonts w:ascii="Arial" w:hAnsi="Arial" w:cs="Arial"/>
          <w:sz w:val="22"/>
          <w:szCs w:val="22"/>
        </w:rPr>
        <w:tab/>
        <w:t xml:space="preserve">= Outstanding Use of System Charge for year (TNUoS and BSUoS) </w:t>
      </w:r>
    </w:p>
    <w:p w14:paraId="08C75ECF"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w:t>
      </w:r>
      <w:r w:rsidRPr="00094C68">
        <w:rPr>
          <w:rFonts w:ascii="Arial" w:hAnsi="Arial" w:cs="Arial"/>
          <w:sz w:val="22"/>
          <w:szCs w:val="22"/>
          <w:vertAlign w:val="subscript"/>
        </w:rPr>
        <w:t>n</w:t>
      </w:r>
      <w:r w:rsidRPr="00094C68">
        <w:rPr>
          <w:rFonts w:ascii="Arial" w:hAnsi="Arial" w:cs="Arial"/>
          <w:sz w:val="22"/>
          <w:szCs w:val="22"/>
        </w:rPr>
        <w:tab/>
        <w:t>= Outstanding Connection Charge for year</w:t>
      </w:r>
    </w:p>
    <w:p w14:paraId="638CD8FB"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an</w:t>
      </w:r>
      <w:r w:rsidRPr="00094C68">
        <w:rPr>
          <w:rFonts w:ascii="Arial" w:hAnsi="Arial" w:cs="Arial"/>
          <w:sz w:val="22"/>
          <w:szCs w:val="22"/>
          <w:vertAlign w:val="subscript"/>
        </w:rPr>
        <w:tab/>
      </w:r>
      <w:r w:rsidRPr="00094C68">
        <w:rPr>
          <w:rFonts w:ascii="Arial" w:hAnsi="Arial" w:cs="Arial"/>
          <w:sz w:val="22"/>
          <w:szCs w:val="22"/>
        </w:rPr>
        <w:t xml:space="preserve">= NAV of Type A assets as at 31 March of </w:t>
      </w:r>
      <w:r w:rsidR="00A3322B" w:rsidRPr="00A3322B">
        <w:rPr>
          <w:rFonts w:ascii="Arial" w:hAnsi="Arial" w:cs="Arial"/>
          <w:b/>
          <w:sz w:val="22"/>
          <w:szCs w:val="22"/>
        </w:rPr>
        <w:t>Financial Year</w:t>
      </w:r>
      <w:r w:rsidRPr="00094C68">
        <w:rPr>
          <w:rFonts w:ascii="Arial" w:hAnsi="Arial" w:cs="Arial"/>
          <w:sz w:val="22"/>
          <w:szCs w:val="22"/>
        </w:rPr>
        <w:t xml:space="preserve"> n</w:t>
      </w:r>
    </w:p>
    <w:p w14:paraId="2D6D0558"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rPr>
        <w:tab/>
        <w:t>= Reasonable costs of removal of redundant assets and making good</w:t>
      </w:r>
    </w:p>
    <w:p w14:paraId="4A72C84D"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CC</w:t>
      </w:r>
      <w:r w:rsidRPr="00094C68">
        <w:rPr>
          <w:rFonts w:ascii="Arial" w:hAnsi="Arial" w:cs="Arial"/>
          <w:sz w:val="22"/>
          <w:szCs w:val="22"/>
        </w:rPr>
        <w:tab/>
        <w:t>= An allowance for previously paid capital contributions</w:t>
      </w:r>
    </w:p>
    <w:p w14:paraId="307B08D1" w14:textId="77777777" w:rsidR="00225419" w:rsidRDefault="00225419">
      <w:pPr>
        <w:tabs>
          <w:tab w:val="left" w:pos="810"/>
          <w:tab w:val="left" w:pos="1620"/>
          <w:tab w:val="left" w:pos="4680"/>
        </w:tabs>
        <w:jc w:val="both"/>
      </w:pPr>
    </w:p>
    <w:p w14:paraId="7B0E0167" w14:textId="77777777" w:rsidR="00225419" w:rsidRDefault="00225419">
      <w:pPr>
        <w:pStyle w:val="1"/>
        <w:numPr>
          <w:ilvl w:val="0"/>
          <w:numId w:val="40"/>
        </w:numPr>
        <w:tabs>
          <w:tab w:val="left" w:pos="-1440"/>
        </w:tabs>
        <w:jc w:val="both"/>
      </w:pPr>
      <w:r>
        <w:t>Examples of reasonable costs of removal for terminated assets and making good the condition of the site include the following:</w:t>
      </w:r>
    </w:p>
    <w:p w14:paraId="6358D78F" w14:textId="77777777" w:rsidR="00225419" w:rsidRDefault="00225419">
      <w:pPr>
        <w:pStyle w:val="1"/>
        <w:tabs>
          <w:tab w:val="left" w:pos="-1440"/>
        </w:tabs>
        <w:jc w:val="both"/>
      </w:pPr>
    </w:p>
    <w:p w14:paraId="62526EA0" w14:textId="77777777" w:rsidR="00225419" w:rsidRDefault="00225419" w:rsidP="006661FE">
      <w:pPr>
        <w:pStyle w:val="Style"/>
        <w:numPr>
          <w:ilvl w:val="0"/>
          <w:numId w:val="31"/>
        </w:numPr>
        <w:ind w:left="1080"/>
        <w:jc w:val="both"/>
      </w:pPr>
      <w:r>
        <w:t>If a circuit breaker is terminated as a result of a User leaving a site, this may require modifications to the protection systems.</w:t>
      </w:r>
    </w:p>
    <w:p w14:paraId="0F6ADCA0" w14:textId="77777777" w:rsidR="00225419" w:rsidRDefault="00225419">
      <w:pPr>
        <w:pStyle w:val="Style"/>
        <w:tabs>
          <w:tab w:val="left" w:pos="810"/>
        </w:tabs>
        <w:ind w:left="720" w:firstLine="0"/>
        <w:jc w:val="both"/>
      </w:pPr>
    </w:p>
    <w:p w14:paraId="119E9A34" w14:textId="77777777" w:rsidR="00225419" w:rsidRDefault="00225419" w:rsidP="006661FE">
      <w:pPr>
        <w:pStyle w:val="Style"/>
        <w:numPr>
          <w:ilvl w:val="0"/>
          <w:numId w:val="31"/>
        </w:numPr>
        <w:ind w:left="1080"/>
        <w:jc w:val="both"/>
      </w:pPr>
      <w:r>
        <w:t xml:space="preserve">If an asset were terminated and its associated civils had been removed to 1m below ground then the levels would have to be made up.  This is a common condition of planning consent. </w:t>
      </w:r>
    </w:p>
    <w:p w14:paraId="0C8E7996" w14:textId="77777777" w:rsidR="00225419" w:rsidRDefault="00225419">
      <w:pPr>
        <w:pStyle w:val="Style"/>
        <w:tabs>
          <w:tab w:val="left" w:pos="810"/>
          <w:tab w:val="left" w:pos="1620"/>
          <w:tab w:val="left" w:pos="4680"/>
        </w:tabs>
        <w:ind w:left="0" w:firstLine="0"/>
        <w:jc w:val="both"/>
      </w:pPr>
    </w:p>
    <w:p w14:paraId="50DB27EA" w14:textId="77777777" w:rsidR="00225419" w:rsidRDefault="00225419">
      <w:pPr>
        <w:pStyle w:val="Heading2"/>
      </w:pPr>
      <w:r>
        <w:br w:type="page"/>
      </w:r>
      <w:bookmarkStart w:id="85" w:name="_Toc220918030"/>
      <w:r>
        <w:t>Repayment on Re-Use of Assets</w:t>
      </w:r>
      <w:bookmarkEnd w:id="85"/>
    </w:p>
    <w:p w14:paraId="02970D3C" w14:textId="77777777" w:rsidR="00225419" w:rsidRDefault="00225419">
      <w:pPr>
        <w:pStyle w:val="Style"/>
        <w:tabs>
          <w:tab w:val="left" w:pos="810"/>
          <w:tab w:val="left" w:pos="1620"/>
          <w:tab w:val="left" w:pos="4680"/>
        </w:tabs>
        <w:ind w:left="0" w:firstLine="0"/>
        <w:jc w:val="both"/>
      </w:pPr>
    </w:p>
    <w:p w14:paraId="77E36660" w14:textId="77777777" w:rsidR="00225419" w:rsidRDefault="00225419">
      <w:pPr>
        <w:pStyle w:val="1"/>
        <w:numPr>
          <w:ilvl w:val="0"/>
          <w:numId w:val="40"/>
        </w:numPr>
        <w:tabs>
          <w:tab w:val="left" w:pos="-1440"/>
        </w:tabs>
        <w:jc w:val="both"/>
      </w:pPr>
      <w:r>
        <w:t xml:space="preserve">   If any assets in respect of which a termination charge was made to </w:t>
      </w:r>
      <w:r w:rsidR="00E71EB2" w:rsidRPr="00E71EB2">
        <w:rPr>
          <w:b/>
        </w:rPr>
        <w:t>The Company</w:t>
      </w:r>
      <w:r>
        <w:t xml:space="preserve"> are re</w:t>
      </w:r>
      <w:r>
        <w:noBreakHyphen/>
        <w:t xml:space="preserve">used at the same site or elsewhere on the system, including use as infrastructure assets, </w:t>
      </w:r>
      <w:r w:rsidR="00E71EB2" w:rsidRPr="00E71EB2">
        <w:rPr>
          <w:b/>
        </w:rPr>
        <w:t>The Company</w:t>
      </w:r>
      <w:r>
        <w:t xml:space="preserve"> will make a payment to the original terminating User to reflect the fact that the assets are being reused.  </w:t>
      </w:r>
    </w:p>
    <w:p w14:paraId="69DB57D4" w14:textId="77777777" w:rsidR="00225419" w:rsidRDefault="00225419">
      <w:pPr>
        <w:pStyle w:val="1"/>
        <w:jc w:val="both"/>
      </w:pPr>
    </w:p>
    <w:p w14:paraId="1EC5409A" w14:textId="77777777" w:rsidR="00225419" w:rsidRDefault="00225419">
      <w:pPr>
        <w:pStyle w:val="1"/>
        <w:numPr>
          <w:ilvl w:val="0"/>
          <w:numId w:val="40"/>
        </w:numPr>
        <w:tabs>
          <w:tab w:val="left" w:pos="-1440"/>
        </w:tabs>
        <w:jc w:val="both"/>
      </w:pPr>
      <w:r>
        <w:t xml:space="preserve">  The arrangements for such repayments for re-use of Assets are that </w:t>
      </w:r>
      <w:r w:rsidR="00E71EB2" w:rsidRPr="00E71EB2">
        <w:rPr>
          <w:b/>
        </w:rPr>
        <w:t>The Company</w:t>
      </w:r>
      <w:r>
        <w:t xml:space="preserve"> will pay the User a sum equal to the lower of:</w:t>
      </w:r>
    </w:p>
    <w:p w14:paraId="104C0C98" w14:textId="77777777" w:rsidR="00225419" w:rsidRDefault="00225419">
      <w:pPr>
        <w:pStyle w:val="1"/>
        <w:jc w:val="both"/>
      </w:pPr>
    </w:p>
    <w:p w14:paraId="508BE2FB" w14:textId="77777777" w:rsidR="00225419" w:rsidRDefault="00225419" w:rsidP="00F13DFF">
      <w:pPr>
        <w:pStyle w:val="1"/>
        <w:numPr>
          <w:ilvl w:val="0"/>
          <w:numId w:val="129"/>
        </w:numPr>
        <w:ind w:left="1080"/>
        <w:jc w:val="both"/>
      </w:pPr>
      <w:r>
        <w:t>the Termination</w:t>
      </w:r>
      <w:r>
        <w:fldChar w:fldCharType="begin"/>
      </w:r>
      <w:r>
        <w:instrText xml:space="preserve"> XE "Termination" </w:instrText>
      </w:r>
      <w:r>
        <w:fldChar w:fldCharType="end"/>
      </w:r>
      <w:r>
        <w:t xml:space="preserve"> Amount paid in respect of such  Assets; or</w:t>
      </w:r>
    </w:p>
    <w:p w14:paraId="218FA721" w14:textId="77777777" w:rsidR="00225419" w:rsidRDefault="00225419" w:rsidP="00F13DFF">
      <w:pPr>
        <w:pStyle w:val="1"/>
        <w:ind w:left="1987"/>
        <w:jc w:val="both"/>
      </w:pPr>
    </w:p>
    <w:p w14:paraId="1F0B5EB4" w14:textId="77777777" w:rsidR="00225419" w:rsidRDefault="00225419" w:rsidP="00F13DFF">
      <w:pPr>
        <w:pStyle w:val="1"/>
        <w:numPr>
          <w:ilvl w:val="0"/>
          <w:numId w:val="129"/>
        </w:numPr>
        <w:ind w:left="1080"/>
        <w:jc w:val="both"/>
      </w:pPr>
      <w:r>
        <w:t>the NAV attributed to such  Assets for charging purposes upon their re-use</w:t>
      </w:r>
    </w:p>
    <w:p w14:paraId="123CDE55" w14:textId="77777777" w:rsidR="00225419" w:rsidRDefault="00225419">
      <w:pPr>
        <w:pStyle w:val="1"/>
        <w:tabs>
          <w:tab w:val="left" w:pos="1418"/>
        </w:tabs>
        <w:ind w:left="1418"/>
        <w:jc w:val="both"/>
      </w:pPr>
    </w:p>
    <w:p w14:paraId="442A2C89" w14:textId="77777777" w:rsidR="00225419" w:rsidRDefault="00225419">
      <w:pPr>
        <w:pStyle w:val="1"/>
        <w:tabs>
          <w:tab w:val="left" w:pos="709"/>
        </w:tabs>
        <w:ind w:left="709"/>
        <w:jc w:val="both"/>
      </w:pPr>
      <w:r>
        <w:t>less any reasonable costs incurred  in respect of the storage of those assets.</w:t>
      </w:r>
    </w:p>
    <w:p w14:paraId="20FB4C74" w14:textId="77777777" w:rsidR="00225419" w:rsidRDefault="00225419">
      <w:pPr>
        <w:pStyle w:val="1"/>
        <w:jc w:val="both"/>
      </w:pPr>
      <w:r>
        <w:t xml:space="preserve"> </w:t>
      </w:r>
    </w:p>
    <w:p w14:paraId="63B0B8F5" w14:textId="77777777" w:rsidR="00225419" w:rsidRDefault="00225419">
      <w:pPr>
        <w:pStyle w:val="1"/>
        <w:numPr>
          <w:ilvl w:val="0"/>
          <w:numId w:val="40"/>
        </w:numPr>
        <w:tabs>
          <w:tab w:val="left" w:pos="-1440"/>
        </w:tabs>
        <w:jc w:val="both"/>
      </w:pPr>
      <w:r>
        <w:t xml:space="preserve">  The definition of re-use is set out in the CUSC.  Where </w:t>
      </w:r>
      <w:r w:rsidR="00E71EB2" w:rsidRPr="00E71EB2">
        <w:rPr>
          <w:b/>
        </w:rPr>
        <w:t>The Company</w:t>
      </w:r>
      <w:r>
        <w:t xml:space="preserve"> decides to dispose of a terminated asset where it is capable of re-use, </w:t>
      </w:r>
      <w:r w:rsidR="00E71EB2" w:rsidRPr="00E71EB2">
        <w:rPr>
          <w:b/>
        </w:rPr>
        <w:t>The Company</w:t>
      </w:r>
      <w:r>
        <w:t xml:space="preserve"> shall pay the User an appropriate proportion of the sale proceeds received.</w:t>
      </w:r>
    </w:p>
    <w:p w14:paraId="0DB47F66" w14:textId="77777777" w:rsidR="00225419" w:rsidRDefault="00225419"/>
    <w:p w14:paraId="60883136" w14:textId="77777777" w:rsidR="00225419" w:rsidRDefault="00225419"/>
    <w:p w14:paraId="63D4D78E" w14:textId="77777777" w:rsidR="00225419" w:rsidRDefault="00225419">
      <w:pPr>
        <w:pStyle w:val="Heading2"/>
      </w:pPr>
      <w:bookmarkStart w:id="86" w:name="_Toc220918031"/>
      <w:r>
        <w:t>Valuation of Assets that are re-used as connection assets or existing infrastructure assets re-allocated to connection</w:t>
      </w:r>
      <w:bookmarkEnd w:id="86"/>
    </w:p>
    <w:p w14:paraId="775E54D9" w14:textId="77777777" w:rsidR="00225419" w:rsidRDefault="00225419"/>
    <w:p w14:paraId="78EA091B" w14:textId="77777777" w:rsidR="00225419" w:rsidRDefault="00225419">
      <w:pPr>
        <w:pStyle w:val="1"/>
        <w:numPr>
          <w:ilvl w:val="0"/>
          <w:numId w:val="40"/>
        </w:numPr>
        <w:tabs>
          <w:tab w:val="left" w:pos="-1440"/>
        </w:tabs>
        <w:jc w:val="both"/>
      </w:pPr>
      <w:r>
        <w:t>If an asset is reused following termination or allocated to connection when it has previously been allocated to TNUoS, a value needs to be determined for the purposes of connection charges.  In both instances the connection charge will be based on the standard formula set out in paragraph 14.3.2</w:t>
      </w:r>
      <w:r w:rsidR="00E71EB2">
        <w:t>1</w:t>
      </w:r>
      <w:r>
        <w:t xml:space="preserve">. The Gross Asset Value will be based on the original construction costs and indexed by </w:t>
      </w:r>
      <w:r w:rsidR="006E0226">
        <w:t>TOPI</w:t>
      </w:r>
      <w:r>
        <w:t xml:space="preserve">. Where original costs are not known a reasonable value will be agreed between </w:t>
      </w:r>
      <w:r w:rsidR="00E71EB2" w:rsidRPr="00E71EB2">
        <w:rPr>
          <w:b/>
        </w:rPr>
        <w:t>The Company</w:t>
      </w:r>
      <w:r>
        <w:t xml:space="preserve"> and the User based on similar types of asset in use. The Net Asset Value will be calculated as if the asset had been in continuous service as a connection asset from its original commissioning date taking into account the depreciation period</w:t>
      </w:r>
      <w:r>
        <w:fldChar w:fldCharType="begin"/>
      </w:r>
      <w:r>
        <w:instrText xml:space="preserve"> XE "Depreciation Period" </w:instrText>
      </w:r>
      <w:r>
        <w:fldChar w:fldCharType="end"/>
      </w:r>
      <w:r>
        <w:t>.</w:t>
      </w:r>
    </w:p>
    <w:p w14:paraId="456C4FD0" w14:textId="77777777" w:rsidR="00225419" w:rsidRDefault="00225419">
      <w:pPr>
        <w:pStyle w:val="1"/>
        <w:tabs>
          <w:tab w:val="left" w:pos="-1440"/>
        </w:tabs>
        <w:jc w:val="both"/>
      </w:pPr>
    </w:p>
    <w:p w14:paraId="673EB3E7" w14:textId="77777777" w:rsidR="00225419" w:rsidRDefault="00225419">
      <w:pPr>
        <w:pStyle w:val="1"/>
        <w:numPr>
          <w:ilvl w:val="0"/>
          <w:numId w:val="40"/>
        </w:numPr>
        <w:tabs>
          <w:tab w:val="left" w:pos="-1440"/>
        </w:tabs>
        <w:jc w:val="both"/>
      </w:pPr>
      <w:r>
        <w:tab/>
        <w:t>Where an asset has been refurbished or updated to bring it back into service a new value and an appropriate replacement period</w:t>
      </w:r>
      <w:r>
        <w:fldChar w:fldCharType="begin"/>
      </w:r>
      <w:r>
        <w:instrText xml:space="preserve"> XE "Replacement Period" </w:instrText>
      </w:r>
      <w:r>
        <w:fldChar w:fldCharType="end"/>
      </w:r>
      <w:r>
        <w:t xml:space="preserve"> will be agreed between </w:t>
      </w:r>
      <w:r w:rsidR="00E71EB2" w:rsidRPr="00E71EB2">
        <w:rPr>
          <w:b/>
        </w:rPr>
        <w:t>The Company</w:t>
      </w:r>
      <w:r>
        <w:t xml:space="preserve"> and the User. This will be based on the value of similar types of asset in service and the costs of the refurbishment.</w:t>
      </w:r>
    </w:p>
    <w:p w14:paraId="6B88A0D9" w14:textId="77777777" w:rsidR="00225419" w:rsidRDefault="00225419">
      <w:pPr>
        <w:jc w:val="both"/>
      </w:pPr>
    </w:p>
    <w:p w14:paraId="738F8F4D" w14:textId="77777777" w:rsidR="00225419" w:rsidRPr="007F69E9" w:rsidRDefault="00225419">
      <w:pPr>
        <w:pStyle w:val="Heading1"/>
        <w:rPr>
          <w:rFonts w:ascii="Arial" w:hAnsi="Arial"/>
          <w:color w:val="auto"/>
          <w:sz w:val="22"/>
        </w:rPr>
      </w:pPr>
      <w:r>
        <w:br w:type="page"/>
      </w:r>
      <w:bookmarkStart w:id="87" w:name="_Toc44315413"/>
      <w:bookmarkStart w:id="88" w:name="_Toc220918032"/>
      <w:r w:rsidRPr="007F69E9">
        <w:rPr>
          <w:color w:val="auto"/>
          <w:sz w:val="28"/>
          <w:szCs w:val="28"/>
        </w:rPr>
        <w:t>14.7 Contestability</w:t>
      </w:r>
      <w:bookmarkEnd w:id="87"/>
      <w:bookmarkEnd w:id="88"/>
      <w:r w:rsidRPr="007F69E9">
        <w:rPr>
          <w:rFonts w:ascii="Arial" w:hAnsi="Arial"/>
          <w:color w:val="auto"/>
          <w:sz w:val="22"/>
        </w:rPr>
        <w:fldChar w:fldCharType="begin"/>
      </w:r>
      <w:r w:rsidRPr="007F69E9">
        <w:rPr>
          <w:rFonts w:ascii="Arial" w:hAnsi="Arial"/>
          <w:color w:val="auto"/>
          <w:sz w:val="22"/>
        </w:rPr>
        <w:instrText xml:space="preserve"> XE "Contestability" </w:instrText>
      </w:r>
      <w:r w:rsidRPr="007F69E9">
        <w:rPr>
          <w:rFonts w:ascii="Arial" w:hAnsi="Arial"/>
          <w:color w:val="auto"/>
          <w:sz w:val="22"/>
        </w:rPr>
        <w:fldChar w:fldCharType="end"/>
      </w:r>
    </w:p>
    <w:p w14:paraId="65798185" w14:textId="77777777" w:rsidR="00225419" w:rsidRDefault="00225419">
      <w:pPr>
        <w:tabs>
          <w:tab w:val="left" w:pos="810"/>
          <w:tab w:val="left" w:pos="1620"/>
          <w:tab w:val="left" w:pos="4680"/>
        </w:tabs>
        <w:jc w:val="both"/>
      </w:pPr>
      <w:r>
        <w:rPr>
          <w:b/>
        </w:rPr>
        <w:fldChar w:fldCharType="begin"/>
      </w:r>
      <w:r>
        <w:rPr>
          <w:b/>
        </w:rPr>
        <w:instrText>tc \l2 "Contestability</w:instrText>
      </w:r>
      <w:r>
        <w:rPr>
          <w:b/>
        </w:rPr>
        <w:fldChar w:fldCharType="end"/>
      </w:r>
    </w:p>
    <w:p w14:paraId="016AB199" w14:textId="77777777" w:rsidR="00225419" w:rsidRDefault="00225419" w:rsidP="006661FE">
      <w:pPr>
        <w:pStyle w:val="1"/>
        <w:numPr>
          <w:ilvl w:val="0"/>
          <w:numId w:val="41"/>
        </w:numPr>
        <w:tabs>
          <w:tab w:val="left" w:pos="-1440"/>
        </w:tabs>
        <w:ind w:left="720" w:hanging="720"/>
        <w:jc w:val="both"/>
      </w:pPr>
      <w:r>
        <w:t>Some connection activities may be undertaken by the User.  The activities are the provision, or construction, of connection assets, the financing of connection assets and the ongoing maintenance of those assets.   While some Users have been keen to see contestability wherever possible, contestability should not prejudice system integrity, security and safety.  These concerns have shaped the terms that are offered for contestability in construction and maintenance.</w:t>
      </w:r>
    </w:p>
    <w:p w14:paraId="752BEBBB" w14:textId="77777777" w:rsidR="00225419" w:rsidRDefault="00225419">
      <w:pPr>
        <w:pStyle w:val="Heading2"/>
      </w:pPr>
      <w:bookmarkStart w:id="89" w:name="_Toc32208953"/>
      <w:bookmarkStart w:id="90" w:name="_Toc44315414"/>
    </w:p>
    <w:p w14:paraId="30FF6B22" w14:textId="77777777" w:rsidR="00225419" w:rsidRDefault="00225419"/>
    <w:p w14:paraId="51BDC2A7" w14:textId="77777777" w:rsidR="00225419" w:rsidRDefault="00225419">
      <w:pPr>
        <w:pStyle w:val="Heading2"/>
      </w:pPr>
      <w:bookmarkStart w:id="91" w:name="_Toc220918033"/>
      <w:bookmarkEnd w:id="89"/>
      <w:bookmarkEnd w:id="90"/>
      <w:r>
        <w:t>Contestability in Construction</w:t>
      </w:r>
      <w:bookmarkEnd w:id="91"/>
    </w:p>
    <w:p w14:paraId="77E16F8F" w14:textId="77777777" w:rsidR="00225419" w:rsidRDefault="00225419">
      <w:pPr>
        <w:keepNext/>
        <w:tabs>
          <w:tab w:val="left" w:pos="810"/>
          <w:tab w:val="left" w:pos="1620"/>
          <w:tab w:val="left" w:pos="4680"/>
        </w:tabs>
        <w:jc w:val="both"/>
      </w:pPr>
      <w:r>
        <w:rPr>
          <w:b/>
        </w:rPr>
        <w:fldChar w:fldCharType="begin"/>
      </w:r>
      <w:r>
        <w:rPr>
          <w:b/>
        </w:rPr>
        <w:instrText>tc \l3 "Contestability in Construction</w:instrText>
      </w:r>
      <w:r>
        <w:rPr>
          <w:b/>
        </w:rPr>
        <w:fldChar w:fldCharType="end"/>
      </w:r>
    </w:p>
    <w:p w14:paraId="1E81BA8F" w14:textId="77777777" w:rsidR="00225419" w:rsidRDefault="00225419" w:rsidP="00C41DDA">
      <w:pPr>
        <w:pStyle w:val="1"/>
        <w:numPr>
          <w:ilvl w:val="0"/>
          <w:numId w:val="41"/>
        </w:numPr>
        <w:tabs>
          <w:tab w:val="left" w:pos="-1440"/>
        </w:tabs>
        <w:ind w:left="720" w:hanging="720"/>
        <w:jc w:val="both"/>
      </w:pPr>
      <w:r>
        <w:t>Users have the option to provide (construct) connection assets if they wish.   Formal arrangements for Users exercising this choice are available and further information on User choice in construction can be obtained from</w:t>
      </w:r>
      <w:r w:rsidR="00C41DDA">
        <w:t xml:space="preserve"> </w:t>
      </w:r>
      <w:r w:rsidR="00E71EB2" w:rsidRPr="00E71EB2">
        <w:rPr>
          <w:b/>
        </w:rPr>
        <w:t>The Company</w:t>
      </w:r>
      <w:r w:rsidR="00C41DDA">
        <w:rPr>
          <w:b/>
        </w:rPr>
        <w:t>.</w:t>
      </w:r>
    </w:p>
    <w:p w14:paraId="71DED24B" w14:textId="77777777" w:rsidR="00225419" w:rsidRDefault="00225419">
      <w:pPr>
        <w:pStyle w:val="1"/>
        <w:tabs>
          <w:tab w:val="left" w:pos="-1440"/>
        </w:tabs>
        <w:jc w:val="both"/>
      </w:pPr>
    </w:p>
    <w:p w14:paraId="0C3678FE" w14:textId="77777777" w:rsidR="00225419" w:rsidRDefault="00225419"/>
    <w:p w14:paraId="20CC5190" w14:textId="77777777" w:rsidR="00225419" w:rsidRDefault="00225419">
      <w:pPr>
        <w:jc w:val="both"/>
      </w:pPr>
    </w:p>
    <w:p w14:paraId="5961B802" w14:textId="77777777" w:rsidR="00225419" w:rsidRPr="00415339" w:rsidRDefault="00225419">
      <w:pPr>
        <w:pStyle w:val="Heading1"/>
        <w:rPr>
          <w:color w:val="auto"/>
          <w:sz w:val="28"/>
          <w:szCs w:val="28"/>
        </w:rPr>
      </w:pPr>
      <w:r>
        <w:br w:type="page"/>
      </w:r>
      <w:bookmarkStart w:id="92" w:name="_Toc44315417"/>
      <w:bookmarkStart w:id="93" w:name="_Toc220918035"/>
      <w:r w:rsidRPr="00415339">
        <w:rPr>
          <w:color w:val="auto"/>
          <w:sz w:val="28"/>
          <w:szCs w:val="28"/>
        </w:rPr>
        <w:t>14.8 Asset Replacement</w:t>
      </w:r>
      <w:bookmarkEnd w:id="92"/>
      <w:bookmarkEnd w:id="93"/>
    </w:p>
    <w:p w14:paraId="14DD157F" w14:textId="77777777" w:rsidR="00225419" w:rsidRDefault="00225419">
      <w:pPr>
        <w:pStyle w:val="1"/>
        <w:tabs>
          <w:tab w:val="left" w:pos="-1440"/>
          <w:tab w:val="num" w:pos="709"/>
        </w:tabs>
        <w:ind w:left="709" w:hanging="709"/>
        <w:jc w:val="both"/>
      </w:pPr>
      <w:bookmarkStart w:id="94" w:name="_Hlt492191662"/>
      <w:bookmarkStart w:id="95" w:name="_Ref491666437"/>
      <w:bookmarkStart w:id="96" w:name="_Ref501761566"/>
      <w:bookmarkEnd w:id="94"/>
    </w:p>
    <w:p w14:paraId="008E6AC7" w14:textId="77777777" w:rsidR="00225419" w:rsidRDefault="00225419" w:rsidP="006661FE">
      <w:pPr>
        <w:pStyle w:val="1"/>
        <w:numPr>
          <w:ilvl w:val="0"/>
          <w:numId w:val="42"/>
        </w:numPr>
        <w:tabs>
          <w:tab w:val="left" w:pos="-1440"/>
        </w:tabs>
        <w:ind w:left="720" w:hanging="720"/>
        <w:jc w:val="both"/>
      </w:pPr>
      <w:r>
        <w:t xml:space="preserve"> Appendix A of a User's Bilateral Connection Agreement specifies the age (number of complete </w:t>
      </w:r>
      <w:r w:rsidR="00A3322B" w:rsidRPr="00A3322B">
        <w:rPr>
          <w:b/>
        </w:rPr>
        <w:t>Financial Year</w:t>
      </w:r>
      <w:r w:rsidR="0029222B">
        <w:rPr>
          <w:b/>
        </w:rPr>
        <w:t>s</w:t>
      </w:r>
      <w:r>
        <w:t xml:space="preserve"> old), for charging purposes, of each of the NETS connection assets at the Connection Site for the corresponding </w:t>
      </w:r>
      <w:r w:rsidR="00A3322B" w:rsidRPr="00A3322B">
        <w:rPr>
          <w:b/>
        </w:rPr>
        <w:t>Financial Year</w:t>
      </w:r>
      <w:r>
        <w:t>. Connection charges are calculated on the assumption that the assets will not need to be replaced until the charging age has reached the duration of the asset’s Replacement Period</w:t>
      </w:r>
      <w:r>
        <w:fldChar w:fldCharType="begin"/>
      </w:r>
      <w:r>
        <w:instrText xml:space="preserve"> XE "Replacement Period" </w:instrText>
      </w:r>
      <w:r>
        <w:fldChar w:fldCharType="end"/>
      </w:r>
      <w:r>
        <w:t>.</w:t>
      </w:r>
    </w:p>
    <w:p w14:paraId="72A30C43" w14:textId="77777777" w:rsidR="00225419" w:rsidRDefault="00225419">
      <w:pPr>
        <w:pStyle w:val="1"/>
        <w:tabs>
          <w:tab w:val="left" w:pos="-1440"/>
        </w:tabs>
        <w:ind w:left="720"/>
        <w:jc w:val="both"/>
      </w:pPr>
    </w:p>
    <w:p w14:paraId="741A5A7A" w14:textId="77777777" w:rsidR="00225419" w:rsidRPr="00225419" w:rsidRDefault="00225419">
      <w:pPr>
        <w:ind w:left="720"/>
        <w:jc w:val="both"/>
        <w:rPr>
          <w:rFonts w:ascii="Arial" w:hAnsi="Arial" w:cs="Arial"/>
          <w:sz w:val="22"/>
          <w:szCs w:val="22"/>
        </w:rPr>
      </w:pPr>
      <w:r w:rsidRPr="00225419">
        <w:rPr>
          <w:rFonts w:ascii="Arial" w:hAnsi="Arial" w:cs="Arial"/>
        </w:rPr>
        <w:t>I</w:t>
      </w:r>
      <w:r w:rsidRPr="00225419">
        <w:rPr>
          <w:rFonts w:ascii="Arial" w:hAnsi="Arial" w:cs="Arial"/>
          <w:sz w:val="22"/>
          <w:szCs w:val="22"/>
        </w:rPr>
        <w:t xml:space="preserve">f a connection asset is to be replaced, </w:t>
      </w:r>
      <w:r w:rsidR="00E71EB2" w:rsidRPr="00E71EB2">
        <w:rPr>
          <w:rFonts w:ascii="Arial" w:hAnsi="Arial" w:cs="Arial"/>
          <w:b/>
          <w:sz w:val="22"/>
          <w:szCs w:val="22"/>
        </w:rPr>
        <w:t>The Company</w:t>
      </w:r>
      <w:r w:rsidRPr="00225419">
        <w:rPr>
          <w:rFonts w:ascii="Arial" w:hAnsi="Arial" w:cs="Arial"/>
          <w:sz w:val="22"/>
          <w:szCs w:val="22"/>
        </w:rPr>
        <w:t xml:space="preserve"> will enter into an agreement for the replacement with the User.  Where replacement occurs before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continue to charge for the original asset and make no charge to the existing User for the new asset until the original asset’s charging age has reached the duration of its Replacement Period.</w:t>
      </w:r>
    </w:p>
    <w:p w14:paraId="320DF488" w14:textId="77777777" w:rsidR="00225419" w:rsidRPr="00225419" w:rsidRDefault="00225419">
      <w:pPr>
        <w:ind w:left="720"/>
        <w:jc w:val="both"/>
        <w:rPr>
          <w:rFonts w:ascii="Arial" w:hAnsi="Arial" w:cs="Arial"/>
          <w:sz w:val="22"/>
          <w:szCs w:val="22"/>
        </w:rPr>
      </w:pPr>
    </w:p>
    <w:p w14:paraId="5C6AC2C5" w14:textId="77777777" w:rsidR="00225419" w:rsidRPr="00225419" w:rsidRDefault="00225419">
      <w:pPr>
        <w:ind w:left="720"/>
        <w:jc w:val="both"/>
        <w:rPr>
          <w:rFonts w:ascii="Arial" w:hAnsi="Arial" w:cs="Arial"/>
          <w:sz w:val="22"/>
          <w:szCs w:val="22"/>
        </w:rPr>
      </w:pPr>
      <w:r w:rsidRPr="00225419">
        <w:rPr>
          <w:rFonts w:ascii="Arial" w:hAnsi="Arial" w:cs="Arial"/>
          <w:sz w:val="22"/>
          <w:szCs w:val="22"/>
        </w:rPr>
        <w:t>Where the replacement occurs after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charge on the basis of the original asset until replaced and on the basis of the new asset on completion of the works.</w:t>
      </w:r>
    </w:p>
    <w:p w14:paraId="06BEF6B5" w14:textId="77777777" w:rsidR="00225419" w:rsidRPr="00225419" w:rsidRDefault="00225419">
      <w:pPr>
        <w:pStyle w:val="1"/>
        <w:tabs>
          <w:tab w:val="left" w:pos="-1440"/>
        </w:tabs>
        <w:jc w:val="both"/>
        <w:rPr>
          <w:rFonts w:ascii="Arial" w:hAnsi="Arial" w:cs="Arial"/>
        </w:rPr>
      </w:pPr>
    </w:p>
    <w:p w14:paraId="670B29E2" w14:textId="77777777" w:rsidR="00225419" w:rsidRDefault="00225419" w:rsidP="006661FE">
      <w:pPr>
        <w:pStyle w:val="1"/>
        <w:numPr>
          <w:ilvl w:val="0"/>
          <w:numId w:val="42"/>
        </w:numPr>
        <w:tabs>
          <w:tab w:val="left" w:pos="-1440"/>
        </w:tabs>
        <w:ind w:left="720" w:hanging="720"/>
        <w:jc w:val="both"/>
      </w:pPr>
      <w:r>
        <w:t>When the original asset’s charging age has reached the duration of its Replacement Period</w:t>
      </w:r>
      <w:r>
        <w:fldChar w:fldCharType="begin"/>
      </w:r>
      <w:r>
        <w:instrText xml:space="preserve"> XE "Replacement Period" </w:instrText>
      </w:r>
      <w:r>
        <w:fldChar w:fldCharType="end"/>
      </w:r>
      <w:r>
        <w:t xml:space="preserve"> the User’s charge will be calculated on the then Net Asset Value of the new asset. The new asset begins depreciating for charging purposes upon completion of the asset replacement.</w:t>
      </w:r>
    </w:p>
    <w:p w14:paraId="3252C2C8" w14:textId="77777777" w:rsidR="00225419" w:rsidRDefault="00225419">
      <w:pPr>
        <w:pStyle w:val="1"/>
        <w:tabs>
          <w:tab w:val="left" w:pos="-1440"/>
        </w:tabs>
        <w:ind w:left="709" w:hanging="709"/>
        <w:jc w:val="both"/>
      </w:pPr>
    </w:p>
    <w:p w14:paraId="2C0739EA" w14:textId="77777777" w:rsidR="00225419" w:rsidRDefault="00225419">
      <w:pPr>
        <w:pStyle w:val="1"/>
        <w:tabs>
          <w:tab w:val="left" w:pos="-1440"/>
        </w:tabs>
        <w:ind w:left="720" w:hanging="11"/>
        <w:jc w:val="both"/>
        <w:rPr>
          <w:b/>
        </w:rPr>
      </w:pPr>
      <w:r>
        <w:t xml:space="preserve">The Basic Annual Connection Charge Formulae are set out in </w:t>
      </w:r>
      <w:r>
        <w:rPr>
          <w:b/>
        </w:rPr>
        <w:t>Chapter 2: The Basic Annual Connection Charge Formula.</w:t>
      </w:r>
    </w:p>
    <w:bookmarkEnd w:id="95"/>
    <w:bookmarkEnd w:id="96"/>
    <w:p w14:paraId="2C4595E2" w14:textId="77777777" w:rsidR="00225419" w:rsidRDefault="00225419">
      <w:pPr>
        <w:pStyle w:val="1"/>
        <w:tabs>
          <w:tab w:val="left" w:pos="-1440"/>
        </w:tabs>
        <w:ind w:left="709" w:hanging="709"/>
        <w:jc w:val="both"/>
      </w:pPr>
    </w:p>
    <w:p w14:paraId="0493CAB5" w14:textId="77777777" w:rsidR="00225419" w:rsidRDefault="00225419">
      <w:pPr>
        <w:pStyle w:val="1"/>
        <w:tabs>
          <w:tab w:val="left" w:pos="-1440"/>
        </w:tabs>
        <w:ind w:left="709" w:hanging="709"/>
        <w:jc w:val="both"/>
      </w:pPr>
    </w:p>
    <w:p w14:paraId="34D43FCC" w14:textId="77777777" w:rsidR="00225419" w:rsidRDefault="00225419">
      <w:pPr>
        <w:pStyle w:val="Heading2"/>
      </w:pPr>
      <w:bookmarkStart w:id="97" w:name="_Toc220918036"/>
      <w:r>
        <w:t>Asset Replacement that includes a change of Voltage</w:t>
      </w:r>
      <w:bookmarkEnd w:id="97"/>
    </w:p>
    <w:p w14:paraId="4DA037DF" w14:textId="77777777" w:rsidR="00225419" w:rsidRDefault="00225419">
      <w:pPr>
        <w:pStyle w:val="1"/>
        <w:tabs>
          <w:tab w:val="left" w:pos="-1440"/>
        </w:tabs>
        <w:ind w:left="709" w:hanging="709"/>
        <w:jc w:val="both"/>
      </w:pPr>
    </w:p>
    <w:p w14:paraId="168C39C9" w14:textId="77777777" w:rsidR="00225419" w:rsidRDefault="00225419" w:rsidP="006661FE">
      <w:pPr>
        <w:pStyle w:val="1"/>
        <w:numPr>
          <w:ilvl w:val="0"/>
          <w:numId w:val="42"/>
        </w:numPr>
        <w:tabs>
          <w:tab w:val="left" w:pos="-1440"/>
        </w:tabs>
        <w:ind w:left="720" w:hanging="720"/>
        <w:jc w:val="both"/>
      </w:pPr>
      <w:r>
        <w:t>There are a number of situations where an asset replacement scheme may involve a change in the voltage level of a User's connection assets.  These replacement schemes can take place over a number of years and may involve a long transitory period in which connection assets are operational at both voltage levels.</w:t>
      </w:r>
    </w:p>
    <w:p w14:paraId="1C918A58" w14:textId="77777777" w:rsidR="00225419" w:rsidRDefault="00225419">
      <w:pPr>
        <w:pStyle w:val="1"/>
        <w:tabs>
          <w:tab w:val="left" w:pos="-1440"/>
        </w:tabs>
        <w:ind w:left="709" w:hanging="709"/>
        <w:jc w:val="both"/>
      </w:pPr>
    </w:p>
    <w:p w14:paraId="16751FE6" w14:textId="77777777" w:rsidR="00225419" w:rsidRDefault="00225419" w:rsidP="006661FE">
      <w:pPr>
        <w:pStyle w:val="1"/>
        <w:numPr>
          <w:ilvl w:val="0"/>
          <w:numId w:val="42"/>
        </w:numPr>
        <w:tabs>
          <w:tab w:val="left" w:pos="-1440"/>
        </w:tabs>
        <w:ind w:left="720" w:hanging="720"/>
        <w:jc w:val="both"/>
      </w:pPr>
      <w:r>
        <w:t>These situations are inevitably different from case to case and hence further charging principles will need to be developed over time as more experience is gained.  Set out below, are some generic principles.  This methodology will be updated as experience develops.</w:t>
      </w:r>
    </w:p>
    <w:p w14:paraId="26556A70" w14:textId="77777777" w:rsidR="00225419" w:rsidRDefault="00225419">
      <w:pPr>
        <w:pStyle w:val="1"/>
        <w:tabs>
          <w:tab w:val="left" w:pos="-1440"/>
        </w:tabs>
        <w:jc w:val="both"/>
      </w:pPr>
    </w:p>
    <w:p w14:paraId="35E100C9" w14:textId="77777777" w:rsidR="00225419" w:rsidRDefault="00225419" w:rsidP="006661FE">
      <w:pPr>
        <w:pStyle w:val="1"/>
        <w:numPr>
          <w:ilvl w:val="0"/>
          <w:numId w:val="42"/>
        </w:numPr>
        <w:tabs>
          <w:tab w:val="left" w:pos="-1440"/>
        </w:tabs>
        <w:ind w:left="720" w:hanging="720"/>
        <w:jc w:val="both"/>
      </w:pPr>
      <w:r>
        <w:t>The general principles used to date are to ensure that, in the transitory period of an asset replacement scheme, the User does not pay for two full transmission voltage substations and that the charges levied reflect the Replacement Period</w:t>
      </w:r>
      <w:r>
        <w:fldChar w:fldCharType="begin"/>
      </w:r>
      <w:r>
        <w:instrText xml:space="preserve"> XE "Replacement Period" </w:instrText>
      </w:r>
      <w:r>
        <w:fldChar w:fldCharType="end"/>
      </w:r>
      <w:r>
        <w:t xml:space="preserve"> of the original connection assets.  In addition, in line with paragraph 14.8.1 above, charges will only be levied for the new assets once the original assets would have required replacement.</w:t>
      </w:r>
    </w:p>
    <w:p w14:paraId="13E7FE68" w14:textId="77777777" w:rsidR="00225419" w:rsidRDefault="00225419">
      <w:pPr>
        <w:pStyle w:val="1"/>
        <w:tabs>
          <w:tab w:val="left" w:pos="-1440"/>
        </w:tabs>
        <w:ind w:left="709" w:hanging="709"/>
        <w:jc w:val="both"/>
      </w:pPr>
    </w:p>
    <w:p w14:paraId="46179806" w14:textId="77777777" w:rsidR="00225419" w:rsidRDefault="00225419" w:rsidP="006661FE">
      <w:pPr>
        <w:pStyle w:val="1"/>
        <w:numPr>
          <w:ilvl w:val="0"/>
          <w:numId w:val="42"/>
        </w:numPr>
        <w:tabs>
          <w:tab w:val="left" w:pos="-1440"/>
        </w:tabs>
        <w:ind w:left="720" w:hanging="720"/>
        <w:jc w:val="both"/>
      </w:pPr>
      <w:r>
        <w:t>For example, a transmission licensee in investing to meet a future Security Standard need on the main transmission system, may require the asset replacement of an existing 275kV substation with a 400kV substation prior to the expiry of the original assets’ Replacement Period</w:t>
      </w:r>
      <w:r>
        <w:fldChar w:fldCharType="begin"/>
      </w:r>
      <w:r>
        <w:instrText xml:space="preserve"> XE "Replacement Period" </w:instrText>
      </w:r>
      <w:r>
        <w:fldChar w:fldCharType="end"/>
      </w:r>
      <w:r>
        <w:t xml:space="preserve">.   In this case, </w:t>
      </w:r>
      <w:r w:rsidR="00E71EB2" w:rsidRPr="00E71EB2">
        <w:rPr>
          <w:b/>
        </w:rPr>
        <w:t>The Company</w:t>
      </w:r>
      <w:r>
        <w:t xml:space="preserve"> will seek to recover the connection asset component via connection charges when the assets replaced were due for asset replacement.  Prior to this, the User should not see an increase in charges and therefore the investment costs would be recovered through TNUoS charges.</w:t>
      </w:r>
    </w:p>
    <w:p w14:paraId="122FF985" w14:textId="77777777" w:rsidR="00225419" w:rsidRDefault="00225419">
      <w:pPr>
        <w:pStyle w:val="1"/>
        <w:tabs>
          <w:tab w:val="left" w:pos="-1440"/>
        </w:tabs>
        <w:ind w:left="709" w:hanging="709"/>
        <w:jc w:val="both"/>
      </w:pPr>
    </w:p>
    <w:p w14:paraId="558426E7" w14:textId="77777777" w:rsidR="00225419" w:rsidRDefault="00225419">
      <w:pPr>
        <w:pStyle w:val="1"/>
        <w:tabs>
          <w:tab w:val="left" w:pos="-1440"/>
        </w:tabs>
        <w:ind w:left="709" w:hanging="709"/>
        <w:jc w:val="both"/>
      </w:pPr>
      <w:r>
        <w:tab/>
        <w:t>In addition, if in the interim stage the User has, say, one transformer connected to the 275kV substation and one transformer connected to the 400kV substation, the charge will comprise an appropriate proportion of the HV assets at each site and not the full costs of the two substations. Note that the treatment described above is only made for transitory asset replacement and not enduring configurations where a User has connection assets connected to two different voltage substations.</w:t>
      </w:r>
    </w:p>
    <w:p w14:paraId="49D53F9D" w14:textId="77777777" w:rsidR="00225419" w:rsidRDefault="00225419">
      <w:pPr>
        <w:pStyle w:val="1"/>
        <w:tabs>
          <w:tab w:val="left" w:pos="-1440"/>
        </w:tabs>
        <w:jc w:val="both"/>
      </w:pPr>
    </w:p>
    <w:p w14:paraId="14F63FC2" w14:textId="77777777" w:rsidR="00225419" w:rsidRPr="00415339" w:rsidRDefault="00225419">
      <w:pPr>
        <w:pStyle w:val="Heading1"/>
        <w:rPr>
          <w:color w:val="auto"/>
          <w:sz w:val="28"/>
          <w:szCs w:val="28"/>
        </w:rPr>
      </w:pPr>
      <w:r>
        <w:br w:type="page"/>
      </w:r>
      <w:bookmarkStart w:id="98" w:name="_Toc44315419"/>
      <w:bookmarkStart w:id="99" w:name="_Toc220918037"/>
      <w:r w:rsidRPr="00415339">
        <w:rPr>
          <w:color w:val="auto"/>
          <w:sz w:val="28"/>
          <w:szCs w:val="28"/>
        </w:rPr>
        <w:t>14.9 Data Requirements</w:t>
      </w:r>
      <w:bookmarkEnd w:id="98"/>
      <w:bookmarkEnd w:id="99"/>
    </w:p>
    <w:p w14:paraId="45F8A129" w14:textId="77777777" w:rsidR="00225419" w:rsidRDefault="00225419">
      <w:pPr>
        <w:pStyle w:val="1"/>
        <w:jc w:val="both"/>
      </w:pPr>
    </w:p>
    <w:p w14:paraId="603E53D2" w14:textId="374871BB" w:rsidR="00225419" w:rsidRDefault="00225419" w:rsidP="00CD2158">
      <w:pPr>
        <w:pStyle w:val="BodyText"/>
        <w:numPr>
          <w:ilvl w:val="0"/>
          <w:numId w:val="43"/>
        </w:numPr>
        <w:spacing w:after="0"/>
        <w:ind w:left="720" w:hanging="720"/>
        <w:rPr>
          <w:rFonts w:ascii="Arial" w:hAnsi="Arial" w:cs="Arial"/>
          <w:sz w:val="22"/>
          <w:szCs w:val="22"/>
        </w:rPr>
      </w:pPr>
      <w:r w:rsidRPr="00CD2158">
        <w:rPr>
          <w:rFonts w:ascii="Arial" w:hAnsi="Arial" w:cs="Arial"/>
          <w:bCs/>
          <w:sz w:val="22"/>
          <w:szCs w:val="22"/>
        </w:rPr>
        <w:t>Under the connection charging methodology no data is required from Users in order to calculate the connection charges payable by the User.</w:t>
      </w:r>
      <w:bookmarkStart w:id="100" w:name="_Ref531686418"/>
      <w:bookmarkStart w:id="101" w:name="_Toc32208960"/>
      <w:r w:rsidR="00CD2158" w:rsidRPr="00CD2158">
        <w:rPr>
          <w:rFonts w:ascii="Arial" w:hAnsi="Arial" w:cs="Arial"/>
          <w:bCs/>
          <w:sz w:val="22"/>
          <w:szCs w:val="22"/>
        </w:rPr>
        <w:t xml:space="preserve"> </w:t>
      </w:r>
      <w:r w:rsidRPr="00CD2158">
        <w:rPr>
          <w:rFonts w:ascii="Arial" w:hAnsi="Arial" w:cs="Arial"/>
          <w:sz w:val="22"/>
          <w:szCs w:val="22"/>
        </w:rPr>
        <w:t xml:space="preserve"> </w:t>
      </w:r>
    </w:p>
    <w:p w14:paraId="2677DB7C" w14:textId="77777777" w:rsidR="00CD2158" w:rsidRPr="00CD2158" w:rsidRDefault="00CD2158" w:rsidP="00CD2158">
      <w:pPr>
        <w:pStyle w:val="BodyText"/>
        <w:spacing w:after="0"/>
        <w:rPr>
          <w:rFonts w:ascii="Arial" w:hAnsi="Arial" w:cs="Arial"/>
          <w:sz w:val="22"/>
          <w:szCs w:val="22"/>
        </w:rPr>
      </w:pPr>
    </w:p>
    <w:p w14:paraId="5222935A" w14:textId="713FE1AE" w:rsidR="00225419" w:rsidRPr="00415339" w:rsidRDefault="00225419" w:rsidP="006661FE">
      <w:pPr>
        <w:pStyle w:val="Heading1"/>
        <w:tabs>
          <w:tab w:val="clear" w:pos="810"/>
          <w:tab w:val="left" w:pos="720"/>
        </w:tabs>
        <w:rPr>
          <w:color w:val="auto"/>
          <w:sz w:val="28"/>
          <w:szCs w:val="28"/>
        </w:rPr>
      </w:pPr>
      <w:bookmarkStart w:id="102" w:name="_Toc220918038"/>
      <w:bookmarkStart w:id="103" w:name="_Toc44315421"/>
      <w:r w:rsidRPr="00415339">
        <w:rPr>
          <w:color w:val="auto"/>
          <w:sz w:val="28"/>
          <w:szCs w:val="28"/>
        </w:rPr>
        <w:t>14.10 Applications</w:t>
      </w:r>
      <w:bookmarkEnd w:id="102"/>
    </w:p>
    <w:p w14:paraId="137BCB66" w14:textId="77777777" w:rsidR="00225419" w:rsidRDefault="00225419">
      <w:pPr>
        <w:jc w:val="both"/>
      </w:pPr>
    </w:p>
    <w:p w14:paraId="0F36CA85" w14:textId="77777777" w:rsidR="00225419" w:rsidRDefault="00225419" w:rsidP="006661FE">
      <w:pPr>
        <w:pStyle w:val="1"/>
        <w:numPr>
          <w:ilvl w:val="0"/>
          <w:numId w:val="44"/>
        </w:numPr>
        <w:tabs>
          <w:tab w:val="left" w:pos="-1440"/>
        </w:tabs>
        <w:jc w:val="both"/>
      </w:pPr>
      <w:r>
        <w:t xml:space="preserve">Application fees are payable in respect of applications for new connection agreements and modifications to existing agreements based on the reasonable costs transmission licensees incur in processing these applications.  Users can opt to pay a fixed price application fee in respect of their application or pay the actual costs incurred.  The fixed price fees for applications are detailed in the </w:t>
      </w:r>
      <w:r>
        <w:rPr>
          <w:b/>
        </w:rPr>
        <w:t>Statement of Use of System Charges</w:t>
      </w:r>
      <w:r>
        <w:t>.</w:t>
      </w:r>
    </w:p>
    <w:p w14:paraId="44040837" w14:textId="77777777" w:rsidR="00225419" w:rsidRDefault="00225419">
      <w:pPr>
        <w:jc w:val="both"/>
      </w:pPr>
    </w:p>
    <w:p w14:paraId="69BBECC9" w14:textId="77777777" w:rsidR="00225419" w:rsidRDefault="00225419">
      <w:pPr>
        <w:pStyle w:val="1"/>
        <w:numPr>
          <w:ilvl w:val="0"/>
          <w:numId w:val="44"/>
        </w:numPr>
        <w:tabs>
          <w:tab w:val="left" w:pos="-1440"/>
        </w:tabs>
        <w:jc w:val="both"/>
      </w:pPr>
      <w:r>
        <w:t xml:space="preserve">If a User chooses not to pay the fixed fee, the application fee will be based on an advance of transmission licensees’ Engineering and out-of pocket expenses and will vary according to the size of the scheme and the amount of work involved. Once the associated offer has been signed or lapses,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refunded.</w:t>
      </w:r>
    </w:p>
    <w:p w14:paraId="6977CDCF" w14:textId="77777777" w:rsidR="00225419" w:rsidRDefault="00225419">
      <w:pPr>
        <w:pStyle w:val="1"/>
        <w:jc w:val="both"/>
      </w:pPr>
    </w:p>
    <w:p w14:paraId="341F6287" w14:textId="77777777" w:rsidR="00225419" w:rsidRDefault="00E71EB2" w:rsidP="006661FE">
      <w:pPr>
        <w:pStyle w:val="1"/>
        <w:numPr>
          <w:ilvl w:val="0"/>
          <w:numId w:val="44"/>
        </w:numPr>
        <w:tabs>
          <w:tab w:val="left" w:pos="-1440"/>
        </w:tabs>
        <w:jc w:val="both"/>
      </w:pPr>
      <w:r w:rsidRPr="00E71EB2">
        <w:rPr>
          <w:b/>
        </w:rPr>
        <w:t>The Company</w:t>
      </w:r>
      <w:r w:rsidR="00225419">
        <w:t xml:space="preserve"> will refund the first application fee paid (the fixed fee or the amount post-reconciliation) made under the Construction Agreement for new or modified existing agreements.  The refund shall be made either on commissioning or against the charges payable in the first three years of the new or modified agreement.  The refund will be net of external costs.</w:t>
      </w:r>
    </w:p>
    <w:p w14:paraId="3313B733" w14:textId="77777777" w:rsidR="00225419" w:rsidRDefault="00225419" w:rsidP="006661FE">
      <w:pPr>
        <w:pStyle w:val="1"/>
        <w:tabs>
          <w:tab w:val="left" w:pos="-1440"/>
        </w:tabs>
        <w:jc w:val="both"/>
      </w:pPr>
    </w:p>
    <w:p w14:paraId="1667F76C" w14:textId="77777777" w:rsidR="00225419" w:rsidRDefault="00E71EB2" w:rsidP="006661FE">
      <w:pPr>
        <w:pStyle w:val="1"/>
        <w:numPr>
          <w:ilvl w:val="0"/>
          <w:numId w:val="44"/>
        </w:numPr>
        <w:tabs>
          <w:tab w:val="left" w:pos="-1440"/>
        </w:tabs>
        <w:jc w:val="both"/>
      </w:pPr>
      <w:r w:rsidRPr="00E71EB2">
        <w:rPr>
          <w:b/>
        </w:rPr>
        <w:t>The Company</w:t>
      </w:r>
      <w:r w:rsidR="00225419">
        <w:t xml:space="preserve"> will not refund application fees for applications to modify a new agreement or modified existing agreement at the User’s request before any charges become payable.  For example, </w:t>
      </w:r>
      <w:r w:rsidRPr="00E71EB2">
        <w:rPr>
          <w:b/>
        </w:rPr>
        <w:t>The Company</w:t>
      </w:r>
      <w:r w:rsidR="00225419">
        <w:t xml:space="preserve"> will not refund an application fee to delay the provision of a new connection if this is made prior to charges becoming payable.</w:t>
      </w:r>
    </w:p>
    <w:p w14:paraId="2D8BA02F" w14:textId="77777777" w:rsidR="00225419" w:rsidRDefault="00225419" w:rsidP="006661FE">
      <w:pPr>
        <w:pStyle w:val="1"/>
        <w:tabs>
          <w:tab w:val="left" w:pos="-1440"/>
        </w:tabs>
        <w:jc w:val="both"/>
      </w:pPr>
    </w:p>
    <w:p w14:paraId="608CFC85" w14:textId="77777777" w:rsidR="00225419" w:rsidRDefault="00225419">
      <w:pPr>
        <w:jc w:val="both"/>
      </w:pPr>
    </w:p>
    <w:p w14:paraId="1BC0652B" w14:textId="77777777" w:rsidR="00225419" w:rsidRPr="00415339" w:rsidRDefault="00225419">
      <w:pPr>
        <w:pStyle w:val="Heading1"/>
        <w:rPr>
          <w:i/>
          <w:color w:val="auto"/>
          <w:sz w:val="28"/>
          <w:szCs w:val="28"/>
        </w:rPr>
      </w:pPr>
      <w:r>
        <w:br w:type="page"/>
      </w:r>
      <w:bookmarkStart w:id="104" w:name="_Toc220918039"/>
      <w:r w:rsidRPr="00415339">
        <w:rPr>
          <w:color w:val="auto"/>
          <w:sz w:val="28"/>
          <w:szCs w:val="28"/>
        </w:rPr>
        <w:t>14.11 Illustrative Connection Charges</w:t>
      </w:r>
      <w:bookmarkEnd w:id="100"/>
      <w:bookmarkEnd w:id="101"/>
      <w:bookmarkEnd w:id="103"/>
      <w:bookmarkEnd w:id="104"/>
    </w:p>
    <w:p w14:paraId="3EF5D6D9" w14:textId="77777777" w:rsidR="00225419" w:rsidRDefault="00225419">
      <w:pPr>
        <w:tabs>
          <w:tab w:val="left" w:pos="810"/>
          <w:tab w:val="left" w:pos="1620"/>
          <w:tab w:val="left" w:pos="4680"/>
          <w:tab w:val="left" w:pos="6390"/>
        </w:tabs>
        <w:jc w:val="both"/>
      </w:pPr>
      <w:r>
        <w:rPr>
          <w:b/>
          <w:sz w:val="33"/>
        </w:rPr>
        <w:fldChar w:fldCharType="begin"/>
      </w:r>
      <w:r>
        <w:rPr>
          <w:b/>
          <w:sz w:val="33"/>
        </w:rPr>
        <w:instrText>tc \l1 "SCHEDULE 1</w:instrText>
      </w:r>
      <w:r>
        <w:rPr>
          <w:b/>
          <w:sz w:val="33"/>
        </w:rPr>
        <w:fldChar w:fldCharType="end"/>
      </w:r>
    </w:p>
    <w:p w14:paraId="78400D75" w14:textId="77777777" w:rsidR="00225419" w:rsidRDefault="00E21F32">
      <w:pPr>
        <w:pStyle w:val="Heading2"/>
      </w:pPr>
      <w:bookmarkStart w:id="105" w:name="_Toc32208961"/>
      <w:bookmarkStart w:id="106" w:name="_Toc44315422"/>
      <w:bookmarkStart w:id="107" w:name="_Toc220918040"/>
      <w:r>
        <w:t xml:space="preserve">From </w:t>
      </w:r>
      <w:r w:rsidR="00225419">
        <w:t>20</w:t>
      </w:r>
      <w:r>
        <w:t>21/22</w:t>
      </w:r>
      <w:r w:rsidR="00225419">
        <w:t xml:space="preserve"> First Year Connection Charges based on the </w:t>
      </w:r>
      <w:r>
        <w:t xml:space="preserve">TOPI </w:t>
      </w:r>
      <w:r w:rsidR="00225419">
        <w:t>Method (6% rate of return</w:t>
      </w:r>
      <w:r>
        <w:t xml:space="preserve"> used as an example</w:t>
      </w:r>
      <w:r w:rsidR="00225419">
        <w:t>)</w:t>
      </w:r>
      <w:bookmarkEnd w:id="105"/>
      <w:bookmarkEnd w:id="106"/>
      <w:bookmarkEnd w:id="107"/>
    </w:p>
    <w:p w14:paraId="4C513E69" w14:textId="77777777" w:rsidR="00225419" w:rsidRDefault="00225419">
      <w:pPr>
        <w:tabs>
          <w:tab w:val="left" w:pos="810"/>
          <w:tab w:val="left" w:pos="1620"/>
          <w:tab w:val="left" w:pos="4680"/>
          <w:tab w:val="left" w:pos="6390"/>
        </w:tabs>
        <w:jc w:val="both"/>
      </w:pPr>
      <w:r>
        <w:rPr>
          <w:b/>
        </w:rPr>
        <w:fldChar w:fldCharType="begin"/>
      </w:r>
      <w:r>
        <w:rPr>
          <w:b/>
        </w:rPr>
        <w:instrText>tc \l2 "1999/2000 First Year Connection Charges based on the RPI Method</w:instrText>
      </w:r>
      <w:r>
        <w:rPr>
          <w:b/>
        </w:rPr>
        <w:fldChar w:fldCharType="end"/>
      </w:r>
    </w:p>
    <w:p w14:paraId="63D41430" w14:textId="77777777" w:rsidR="00225419" w:rsidRPr="00225419" w:rsidRDefault="00225419" w:rsidP="007D27B2">
      <w:pPr>
        <w:numPr>
          <w:ilvl w:val="0"/>
          <w:numId w:val="87"/>
        </w:numPr>
        <w:jc w:val="both"/>
        <w:rPr>
          <w:rFonts w:ascii="Arial" w:hAnsi="Arial" w:cs="Arial"/>
          <w:b/>
          <w:sz w:val="22"/>
          <w:szCs w:val="22"/>
        </w:rPr>
      </w:pPr>
      <w:r w:rsidRPr="00225419">
        <w:rPr>
          <w:rFonts w:ascii="Arial" w:hAnsi="Arial" w:cs="Arial"/>
          <w:sz w:val="22"/>
          <w:szCs w:val="22"/>
        </w:rPr>
        <w:t>The following table provides an indication of typical charges for new connection assets.  Before using the table, it is important to read through the notes below as they explain the assumptions used in calculating the figures.</w:t>
      </w:r>
    </w:p>
    <w:p w14:paraId="5A1771AB" w14:textId="77777777" w:rsidR="00225419" w:rsidRPr="00225419" w:rsidRDefault="00225419">
      <w:pPr>
        <w:jc w:val="both"/>
        <w:rPr>
          <w:rFonts w:ascii="Arial" w:hAnsi="Arial" w:cs="Arial"/>
          <w:sz w:val="22"/>
          <w:szCs w:val="22"/>
        </w:rPr>
      </w:pPr>
    </w:p>
    <w:p w14:paraId="50708D1B" w14:textId="77777777" w:rsidR="00225419" w:rsidRPr="00225419" w:rsidRDefault="00225419">
      <w:pPr>
        <w:jc w:val="both"/>
        <w:rPr>
          <w:rFonts w:ascii="Arial" w:hAnsi="Arial" w:cs="Arial"/>
          <w:sz w:val="22"/>
          <w:szCs w:val="22"/>
        </w:rPr>
      </w:pPr>
      <w:r w:rsidRPr="00225419">
        <w:rPr>
          <w:rFonts w:ascii="Arial" w:hAnsi="Arial" w:cs="Arial"/>
          <w:b/>
          <w:sz w:val="22"/>
          <w:szCs w:val="22"/>
        </w:rPr>
        <w:t>Calculation of Gross Asset Value (GAV)</w:t>
      </w:r>
    </w:p>
    <w:p w14:paraId="08E21270" w14:textId="77777777" w:rsidR="00225419" w:rsidRPr="00225419" w:rsidRDefault="00225419">
      <w:pPr>
        <w:jc w:val="both"/>
        <w:rPr>
          <w:rFonts w:ascii="Arial" w:hAnsi="Arial" w:cs="Arial"/>
          <w:sz w:val="22"/>
          <w:szCs w:val="22"/>
        </w:rPr>
      </w:pPr>
    </w:p>
    <w:p w14:paraId="63EA0D0E"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The GAV figures in the following table were calculated using the following assumptions:</w:t>
      </w:r>
    </w:p>
    <w:p w14:paraId="2503BF09" w14:textId="77777777" w:rsidR="00225419" w:rsidRPr="00225419" w:rsidRDefault="00225419">
      <w:pPr>
        <w:jc w:val="both"/>
        <w:rPr>
          <w:rFonts w:ascii="Arial" w:hAnsi="Arial" w:cs="Arial"/>
          <w:sz w:val="22"/>
          <w:szCs w:val="22"/>
        </w:rPr>
      </w:pPr>
    </w:p>
    <w:p w14:paraId="1BC473CB"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Each asset is new</w:t>
      </w:r>
    </w:p>
    <w:p w14:paraId="5A9AFD13"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The GAV includes estimated costs of construction, engineering, Interest During Construction and Liquidated Damages premiums</w:t>
      </w:r>
    </w:p>
    <w:p w14:paraId="06EBA2F0" w14:textId="77777777" w:rsidR="00225419" w:rsidRPr="00225419" w:rsidRDefault="00225419">
      <w:pPr>
        <w:jc w:val="both"/>
        <w:rPr>
          <w:rFonts w:ascii="Arial" w:hAnsi="Arial" w:cs="Arial"/>
          <w:sz w:val="22"/>
          <w:szCs w:val="22"/>
        </w:rPr>
      </w:pPr>
    </w:p>
    <w:p w14:paraId="18D68D48"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Calculation of the Gross Asset Value, see Chapter 2 of this Statement.</w:t>
      </w:r>
    </w:p>
    <w:p w14:paraId="79F6D08E" w14:textId="77777777" w:rsidR="00225419" w:rsidRPr="00225419" w:rsidRDefault="00225419">
      <w:pPr>
        <w:jc w:val="both"/>
        <w:rPr>
          <w:rFonts w:ascii="Arial" w:hAnsi="Arial" w:cs="Arial"/>
          <w:sz w:val="22"/>
          <w:szCs w:val="22"/>
        </w:rPr>
      </w:pPr>
    </w:p>
    <w:p w14:paraId="0CABC9C8" w14:textId="77777777" w:rsidR="00225419" w:rsidRPr="00225419" w:rsidRDefault="00225419">
      <w:pPr>
        <w:jc w:val="both"/>
        <w:rPr>
          <w:rFonts w:ascii="Arial" w:hAnsi="Arial" w:cs="Arial"/>
          <w:b/>
          <w:sz w:val="22"/>
          <w:szCs w:val="22"/>
        </w:rPr>
      </w:pPr>
      <w:r w:rsidRPr="00225419">
        <w:rPr>
          <w:rFonts w:ascii="Arial" w:hAnsi="Arial" w:cs="Arial"/>
          <w:b/>
          <w:sz w:val="22"/>
          <w:szCs w:val="22"/>
        </w:rPr>
        <w:t>Calculation of first year connection charge</w:t>
      </w:r>
    </w:p>
    <w:p w14:paraId="3568AA3D" w14:textId="77777777" w:rsidR="00225419" w:rsidRPr="00225419" w:rsidRDefault="00225419">
      <w:pPr>
        <w:jc w:val="both"/>
        <w:rPr>
          <w:rFonts w:ascii="Arial" w:hAnsi="Arial" w:cs="Arial"/>
          <w:sz w:val="22"/>
          <w:szCs w:val="22"/>
        </w:rPr>
      </w:pPr>
    </w:p>
    <w:p w14:paraId="0B57C2ED"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The first year connection charges in the following table were calculated using the following assumptions:</w:t>
      </w:r>
    </w:p>
    <w:p w14:paraId="40DDACA1" w14:textId="77777777" w:rsidR="00225419" w:rsidRPr="00225419" w:rsidRDefault="00225419">
      <w:pPr>
        <w:jc w:val="both"/>
        <w:rPr>
          <w:rFonts w:ascii="Arial" w:hAnsi="Arial" w:cs="Arial"/>
          <w:sz w:val="22"/>
          <w:szCs w:val="22"/>
        </w:rPr>
      </w:pPr>
    </w:p>
    <w:p w14:paraId="13346E9D"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assets are new</w:t>
      </w:r>
    </w:p>
    <w:p w14:paraId="5D843382"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assets are depreciated over 40 years</w:t>
      </w:r>
    </w:p>
    <w:p w14:paraId="33B8DE17"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rate of return is assumed to be 6% for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indexation</w:t>
      </w:r>
    </w:p>
    <w:p w14:paraId="562CE65B"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connection charges include maintenance costs at a rate of 0.52% of the GAV</w:t>
      </w:r>
    </w:p>
    <w:p w14:paraId="138E0E46"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connection charges include Transmission Running Costs at a rate of 1.45% of the GAV</w:t>
      </w:r>
    </w:p>
    <w:p w14:paraId="4BC64568" w14:textId="77777777" w:rsidR="00225419" w:rsidRPr="00225419" w:rsidRDefault="00225419">
      <w:pPr>
        <w:jc w:val="both"/>
        <w:rPr>
          <w:rFonts w:ascii="Arial" w:hAnsi="Arial" w:cs="Arial"/>
          <w:b/>
          <w:sz w:val="22"/>
          <w:szCs w:val="22"/>
        </w:rPr>
      </w:pPr>
    </w:p>
    <w:p w14:paraId="1061868B"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Basic Annual Connection Charge Formula, see Chapter 2 of this Statement.</w:t>
      </w:r>
    </w:p>
    <w:p w14:paraId="08733B38" w14:textId="77777777" w:rsidR="00225419" w:rsidRPr="00225419" w:rsidRDefault="00225419">
      <w:pPr>
        <w:jc w:val="both"/>
        <w:rPr>
          <w:rFonts w:ascii="Arial" w:hAnsi="Arial" w:cs="Arial"/>
          <w:sz w:val="22"/>
          <w:szCs w:val="22"/>
        </w:rPr>
      </w:pPr>
    </w:p>
    <w:p w14:paraId="47B39A13" w14:textId="77777777" w:rsidR="00225419" w:rsidRPr="00225419" w:rsidRDefault="00225419">
      <w:pPr>
        <w:jc w:val="both"/>
        <w:rPr>
          <w:rFonts w:ascii="Arial" w:hAnsi="Arial" w:cs="Arial"/>
          <w:sz w:val="22"/>
          <w:szCs w:val="22"/>
        </w:rPr>
      </w:pPr>
      <w:r w:rsidRPr="00225419">
        <w:rPr>
          <w:rFonts w:ascii="Arial" w:hAnsi="Arial" w:cs="Arial"/>
          <w:sz w:val="22"/>
          <w:szCs w:val="22"/>
        </w:rPr>
        <w:t>Please note that the actual charges will depend on the specific assets at a site.  Agreement specific NAVs and GAVs for each User will be made available on request.</w:t>
      </w:r>
    </w:p>
    <w:p w14:paraId="502AB6B9" w14:textId="77777777" w:rsidR="00225419" w:rsidRPr="00225419" w:rsidRDefault="00225419">
      <w:pPr>
        <w:pStyle w:val="1"/>
        <w:jc w:val="both"/>
        <w:rPr>
          <w:rFonts w:ascii="Arial" w:hAnsi="Arial" w:cs="Arial"/>
          <w:szCs w:val="22"/>
        </w:rPr>
      </w:pPr>
    </w:p>
    <w:p w14:paraId="11B0BFA9" w14:textId="77777777" w:rsidR="00225419" w:rsidRPr="00225419" w:rsidRDefault="00225419">
      <w:pPr>
        <w:jc w:val="both"/>
        <w:rPr>
          <w:rFonts w:ascii="Arial" w:hAnsi="Arial" w:cs="Arial"/>
          <w:b/>
          <w:sz w:val="22"/>
          <w:szCs w:val="22"/>
        </w:rPr>
      </w:pPr>
      <w:r w:rsidRPr="00225419">
        <w:rPr>
          <w:rFonts w:ascii="Arial" w:hAnsi="Arial" w:cs="Arial"/>
          <w:b/>
          <w:sz w:val="22"/>
          <w:szCs w:val="22"/>
        </w:rPr>
        <w:t>Notes on Assets</w:t>
      </w:r>
    </w:p>
    <w:p w14:paraId="44B571D0" w14:textId="77777777" w:rsidR="00225419" w:rsidRPr="00225419" w:rsidRDefault="00225419">
      <w:pPr>
        <w:jc w:val="both"/>
        <w:rPr>
          <w:rFonts w:ascii="Arial" w:hAnsi="Arial" w:cs="Arial"/>
          <w:b/>
          <w:sz w:val="22"/>
          <w:szCs w:val="22"/>
        </w:rPr>
      </w:pPr>
    </w:p>
    <w:p w14:paraId="7FDC13F9" w14:textId="77777777" w:rsidR="00225419" w:rsidRPr="00225419" w:rsidRDefault="00225419">
      <w:pPr>
        <w:pStyle w:val="i"/>
        <w:numPr>
          <w:ilvl w:val="0"/>
          <w:numId w:val="0"/>
        </w:numPr>
        <w:jc w:val="both"/>
        <w:rPr>
          <w:rFonts w:cs="Arial"/>
          <w:color w:val="000000"/>
          <w:szCs w:val="22"/>
        </w:rPr>
      </w:pPr>
      <w:r w:rsidRPr="00225419">
        <w:rPr>
          <w:rFonts w:cs="Arial"/>
          <w:szCs w:val="22"/>
        </w:rPr>
        <w:t>The charges for Double and Single Busbar Bays include e</w:t>
      </w:r>
      <w:r w:rsidRPr="00225419">
        <w:rPr>
          <w:rFonts w:cs="Arial"/>
          <w:color w:val="000000"/>
          <w:szCs w:val="22"/>
        </w:rPr>
        <w:t>lectrical and civil costs.</w:t>
      </w:r>
    </w:p>
    <w:p w14:paraId="38F72860" w14:textId="77777777" w:rsidR="00225419" w:rsidRPr="00225419" w:rsidRDefault="00225419">
      <w:pPr>
        <w:pStyle w:val="i"/>
        <w:numPr>
          <w:ilvl w:val="0"/>
          <w:numId w:val="0"/>
        </w:numPr>
        <w:jc w:val="both"/>
        <w:rPr>
          <w:rFonts w:cs="Arial"/>
          <w:color w:val="000000"/>
          <w:szCs w:val="22"/>
        </w:rPr>
      </w:pPr>
    </w:p>
    <w:p w14:paraId="7CD4BA85" w14:textId="77777777" w:rsidR="00225419" w:rsidRPr="00225419" w:rsidRDefault="00225419">
      <w:pPr>
        <w:pStyle w:val="i"/>
        <w:numPr>
          <w:ilvl w:val="0"/>
          <w:numId w:val="0"/>
        </w:numPr>
        <w:jc w:val="both"/>
        <w:rPr>
          <w:rFonts w:cs="Arial"/>
          <w:color w:val="000000"/>
          <w:szCs w:val="22"/>
        </w:rPr>
      </w:pPr>
      <w:r w:rsidRPr="00225419">
        <w:rPr>
          <w:rFonts w:cs="Arial"/>
          <w:szCs w:val="22"/>
        </w:rPr>
        <w:t>Transformer cable ratings are based on winter soil conditions.</w:t>
      </w:r>
    </w:p>
    <w:p w14:paraId="080483BF" w14:textId="77777777" w:rsidR="00225419" w:rsidRPr="00225419" w:rsidRDefault="00225419">
      <w:pPr>
        <w:pStyle w:val="i"/>
        <w:numPr>
          <w:ilvl w:val="0"/>
          <w:numId w:val="0"/>
        </w:numPr>
        <w:jc w:val="both"/>
        <w:rPr>
          <w:rFonts w:cs="Arial"/>
          <w:color w:val="000000"/>
          <w:szCs w:val="22"/>
        </w:rPr>
      </w:pPr>
    </w:p>
    <w:p w14:paraId="303EDA94" w14:textId="77777777" w:rsidR="00225419" w:rsidRPr="00225419" w:rsidRDefault="00225419">
      <w:pPr>
        <w:pStyle w:val="i"/>
        <w:numPr>
          <w:ilvl w:val="0"/>
          <w:numId w:val="0"/>
        </w:numPr>
        <w:jc w:val="both"/>
        <w:rPr>
          <w:rFonts w:cs="Arial"/>
          <w:color w:val="000000"/>
          <w:szCs w:val="22"/>
        </w:rPr>
      </w:pPr>
      <w:r w:rsidRPr="00225419">
        <w:rPr>
          <w:rFonts w:cs="Arial"/>
          <w:szCs w:val="22"/>
        </w:rPr>
        <w:t>In this example, transformer charges include civil costs of plinth and noise enclosure and estimated transport costs, but not costs of oil dump tank and fire trap moat.  Transport costs do not include hiring heavy load sea transportation or roll-on roll-off ships.</w:t>
      </w:r>
    </w:p>
    <w:p w14:paraId="76542F56" w14:textId="77777777" w:rsidR="00225419" w:rsidRPr="00225419" w:rsidRDefault="00225419">
      <w:pPr>
        <w:pStyle w:val="i"/>
        <w:numPr>
          <w:ilvl w:val="0"/>
          <w:numId w:val="0"/>
        </w:numPr>
        <w:jc w:val="both"/>
        <w:rPr>
          <w:rFonts w:cs="Arial"/>
          <w:szCs w:val="22"/>
        </w:rPr>
      </w:pPr>
    </w:p>
    <w:p w14:paraId="16A8F2B3" w14:textId="77777777" w:rsidR="00225419" w:rsidRPr="00764BAC" w:rsidRDefault="00225419">
      <w:pPr>
        <w:pStyle w:val="i"/>
        <w:numPr>
          <w:ilvl w:val="0"/>
          <w:numId w:val="0"/>
        </w:numPr>
        <w:jc w:val="both"/>
      </w:pPr>
      <w:r w:rsidRPr="00764BAC">
        <w:br w:type="page"/>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1015"/>
        <w:gridCol w:w="1016"/>
        <w:gridCol w:w="1016"/>
        <w:gridCol w:w="1016"/>
        <w:gridCol w:w="1016"/>
        <w:gridCol w:w="1016"/>
      </w:tblGrid>
      <w:tr w:rsidR="00225419" w:rsidRPr="00506BD8" w14:paraId="0957DB95" w14:textId="77777777" w:rsidTr="006661FE">
        <w:trPr>
          <w:cantSplit/>
          <w:trHeight w:val="361"/>
        </w:trPr>
        <w:tc>
          <w:tcPr>
            <w:tcW w:w="2660" w:type="dxa"/>
            <w:vMerge w:val="restart"/>
            <w:tcBorders>
              <w:top w:val="double" w:sz="4" w:space="0" w:color="auto"/>
              <w:left w:val="double" w:sz="4" w:space="0" w:color="auto"/>
              <w:bottom w:val="nil"/>
            </w:tcBorders>
          </w:tcPr>
          <w:p w14:paraId="6A738BA0" w14:textId="77777777" w:rsidR="00225419" w:rsidRPr="00225419" w:rsidRDefault="00225419">
            <w:pPr>
              <w:pStyle w:val="CommentText"/>
              <w:rPr>
                <w:rFonts w:cs="Arial"/>
                <w:sz w:val="22"/>
                <w:szCs w:val="22"/>
              </w:rPr>
            </w:pPr>
          </w:p>
        </w:tc>
        <w:tc>
          <w:tcPr>
            <w:tcW w:w="6095" w:type="dxa"/>
            <w:gridSpan w:val="6"/>
            <w:tcBorders>
              <w:top w:val="double" w:sz="4" w:space="0" w:color="auto"/>
              <w:right w:val="double" w:sz="4" w:space="0" w:color="auto"/>
            </w:tcBorders>
            <w:vAlign w:val="center"/>
          </w:tcPr>
          <w:p w14:paraId="6DC067B7" w14:textId="77777777" w:rsidR="00225419" w:rsidRPr="00225419" w:rsidRDefault="00225419" w:rsidP="006661FE">
            <w:pPr>
              <w:jc w:val="center"/>
              <w:rPr>
                <w:rFonts w:ascii="Arial" w:hAnsi="Arial" w:cs="Arial"/>
                <w:sz w:val="22"/>
                <w:szCs w:val="22"/>
              </w:rPr>
            </w:pPr>
            <w:r w:rsidRPr="00225419">
              <w:rPr>
                <w:rFonts w:ascii="Arial" w:hAnsi="Arial" w:cs="Arial"/>
                <w:sz w:val="22"/>
                <w:szCs w:val="22"/>
              </w:rPr>
              <w:t>£000’s</w:t>
            </w:r>
          </w:p>
        </w:tc>
      </w:tr>
      <w:tr w:rsidR="00225419" w:rsidRPr="00506BD8" w14:paraId="496B9485" w14:textId="77777777" w:rsidTr="006661FE">
        <w:trPr>
          <w:cantSplit/>
          <w:trHeight w:val="259"/>
        </w:trPr>
        <w:tc>
          <w:tcPr>
            <w:tcW w:w="2660" w:type="dxa"/>
            <w:vMerge/>
            <w:tcBorders>
              <w:top w:val="nil"/>
              <w:left w:val="double" w:sz="4" w:space="0" w:color="auto"/>
              <w:bottom w:val="nil"/>
            </w:tcBorders>
          </w:tcPr>
          <w:p w14:paraId="0A8F9F9A" w14:textId="77777777" w:rsidR="00225419" w:rsidRPr="00225419" w:rsidRDefault="00225419">
            <w:pPr>
              <w:rPr>
                <w:rFonts w:ascii="Arial" w:hAnsi="Arial" w:cs="Arial"/>
                <w:sz w:val="22"/>
                <w:szCs w:val="22"/>
              </w:rPr>
            </w:pPr>
          </w:p>
        </w:tc>
        <w:tc>
          <w:tcPr>
            <w:tcW w:w="2031" w:type="dxa"/>
            <w:gridSpan w:val="2"/>
            <w:vAlign w:val="center"/>
          </w:tcPr>
          <w:p w14:paraId="42EA7A76" w14:textId="77777777" w:rsidR="00225419" w:rsidRPr="00225419" w:rsidRDefault="00225419">
            <w:pPr>
              <w:jc w:val="center"/>
              <w:rPr>
                <w:rFonts w:ascii="Arial" w:hAnsi="Arial" w:cs="Arial"/>
                <w:sz w:val="22"/>
                <w:szCs w:val="22"/>
              </w:rPr>
            </w:pPr>
            <w:r w:rsidRPr="00225419">
              <w:rPr>
                <w:rFonts w:ascii="Arial" w:hAnsi="Arial" w:cs="Arial"/>
                <w:sz w:val="22"/>
                <w:szCs w:val="22"/>
              </w:rPr>
              <w:t>400kV</w:t>
            </w:r>
          </w:p>
        </w:tc>
        <w:tc>
          <w:tcPr>
            <w:tcW w:w="2032" w:type="dxa"/>
            <w:gridSpan w:val="2"/>
            <w:tcBorders>
              <w:left w:val="nil"/>
            </w:tcBorders>
            <w:vAlign w:val="center"/>
          </w:tcPr>
          <w:p w14:paraId="3868DE74" w14:textId="77777777" w:rsidR="00225419" w:rsidRPr="00225419" w:rsidRDefault="00225419">
            <w:pPr>
              <w:jc w:val="center"/>
              <w:rPr>
                <w:rFonts w:ascii="Arial" w:hAnsi="Arial" w:cs="Arial"/>
                <w:sz w:val="22"/>
                <w:szCs w:val="22"/>
              </w:rPr>
            </w:pPr>
            <w:r w:rsidRPr="00225419">
              <w:rPr>
                <w:rFonts w:ascii="Arial" w:hAnsi="Arial" w:cs="Arial"/>
                <w:sz w:val="22"/>
                <w:szCs w:val="22"/>
              </w:rPr>
              <w:t>275kV</w:t>
            </w:r>
          </w:p>
        </w:tc>
        <w:tc>
          <w:tcPr>
            <w:tcW w:w="2032" w:type="dxa"/>
            <w:gridSpan w:val="2"/>
            <w:tcBorders>
              <w:left w:val="nil"/>
              <w:right w:val="single" w:sz="4" w:space="0" w:color="auto"/>
            </w:tcBorders>
            <w:vAlign w:val="center"/>
          </w:tcPr>
          <w:p w14:paraId="2A2ADCF6" w14:textId="77777777" w:rsidR="00225419" w:rsidRPr="00225419" w:rsidRDefault="00225419" w:rsidP="006661FE">
            <w:pPr>
              <w:rPr>
                <w:rFonts w:ascii="Arial" w:hAnsi="Arial" w:cs="Arial"/>
                <w:sz w:val="22"/>
                <w:szCs w:val="22"/>
              </w:rPr>
            </w:pPr>
            <w:r w:rsidRPr="00225419">
              <w:rPr>
                <w:rFonts w:ascii="Arial" w:hAnsi="Arial" w:cs="Arial"/>
                <w:sz w:val="22"/>
                <w:szCs w:val="22"/>
              </w:rPr>
              <w:t xml:space="preserve">         132kV</w:t>
            </w:r>
          </w:p>
        </w:tc>
      </w:tr>
      <w:tr w:rsidR="00225419" w:rsidRPr="00506BD8" w14:paraId="6DBE3061" w14:textId="77777777" w:rsidTr="006661FE">
        <w:trPr>
          <w:cantSplit/>
          <w:trHeight w:val="293"/>
        </w:trPr>
        <w:tc>
          <w:tcPr>
            <w:tcW w:w="2660" w:type="dxa"/>
            <w:vMerge/>
            <w:tcBorders>
              <w:top w:val="nil"/>
              <w:left w:val="double" w:sz="4" w:space="0" w:color="auto"/>
            </w:tcBorders>
          </w:tcPr>
          <w:p w14:paraId="3F2D9346" w14:textId="77777777" w:rsidR="00225419" w:rsidRPr="00225419" w:rsidRDefault="00225419">
            <w:pPr>
              <w:rPr>
                <w:rFonts w:ascii="Arial" w:hAnsi="Arial" w:cs="Arial"/>
                <w:sz w:val="22"/>
                <w:szCs w:val="22"/>
              </w:rPr>
            </w:pPr>
          </w:p>
        </w:tc>
        <w:tc>
          <w:tcPr>
            <w:tcW w:w="1015" w:type="dxa"/>
            <w:tcBorders>
              <w:bottom w:val="nil"/>
            </w:tcBorders>
            <w:vAlign w:val="center"/>
          </w:tcPr>
          <w:p w14:paraId="5277BFEB"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70A6BE4"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45D9FBA5"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697BF68"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1696EA27"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right w:val="single" w:sz="4" w:space="0" w:color="auto"/>
            </w:tcBorders>
            <w:vAlign w:val="center"/>
          </w:tcPr>
          <w:p w14:paraId="36A186D3"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r>
      <w:tr w:rsidR="00225419" w:rsidRPr="00506BD8" w14:paraId="1A3AF608" w14:textId="77777777" w:rsidTr="006661FE">
        <w:tc>
          <w:tcPr>
            <w:tcW w:w="2660" w:type="dxa"/>
            <w:tcBorders>
              <w:top w:val="nil"/>
              <w:left w:val="double" w:sz="4" w:space="0" w:color="auto"/>
              <w:bottom w:val="nil"/>
            </w:tcBorders>
          </w:tcPr>
          <w:p w14:paraId="3452F060" w14:textId="77777777" w:rsidR="00225419" w:rsidRPr="00225419" w:rsidRDefault="00225419">
            <w:pPr>
              <w:rPr>
                <w:rFonts w:ascii="Arial" w:hAnsi="Arial" w:cs="Arial"/>
                <w:sz w:val="22"/>
                <w:szCs w:val="22"/>
              </w:rPr>
            </w:pPr>
            <w:r w:rsidRPr="00225419">
              <w:rPr>
                <w:rFonts w:ascii="Arial" w:hAnsi="Arial" w:cs="Arial"/>
                <w:color w:val="000000"/>
                <w:sz w:val="22"/>
                <w:szCs w:val="22"/>
              </w:rPr>
              <w:t>Double Busbar Bay</w:t>
            </w:r>
          </w:p>
        </w:tc>
        <w:tc>
          <w:tcPr>
            <w:tcW w:w="1015" w:type="dxa"/>
            <w:tcBorders>
              <w:bottom w:val="nil"/>
            </w:tcBorders>
            <w:vAlign w:val="bottom"/>
          </w:tcPr>
          <w:p w14:paraId="6CDC658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2300 </w:t>
            </w:r>
          </w:p>
        </w:tc>
        <w:tc>
          <w:tcPr>
            <w:tcW w:w="1016" w:type="dxa"/>
            <w:tcBorders>
              <w:top w:val="nil"/>
              <w:left w:val="nil"/>
              <w:bottom w:val="nil"/>
            </w:tcBorders>
            <w:vAlign w:val="bottom"/>
          </w:tcPr>
          <w:p w14:paraId="5E2F8691"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239 </w:t>
            </w:r>
          </w:p>
        </w:tc>
        <w:tc>
          <w:tcPr>
            <w:tcW w:w="1016" w:type="dxa"/>
            <w:tcBorders>
              <w:top w:val="nil"/>
              <w:left w:val="nil"/>
              <w:bottom w:val="nil"/>
            </w:tcBorders>
            <w:vAlign w:val="bottom"/>
          </w:tcPr>
          <w:p w14:paraId="604A4E34"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1890 </w:t>
            </w:r>
          </w:p>
        </w:tc>
        <w:tc>
          <w:tcPr>
            <w:tcW w:w="1016" w:type="dxa"/>
            <w:tcBorders>
              <w:top w:val="nil"/>
              <w:left w:val="nil"/>
              <w:bottom w:val="nil"/>
            </w:tcBorders>
            <w:vAlign w:val="bottom"/>
          </w:tcPr>
          <w:p w14:paraId="1DA6FF7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197 </w:t>
            </w:r>
          </w:p>
        </w:tc>
        <w:tc>
          <w:tcPr>
            <w:tcW w:w="1016" w:type="dxa"/>
            <w:tcBorders>
              <w:top w:val="nil"/>
              <w:left w:val="nil"/>
              <w:bottom w:val="nil"/>
            </w:tcBorders>
            <w:vAlign w:val="bottom"/>
          </w:tcPr>
          <w:p w14:paraId="2AA2C176"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630 </w:t>
            </w:r>
          </w:p>
        </w:tc>
        <w:tc>
          <w:tcPr>
            <w:tcW w:w="1016" w:type="dxa"/>
            <w:tcBorders>
              <w:top w:val="nil"/>
              <w:left w:val="nil"/>
              <w:bottom w:val="nil"/>
              <w:right w:val="single" w:sz="4" w:space="0" w:color="auto"/>
            </w:tcBorders>
            <w:vAlign w:val="bottom"/>
          </w:tcPr>
          <w:p w14:paraId="40E487C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65</w:t>
            </w:r>
          </w:p>
        </w:tc>
      </w:tr>
      <w:tr w:rsidR="00225419" w:rsidRPr="00506BD8" w14:paraId="701A045D" w14:textId="77777777" w:rsidTr="006661FE">
        <w:tc>
          <w:tcPr>
            <w:tcW w:w="2660" w:type="dxa"/>
            <w:tcBorders>
              <w:top w:val="nil"/>
              <w:left w:val="double" w:sz="4" w:space="0" w:color="auto"/>
              <w:bottom w:val="nil"/>
            </w:tcBorders>
          </w:tcPr>
          <w:p w14:paraId="62FD3E9C"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Single Busbar Bay</w:t>
            </w:r>
          </w:p>
        </w:tc>
        <w:tc>
          <w:tcPr>
            <w:tcW w:w="1015" w:type="dxa"/>
            <w:tcBorders>
              <w:top w:val="nil"/>
              <w:bottom w:val="nil"/>
            </w:tcBorders>
            <w:vAlign w:val="bottom"/>
          </w:tcPr>
          <w:p w14:paraId="2857DF3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1830 </w:t>
            </w:r>
          </w:p>
        </w:tc>
        <w:tc>
          <w:tcPr>
            <w:tcW w:w="1016" w:type="dxa"/>
            <w:tcBorders>
              <w:top w:val="nil"/>
              <w:left w:val="nil"/>
              <w:bottom w:val="nil"/>
            </w:tcBorders>
            <w:vAlign w:val="bottom"/>
          </w:tcPr>
          <w:p w14:paraId="4E1BBE3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190 </w:t>
            </w:r>
          </w:p>
        </w:tc>
        <w:tc>
          <w:tcPr>
            <w:tcW w:w="1016" w:type="dxa"/>
            <w:tcBorders>
              <w:top w:val="nil"/>
              <w:left w:val="nil"/>
              <w:bottom w:val="nil"/>
            </w:tcBorders>
            <w:shd w:val="pct15" w:color="auto" w:fill="FFFFFF"/>
            <w:vAlign w:val="center"/>
          </w:tcPr>
          <w:p w14:paraId="195E01E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67BC94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15E61BF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460 </w:t>
            </w:r>
          </w:p>
        </w:tc>
        <w:tc>
          <w:tcPr>
            <w:tcW w:w="1016" w:type="dxa"/>
            <w:tcBorders>
              <w:top w:val="nil"/>
              <w:left w:val="nil"/>
              <w:bottom w:val="nil"/>
              <w:right w:val="single" w:sz="4" w:space="0" w:color="auto"/>
            </w:tcBorders>
            <w:vAlign w:val="bottom"/>
          </w:tcPr>
          <w:p w14:paraId="37CA89EC"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50</w:t>
            </w:r>
          </w:p>
        </w:tc>
      </w:tr>
      <w:tr w:rsidR="00225419" w:rsidRPr="00506BD8" w14:paraId="53808028" w14:textId="77777777" w:rsidTr="006661FE">
        <w:trPr>
          <w:trHeight w:val="108"/>
        </w:trPr>
        <w:tc>
          <w:tcPr>
            <w:tcW w:w="2660" w:type="dxa"/>
            <w:tcBorders>
              <w:top w:val="nil"/>
              <w:left w:val="double" w:sz="4" w:space="0" w:color="auto"/>
            </w:tcBorders>
          </w:tcPr>
          <w:p w14:paraId="312657A0"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26FC6813"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C31574D"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4BEEF9DE"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9F48BC6"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5A2E168"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74AE0847" w14:textId="77777777" w:rsidR="00225419" w:rsidRPr="00225419" w:rsidRDefault="00225419" w:rsidP="006661FE">
            <w:pPr>
              <w:jc w:val="center"/>
              <w:rPr>
                <w:rFonts w:ascii="Arial" w:hAnsi="Arial" w:cs="Arial"/>
                <w:sz w:val="22"/>
                <w:szCs w:val="22"/>
                <w:highlight w:val="yellow"/>
              </w:rPr>
            </w:pPr>
          </w:p>
        </w:tc>
      </w:tr>
      <w:tr w:rsidR="00225419" w:rsidRPr="00506BD8" w14:paraId="07EBCAE0" w14:textId="77777777" w:rsidTr="006661FE">
        <w:trPr>
          <w:cantSplit/>
        </w:trPr>
        <w:tc>
          <w:tcPr>
            <w:tcW w:w="2660" w:type="dxa"/>
            <w:tcBorders>
              <w:top w:val="nil"/>
              <w:left w:val="double" w:sz="4" w:space="0" w:color="auto"/>
              <w:bottom w:val="nil"/>
            </w:tcBorders>
          </w:tcPr>
          <w:p w14:paraId="03C15BD2" w14:textId="77777777" w:rsidR="00225419" w:rsidRPr="00225419" w:rsidRDefault="00225419">
            <w:pPr>
              <w:rPr>
                <w:rFonts w:ascii="Arial" w:hAnsi="Arial" w:cs="Arial"/>
                <w:sz w:val="22"/>
                <w:szCs w:val="22"/>
              </w:rPr>
            </w:pPr>
            <w:r w:rsidRPr="00225419">
              <w:rPr>
                <w:rFonts w:ascii="Arial" w:hAnsi="Arial" w:cs="Arial"/>
                <w:sz w:val="22"/>
                <w:szCs w:val="22"/>
              </w:rPr>
              <w:t>Transformer Cables 100m</w:t>
            </w:r>
          </w:p>
          <w:p w14:paraId="2BEC403C" w14:textId="77777777" w:rsidR="00225419" w:rsidRPr="00225419" w:rsidRDefault="00225419">
            <w:pPr>
              <w:rPr>
                <w:rFonts w:ascii="Arial" w:hAnsi="Arial" w:cs="Arial"/>
                <w:sz w:val="22"/>
                <w:szCs w:val="22"/>
              </w:rPr>
            </w:pPr>
            <w:r w:rsidRPr="00225419">
              <w:rPr>
                <w:rFonts w:ascii="Arial" w:hAnsi="Arial" w:cs="Arial"/>
                <w:sz w:val="22"/>
                <w:szCs w:val="22"/>
              </w:rPr>
              <w:t>(incl. Cable sealing ends)</w:t>
            </w:r>
          </w:p>
        </w:tc>
        <w:tc>
          <w:tcPr>
            <w:tcW w:w="1015" w:type="dxa"/>
            <w:tcBorders>
              <w:top w:val="nil"/>
              <w:bottom w:val="nil"/>
            </w:tcBorders>
            <w:vAlign w:val="center"/>
          </w:tcPr>
          <w:p w14:paraId="21691970"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80196C8"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002603B"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06328EA7"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C9760A0" w14:textId="77777777" w:rsidR="00225419" w:rsidRPr="00225419" w:rsidRDefault="00225419">
            <w:pPr>
              <w:jc w:val="right"/>
              <w:rPr>
                <w:rFonts w:ascii="Arial" w:hAnsi="Arial" w:cs="Arial"/>
                <w:sz w:val="22"/>
                <w:szCs w:val="22"/>
                <w:highlight w:val="yellow"/>
              </w:rPr>
            </w:pPr>
          </w:p>
        </w:tc>
        <w:tc>
          <w:tcPr>
            <w:tcW w:w="1016" w:type="dxa"/>
            <w:tcBorders>
              <w:top w:val="nil"/>
              <w:bottom w:val="nil"/>
              <w:right w:val="single" w:sz="4" w:space="0" w:color="auto"/>
            </w:tcBorders>
            <w:vAlign w:val="center"/>
          </w:tcPr>
          <w:p w14:paraId="3662D0AA" w14:textId="77777777" w:rsidR="00225419" w:rsidRPr="00225419" w:rsidRDefault="00225419" w:rsidP="006661FE">
            <w:pPr>
              <w:jc w:val="center"/>
              <w:rPr>
                <w:rFonts w:ascii="Arial" w:hAnsi="Arial" w:cs="Arial"/>
                <w:sz w:val="22"/>
                <w:szCs w:val="22"/>
                <w:highlight w:val="yellow"/>
              </w:rPr>
            </w:pPr>
          </w:p>
        </w:tc>
      </w:tr>
      <w:tr w:rsidR="00225419" w:rsidRPr="00506BD8" w14:paraId="79450944" w14:textId="77777777" w:rsidTr="006661FE">
        <w:tc>
          <w:tcPr>
            <w:tcW w:w="2660" w:type="dxa"/>
            <w:tcBorders>
              <w:top w:val="nil"/>
              <w:left w:val="double" w:sz="4" w:space="0" w:color="auto"/>
              <w:bottom w:val="nil"/>
            </w:tcBorders>
          </w:tcPr>
          <w:p w14:paraId="7BD2A0EE"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w:t>
            </w:r>
          </w:p>
        </w:tc>
        <w:tc>
          <w:tcPr>
            <w:tcW w:w="1015" w:type="dxa"/>
            <w:tcBorders>
              <w:top w:val="nil"/>
              <w:bottom w:val="nil"/>
            </w:tcBorders>
            <w:shd w:val="pct15" w:color="auto" w:fill="FFFFFF"/>
            <w:vAlign w:val="center"/>
          </w:tcPr>
          <w:p w14:paraId="5A74B5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A53D2C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CC8EDB7"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1354306B"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100 </w:t>
            </w:r>
          </w:p>
        </w:tc>
        <w:tc>
          <w:tcPr>
            <w:tcW w:w="1016" w:type="dxa"/>
            <w:tcBorders>
              <w:top w:val="nil"/>
              <w:left w:val="nil"/>
              <w:bottom w:val="nil"/>
            </w:tcBorders>
            <w:vAlign w:val="bottom"/>
          </w:tcPr>
          <w:p w14:paraId="1FD22F6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310 </w:t>
            </w:r>
          </w:p>
        </w:tc>
        <w:tc>
          <w:tcPr>
            <w:tcW w:w="1016" w:type="dxa"/>
            <w:tcBorders>
              <w:top w:val="nil"/>
              <w:left w:val="nil"/>
              <w:bottom w:val="nil"/>
              <w:right w:val="single" w:sz="4" w:space="0" w:color="auto"/>
            </w:tcBorders>
            <w:vAlign w:val="bottom"/>
          </w:tcPr>
          <w:p w14:paraId="5D71FEB3"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3F4FE5E6" w14:textId="77777777" w:rsidTr="006661FE">
        <w:tc>
          <w:tcPr>
            <w:tcW w:w="2660" w:type="dxa"/>
            <w:tcBorders>
              <w:top w:val="nil"/>
              <w:left w:val="double" w:sz="4" w:space="0" w:color="auto"/>
              <w:bottom w:val="nil"/>
            </w:tcBorders>
          </w:tcPr>
          <w:p w14:paraId="688179A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w:t>
            </w:r>
          </w:p>
        </w:tc>
        <w:tc>
          <w:tcPr>
            <w:tcW w:w="1015" w:type="dxa"/>
            <w:tcBorders>
              <w:top w:val="nil"/>
              <w:bottom w:val="nil"/>
            </w:tcBorders>
            <w:vAlign w:val="bottom"/>
          </w:tcPr>
          <w:p w14:paraId="4A24D09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1480 </w:t>
            </w:r>
          </w:p>
        </w:tc>
        <w:tc>
          <w:tcPr>
            <w:tcW w:w="1016" w:type="dxa"/>
            <w:tcBorders>
              <w:top w:val="nil"/>
              <w:left w:val="nil"/>
              <w:bottom w:val="nil"/>
            </w:tcBorders>
            <w:vAlign w:val="bottom"/>
          </w:tcPr>
          <w:p w14:paraId="0161F67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150 </w:t>
            </w:r>
          </w:p>
        </w:tc>
        <w:tc>
          <w:tcPr>
            <w:tcW w:w="1016" w:type="dxa"/>
            <w:tcBorders>
              <w:top w:val="nil"/>
              <w:left w:val="nil"/>
              <w:bottom w:val="nil"/>
            </w:tcBorders>
            <w:vAlign w:val="bottom"/>
          </w:tcPr>
          <w:p w14:paraId="2637DD2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482C49C2"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101 </w:t>
            </w:r>
          </w:p>
        </w:tc>
        <w:tc>
          <w:tcPr>
            <w:tcW w:w="1016" w:type="dxa"/>
            <w:tcBorders>
              <w:top w:val="nil"/>
              <w:left w:val="nil"/>
              <w:bottom w:val="nil"/>
            </w:tcBorders>
            <w:vAlign w:val="bottom"/>
          </w:tcPr>
          <w:p w14:paraId="661670F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320 </w:t>
            </w:r>
          </w:p>
        </w:tc>
        <w:tc>
          <w:tcPr>
            <w:tcW w:w="1016" w:type="dxa"/>
            <w:tcBorders>
              <w:top w:val="nil"/>
              <w:left w:val="nil"/>
              <w:bottom w:val="nil"/>
              <w:right w:val="single" w:sz="4" w:space="0" w:color="auto"/>
            </w:tcBorders>
            <w:vAlign w:val="bottom"/>
          </w:tcPr>
          <w:p w14:paraId="05F912B9"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226CC0AE" w14:textId="77777777" w:rsidTr="006661FE">
        <w:tc>
          <w:tcPr>
            <w:tcW w:w="2660" w:type="dxa"/>
            <w:tcBorders>
              <w:top w:val="nil"/>
              <w:left w:val="double" w:sz="4" w:space="0" w:color="auto"/>
              <w:bottom w:val="nil"/>
            </w:tcBorders>
          </w:tcPr>
          <w:p w14:paraId="7733863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w:t>
            </w:r>
          </w:p>
        </w:tc>
        <w:tc>
          <w:tcPr>
            <w:tcW w:w="1015" w:type="dxa"/>
            <w:tcBorders>
              <w:top w:val="nil"/>
              <w:bottom w:val="nil"/>
            </w:tcBorders>
            <w:vAlign w:val="bottom"/>
          </w:tcPr>
          <w:p w14:paraId="0EB0C7C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1520 </w:t>
            </w:r>
          </w:p>
        </w:tc>
        <w:tc>
          <w:tcPr>
            <w:tcW w:w="1016" w:type="dxa"/>
            <w:tcBorders>
              <w:top w:val="nil"/>
              <w:left w:val="nil"/>
              <w:bottom w:val="nil"/>
            </w:tcBorders>
            <w:vAlign w:val="bottom"/>
          </w:tcPr>
          <w:p w14:paraId="2EEC97A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158 </w:t>
            </w:r>
          </w:p>
        </w:tc>
        <w:tc>
          <w:tcPr>
            <w:tcW w:w="1016" w:type="dxa"/>
            <w:tcBorders>
              <w:top w:val="nil"/>
              <w:left w:val="nil"/>
              <w:bottom w:val="nil"/>
            </w:tcBorders>
            <w:vAlign w:val="bottom"/>
          </w:tcPr>
          <w:p w14:paraId="458389C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980 </w:t>
            </w:r>
          </w:p>
        </w:tc>
        <w:tc>
          <w:tcPr>
            <w:tcW w:w="1016" w:type="dxa"/>
            <w:tcBorders>
              <w:top w:val="nil"/>
              <w:left w:val="nil"/>
              <w:bottom w:val="nil"/>
            </w:tcBorders>
            <w:vAlign w:val="bottom"/>
          </w:tcPr>
          <w:p w14:paraId="6249B7D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102 </w:t>
            </w:r>
          </w:p>
        </w:tc>
        <w:tc>
          <w:tcPr>
            <w:tcW w:w="1016" w:type="dxa"/>
            <w:tcBorders>
              <w:top w:val="nil"/>
              <w:left w:val="nil"/>
              <w:bottom w:val="nil"/>
            </w:tcBorders>
            <w:vAlign w:val="bottom"/>
          </w:tcPr>
          <w:p w14:paraId="411F7CF1"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355 </w:t>
            </w:r>
          </w:p>
        </w:tc>
        <w:tc>
          <w:tcPr>
            <w:tcW w:w="1016" w:type="dxa"/>
            <w:tcBorders>
              <w:top w:val="nil"/>
              <w:left w:val="nil"/>
              <w:bottom w:val="nil"/>
              <w:right w:val="single" w:sz="4" w:space="0" w:color="auto"/>
            </w:tcBorders>
            <w:vAlign w:val="bottom"/>
          </w:tcPr>
          <w:p w14:paraId="7008F35A"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37</w:t>
            </w:r>
          </w:p>
        </w:tc>
      </w:tr>
      <w:tr w:rsidR="00225419" w:rsidRPr="00506BD8" w14:paraId="371D2E82" w14:textId="77777777" w:rsidTr="006661FE">
        <w:tc>
          <w:tcPr>
            <w:tcW w:w="2660" w:type="dxa"/>
            <w:tcBorders>
              <w:top w:val="nil"/>
              <w:left w:val="double" w:sz="4" w:space="0" w:color="auto"/>
              <w:bottom w:val="nil"/>
            </w:tcBorders>
          </w:tcPr>
          <w:p w14:paraId="412885CA"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750MVA</w:t>
            </w:r>
          </w:p>
        </w:tc>
        <w:tc>
          <w:tcPr>
            <w:tcW w:w="1015" w:type="dxa"/>
            <w:tcBorders>
              <w:top w:val="nil"/>
              <w:bottom w:val="nil"/>
            </w:tcBorders>
            <w:vAlign w:val="bottom"/>
          </w:tcPr>
          <w:p w14:paraId="4AA1612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1540 </w:t>
            </w:r>
          </w:p>
        </w:tc>
        <w:tc>
          <w:tcPr>
            <w:tcW w:w="1016" w:type="dxa"/>
            <w:tcBorders>
              <w:top w:val="nil"/>
              <w:left w:val="nil"/>
              <w:bottom w:val="nil"/>
            </w:tcBorders>
            <w:vAlign w:val="bottom"/>
          </w:tcPr>
          <w:p w14:paraId="2C19466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160 </w:t>
            </w:r>
          </w:p>
        </w:tc>
        <w:tc>
          <w:tcPr>
            <w:tcW w:w="1016" w:type="dxa"/>
            <w:tcBorders>
              <w:top w:val="nil"/>
              <w:left w:val="nil"/>
              <w:bottom w:val="nil"/>
            </w:tcBorders>
            <w:vAlign w:val="bottom"/>
          </w:tcPr>
          <w:p w14:paraId="60AD9A9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1135 </w:t>
            </w:r>
          </w:p>
        </w:tc>
        <w:tc>
          <w:tcPr>
            <w:tcW w:w="1016" w:type="dxa"/>
            <w:tcBorders>
              <w:top w:val="nil"/>
              <w:left w:val="nil"/>
              <w:bottom w:val="nil"/>
            </w:tcBorders>
            <w:vAlign w:val="bottom"/>
          </w:tcPr>
          <w:p w14:paraId="7F10FBF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118 </w:t>
            </w:r>
          </w:p>
        </w:tc>
        <w:tc>
          <w:tcPr>
            <w:tcW w:w="1016" w:type="dxa"/>
            <w:tcBorders>
              <w:top w:val="nil"/>
              <w:left w:val="nil"/>
              <w:bottom w:val="nil"/>
            </w:tcBorders>
            <w:shd w:val="pct15" w:color="auto" w:fill="FFFFFF"/>
            <w:vAlign w:val="center"/>
          </w:tcPr>
          <w:p w14:paraId="499EC31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AE2DBA" w14:textId="77777777" w:rsidR="00225419" w:rsidRPr="00225419" w:rsidRDefault="00225419" w:rsidP="006661FE">
            <w:pPr>
              <w:jc w:val="center"/>
              <w:rPr>
                <w:rFonts w:ascii="Arial" w:hAnsi="Arial" w:cs="Arial"/>
                <w:sz w:val="22"/>
                <w:szCs w:val="22"/>
                <w:highlight w:val="yellow"/>
              </w:rPr>
            </w:pPr>
          </w:p>
        </w:tc>
      </w:tr>
      <w:tr w:rsidR="00225419" w:rsidRPr="00506BD8" w14:paraId="6C718EA5" w14:textId="77777777" w:rsidTr="006661FE">
        <w:tc>
          <w:tcPr>
            <w:tcW w:w="2660" w:type="dxa"/>
            <w:tcBorders>
              <w:top w:val="nil"/>
              <w:left w:val="double" w:sz="4" w:space="0" w:color="auto"/>
            </w:tcBorders>
          </w:tcPr>
          <w:p w14:paraId="758E0751"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64BBA35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0D751BB1"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60B410CB"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76F51E2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4919E6C"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5177652F" w14:textId="77777777" w:rsidR="00225419" w:rsidRPr="00225419" w:rsidRDefault="00225419" w:rsidP="006661FE">
            <w:pPr>
              <w:jc w:val="center"/>
              <w:rPr>
                <w:rFonts w:ascii="Arial" w:hAnsi="Arial" w:cs="Arial"/>
                <w:sz w:val="22"/>
                <w:szCs w:val="22"/>
                <w:highlight w:val="yellow"/>
              </w:rPr>
            </w:pPr>
          </w:p>
        </w:tc>
      </w:tr>
      <w:tr w:rsidR="00225419" w:rsidRPr="00506BD8" w14:paraId="2F7F7A8F" w14:textId="77777777" w:rsidTr="006661FE">
        <w:tc>
          <w:tcPr>
            <w:tcW w:w="2660" w:type="dxa"/>
            <w:tcBorders>
              <w:top w:val="nil"/>
              <w:left w:val="double" w:sz="4" w:space="0" w:color="auto"/>
              <w:bottom w:val="nil"/>
            </w:tcBorders>
          </w:tcPr>
          <w:p w14:paraId="5B7A3039" w14:textId="77777777" w:rsidR="00225419" w:rsidRPr="00225419" w:rsidRDefault="00225419">
            <w:pPr>
              <w:rPr>
                <w:rFonts w:ascii="Arial" w:hAnsi="Arial" w:cs="Arial"/>
                <w:color w:val="000000"/>
                <w:sz w:val="22"/>
                <w:szCs w:val="22"/>
              </w:rPr>
            </w:pPr>
            <w:r w:rsidRPr="00225419">
              <w:rPr>
                <w:rFonts w:ascii="Arial" w:hAnsi="Arial" w:cs="Arial"/>
                <w:sz w:val="22"/>
                <w:szCs w:val="22"/>
              </w:rPr>
              <w:t>Transformers</w:t>
            </w:r>
          </w:p>
        </w:tc>
        <w:tc>
          <w:tcPr>
            <w:tcW w:w="1015" w:type="dxa"/>
            <w:tcBorders>
              <w:top w:val="nil"/>
              <w:bottom w:val="nil"/>
            </w:tcBorders>
            <w:vAlign w:val="center"/>
          </w:tcPr>
          <w:p w14:paraId="7998E447"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vAlign w:val="center"/>
          </w:tcPr>
          <w:p w14:paraId="797A755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69F5A7D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10348CF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4B11B45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vAlign w:val="center"/>
          </w:tcPr>
          <w:p w14:paraId="0140D6DD" w14:textId="77777777" w:rsidR="00225419" w:rsidRPr="00225419" w:rsidRDefault="00225419" w:rsidP="006661FE">
            <w:pPr>
              <w:jc w:val="center"/>
              <w:rPr>
                <w:rFonts w:ascii="Arial" w:hAnsi="Arial" w:cs="Arial"/>
                <w:sz w:val="22"/>
                <w:szCs w:val="22"/>
                <w:highlight w:val="yellow"/>
              </w:rPr>
            </w:pPr>
          </w:p>
        </w:tc>
      </w:tr>
      <w:tr w:rsidR="00225419" w:rsidRPr="00506BD8" w14:paraId="4067C388" w14:textId="77777777" w:rsidTr="006661FE">
        <w:tc>
          <w:tcPr>
            <w:tcW w:w="2660" w:type="dxa"/>
            <w:tcBorders>
              <w:top w:val="nil"/>
              <w:left w:val="double" w:sz="4" w:space="0" w:color="auto"/>
              <w:bottom w:val="nil"/>
            </w:tcBorders>
          </w:tcPr>
          <w:p w14:paraId="488D821D"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45MVA 132/66kV</w:t>
            </w:r>
          </w:p>
        </w:tc>
        <w:tc>
          <w:tcPr>
            <w:tcW w:w="1015" w:type="dxa"/>
            <w:tcBorders>
              <w:top w:val="nil"/>
              <w:bottom w:val="nil"/>
            </w:tcBorders>
            <w:shd w:val="pct15" w:color="auto" w:fill="FFFFFF"/>
            <w:vAlign w:val="center"/>
          </w:tcPr>
          <w:p w14:paraId="77C5606C"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A10F522"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27991AC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37A42C3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040119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1060 </w:t>
            </w:r>
          </w:p>
        </w:tc>
        <w:tc>
          <w:tcPr>
            <w:tcW w:w="1016" w:type="dxa"/>
            <w:tcBorders>
              <w:top w:val="nil"/>
              <w:left w:val="nil"/>
              <w:bottom w:val="nil"/>
              <w:right w:val="single" w:sz="4" w:space="0" w:color="auto"/>
            </w:tcBorders>
            <w:vAlign w:val="bottom"/>
          </w:tcPr>
          <w:p w14:paraId="24F0AE9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110</w:t>
            </w:r>
          </w:p>
        </w:tc>
      </w:tr>
      <w:tr w:rsidR="00225419" w:rsidRPr="00506BD8" w14:paraId="22A4A6CF" w14:textId="77777777" w:rsidTr="006661FE">
        <w:tc>
          <w:tcPr>
            <w:tcW w:w="2660" w:type="dxa"/>
            <w:tcBorders>
              <w:top w:val="nil"/>
              <w:left w:val="double" w:sz="4" w:space="0" w:color="auto"/>
              <w:bottom w:val="nil"/>
            </w:tcBorders>
          </w:tcPr>
          <w:p w14:paraId="67C513F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90MVA 132/33kV</w:t>
            </w:r>
          </w:p>
        </w:tc>
        <w:tc>
          <w:tcPr>
            <w:tcW w:w="1015" w:type="dxa"/>
            <w:tcBorders>
              <w:top w:val="nil"/>
              <w:bottom w:val="nil"/>
            </w:tcBorders>
            <w:shd w:val="pct15" w:color="auto" w:fill="FFFFFF"/>
            <w:vAlign w:val="center"/>
          </w:tcPr>
          <w:p w14:paraId="0E9BE996"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0E5CE6D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1D10037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A62E69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F36202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102 0</w:t>
            </w:r>
          </w:p>
        </w:tc>
        <w:tc>
          <w:tcPr>
            <w:tcW w:w="1016" w:type="dxa"/>
            <w:tcBorders>
              <w:top w:val="nil"/>
              <w:left w:val="nil"/>
              <w:bottom w:val="nil"/>
              <w:right w:val="single" w:sz="4" w:space="0" w:color="auto"/>
            </w:tcBorders>
            <w:vAlign w:val="bottom"/>
          </w:tcPr>
          <w:p w14:paraId="2A7D43F4"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106</w:t>
            </w:r>
          </w:p>
        </w:tc>
      </w:tr>
      <w:tr w:rsidR="00225419" w:rsidRPr="00506BD8" w14:paraId="5F0B5E67" w14:textId="77777777" w:rsidTr="006661FE">
        <w:tc>
          <w:tcPr>
            <w:tcW w:w="2660" w:type="dxa"/>
            <w:tcBorders>
              <w:top w:val="nil"/>
              <w:left w:val="double" w:sz="4" w:space="0" w:color="auto"/>
              <w:bottom w:val="nil"/>
            </w:tcBorders>
          </w:tcPr>
          <w:p w14:paraId="21A00B6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 275/33kV</w:t>
            </w:r>
          </w:p>
        </w:tc>
        <w:tc>
          <w:tcPr>
            <w:tcW w:w="1015" w:type="dxa"/>
            <w:tcBorders>
              <w:top w:val="nil"/>
              <w:bottom w:val="nil"/>
            </w:tcBorders>
            <w:shd w:val="pct15" w:color="auto" w:fill="FFFFFF"/>
            <w:vAlign w:val="center"/>
          </w:tcPr>
          <w:p w14:paraId="13E20460"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0CE92D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FE341C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2110 </w:t>
            </w:r>
          </w:p>
        </w:tc>
        <w:tc>
          <w:tcPr>
            <w:tcW w:w="1016" w:type="dxa"/>
            <w:tcBorders>
              <w:top w:val="nil"/>
              <w:left w:val="nil"/>
              <w:bottom w:val="nil"/>
            </w:tcBorders>
            <w:vAlign w:val="bottom"/>
          </w:tcPr>
          <w:p w14:paraId="7C5E5D2E"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219 </w:t>
            </w:r>
          </w:p>
        </w:tc>
        <w:tc>
          <w:tcPr>
            <w:tcW w:w="1016" w:type="dxa"/>
            <w:tcBorders>
              <w:top w:val="nil"/>
              <w:left w:val="nil"/>
              <w:bottom w:val="nil"/>
            </w:tcBorders>
            <w:shd w:val="pct15" w:color="auto" w:fill="FFFFFF"/>
            <w:vAlign w:val="center"/>
          </w:tcPr>
          <w:p w14:paraId="4B29A66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7E248B1" w14:textId="77777777" w:rsidR="00225419" w:rsidRPr="00225419" w:rsidRDefault="00225419" w:rsidP="006661FE">
            <w:pPr>
              <w:jc w:val="center"/>
              <w:rPr>
                <w:rFonts w:ascii="Arial" w:hAnsi="Arial" w:cs="Arial"/>
                <w:sz w:val="22"/>
                <w:szCs w:val="22"/>
                <w:highlight w:val="yellow"/>
              </w:rPr>
            </w:pPr>
          </w:p>
        </w:tc>
      </w:tr>
      <w:tr w:rsidR="00225419" w:rsidRPr="00506BD8" w14:paraId="242C25E6" w14:textId="77777777" w:rsidTr="006661FE">
        <w:tc>
          <w:tcPr>
            <w:tcW w:w="2660" w:type="dxa"/>
            <w:tcBorders>
              <w:top w:val="nil"/>
              <w:left w:val="double" w:sz="4" w:space="0" w:color="auto"/>
              <w:bottom w:val="nil"/>
            </w:tcBorders>
          </w:tcPr>
          <w:p w14:paraId="523186C9"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275/66kV</w:t>
            </w:r>
          </w:p>
        </w:tc>
        <w:tc>
          <w:tcPr>
            <w:tcW w:w="1015" w:type="dxa"/>
            <w:tcBorders>
              <w:top w:val="nil"/>
              <w:bottom w:val="nil"/>
            </w:tcBorders>
            <w:shd w:val="pct15" w:color="auto" w:fill="FFFFFF"/>
            <w:vAlign w:val="center"/>
          </w:tcPr>
          <w:p w14:paraId="510CA00A"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C64835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710578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2560 </w:t>
            </w:r>
          </w:p>
        </w:tc>
        <w:tc>
          <w:tcPr>
            <w:tcW w:w="1016" w:type="dxa"/>
            <w:tcBorders>
              <w:top w:val="nil"/>
              <w:left w:val="nil"/>
              <w:bottom w:val="nil"/>
            </w:tcBorders>
            <w:vAlign w:val="bottom"/>
          </w:tcPr>
          <w:p w14:paraId="78FBDB98"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266 </w:t>
            </w:r>
          </w:p>
        </w:tc>
        <w:tc>
          <w:tcPr>
            <w:tcW w:w="1016" w:type="dxa"/>
            <w:tcBorders>
              <w:top w:val="nil"/>
              <w:left w:val="nil"/>
              <w:bottom w:val="nil"/>
            </w:tcBorders>
            <w:shd w:val="pct15" w:color="auto" w:fill="FFFFFF"/>
            <w:vAlign w:val="center"/>
          </w:tcPr>
          <w:p w14:paraId="71243D78"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6570A20" w14:textId="77777777" w:rsidR="00225419" w:rsidRPr="00225419" w:rsidRDefault="00225419" w:rsidP="006661FE">
            <w:pPr>
              <w:jc w:val="center"/>
              <w:rPr>
                <w:rFonts w:ascii="Arial" w:hAnsi="Arial" w:cs="Arial"/>
                <w:sz w:val="22"/>
                <w:szCs w:val="22"/>
                <w:highlight w:val="yellow"/>
              </w:rPr>
            </w:pPr>
          </w:p>
        </w:tc>
      </w:tr>
      <w:tr w:rsidR="00225419" w:rsidRPr="00506BD8" w14:paraId="28FFD8B6" w14:textId="77777777" w:rsidTr="006661FE">
        <w:tc>
          <w:tcPr>
            <w:tcW w:w="2660" w:type="dxa"/>
            <w:tcBorders>
              <w:top w:val="nil"/>
              <w:left w:val="double" w:sz="4" w:space="0" w:color="auto"/>
              <w:bottom w:val="nil"/>
            </w:tcBorders>
          </w:tcPr>
          <w:p w14:paraId="4CB6ABD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275/132kV</w:t>
            </w:r>
          </w:p>
        </w:tc>
        <w:tc>
          <w:tcPr>
            <w:tcW w:w="1015" w:type="dxa"/>
            <w:tcBorders>
              <w:top w:val="nil"/>
              <w:bottom w:val="nil"/>
            </w:tcBorders>
            <w:shd w:val="pct15" w:color="auto" w:fill="FFFFFF"/>
            <w:vAlign w:val="center"/>
          </w:tcPr>
          <w:p w14:paraId="16EB354B"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8683E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222A28B"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2180 </w:t>
            </w:r>
          </w:p>
        </w:tc>
        <w:tc>
          <w:tcPr>
            <w:tcW w:w="1016" w:type="dxa"/>
            <w:tcBorders>
              <w:top w:val="nil"/>
              <w:left w:val="nil"/>
              <w:bottom w:val="nil"/>
            </w:tcBorders>
            <w:vAlign w:val="bottom"/>
          </w:tcPr>
          <w:p w14:paraId="75C26C1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227 </w:t>
            </w:r>
          </w:p>
        </w:tc>
        <w:tc>
          <w:tcPr>
            <w:tcW w:w="1016" w:type="dxa"/>
            <w:tcBorders>
              <w:top w:val="nil"/>
              <w:left w:val="nil"/>
              <w:bottom w:val="nil"/>
            </w:tcBorders>
            <w:shd w:val="pct15" w:color="auto" w:fill="FFFFFF"/>
            <w:vAlign w:val="center"/>
          </w:tcPr>
          <w:p w14:paraId="3EB96DA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B125B1" w14:textId="77777777" w:rsidR="00225419" w:rsidRPr="00225419" w:rsidRDefault="00225419" w:rsidP="006661FE">
            <w:pPr>
              <w:jc w:val="center"/>
              <w:rPr>
                <w:rFonts w:ascii="Arial" w:hAnsi="Arial" w:cs="Arial"/>
                <w:sz w:val="22"/>
                <w:szCs w:val="22"/>
                <w:highlight w:val="yellow"/>
              </w:rPr>
            </w:pPr>
          </w:p>
        </w:tc>
      </w:tr>
      <w:tr w:rsidR="00225419" w:rsidRPr="00506BD8" w14:paraId="4E5ADB88" w14:textId="77777777" w:rsidTr="006661FE">
        <w:tc>
          <w:tcPr>
            <w:tcW w:w="2660" w:type="dxa"/>
            <w:tcBorders>
              <w:top w:val="nil"/>
              <w:left w:val="double" w:sz="4" w:space="0" w:color="auto"/>
              <w:bottom w:val="nil"/>
            </w:tcBorders>
          </w:tcPr>
          <w:p w14:paraId="7A2976AF"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275/132kV</w:t>
            </w:r>
          </w:p>
        </w:tc>
        <w:tc>
          <w:tcPr>
            <w:tcW w:w="1015" w:type="dxa"/>
            <w:tcBorders>
              <w:top w:val="nil"/>
              <w:bottom w:val="nil"/>
            </w:tcBorders>
            <w:shd w:val="pct15" w:color="auto" w:fill="FFFFFF"/>
            <w:vAlign w:val="center"/>
          </w:tcPr>
          <w:p w14:paraId="23BB1D19"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C5815E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A4E411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2630 </w:t>
            </w:r>
          </w:p>
        </w:tc>
        <w:tc>
          <w:tcPr>
            <w:tcW w:w="1016" w:type="dxa"/>
            <w:tcBorders>
              <w:top w:val="nil"/>
              <w:left w:val="nil"/>
              <w:bottom w:val="nil"/>
            </w:tcBorders>
            <w:vAlign w:val="bottom"/>
          </w:tcPr>
          <w:p w14:paraId="67243CAA"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273 </w:t>
            </w:r>
          </w:p>
        </w:tc>
        <w:tc>
          <w:tcPr>
            <w:tcW w:w="1016" w:type="dxa"/>
            <w:tcBorders>
              <w:top w:val="nil"/>
              <w:left w:val="nil"/>
              <w:bottom w:val="nil"/>
            </w:tcBorders>
            <w:shd w:val="pct15" w:color="auto" w:fill="FFFFFF"/>
            <w:vAlign w:val="center"/>
          </w:tcPr>
          <w:p w14:paraId="743824C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28E75955" w14:textId="77777777" w:rsidR="00225419" w:rsidRPr="00225419" w:rsidRDefault="00225419" w:rsidP="006661FE">
            <w:pPr>
              <w:jc w:val="center"/>
              <w:rPr>
                <w:rFonts w:ascii="Arial" w:hAnsi="Arial" w:cs="Arial"/>
                <w:sz w:val="22"/>
                <w:szCs w:val="22"/>
                <w:highlight w:val="yellow"/>
              </w:rPr>
            </w:pPr>
          </w:p>
        </w:tc>
      </w:tr>
      <w:tr w:rsidR="00225419" w:rsidRPr="00506BD8" w14:paraId="18B25ED1" w14:textId="77777777" w:rsidTr="006661FE">
        <w:tc>
          <w:tcPr>
            <w:tcW w:w="2660" w:type="dxa"/>
            <w:tcBorders>
              <w:top w:val="nil"/>
              <w:left w:val="double" w:sz="4" w:space="0" w:color="auto"/>
              <w:bottom w:val="nil"/>
            </w:tcBorders>
          </w:tcPr>
          <w:p w14:paraId="0EA4DF74"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400/132kV</w:t>
            </w:r>
          </w:p>
        </w:tc>
        <w:tc>
          <w:tcPr>
            <w:tcW w:w="1015" w:type="dxa"/>
            <w:tcBorders>
              <w:top w:val="nil"/>
              <w:bottom w:val="nil"/>
            </w:tcBorders>
            <w:vAlign w:val="bottom"/>
          </w:tcPr>
          <w:p w14:paraId="661D1FF5" w14:textId="77777777" w:rsidR="00225419" w:rsidRPr="00225419" w:rsidRDefault="00225419">
            <w:pPr>
              <w:jc w:val="right"/>
              <w:rPr>
                <w:rFonts w:ascii="Arial" w:hAnsi="Arial" w:cs="Arial"/>
                <w:color w:val="000000"/>
                <w:sz w:val="22"/>
                <w:szCs w:val="22"/>
              </w:rPr>
            </w:pPr>
            <w:r w:rsidRPr="00225419">
              <w:rPr>
                <w:rFonts w:ascii="Arial" w:hAnsi="Arial" w:cs="Arial"/>
                <w:b/>
                <w:bCs/>
                <w:color w:val="802060"/>
                <w:sz w:val="22"/>
                <w:szCs w:val="22"/>
              </w:rPr>
              <w:t xml:space="preserve">3180 </w:t>
            </w:r>
          </w:p>
        </w:tc>
        <w:tc>
          <w:tcPr>
            <w:tcW w:w="1016" w:type="dxa"/>
            <w:tcBorders>
              <w:top w:val="nil"/>
              <w:left w:val="nil"/>
              <w:bottom w:val="nil"/>
            </w:tcBorders>
            <w:vAlign w:val="bottom"/>
          </w:tcPr>
          <w:p w14:paraId="065FEA6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340 </w:t>
            </w:r>
          </w:p>
        </w:tc>
        <w:tc>
          <w:tcPr>
            <w:tcW w:w="1016" w:type="dxa"/>
            <w:tcBorders>
              <w:top w:val="nil"/>
              <w:left w:val="nil"/>
              <w:bottom w:val="nil"/>
            </w:tcBorders>
            <w:shd w:val="pct15" w:color="auto" w:fill="FFFFFF"/>
            <w:vAlign w:val="center"/>
          </w:tcPr>
          <w:p w14:paraId="28B0103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56ADA9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6F4F6BD9"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54E9641C" w14:textId="77777777" w:rsidR="00225419" w:rsidRPr="00225419" w:rsidRDefault="00225419" w:rsidP="006661FE">
            <w:pPr>
              <w:jc w:val="center"/>
              <w:rPr>
                <w:rFonts w:ascii="Arial" w:hAnsi="Arial" w:cs="Arial"/>
                <w:sz w:val="22"/>
                <w:szCs w:val="22"/>
                <w:highlight w:val="yellow"/>
              </w:rPr>
            </w:pPr>
          </w:p>
        </w:tc>
      </w:tr>
      <w:tr w:rsidR="00225419" w:rsidRPr="00506BD8" w14:paraId="0C052555" w14:textId="77777777" w:rsidTr="006661FE">
        <w:tc>
          <w:tcPr>
            <w:tcW w:w="2660" w:type="dxa"/>
            <w:tcBorders>
              <w:top w:val="nil"/>
              <w:left w:val="double" w:sz="4" w:space="0" w:color="auto"/>
              <w:bottom w:val="double" w:sz="4" w:space="0" w:color="auto"/>
            </w:tcBorders>
          </w:tcPr>
          <w:p w14:paraId="0DEC26D6" w14:textId="77777777" w:rsidR="00225419" w:rsidRPr="00225419" w:rsidRDefault="00225419">
            <w:pPr>
              <w:rPr>
                <w:rFonts w:ascii="Arial" w:hAnsi="Arial" w:cs="Arial"/>
                <w:color w:val="000000"/>
                <w:sz w:val="22"/>
                <w:szCs w:val="22"/>
              </w:rPr>
            </w:pPr>
          </w:p>
        </w:tc>
        <w:tc>
          <w:tcPr>
            <w:tcW w:w="1015" w:type="dxa"/>
            <w:tcBorders>
              <w:top w:val="nil"/>
              <w:bottom w:val="double" w:sz="4" w:space="0" w:color="auto"/>
            </w:tcBorders>
            <w:vAlign w:val="center"/>
          </w:tcPr>
          <w:p w14:paraId="379A87FB" w14:textId="77777777" w:rsidR="00225419" w:rsidRPr="00225419" w:rsidRDefault="00225419">
            <w:pPr>
              <w:jc w:val="both"/>
              <w:rPr>
                <w:rFonts w:ascii="Arial" w:hAnsi="Arial" w:cs="Arial"/>
                <w:color w:val="000000"/>
                <w:sz w:val="22"/>
                <w:szCs w:val="22"/>
              </w:rPr>
            </w:pPr>
          </w:p>
        </w:tc>
        <w:tc>
          <w:tcPr>
            <w:tcW w:w="1016" w:type="dxa"/>
            <w:tcBorders>
              <w:top w:val="nil"/>
              <w:left w:val="nil"/>
              <w:bottom w:val="double" w:sz="4" w:space="0" w:color="auto"/>
            </w:tcBorders>
            <w:vAlign w:val="center"/>
          </w:tcPr>
          <w:p w14:paraId="3E5F706A"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6E68703E"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37A6DD4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1783D63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right w:val="single" w:sz="4" w:space="0" w:color="auto"/>
            </w:tcBorders>
            <w:vAlign w:val="center"/>
          </w:tcPr>
          <w:p w14:paraId="37BDEBA0" w14:textId="77777777" w:rsidR="00225419" w:rsidRPr="00225419" w:rsidRDefault="00225419">
            <w:pPr>
              <w:jc w:val="both"/>
              <w:rPr>
                <w:rFonts w:ascii="Arial" w:hAnsi="Arial" w:cs="Arial"/>
                <w:sz w:val="22"/>
                <w:szCs w:val="22"/>
              </w:rPr>
            </w:pPr>
          </w:p>
        </w:tc>
      </w:tr>
    </w:tbl>
    <w:p w14:paraId="3C75D6F1" w14:textId="77777777" w:rsidR="00225419" w:rsidRDefault="00225419">
      <w:pPr>
        <w:pStyle w:val="i"/>
        <w:numPr>
          <w:ilvl w:val="0"/>
          <w:numId w:val="0"/>
        </w:numPr>
        <w:jc w:val="both"/>
      </w:pPr>
    </w:p>
    <w:p w14:paraId="0FC3A3B6" w14:textId="77777777" w:rsidR="00225419" w:rsidRPr="00031BB7" w:rsidRDefault="00225419">
      <w:pPr>
        <w:pStyle w:val="Heading2"/>
        <w:rPr>
          <w:highlight w:val="yellow"/>
        </w:rPr>
      </w:pPr>
      <w:r>
        <w:br w:type="page"/>
      </w:r>
      <w:bookmarkStart w:id="108" w:name="_Toc220918041"/>
      <w:bookmarkStart w:id="109" w:name="_Toc44315423"/>
      <w:r w:rsidRPr="002F776A">
        <w:t>Connection Examples</w:t>
      </w:r>
      <w:bookmarkEnd w:id="108"/>
    </w:p>
    <w:p w14:paraId="5F6C2D85" w14:textId="77777777" w:rsidR="00225419" w:rsidRPr="00031BB7" w:rsidRDefault="00225419">
      <w:pPr>
        <w:rPr>
          <w:b/>
          <w:color w:val="008080"/>
          <w:highlight w:val="yellow"/>
        </w:rPr>
      </w:pPr>
    </w:p>
    <w:p w14:paraId="541B2E31" w14:textId="77777777" w:rsidR="00225419" w:rsidRPr="00225419" w:rsidRDefault="00225419">
      <w:pPr>
        <w:rPr>
          <w:rFonts w:ascii="Arial" w:hAnsi="Arial" w:cs="Arial"/>
          <w:b/>
          <w:color w:val="008080"/>
          <w:sz w:val="22"/>
          <w:szCs w:val="22"/>
        </w:rPr>
      </w:pPr>
      <w:r w:rsidRPr="00225419">
        <w:rPr>
          <w:rFonts w:ascii="Arial" w:hAnsi="Arial" w:cs="Arial"/>
          <w:b/>
          <w:color w:val="008080"/>
          <w:sz w:val="22"/>
          <w:szCs w:val="22"/>
        </w:rPr>
        <w:t>Example 1</w:t>
      </w:r>
    </w:p>
    <w:p w14:paraId="31C7F6B4" w14:textId="0D58D7F1" w:rsidR="00225419" w:rsidRPr="008D13A0" w:rsidRDefault="008A41B4">
      <w:pPr>
        <w:rPr>
          <w:b/>
          <w:color w:val="008080"/>
        </w:rPr>
      </w:pPr>
      <w:r>
        <w:rPr>
          <w:noProof/>
        </w:rPr>
        <w:drawing>
          <wp:inline distT="0" distB="0" distL="0" distR="0" wp14:anchorId="25355293" wp14:editId="53EB84F7">
            <wp:extent cx="5716905" cy="743775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16905" cy="7437755"/>
                    </a:xfrm>
                    <a:prstGeom prst="rect">
                      <a:avLst/>
                    </a:prstGeom>
                    <a:noFill/>
                    <a:ln>
                      <a:noFill/>
                    </a:ln>
                  </pic:spPr>
                </pic:pic>
              </a:graphicData>
            </a:graphic>
          </wp:inline>
        </w:drawing>
      </w:r>
    </w:p>
    <w:p w14:paraId="5F501641" w14:textId="77777777" w:rsidR="00225419" w:rsidRDefault="00225419"/>
    <w:p w14:paraId="1E72A4AA" w14:textId="77777777" w:rsidR="00225419" w:rsidRPr="00225419" w:rsidRDefault="00225419">
      <w:pPr>
        <w:rPr>
          <w:rFonts w:ascii="Arial" w:hAnsi="Arial" w:cs="Arial"/>
          <w:b/>
          <w:color w:val="008080"/>
          <w:sz w:val="22"/>
          <w:szCs w:val="22"/>
        </w:rPr>
      </w:pPr>
      <w:r>
        <w:rPr>
          <w:b/>
          <w:color w:val="008080"/>
        </w:rPr>
        <w:br w:type="page"/>
      </w:r>
      <w:r w:rsidRPr="00225419">
        <w:rPr>
          <w:rFonts w:ascii="Arial" w:hAnsi="Arial" w:cs="Arial"/>
          <w:b/>
          <w:color w:val="008080"/>
          <w:sz w:val="22"/>
          <w:szCs w:val="22"/>
        </w:rPr>
        <w:t>Example 2</w:t>
      </w:r>
    </w:p>
    <w:p w14:paraId="2F23DA90" w14:textId="6B47B5E5" w:rsidR="00225419" w:rsidRPr="00F55299" w:rsidRDefault="008A41B4">
      <w:r>
        <w:rPr>
          <w:noProof/>
        </w:rPr>
        <w:drawing>
          <wp:inline distT="0" distB="0" distL="0" distR="0" wp14:anchorId="09AD85B5" wp14:editId="1DDABB14">
            <wp:extent cx="5702300" cy="75958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02300" cy="7595870"/>
                    </a:xfrm>
                    <a:prstGeom prst="rect">
                      <a:avLst/>
                    </a:prstGeom>
                    <a:noFill/>
                    <a:ln>
                      <a:noFill/>
                    </a:ln>
                  </pic:spPr>
                </pic:pic>
              </a:graphicData>
            </a:graphic>
          </wp:inline>
        </w:drawing>
      </w:r>
    </w:p>
    <w:p w14:paraId="0D8480C3" w14:textId="77777777" w:rsidR="00225419" w:rsidRPr="00225419" w:rsidRDefault="00225419">
      <w:pPr>
        <w:rPr>
          <w:rFonts w:ascii="Arial" w:hAnsi="Arial" w:cs="Arial"/>
          <w:b/>
          <w:color w:val="008080"/>
          <w:sz w:val="22"/>
          <w:szCs w:val="22"/>
        </w:rPr>
      </w:pPr>
      <w:r>
        <w:br w:type="page"/>
      </w:r>
      <w:r w:rsidRPr="00225419">
        <w:rPr>
          <w:rFonts w:ascii="Arial" w:hAnsi="Arial" w:cs="Arial"/>
          <w:b/>
          <w:color w:val="008080"/>
          <w:sz w:val="22"/>
          <w:szCs w:val="22"/>
        </w:rPr>
        <w:t>Example 3</w:t>
      </w:r>
    </w:p>
    <w:p w14:paraId="2F4C6007" w14:textId="2F8444AF" w:rsidR="00225419" w:rsidRPr="008D13A0" w:rsidRDefault="008A41B4">
      <w:r>
        <w:rPr>
          <w:noProof/>
        </w:rPr>
        <w:drawing>
          <wp:inline distT="0" distB="0" distL="0" distR="0" wp14:anchorId="60EF1BFC" wp14:editId="56F27BCD">
            <wp:extent cx="5709285" cy="794131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09285" cy="7941310"/>
                    </a:xfrm>
                    <a:prstGeom prst="rect">
                      <a:avLst/>
                    </a:prstGeom>
                    <a:noFill/>
                    <a:ln>
                      <a:noFill/>
                    </a:ln>
                  </pic:spPr>
                </pic:pic>
              </a:graphicData>
            </a:graphic>
          </wp:inline>
        </w:drawing>
      </w:r>
    </w:p>
    <w:p w14:paraId="200CC64F" w14:textId="77777777" w:rsidR="00225419" w:rsidRDefault="00225419">
      <w:pPr>
        <w:rPr>
          <w:color w:val="000080"/>
        </w:rPr>
      </w:pPr>
      <w:r>
        <w:br w:type="page"/>
      </w:r>
      <w:bookmarkEnd w:id="109"/>
    </w:p>
    <w:p w14:paraId="25208F68" w14:textId="77777777" w:rsidR="00225419" w:rsidRPr="00415339" w:rsidRDefault="00225419">
      <w:pPr>
        <w:pStyle w:val="Heading1"/>
        <w:rPr>
          <w:color w:val="auto"/>
          <w:sz w:val="28"/>
          <w:szCs w:val="28"/>
        </w:rPr>
      </w:pPr>
      <w:bookmarkStart w:id="110" w:name="_Toc220918042"/>
      <w:r w:rsidRPr="00415339">
        <w:rPr>
          <w:color w:val="auto"/>
          <w:sz w:val="28"/>
          <w:szCs w:val="28"/>
        </w:rPr>
        <w:t>14.12 Examples of Connection Charge Calculations</w:t>
      </w:r>
      <w:bookmarkEnd w:id="110"/>
    </w:p>
    <w:p w14:paraId="6D2A3FED" w14:textId="77777777" w:rsidR="00225419" w:rsidRDefault="00225419">
      <w:pPr>
        <w:tabs>
          <w:tab w:val="left" w:pos="810"/>
          <w:tab w:val="left" w:pos="1620"/>
          <w:tab w:val="left" w:pos="4680"/>
          <w:tab w:val="left" w:pos="6390"/>
        </w:tabs>
        <w:jc w:val="both"/>
      </w:pPr>
    </w:p>
    <w:p w14:paraId="08E35B51"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fldChar w:fldCharType="begin"/>
      </w:r>
      <w:r w:rsidRPr="00225419">
        <w:rPr>
          <w:rFonts w:ascii="Arial" w:hAnsi="Arial" w:cs="Arial"/>
          <w:sz w:val="22"/>
          <w:szCs w:val="22"/>
        </w:rPr>
        <w:instrText>tc \l2 "Examples of Connection Charge Applications</w:instrText>
      </w:r>
      <w:r w:rsidRPr="00225419">
        <w:rPr>
          <w:rFonts w:ascii="Arial" w:hAnsi="Arial" w:cs="Arial"/>
          <w:sz w:val="22"/>
          <w:szCs w:val="22"/>
        </w:rPr>
        <w:fldChar w:fldCharType="end"/>
      </w:r>
      <w:r w:rsidRPr="00225419">
        <w:rPr>
          <w:rFonts w:ascii="Arial" w:hAnsi="Arial" w:cs="Arial"/>
          <w:sz w:val="22"/>
          <w:szCs w:val="22"/>
        </w:rPr>
        <w:t xml:space="preserve">The following examples of connection charge calculations are intended as general illustrations.  </w:t>
      </w:r>
    </w:p>
    <w:p w14:paraId="1532DB6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5B1832B2"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A5DB18D" w14:textId="77777777" w:rsidR="00225419" w:rsidRPr="00225419" w:rsidRDefault="00225419">
      <w:pPr>
        <w:pStyle w:val="Heading2"/>
        <w:rPr>
          <w:rFonts w:ascii="Arial" w:hAnsi="Arial" w:cs="Arial"/>
          <w:szCs w:val="22"/>
        </w:rPr>
      </w:pPr>
      <w:bookmarkStart w:id="111" w:name="_Toc32208970"/>
      <w:bookmarkStart w:id="112" w:name="_Toc44315431"/>
      <w:bookmarkStart w:id="113" w:name="_Toc220918043"/>
      <w:r w:rsidRPr="00225419">
        <w:rPr>
          <w:rFonts w:ascii="Arial" w:hAnsi="Arial" w:cs="Arial"/>
          <w:szCs w:val="22"/>
        </w:rPr>
        <w:t>Example 1</w:t>
      </w:r>
      <w:bookmarkEnd w:id="111"/>
      <w:bookmarkEnd w:id="112"/>
      <w:bookmarkEnd w:id="113"/>
    </w:p>
    <w:p w14:paraId="077154B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1CC29A1"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This example illustrates the method of calculating the first year connection charge for a given asset value. This method of calculation is applicable to indicative price agreements for new connections, utilising the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method of charging, and assuming:</w:t>
      </w:r>
    </w:p>
    <w:p w14:paraId="3065D8F6"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E41162E"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i)</w:t>
      </w:r>
      <w:r w:rsidRPr="00225419">
        <w:rPr>
          <w:rFonts w:ascii="Arial" w:hAnsi="Arial" w:cs="Arial"/>
          <w:sz w:val="22"/>
          <w:szCs w:val="22"/>
        </w:rPr>
        <w:tab/>
        <w:t>the asset is commissioned on 1 April 2010</w:t>
      </w:r>
    </w:p>
    <w:p w14:paraId="31FCC11F"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ii)</w:t>
      </w:r>
      <w:r w:rsidRPr="00225419">
        <w:rPr>
          <w:rFonts w:ascii="Arial" w:hAnsi="Arial" w:cs="Arial"/>
          <w:sz w:val="22"/>
          <w:szCs w:val="22"/>
        </w:rPr>
        <w:tab/>
        <w:t>there is no inflation from year to year i.e. GAV remains constant</w:t>
      </w:r>
    </w:p>
    <w:p w14:paraId="48899701"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iii)</w:t>
      </w:r>
      <w:r w:rsidRPr="00225419">
        <w:rPr>
          <w:rFonts w:ascii="Arial" w:hAnsi="Arial" w:cs="Arial"/>
          <w:sz w:val="22"/>
          <w:szCs w:val="22"/>
        </w:rPr>
        <w:tab/>
        <w:t>the site specific maintenance charge component remains constant throughout the 40 years at 0.52% of GAV</w:t>
      </w:r>
    </w:p>
    <w:p w14:paraId="6172EBE9"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iv)</w:t>
      </w:r>
      <w:r w:rsidRPr="00225419">
        <w:rPr>
          <w:rFonts w:ascii="Arial" w:hAnsi="Arial" w:cs="Arial"/>
          <w:sz w:val="22"/>
          <w:szCs w:val="22"/>
        </w:rPr>
        <w:tab/>
        <w:t>the Transmission Running Cost component remains constant throughout the 40 years at 1.45% of GAV</w:t>
      </w:r>
    </w:p>
    <w:p w14:paraId="10D12EBA"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w:t>
      </w:r>
      <w:r w:rsidRPr="00225419">
        <w:rPr>
          <w:rFonts w:ascii="Arial" w:hAnsi="Arial" w:cs="Arial"/>
          <w:sz w:val="22"/>
          <w:szCs w:val="22"/>
        </w:rPr>
        <w:tab/>
        <w:t>the asset is depreciated over 40 years</w:t>
      </w:r>
    </w:p>
    <w:p w14:paraId="43FA4A52"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w:t>
      </w:r>
      <w:r w:rsidRPr="00225419">
        <w:rPr>
          <w:rFonts w:ascii="Arial" w:hAnsi="Arial" w:cs="Arial"/>
          <w:sz w:val="22"/>
          <w:szCs w:val="22"/>
        </w:rPr>
        <w:tab/>
        <w:t>the rate of return charge remains constant at 6% for the 40 year life of the asset</w:t>
      </w:r>
    </w:p>
    <w:p w14:paraId="740200D4"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vii)</w:t>
      </w:r>
      <w:r w:rsidRPr="00225419">
        <w:rPr>
          <w:rFonts w:ascii="Arial" w:hAnsi="Arial" w:cs="Arial"/>
          <w:sz w:val="22"/>
          <w:szCs w:val="22"/>
        </w:rPr>
        <w:tab/>
        <w:t>the asset is terminated at the end of its 40 year life</w:t>
      </w:r>
    </w:p>
    <w:p w14:paraId="0BE6CB7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30175C6F"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For the purpose of this example, the asset on which charges are based has a Gross Asset Value of £3,000,000 on 1 April 2010.</w:t>
      </w:r>
    </w:p>
    <w:p w14:paraId="0B41D283" w14:textId="77777777" w:rsidR="00225419" w:rsidRPr="00225419" w:rsidRDefault="00225419">
      <w:pPr>
        <w:tabs>
          <w:tab w:val="left" w:pos="810"/>
          <w:tab w:val="left" w:pos="1620"/>
          <w:tab w:val="left" w:pos="4680"/>
          <w:tab w:val="left" w:pos="6390"/>
        </w:tabs>
        <w:jc w:val="both"/>
        <w:rPr>
          <w:rFonts w:ascii="Arial" w:hAnsi="Arial" w:cs="Arial"/>
          <w:sz w:val="22"/>
          <w:szCs w:val="22"/>
        </w:rPr>
      </w:pPr>
    </w:p>
    <w:tbl>
      <w:tblPr>
        <w:tblW w:w="0" w:type="auto"/>
        <w:tblInd w:w="120" w:type="dxa"/>
        <w:tblLayout w:type="fixed"/>
        <w:tblCellMar>
          <w:left w:w="120" w:type="dxa"/>
          <w:right w:w="120" w:type="dxa"/>
        </w:tblCellMar>
        <w:tblLook w:val="0000" w:firstRow="0" w:lastRow="0" w:firstColumn="0" w:lastColumn="0" w:noHBand="0" w:noVBand="0"/>
      </w:tblPr>
      <w:tblGrid>
        <w:gridCol w:w="3862"/>
        <w:gridCol w:w="2659"/>
        <w:gridCol w:w="1417"/>
      </w:tblGrid>
      <w:tr w:rsidR="00225419" w:rsidRPr="00225419" w14:paraId="64389D58" w14:textId="77777777">
        <w:trPr>
          <w:trHeight w:val="413"/>
        </w:trPr>
        <w:tc>
          <w:tcPr>
            <w:tcW w:w="3862" w:type="dxa"/>
          </w:tcPr>
          <w:p w14:paraId="7735AA4D"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bookmarkStart w:id="114" w:name="_Hlk220905133"/>
            <w:r w:rsidRPr="00225419">
              <w:rPr>
                <w:rFonts w:cs="Arial"/>
                <w:szCs w:val="22"/>
              </w:rPr>
              <w:t>Charge</w:t>
            </w:r>
          </w:p>
        </w:tc>
        <w:tc>
          <w:tcPr>
            <w:tcW w:w="2659" w:type="dxa"/>
          </w:tcPr>
          <w:p w14:paraId="60D34D72"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r w:rsidRPr="00225419">
              <w:rPr>
                <w:rFonts w:cs="Arial"/>
                <w:szCs w:val="22"/>
              </w:rPr>
              <w:t>Calculation</w:t>
            </w:r>
          </w:p>
        </w:tc>
        <w:tc>
          <w:tcPr>
            <w:tcW w:w="1417" w:type="dxa"/>
          </w:tcPr>
          <w:p w14:paraId="254F09D3" w14:textId="77777777" w:rsidR="00225419" w:rsidRPr="00225419" w:rsidRDefault="00225419">
            <w:pPr>
              <w:tabs>
                <w:tab w:val="left" w:pos="810"/>
                <w:tab w:val="left" w:pos="1620"/>
                <w:tab w:val="left" w:pos="4680"/>
                <w:tab w:val="left" w:pos="6390"/>
              </w:tabs>
              <w:spacing w:after="58"/>
              <w:jc w:val="right"/>
              <w:rPr>
                <w:rFonts w:ascii="Arial" w:hAnsi="Arial" w:cs="Arial"/>
                <w:sz w:val="22"/>
                <w:szCs w:val="22"/>
              </w:rPr>
            </w:pPr>
          </w:p>
        </w:tc>
      </w:tr>
      <w:tr w:rsidR="00225419" w:rsidRPr="00225419" w14:paraId="4754ABA9" w14:textId="77777777">
        <w:trPr>
          <w:trHeight w:val="703"/>
        </w:trPr>
        <w:tc>
          <w:tcPr>
            <w:tcW w:w="3862" w:type="dxa"/>
          </w:tcPr>
          <w:p w14:paraId="6AF933E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Site Specific Maintenance Charge</w:t>
            </w:r>
          </w:p>
          <w:p w14:paraId="7549E7B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(0.52% of GAV)</w:t>
            </w:r>
          </w:p>
        </w:tc>
        <w:tc>
          <w:tcPr>
            <w:tcW w:w="2659" w:type="dxa"/>
          </w:tcPr>
          <w:p w14:paraId="2F4AF813"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0.52%</w:t>
            </w:r>
          </w:p>
        </w:tc>
        <w:tc>
          <w:tcPr>
            <w:tcW w:w="1417" w:type="dxa"/>
          </w:tcPr>
          <w:p w14:paraId="6A1BCB5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£15,600</w:t>
            </w:r>
          </w:p>
        </w:tc>
      </w:tr>
      <w:tr w:rsidR="00225419" w:rsidRPr="00225419" w14:paraId="32A03609" w14:textId="77777777">
        <w:trPr>
          <w:trHeight w:val="711"/>
        </w:trPr>
        <w:tc>
          <w:tcPr>
            <w:tcW w:w="3862" w:type="dxa"/>
          </w:tcPr>
          <w:p w14:paraId="164A512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 xml:space="preserve">Transmission Running Cost  </w:t>
            </w:r>
          </w:p>
          <w:p w14:paraId="3C1922EF" w14:textId="77777777" w:rsidR="00225419" w:rsidRPr="00225419" w:rsidRDefault="00225419">
            <w:pPr>
              <w:pStyle w:val="i"/>
              <w:numPr>
                <w:ilvl w:val="0"/>
                <w:numId w:val="0"/>
              </w:numPr>
              <w:tabs>
                <w:tab w:val="left" w:pos="810"/>
                <w:tab w:val="left" w:pos="1620"/>
                <w:tab w:val="left" w:pos="4680"/>
                <w:tab w:val="left" w:pos="6390"/>
              </w:tabs>
              <w:rPr>
                <w:rFonts w:cs="Arial"/>
                <w:szCs w:val="22"/>
              </w:rPr>
            </w:pPr>
            <w:r w:rsidRPr="00225419">
              <w:rPr>
                <w:rFonts w:cs="Arial"/>
                <w:szCs w:val="22"/>
              </w:rPr>
              <w:t>(1.45% of GAV)</w:t>
            </w:r>
          </w:p>
        </w:tc>
        <w:tc>
          <w:tcPr>
            <w:tcW w:w="2659" w:type="dxa"/>
          </w:tcPr>
          <w:p w14:paraId="2B5E00C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1.45%</w:t>
            </w:r>
          </w:p>
        </w:tc>
        <w:tc>
          <w:tcPr>
            <w:tcW w:w="1417" w:type="dxa"/>
          </w:tcPr>
          <w:p w14:paraId="5050462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£43,500 </w:t>
            </w:r>
          </w:p>
        </w:tc>
      </w:tr>
      <w:tr w:rsidR="00225419" w:rsidRPr="00225419" w14:paraId="3BE7E55A" w14:textId="77777777">
        <w:trPr>
          <w:trHeight w:val="694"/>
        </w:trPr>
        <w:tc>
          <w:tcPr>
            <w:tcW w:w="3862" w:type="dxa"/>
          </w:tcPr>
          <w:p w14:paraId="4745D860"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Capital charge</w:t>
            </w:r>
          </w:p>
          <w:p w14:paraId="5D8AC44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(40 year depreciation 2.5% of GAV)</w:t>
            </w:r>
          </w:p>
        </w:tc>
        <w:tc>
          <w:tcPr>
            <w:tcW w:w="2659" w:type="dxa"/>
          </w:tcPr>
          <w:p w14:paraId="2F998741"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2.5%</w:t>
            </w:r>
          </w:p>
        </w:tc>
        <w:tc>
          <w:tcPr>
            <w:tcW w:w="1417" w:type="dxa"/>
          </w:tcPr>
          <w:p w14:paraId="2FE694D1"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£75,000</w:t>
            </w:r>
          </w:p>
        </w:tc>
      </w:tr>
      <w:tr w:rsidR="00225419" w:rsidRPr="00225419" w14:paraId="12DD6956" w14:textId="77777777">
        <w:trPr>
          <w:trHeight w:val="732"/>
        </w:trPr>
        <w:tc>
          <w:tcPr>
            <w:tcW w:w="3862" w:type="dxa"/>
          </w:tcPr>
          <w:p w14:paraId="4A5675DA"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Return on mid-year NAV</w:t>
            </w:r>
          </w:p>
          <w:p w14:paraId="71F402F6"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(6%)</w:t>
            </w:r>
          </w:p>
        </w:tc>
        <w:tc>
          <w:tcPr>
            <w:tcW w:w="2659" w:type="dxa"/>
          </w:tcPr>
          <w:p w14:paraId="39227E3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2,962,500 x 6%</w:t>
            </w:r>
          </w:p>
        </w:tc>
        <w:tc>
          <w:tcPr>
            <w:tcW w:w="1417" w:type="dxa"/>
            <w:tcBorders>
              <w:bottom w:val="single" w:sz="7" w:space="0" w:color="000000"/>
            </w:tcBorders>
          </w:tcPr>
          <w:p w14:paraId="7B51F97F"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£177,750</w:t>
            </w:r>
          </w:p>
        </w:tc>
      </w:tr>
      <w:tr w:rsidR="00225419" w:rsidRPr="00225419" w14:paraId="39350434" w14:textId="77777777">
        <w:trPr>
          <w:trHeight w:val="366"/>
        </w:trPr>
        <w:tc>
          <w:tcPr>
            <w:tcW w:w="3862" w:type="dxa"/>
            <w:vAlign w:val="center"/>
          </w:tcPr>
          <w:p w14:paraId="531EC6CE"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TOTAL</w:t>
            </w:r>
          </w:p>
        </w:tc>
        <w:tc>
          <w:tcPr>
            <w:tcW w:w="2659" w:type="dxa"/>
            <w:vAlign w:val="center"/>
          </w:tcPr>
          <w:p w14:paraId="5EBDC060" w14:textId="77777777" w:rsidR="00225419" w:rsidRPr="00225419" w:rsidRDefault="00225419">
            <w:pPr>
              <w:tabs>
                <w:tab w:val="left" w:pos="810"/>
                <w:tab w:val="left" w:pos="1620"/>
                <w:tab w:val="left" w:pos="4680"/>
                <w:tab w:val="left" w:pos="6390"/>
              </w:tabs>
              <w:rPr>
                <w:rFonts w:ascii="Arial" w:hAnsi="Arial" w:cs="Arial"/>
                <w:sz w:val="22"/>
                <w:szCs w:val="22"/>
              </w:rPr>
            </w:pPr>
          </w:p>
        </w:tc>
        <w:tc>
          <w:tcPr>
            <w:tcW w:w="1417" w:type="dxa"/>
            <w:tcBorders>
              <w:top w:val="single" w:sz="7" w:space="0" w:color="000000"/>
              <w:bottom w:val="double" w:sz="7" w:space="0" w:color="000000"/>
            </w:tcBorders>
            <w:vAlign w:val="center"/>
          </w:tcPr>
          <w:p w14:paraId="308A0029"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£311,850 </w:t>
            </w:r>
          </w:p>
        </w:tc>
      </w:tr>
      <w:bookmarkEnd w:id="114"/>
    </w:tbl>
    <w:p w14:paraId="41EF1A87"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0CD98C81" w14:textId="77777777" w:rsidR="00225419" w:rsidRPr="00225419" w:rsidRDefault="00225419">
      <w:pPr>
        <w:pStyle w:val="BodyText"/>
        <w:tabs>
          <w:tab w:val="left" w:pos="810"/>
          <w:tab w:val="left" w:pos="1620"/>
          <w:tab w:val="left" w:pos="6390"/>
        </w:tabs>
        <w:rPr>
          <w:rFonts w:ascii="Arial" w:hAnsi="Arial" w:cs="Arial"/>
          <w:b/>
          <w:sz w:val="22"/>
          <w:szCs w:val="22"/>
        </w:rPr>
      </w:pPr>
      <w:r w:rsidRPr="00225419">
        <w:rPr>
          <w:rFonts w:ascii="Arial" w:hAnsi="Arial" w:cs="Arial"/>
          <w:b/>
          <w:sz w:val="22"/>
          <w:szCs w:val="22"/>
        </w:rPr>
        <w:t xml:space="preserve">The first year charge of £311,850 would reduce in subsequent years as the NAV of the asset is reduced on a straight-line basis. </w:t>
      </w:r>
    </w:p>
    <w:p w14:paraId="10EFF414"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6073541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 (assuming no inflation):</w:t>
      </w:r>
    </w:p>
    <w:p w14:paraId="436EED39"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118F73E2" w14:textId="77777777" w:rsidR="00225419" w:rsidRPr="00225419" w:rsidRDefault="00225419">
      <w:pPr>
        <w:tabs>
          <w:tab w:val="left" w:pos="810"/>
          <w:tab w:val="left" w:pos="1620"/>
          <w:tab w:val="left" w:pos="4680"/>
          <w:tab w:val="left" w:pos="6390"/>
        </w:tabs>
        <w:ind w:left="6357" w:hanging="5547"/>
        <w:jc w:val="both"/>
        <w:rPr>
          <w:rFonts w:ascii="Arial" w:hAnsi="Arial" w:cs="Arial"/>
          <w:b/>
          <w:sz w:val="22"/>
          <w:szCs w:val="22"/>
        </w:rPr>
      </w:pPr>
      <w:r w:rsidRPr="00225419">
        <w:rPr>
          <w:rFonts w:ascii="Arial" w:hAnsi="Arial" w:cs="Arial"/>
          <w:b/>
          <w:sz w:val="22"/>
          <w:szCs w:val="22"/>
        </w:rPr>
        <w:t>Year</w:t>
      </w:r>
      <w:r w:rsidRPr="00225419">
        <w:rPr>
          <w:rFonts w:ascii="Arial" w:hAnsi="Arial" w:cs="Arial"/>
          <w:b/>
          <w:sz w:val="22"/>
          <w:szCs w:val="22"/>
        </w:rPr>
        <w:tab/>
        <w:t>Charge</w:t>
      </w:r>
    </w:p>
    <w:p w14:paraId="475D6637" w14:textId="77777777" w:rsidR="00225419" w:rsidRPr="00225419" w:rsidRDefault="00225419">
      <w:pPr>
        <w:tabs>
          <w:tab w:val="left" w:pos="810"/>
          <w:tab w:val="left" w:pos="1620"/>
          <w:tab w:val="left" w:pos="4680"/>
          <w:tab w:val="left" w:pos="6390"/>
        </w:tabs>
        <w:jc w:val="both"/>
        <w:rPr>
          <w:rFonts w:ascii="Arial" w:hAnsi="Arial" w:cs="Arial"/>
          <w:b/>
          <w:sz w:val="22"/>
          <w:szCs w:val="22"/>
        </w:rPr>
      </w:pPr>
    </w:p>
    <w:p w14:paraId="65271FE6"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 xml:space="preserve">£311,850 </w:t>
      </w:r>
    </w:p>
    <w:p w14:paraId="28FFA52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72709B64"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650648A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3D1F371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71906AAE" w14:textId="77777777" w:rsidR="00225419" w:rsidRDefault="00225419">
      <w:pPr>
        <w:tabs>
          <w:tab w:val="left" w:pos="810"/>
          <w:tab w:val="left" w:pos="1620"/>
          <w:tab w:val="left" w:pos="4680"/>
          <w:tab w:val="left" w:pos="6390"/>
        </w:tabs>
        <w:jc w:val="both"/>
      </w:pPr>
      <w:r w:rsidRPr="00225419">
        <w:rPr>
          <w:rFonts w:ascii="Arial" w:hAnsi="Arial" w:cs="Arial"/>
          <w:sz w:val="22"/>
          <w:szCs w:val="22"/>
        </w:rPr>
        <w:t>Based on this example, charges of this form would be payable until 31 March 2050</w:t>
      </w:r>
      <w:r>
        <w:t>.</w:t>
      </w:r>
    </w:p>
    <w:p w14:paraId="4C597771" w14:textId="77777777" w:rsidR="00225419" w:rsidRDefault="00225419">
      <w:pPr>
        <w:pStyle w:val="Heading2"/>
      </w:pPr>
      <w:bookmarkStart w:id="115" w:name="_Toc44315432"/>
      <w:bookmarkStart w:id="116" w:name="_Toc220918044"/>
    </w:p>
    <w:p w14:paraId="1F4808FD" w14:textId="77777777" w:rsidR="00225419" w:rsidRDefault="00225419">
      <w:pPr>
        <w:pStyle w:val="Heading2"/>
      </w:pPr>
      <w:r>
        <w:t>Example 2</w:t>
      </w:r>
      <w:bookmarkEnd w:id="115"/>
      <w:bookmarkEnd w:id="116"/>
    </w:p>
    <w:p w14:paraId="298D8AB5" w14:textId="77777777" w:rsidR="00225419" w:rsidRDefault="00225419">
      <w:pPr>
        <w:jc w:val="both"/>
      </w:pPr>
    </w:p>
    <w:p w14:paraId="360F0F75" w14:textId="77777777" w:rsidR="00225419" w:rsidRDefault="00225419" w:rsidP="007D27B2">
      <w:pPr>
        <w:pStyle w:val="1"/>
        <w:numPr>
          <w:ilvl w:val="0"/>
          <w:numId w:val="88"/>
        </w:numPr>
        <w:tabs>
          <w:tab w:val="left" w:pos="810"/>
          <w:tab w:val="left" w:pos="6390"/>
        </w:tabs>
        <w:jc w:val="both"/>
      </w:pPr>
      <w:r>
        <w:t xml:space="preserve">The previous example assumes that the asset is commissioned on 1 April 2010.  If it is assumed that the asset is commissioned on 1 July 2010, the first year charge would equal 9/12th of the first year annual connection charge i.e. £233,887.50  </w:t>
      </w:r>
    </w:p>
    <w:p w14:paraId="7AD0BCD7" w14:textId="77777777" w:rsidR="00225419" w:rsidRDefault="00225419">
      <w:pPr>
        <w:tabs>
          <w:tab w:val="left" w:pos="810"/>
          <w:tab w:val="left" w:pos="1620"/>
          <w:tab w:val="left" w:pos="4680"/>
          <w:tab w:val="left" w:pos="6390"/>
        </w:tabs>
        <w:jc w:val="both"/>
      </w:pPr>
    </w:p>
    <w:p w14:paraId="34E96CE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w:t>
      </w:r>
    </w:p>
    <w:p w14:paraId="7A04C4CB"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3FE93E3" w14:textId="77777777" w:rsidR="00225419" w:rsidRPr="00225419" w:rsidRDefault="00225419">
      <w:pPr>
        <w:tabs>
          <w:tab w:val="left" w:pos="810"/>
          <w:tab w:val="left" w:pos="1620"/>
          <w:tab w:val="decimal" w:pos="3686"/>
        </w:tabs>
        <w:ind w:firstLine="810"/>
        <w:jc w:val="both"/>
        <w:rPr>
          <w:rFonts w:ascii="Arial" w:hAnsi="Arial" w:cs="Arial"/>
          <w:sz w:val="22"/>
          <w:szCs w:val="22"/>
        </w:rPr>
      </w:pPr>
      <w:r w:rsidRPr="00225419">
        <w:rPr>
          <w:rFonts w:ascii="Arial" w:hAnsi="Arial" w:cs="Arial"/>
          <w:b/>
          <w:sz w:val="22"/>
          <w:szCs w:val="22"/>
        </w:rPr>
        <w:t>Year</w:t>
      </w:r>
      <w:r w:rsidRPr="00225419">
        <w:rPr>
          <w:rFonts w:ascii="Arial" w:hAnsi="Arial" w:cs="Arial"/>
          <w:sz w:val="22"/>
          <w:szCs w:val="22"/>
        </w:rPr>
        <w:tab/>
      </w:r>
      <w:r w:rsidRPr="00225419">
        <w:rPr>
          <w:rFonts w:ascii="Arial" w:hAnsi="Arial" w:cs="Arial"/>
          <w:b/>
          <w:sz w:val="22"/>
          <w:szCs w:val="22"/>
        </w:rPr>
        <w:t xml:space="preserve">Charge </w:t>
      </w:r>
    </w:p>
    <w:p w14:paraId="787C33EB" w14:textId="77777777" w:rsidR="00225419" w:rsidRPr="00225419" w:rsidRDefault="00225419">
      <w:pPr>
        <w:tabs>
          <w:tab w:val="left" w:pos="810"/>
          <w:tab w:val="left" w:pos="1620"/>
        </w:tabs>
        <w:jc w:val="both"/>
        <w:rPr>
          <w:rFonts w:ascii="Arial" w:hAnsi="Arial" w:cs="Arial"/>
          <w:sz w:val="22"/>
          <w:szCs w:val="22"/>
        </w:rPr>
      </w:pPr>
    </w:p>
    <w:p w14:paraId="4FE0B103" w14:textId="77777777" w:rsidR="00225419" w:rsidRPr="00225419" w:rsidRDefault="00225419">
      <w:pPr>
        <w:tabs>
          <w:tab w:val="left" w:pos="810"/>
          <w:tab w:val="decimal" w:pos="2552"/>
        </w:tabs>
        <w:ind w:firstLine="810"/>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£233,887.50 (connection charge for period July to March)</w:t>
      </w:r>
    </w:p>
    <w:p w14:paraId="79F396A1"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10E696D4"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7934EBB3"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7E432411" w14:textId="77777777" w:rsidR="00225419" w:rsidRDefault="00225419">
      <w:pPr>
        <w:tabs>
          <w:tab w:val="left" w:pos="810"/>
          <w:tab w:val="left" w:pos="1620"/>
          <w:tab w:val="left" w:pos="4680"/>
          <w:tab w:val="left" w:pos="6390"/>
        </w:tabs>
        <w:jc w:val="both"/>
      </w:pPr>
    </w:p>
    <w:p w14:paraId="70CB8BB2" w14:textId="77777777" w:rsidR="00225419" w:rsidRDefault="00225419">
      <w:pPr>
        <w:tabs>
          <w:tab w:val="left" w:pos="810"/>
          <w:tab w:val="left" w:pos="1620"/>
          <w:tab w:val="left" w:pos="4680"/>
          <w:tab w:val="left" w:pos="6390"/>
        </w:tabs>
        <w:jc w:val="both"/>
      </w:pPr>
    </w:p>
    <w:p w14:paraId="4BBB1EAE" w14:textId="77777777" w:rsidR="00225419" w:rsidRDefault="00225419">
      <w:pPr>
        <w:pStyle w:val="Heading2"/>
      </w:pPr>
      <w:bookmarkStart w:id="117" w:name="_Toc32208972"/>
      <w:bookmarkStart w:id="118" w:name="_Toc44315433"/>
      <w:bookmarkStart w:id="119" w:name="_Toc220918045"/>
      <w:r>
        <w:t>Example 3</w:t>
      </w:r>
      <w:bookmarkEnd w:id="117"/>
      <w:bookmarkEnd w:id="118"/>
      <w:bookmarkEnd w:id="119"/>
    </w:p>
    <w:p w14:paraId="6494CC28" w14:textId="77777777" w:rsidR="00225419" w:rsidRDefault="00225419">
      <w:pPr>
        <w:tabs>
          <w:tab w:val="left" w:pos="810"/>
          <w:tab w:val="left" w:pos="1620"/>
          <w:tab w:val="left" w:pos="4680"/>
          <w:tab w:val="left" w:pos="6390"/>
        </w:tabs>
        <w:jc w:val="both"/>
      </w:pPr>
    </w:p>
    <w:p w14:paraId="3B68F74B"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In the case of a firm price agreement, there will be two elements in the connection charge, a finance component and a running cost component.  These encompass the four elements set out in the examples above.  Using exactly the same assumptions as those in example 1 above, the total annual connection charges will be the same as those presented.  These charges will not change as a result of the adoption of a different charging methodology by </w:t>
      </w:r>
      <w:r w:rsidR="00E71EB2" w:rsidRPr="00E71EB2">
        <w:rPr>
          <w:rFonts w:ascii="Arial" w:hAnsi="Arial" w:cs="Arial"/>
          <w:b/>
          <w:sz w:val="22"/>
          <w:szCs w:val="22"/>
        </w:rPr>
        <w:t>The Company</w:t>
      </w:r>
      <w:r w:rsidRPr="00225419">
        <w:rPr>
          <w:rFonts w:ascii="Arial" w:hAnsi="Arial" w:cs="Arial"/>
          <w:sz w:val="22"/>
          <w:szCs w:val="22"/>
        </w:rPr>
        <w:t>, providing that the connection boundary does not change.</w:t>
      </w:r>
    </w:p>
    <w:p w14:paraId="44E3CD24" w14:textId="77777777" w:rsidR="00225419" w:rsidRDefault="00225419">
      <w:pPr>
        <w:pStyle w:val="1"/>
        <w:tabs>
          <w:tab w:val="left" w:pos="810"/>
          <w:tab w:val="left" w:pos="6390"/>
        </w:tabs>
      </w:pPr>
    </w:p>
    <w:p w14:paraId="7241B032" w14:textId="77777777" w:rsidR="00225419" w:rsidRDefault="00225419">
      <w:pPr>
        <w:pStyle w:val="Heading2"/>
      </w:pPr>
      <w:bookmarkStart w:id="120" w:name="_Toc32208973"/>
      <w:bookmarkStart w:id="121" w:name="_Toc44315434"/>
      <w:bookmarkStart w:id="122" w:name="_Toc220918046"/>
      <w:r>
        <w:t>Example 4</w:t>
      </w:r>
      <w:bookmarkEnd w:id="120"/>
      <w:bookmarkEnd w:id="121"/>
      <w:bookmarkEnd w:id="122"/>
    </w:p>
    <w:p w14:paraId="5D11715D" w14:textId="77777777" w:rsidR="00225419" w:rsidRDefault="00225419">
      <w:pPr>
        <w:keepNext/>
        <w:jc w:val="both"/>
      </w:pPr>
    </w:p>
    <w:p w14:paraId="0136D8BA" w14:textId="77777777" w:rsidR="00225419" w:rsidRDefault="00225419" w:rsidP="007D27B2">
      <w:pPr>
        <w:pStyle w:val="BodyText3"/>
        <w:numPr>
          <w:ilvl w:val="0"/>
          <w:numId w:val="88"/>
        </w:numPr>
        <w:jc w:val="both"/>
        <w:rPr>
          <w:b w:val="0"/>
          <w:sz w:val="22"/>
        </w:rPr>
      </w:pPr>
      <w:r>
        <w:rPr>
          <w:b w:val="0"/>
          <w:sz w:val="22"/>
        </w:rPr>
        <w:t>If a User has chosen a 20-year depreciation period</w:t>
      </w:r>
      <w:r>
        <w:rPr>
          <w:b w:val="0"/>
          <w:sz w:val="22"/>
        </w:rPr>
        <w:fldChar w:fldCharType="begin"/>
      </w:r>
      <w:r>
        <w:rPr>
          <w:b w:val="0"/>
          <w:sz w:val="22"/>
        </w:rPr>
        <w:instrText xml:space="preserve"> XE "Depreciation Period" </w:instrText>
      </w:r>
      <w:r>
        <w:rPr>
          <w:b w:val="0"/>
          <w:sz w:val="22"/>
        </w:rPr>
        <w:fldChar w:fldCharType="end"/>
      </w:r>
      <w:r>
        <w:rPr>
          <w:b w:val="0"/>
          <w:sz w:val="22"/>
        </w:rPr>
        <w:t xml:space="preserve"> for their Post Vesting connection assets and subsequently remains connected at the site beyond the twentieth year their charges are calculated as follows.</w:t>
      </w:r>
    </w:p>
    <w:p w14:paraId="3025062D" w14:textId="77777777" w:rsidR="00225419" w:rsidRDefault="00225419">
      <w:pPr>
        <w:jc w:val="both"/>
      </w:pPr>
    </w:p>
    <w:p w14:paraId="176AC571" w14:textId="77777777" w:rsidR="00225419" w:rsidRPr="00D2324F" w:rsidRDefault="00225419">
      <w:pPr>
        <w:jc w:val="both"/>
        <w:rPr>
          <w:rFonts w:ascii="Arial" w:hAnsi="Arial" w:cs="Arial"/>
          <w:sz w:val="22"/>
          <w:szCs w:val="22"/>
        </w:rPr>
      </w:pPr>
      <w:r w:rsidRPr="00D2324F">
        <w:rPr>
          <w:rFonts w:ascii="Arial" w:hAnsi="Arial" w:cs="Arial"/>
          <w:sz w:val="22"/>
          <w:szCs w:val="22"/>
        </w:rPr>
        <w:t>For years 21-40 they will pay a connection charge based on the following formula:</w:t>
      </w:r>
    </w:p>
    <w:p w14:paraId="76253DE7" w14:textId="77777777" w:rsidR="00225419" w:rsidRPr="00D2324F" w:rsidRDefault="00225419">
      <w:pPr>
        <w:jc w:val="both"/>
        <w:rPr>
          <w:rFonts w:ascii="Arial" w:hAnsi="Arial" w:cs="Arial"/>
          <w:sz w:val="22"/>
          <w:szCs w:val="22"/>
        </w:rPr>
      </w:pPr>
    </w:p>
    <w:p w14:paraId="0DC4B1CE" w14:textId="77777777" w:rsidR="00225419" w:rsidRPr="00D2324F" w:rsidRDefault="00225419">
      <w:pPr>
        <w:jc w:val="both"/>
        <w:rPr>
          <w:rFonts w:ascii="Arial" w:hAnsi="Arial" w:cs="Arial"/>
          <w:sz w:val="22"/>
          <w:szCs w:val="22"/>
        </w:rPr>
      </w:pPr>
      <w:r w:rsidRPr="00D2324F">
        <w:rPr>
          <w:rFonts w:ascii="Arial" w:hAnsi="Arial" w:cs="Arial"/>
          <w:sz w:val="22"/>
          <w:szCs w:val="22"/>
        </w:rPr>
        <w:t>Annual Connection Charge</w:t>
      </w:r>
      <w:r w:rsidRPr="00D2324F">
        <w:rPr>
          <w:rFonts w:ascii="Arial" w:hAnsi="Arial" w:cs="Arial"/>
          <w:sz w:val="22"/>
          <w:szCs w:val="22"/>
          <w:vertAlign w:val="subscript"/>
        </w:rPr>
        <w:t>n</w:t>
      </w:r>
      <w:r w:rsidRPr="00D2324F">
        <w:rPr>
          <w:rFonts w:ascii="Arial" w:hAnsi="Arial" w:cs="Arial"/>
          <w:sz w:val="22"/>
          <w:szCs w:val="22"/>
        </w:rPr>
        <w:t xml:space="preserve"> = SSF</w:t>
      </w:r>
      <w:r w:rsidRPr="00D2324F">
        <w:rPr>
          <w:rFonts w:ascii="Arial" w:hAnsi="Arial" w:cs="Arial"/>
          <w:sz w:val="22"/>
          <w:szCs w:val="22"/>
          <w:vertAlign w:val="subscript"/>
        </w:rPr>
        <w:t xml:space="preserve">n </w:t>
      </w:r>
      <w:r w:rsidRPr="00D2324F">
        <w:rPr>
          <w:rFonts w:ascii="Arial" w:hAnsi="Arial" w:cs="Arial"/>
          <w:sz w:val="22"/>
          <w:szCs w:val="22"/>
        </w:rPr>
        <w:t xml:space="preserve"> (</w:t>
      </w:r>
      <w:r w:rsidR="00E21F32">
        <w:rPr>
          <w:rFonts w:ascii="Arial" w:hAnsi="Arial" w:cs="Arial"/>
          <w:sz w:val="22"/>
          <w:szCs w:val="22"/>
        </w:rPr>
        <w:t>TOPI</w:t>
      </w:r>
      <w:r w:rsidR="00E21F32" w:rsidRPr="00D2324F">
        <w:rPr>
          <w:rFonts w:ascii="Arial" w:hAnsi="Arial" w:cs="Arial"/>
          <w:sz w:val="22"/>
          <w:szCs w:val="22"/>
        </w:rPr>
        <w:t>GAV</w:t>
      </w:r>
      <w:r w:rsidR="00E21F32" w:rsidRPr="00D2324F">
        <w:rPr>
          <w:rFonts w:ascii="Arial" w:hAnsi="Arial" w:cs="Arial"/>
          <w:sz w:val="22"/>
          <w:szCs w:val="22"/>
          <w:vertAlign w:val="subscript"/>
        </w:rPr>
        <w:t>n</w:t>
      </w:r>
      <w:r w:rsidRPr="00D2324F">
        <w:rPr>
          <w:rFonts w:ascii="Arial" w:hAnsi="Arial" w:cs="Arial"/>
          <w:sz w:val="22"/>
          <w:szCs w:val="22"/>
        </w:rPr>
        <w:t>)+ TC</w:t>
      </w:r>
      <w:r w:rsidRPr="00D2324F">
        <w:rPr>
          <w:rFonts w:ascii="Arial" w:hAnsi="Arial" w:cs="Arial"/>
          <w:sz w:val="22"/>
          <w:szCs w:val="22"/>
          <w:vertAlign w:val="subscript"/>
        </w:rPr>
        <w:t>n</w:t>
      </w:r>
      <w:r w:rsidRPr="00D2324F">
        <w:rPr>
          <w:rFonts w:ascii="Arial" w:hAnsi="Arial" w:cs="Arial"/>
          <w:sz w:val="22"/>
          <w:szCs w:val="22"/>
        </w:rPr>
        <w:t xml:space="preserve"> (GAV</w:t>
      </w:r>
      <w:r w:rsidRPr="00D2324F">
        <w:rPr>
          <w:rFonts w:ascii="Arial" w:hAnsi="Arial" w:cs="Arial"/>
          <w:sz w:val="22"/>
          <w:szCs w:val="22"/>
          <w:vertAlign w:val="subscript"/>
        </w:rPr>
        <w:t>n</w:t>
      </w:r>
      <w:r w:rsidRPr="00D2324F">
        <w:rPr>
          <w:rFonts w:ascii="Arial" w:hAnsi="Arial" w:cs="Arial"/>
          <w:sz w:val="22"/>
          <w:szCs w:val="22"/>
        </w:rPr>
        <w:t>)</w:t>
      </w:r>
    </w:p>
    <w:p w14:paraId="4DE5F6D7" w14:textId="77777777" w:rsidR="00225419" w:rsidRPr="00D2324F" w:rsidRDefault="00225419">
      <w:pPr>
        <w:jc w:val="both"/>
        <w:rPr>
          <w:rFonts w:ascii="Arial" w:hAnsi="Arial" w:cs="Arial"/>
          <w:sz w:val="22"/>
          <w:szCs w:val="22"/>
        </w:rPr>
      </w:pPr>
    </w:p>
    <w:p w14:paraId="0A3B6921" w14:textId="77777777" w:rsidR="00225419" w:rsidRPr="00D2324F" w:rsidRDefault="00225419">
      <w:pPr>
        <w:jc w:val="both"/>
        <w:rPr>
          <w:rFonts w:ascii="Arial" w:hAnsi="Arial" w:cs="Arial"/>
          <w:sz w:val="22"/>
          <w:szCs w:val="22"/>
        </w:rPr>
      </w:pPr>
      <w:r w:rsidRPr="00D2324F">
        <w:rPr>
          <w:rFonts w:ascii="Arial" w:hAnsi="Arial" w:cs="Arial"/>
          <w:sz w:val="22"/>
          <w:szCs w:val="22"/>
        </w:rPr>
        <w:t>The NAV will be zero and the asset will be fully depreciated so there will be no rate of return or depreciation element to the charge.</w:t>
      </w:r>
    </w:p>
    <w:p w14:paraId="243CD45B" w14:textId="77777777" w:rsidR="00225419" w:rsidRDefault="00225419">
      <w:pPr>
        <w:tabs>
          <w:tab w:val="left" w:pos="810"/>
          <w:tab w:val="left" w:pos="1620"/>
          <w:tab w:val="left" w:pos="4680"/>
          <w:tab w:val="left" w:pos="6390"/>
        </w:tabs>
        <w:jc w:val="both"/>
      </w:pPr>
    </w:p>
    <w:p w14:paraId="4CAB77D5" w14:textId="77777777" w:rsidR="00225419" w:rsidRPr="00415339" w:rsidRDefault="00225419">
      <w:pPr>
        <w:pStyle w:val="Heading1"/>
        <w:rPr>
          <w:color w:val="auto"/>
          <w:sz w:val="28"/>
          <w:szCs w:val="28"/>
        </w:rPr>
      </w:pPr>
      <w:r>
        <w:br w:type="page"/>
      </w:r>
      <w:r w:rsidRPr="00415339">
        <w:rPr>
          <w:color w:val="auto"/>
          <w:sz w:val="28"/>
          <w:szCs w:val="28"/>
        </w:rPr>
        <w:fldChar w:fldCharType="begin"/>
      </w:r>
      <w:r w:rsidRPr="00415339">
        <w:rPr>
          <w:color w:val="auto"/>
          <w:sz w:val="28"/>
          <w:szCs w:val="28"/>
        </w:rPr>
        <w:instrText>tc \l2 "Examples of Connection Charge Applications</w:instrText>
      </w:r>
      <w:r w:rsidRPr="00415339">
        <w:rPr>
          <w:color w:val="auto"/>
          <w:sz w:val="28"/>
          <w:szCs w:val="28"/>
        </w:rPr>
        <w:fldChar w:fldCharType="end"/>
      </w:r>
      <w:bookmarkStart w:id="123" w:name="_Toc48626029"/>
      <w:bookmarkStart w:id="124" w:name="_Toc220918047"/>
      <w:r w:rsidRPr="00415339">
        <w:rPr>
          <w:color w:val="auto"/>
          <w:sz w:val="28"/>
          <w:szCs w:val="28"/>
        </w:rPr>
        <w:t xml:space="preserve">14.13 </w:t>
      </w:r>
      <w:bookmarkEnd w:id="123"/>
      <w:r w:rsidRPr="00415339">
        <w:rPr>
          <w:color w:val="auto"/>
          <w:sz w:val="28"/>
          <w:szCs w:val="28"/>
        </w:rPr>
        <w:t>Nominally Over Equipped Connection Sites</w:t>
      </w:r>
      <w:bookmarkEnd w:id="124"/>
    </w:p>
    <w:p w14:paraId="6920F8DF" w14:textId="77777777" w:rsidR="00225419" w:rsidRDefault="00225419"/>
    <w:p w14:paraId="30F882B1" w14:textId="77777777" w:rsidR="00225419" w:rsidRDefault="00225419" w:rsidP="006661FE">
      <w:pPr>
        <w:pStyle w:val="1"/>
        <w:numPr>
          <w:ilvl w:val="0"/>
          <w:numId w:val="45"/>
        </w:numPr>
        <w:tabs>
          <w:tab w:val="left" w:pos="-1440"/>
        </w:tabs>
        <w:jc w:val="both"/>
      </w:pPr>
      <w:r>
        <w:t>This chapter outlines examples of ways in which a connection site can be considered as having connection assets that exceed the strict, theoretical needs of the individual Users at the connection site.  These can be described as:</w:t>
      </w:r>
    </w:p>
    <w:p w14:paraId="48BA878F" w14:textId="77777777" w:rsidR="00225419" w:rsidRDefault="00225419">
      <w:pPr>
        <w:tabs>
          <w:tab w:val="left" w:pos="540"/>
          <w:tab w:val="left" w:pos="900"/>
          <w:tab w:val="right" w:pos="8910"/>
        </w:tabs>
        <w:jc w:val="both"/>
      </w:pPr>
    </w:p>
    <w:p w14:paraId="36EF48D3" w14:textId="77777777" w:rsidR="00225419" w:rsidRDefault="00225419">
      <w:pPr>
        <w:pStyle w:val="Heading2"/>
        <w:jc w:val="both"/>
      </w:pPr>
      <w:bookmarkStart w:id="125" w:name="_Toc44315467"/>
      <w:bookmarkStart w:id="126" w:name="_Toc220918048"/>
      <w:r>
        <w:t>Historical</w:t>
      </w:r>
      <w:bookmarkEnd w:id="125"/>
      <w:bookmarkEnd w:id="126"/>
    </w:p>
    <w:p w14:paraId="14C99242" w14:textId="77777777" w:rsidR="00225419" w:rsidRDefault="00225419">
      <w:pPr>
        <w:tabs>
          <w:tab w:val="left" w:pos="540"/>
          <w:tab w:val="left" w:pos="900"/>
          <w:tab w:val="right" w:pos="8910"/>
        </w:tabs>
        <w:jc w:val="both"/>
      </w:pPr>
    </w:p>
    <w:p w14:paraId="13FCAC05" w14:textId="77777777" w:rsidR="00225419" w:rsidRDefault="00225419">
      <w:pPr>
        <w:pStyle w:val="1"/>
        <w:numPr>
          <w:ilvl w:val="0"/>
          <w:numId w:val="45"/>
        </w:numPr>
        <w:tabs>
          <w:tab w:val="left" w:pos="-1440"/>
        </w:tabs>
        <w:jc w:val="both"/>
      </w:pPr>
      <w:r>
        <w:t>This is where the connection assets at the connection site were installed to meet a requirement of the Users for connection capacity that no longer exists.  An example would be where a User, at one time, had a requirement for, say, 270 MW. This would allocate three 240 MVA 400/132kV transformers to the User.  Due to reconfiguration of that User’s network only 200 MW is now required from the connection site. The lower requirement would only allocate two transformers, but all the transformers are kept in service.  The connection assets will continue to be assigned to the User’s connection, and charged for as connection, until the User makes a Modification Application to reduce the historical requirement. In some cases the Modified requirement will mean that Termination</w:t>
      </w:r>
      <w:r>
        <w:fldChar w:fldCharType="begin"/>
      </w:r>
      <w:r>
        <w:instrText>xe "Termination"</w:instrText>
      </w:r>
      <w:r>
        <w:fldChar w:fldCharType="end"/>
      </w:r>
      <w:r>
        <w:t xml:space="preserve"> Payments will have to be made on some connection assets.</w:t>
      </w:r>
    </w:p>
    <w:p w14:paraId="5F5FFE93" w14:textId="77777777" w:rsidR="00225419" w:rsidRDefault="00225419">
      <w:pPr>
        <w:pStyle w:val="1"/>
        <w:tabs>
          <w:tab w:val="left" w:pos="-1440"/>
        </w:tabs>
      </w:pPr>
    </w:p>
    <w:p w14:paraId="00B6478A" w14:textId="77777777" w:rsidR="00225419" w:rsidRDefault="00225419">
      <w:pPr>
        <w:pStyle w:val="1"/>
        <w:tabs>
          <w:tab w:val="left" w:pos="-1440"/>
        </w:tabs>
      </w:pPr>
    </w:p>
    <w:p w14:paraId="6BE32F74" w14:textId="77777777" w:rsidR="00225419" w:rsidRDefault="00225419">
      <w:pPr>
        <w:pStyle w:val="Heading2"/>
        <w:jc w:val="both"/>
      </w:pPr>
      <w:bookmarkStart w:id="127" w:name="_Toc44315469"/>
      <w:bookmarkStart w:id="128" w:name="_Toc220918049"/>
      <w:r>
        <w:t>Early Construction</w:t>
      </w:r>
      <w:bookmarkEnd w:id="127"/>
      <w:bookmarkEnd w:id="128"/>
    </w:p>
    <w:p w14:paraId="05A0696F" w14:textId="77777777" w:rsidR="00225419" w:rsidRDefault="00225419">
      <w:pPr>
        <w:tabs>
          <w:tab w:val="left" w:pos="540"/>
          <w:tab w:val="left" w:pos="900"/>
          <w:tab w:val="right" w:pos="8910"/>
        </w:tabs>
        <w:jc w:val="both"/>
      </w:pPr>
    </w:p>
    <w:p w14:paraId="75F982BD" w14:textId="77777777" w:rsidR="00225419" w:rsidRDefault="00225419">
      <w:pPr>
        <w:pStyle w:val="1"/>
        <w:numPr>
          <w:ilvl w:val="0"/>
          <w:numId w:val="45"/>
        </w:numPr>
        <w:tabs>
          <w:tab w:val="left" w:pos="-1440"/>
        </w:tabs>
        <w:jc w:val="both"/>
      </w:pPr>
      <w:r>
        <w:t>If a User has a multi-phase project, it may be necessary to install connection assets for the latter phases at the time of the first phase.  These connection assets could be charged from the first phase charging date.</w:t>
      </w:r>
    </w:p>
    <w:p w14:paraId="00198E71" w14:textId="77777777" w:rsidR="00225419" w:rsidRDefault="00225419">
      <w:pPr>
        <w:pStyle w:val="Heading2"/>
        <w:jc w:val="both"/>
      </w:pPr>
      <w:bookmarkStart w:id="129" w:name="_Toc44315470"/>
    </w:p>
    <w:p w14:paraId="6F7A293D" w14:textId="77777777" w:rsidR="00225419" w:rsidRDefault="00225419"/>
    <w:p w14:paraId="3C8CFF19" w14:textId="77777777" w:rsidR="00225419" w:rsidRDefault="00225419">
      <w:pPr>
        <w:pStyle w:val="Heading2"/>
        <w:jc w:val="both"/>
      </w:pPr>
      <w:bookmarkStart w:id="130" w:name="_Toc220918050"/>
      <w:r>
        <w:t>Connection site Specific Technical or Economic Conditions</w:t>
      </w:r>
      <w:bookmarkEnd w:id="129"/>
      <w:bookmarkEnd w:id="130"/>
      <w:r>
        <w:t xml:space="preserve"> </w:t>
      </w:r>
    </w:p>
    <w:p w14:paraId="082345F7" w14:textId="77777777" w:rsidR="00225419" w:rsidRDefault="00225419">
      <w:pPr>
        <w:tabs>
          <w:tab w:val="left" w:pos="540"/>
          <w:tab w:val="left" w:pos="900"/>
          <w:tab w:val="right" w:pos="8910"/>
        </w:tabs>
        <w:jc w:val="both"/>
      </w:pPr>
    </w:p>
    <w:p w14:paraId="4C3FCD13" w14:textId="77777777" w:rsidR="00225419" w:rsidRDefault="00225419">
      <w:pPr>
        <w:pStyle w:val="1"/>
        <w:numPr>
          <w:ilvl w:val="0"/>
          <w:numId w:val="45"/>
        </w:numPr>
        <w:tabs>
          <w:tab w:val="left" w:pos="-1440"/>
        </w:tabs>
        <w:jc w:val="both"/>
      </w:pPr>
      <w:r>
        <w:t>In circumstances where the transmission licensee has identified a wider requirement for development of the transmission system, it may elect to install connection assets of greater size and capacity than the practicable minimum scheme required for a particular connection. In these circumstances, however, connection charges for the party seeking connection will normally be based on the level of connection assets consistent with the practicable minimum scheme needed to meet the applicant's requirements.</w:t>
      </w:r>
    </w:p>
    <w:p w14:paraId="46AB4285" w14:textId="77777777" w:rsidR="00225419" w:rsidRDefault="00225419">
      <w:pPr>
        <w:tabs>
          <w:tab w:val="left" w:pos="540"/>
          <w:tab w:val="left" w:pos="900"/>
          <w:tab w:val="right" w:pos="8910"/>
        </w:tabs>
        <w:jc w:val="both"/>
      </w:pPr>
    </w:p>
    <w:p w14:paraId="3323C262" w14:textId="77777777" w:rsidR="00225419" w:rsidRDefault="00225419">
      <w:pPr>
        <w:pStyle w:val="1"/>
        <w:numPr>
          <w:ilvl w:val="0"/>
          <w:numId w:val="45"/>
        </w:numPr>
        <w:tabs>
          <w:tab w:val="left" w:pos="-1440"/>
        </w:tabs>
        <w:jc w:val="both"/>
      </w:pPr>
      <w:r>
        <w:t>There may be cases where there are specific conditions such that the practicable minimum scheme at a site has to be greater than the strict, theoretical interpretation of the standards.  In these cases all assets will still be assigned to connection and connection charges levied.</w:t>
      </w:r>
    </w:p>
    <w:p w14:paraId="7DE4E9D0" w14:textId="77777777" w:rsidR="00225419" w:rsidRDefault="00225419">
      <w:pPr>
        <w:pStyle w:val="1"/>
        <w:tabs>
          <w:tab w:val="left" w:pos="900"/>
          <w:tab w:val="right" w:pos="8910"/>
        </w:tabs>
        <w:jc w:val="both"/>
      </w:pPr>
    </w:p>
    <w:p w14:paraId="51EAC3F4" w14:textId="77777777" w:rsidR="00225419" w:rsidRDefault="00225419">
      <w:pPr>
        <w:pStyle w:val="1"/>
        <w:numPr>
          <w:ilvl w:val="0"/>
          <w:numId w:val="45"/>
        </w:numPr>
        <w:tabs>
          <w:tab w:val="left" w:pos="-1440"/>
        </w:tabs>
        <w:jc w:val="both"/>
        <w:rPr>
          <w:u w:val="single"/>
        </w:rPr>
      </w:pPr>
      <w:r>
        <w:t>A practicable minimum scheme is considered in terms of the system as a whole and may include a change in voltage level.</w:t>
      </w:r>
    </w:p>
    <w:p w14:paraId="366C36FE" w14:textId="77777777" w:rsidR="00225419" w:rsidRDefault="00225419">
      <w:pPr>
        <w:jc w:val="both"/>
      </w:pPr>
    </w:p>
    <w:p w14:paraId="70866F75" w14:textId="77777777" w:rsidR="00225419" w:rsidRDefault="00225419">
      <w:pPr>
        <w:pStyle w:val="1"/>
        <w:jc w:val="both"/>
      </w:pPr>
    </w:p>
    <w:p w14:paraId="706EDCC1" w14:textId="77777777" w:rsidR="007633D6" w:rsidRDefault="007633D6">
      <w:pPr>
        <w:pStyle w:val="1"/>
        <w:jc w:val="both"/>
      </w:pPr>
    </w:p>
    <w:p w14:paraId="6817BEB0" w14:textId="77777777" w:rsidR="007633D6" w:rsidRDefault="007633D6">
      <w:pPr>
        <w:pStyle w:val="1"/>
        <w:jc w:val="both"/>
      </w:pPr>
    </w:p>
    <w:p w14:paraId="71FB5966" w14:textId="77777777" w:rsidR="00225419" w:rsidRPr="00395682" w:rsidRDefault="00225419">
      <w:pPr>
        <w:rPr>
          <w:strike/>
        </w:rPr>
      </w:pPr>
      <w:r w:rsidRPr="00395682">
        <w:rPr>
          <w:strike/>
        </w:rPr>
        <w:t xml:space="preserve"> </w:t>
      </w:r>
    </w:p>
    <w:p w14:paraId="52A19ABC" w14:textId="77777777" w:rsidR="006661FE" w:rsidRPr="002338F3" w:rsidRDefault="006661FE" w:rsidP="006661FE">
      <w:pPr>
        <w:pStyle w:val="Heading1"/>
        <w:jc w:val="center"/>
        <w:rPr>
          <w:color w:val="auto"/>
          <w:sz w:val="32"/>
          <w:szCs w:val="32"/>
        </w:rPr>
      </w:pPr>
      <w:bookmarkStart w:id="131" w:name="_Toc32201074"/>
      <w:bookmarkStart w:id="132" w:name="_Toc49661105"/>
      <w:bookmarkStart w:id="133" w:name="_Toc274049676"/>
      <w:r w:rsidRPr="002338F3">
        <w:rPr>
          <w:color w:val="auto"/>
          <w:sz w:val="32"/>
          <w:szCs w:val="32"/>
        </w:rPr>
        <w:t>Part 2 - The Statement of the Use of System Charging Methodolog</w:t>
      </w:r>
      <w:r>
        <w:rPr>
          <w:color w:val="auto"/>
          <w:sz w:val="32"/>
          <w:szCs w:val="32"/>
        </w:rPr>
        <w:t>y</w:t>
      </w:r>
    </w:p>
    <w:p w14:paraId="1CBA01BB" w14:textId="77777777" w:rsidR="006661FE" w:rsidRPr="002338F3" w:rsidRDefault="006661FE" w:rsidP="006661FE">
      <w:pPr>
        <w:pStyle w:val="Heading1"/>
        <w:jc w:val="center"/>
        <w:rPr>
          <w:color w:val="auto"/>
          <w:sz w:val="32"/>
          <w:szCs w:val="32"/>
        </w:rPr>
      </w:pPr>
    </w:p>
    <w:p w14:paraId="26E117D6" w14:textId="77777777" w:rsidR="006661FE" w:rsidRPr="002338F3" w:rsidRDefault="006661FE" w:rsidP="006661FE">
      <w:pPr>
        <w:pStyle w:val="Heading1"/>
        <w:jc w:val="center"/>
        <w:rPr>
          <w:color w:val="auto"/>
          <w:szCs w:val="30"/>
        </w:rPr>
      </w:pPr>
      <w:r w:rsidRPr="002338F3">
        <w:rPr>
          <w:color w:val="auto"/>
          <w:szCs w:val="30"/>
        </w:rPr>
        <w:t>Section 1 – The Statement of the Transmission Use of System Charging Methodology</w:t>
      </w:r>
    </w:p>
    <w:p w14:paraId="245C295C" w14:textId="77777777" w:rsidR="006661FE" w:rsidRDefault="006661FE" w:rsidP="006661FE">
      <w:pPr>
        <w:pStyle w:val="Heading1"/>
        <w:rPr>
          <w:b w:val="0"/>
          <w:strike/>
          <w:color w:val="auto"/>
          <w:sz w:val="20"/>
        </w:rPr>
      </w:pPr>
    </w:p>
    <w:p w14:paraId="7EAB863C" w14:textId="77777777" w:rsidR="006661FE" w:rsidRPr="002338F3" w:rsidRDefault="006661FE" w:rsidP="006661FE">
      <w:pPr>
        <w:pStyle w:val="Heading1"/>
        <w:rPr>
          <w:color w:val="auto"/>
          <w:sz w:val="28"/>
          <w:szCs w:val="28"/>
        </w:rPr>
      </w:pPr>
      <w:r w:rsidRPr="002338F3">
        <w:rPr>
          <w:color w:val="auto"/>
          <w:sz w:val="28"/>
          <w:szCs w:val="28"/>
        </w:rPr>
        <w:t>14.14 Principles</w:t>
      </w:r>
      <w:bookmarkEnd w:id="131"/>
      <w:bookmarkEnd w:id="132"/>
      <w:bookmarkEnd w:id="133"/>
    </w:p>
    <w:p w14:paraId="1549A782" w14:textId="77777777" w:rsidR="006661FE" w:rsidRDefault="006661FE" w:rsidP="006661FE">
      <w:pPr>
        <w:jc w:val="both"/>
        <w:rPr>
          <w:rFonts w:ascii="Arial" w:hAnsi="Arial"/>
        </w:rPr>
      </w:pPr>
    </w:p>
    <w:p w14:paraId="45ABD582" w14:textId="09A6A36C" w:rsidR="006661FE" w:rsidRDefault="5083A541" w:rsidP="325E90A3">
      <w:pPr>
        <w:pStyle w:val="1"/>
        <w:numPr>
          <w:ilvl w:val="0"/>
          <w:numId w:val="46"/>
        </w:numPr>
        <w:tabs>
          <w:tab w:val="num" w:pos="720"/>
        </w:tabs>
        <w:ind w:left="1627"/>
        <w:jc w:val="both"/>
      </w:pPr>
      <w:r>
        <w:t xml:space="preserve">Transmission Network Use of System charges reflect the cost of installing, operating and maintaining the transmission system for the Transmission Owner (TO) </w:t>
      </w:r>
      <w:r w:rsidR="00281D3F">
        <w:t>(including Competitively Appointed Transmission Owners (CATOs)</w:t>
      </w:r>
      <w:r w:rsidR="006F6420">
        <w:t>). Activity</w:t>
      </w:r>
      <w:r>
        <w:t xml:space="preserve"> function of the Transmission Businesses of each </w:t>
      </w:r>
      <w:r w:rsidR="345DCCCA">
        <w:t xml:space="preserve">Relevant </w:t>
      </w:r>
      <w:r>
        <w:t xml:space="preserve">Transmission Licensee. These activities are undertaken to the standards prescribed by the </w:t>
      </w:r>
      <w:r w:rsidR="01A2409D" w:rsidRPr="009919C1">
        <w:rPr>
          <w:b/>
          <w:bCs/>
        </w:rPr>
        <w:t>ESO Licence</w:t>
      </w:r>
      <w:r w:rsidR="01A2409D">
        <w:t xml:space="preserve"> and the </w:t>
      </w:r>
      <w:r>
        <w:t>Transmission Licences</w:t>
      </w:r>
      <w:r w:rsidR="006661FE">
        <w:fldChar w:fldCharType="begin"/>
      </w:r>
      <w:r w:rsidR="006661FE">
        <w:instrText xml:space="preserve"> XE "Transmission Licence" </w:instrText>
      </w:r>
      <w:r w:rsidR="006661FE">
        <w:fldChar w:fldCharType="end"/>
      </w:r>
      <w:r>
        <w:t>, to provide the capability to allow the flow of bulk transfers of power between connection sites and to provide transmission system security.</w:t>
      </w:r>
    </w:p>
    <w:p w14:paraId="6C2AA74D" w14:textId="77777777" w:rsidR="006661FE" w:rsidRDefault="006661FE" w:rsidP="006661FE">
      <w:pPr>
        <w:jc w:val="both"/>
        <w:rPr>
          <w:rFonts w:ascii="Arial" w:hAnsi="Arial"/>
        </w:rPr>
      </w:pPr>
    </w:p>
    <w:p w14:paraId="3B613553" w14:textId="2599A01C" w:rsidR="006661FE" w:rsidRDefault="00B01CD4" w:rsidP="002439CF">
      <w:pPr>
        <w:pStyle w:val="1"/>
        <w:numPr>
          <w:ilvl w:val="0"/>
          <w:numId w:val="46"/>
        </w:numPr>
        <w:tabs>
          <w:tab w:val="clear" w:pos="0"/>
          <w:tab w:val="num" w:pos="720"/>
        </w:tabs>
        <w:ind w:left="1627"/>
        <w:jc w:val="both"/>
      </w:pPr>
      <w:ins w:id="134" w:author="Martin Cahill (NESO)" w:date="2025-04-08T13:17:00Z" w16du:dateUtc="2025-04-08T12:17:00Z">
        <w:r w:rsidRPr="00B01CD4">
          <w:t xml:space="preserve">The </w:t>
        </w:r>
        <w:r w:rsidRPr="00672F6E">
          <w:rPr>
            <w:b/>
            <w:bCs/>
          </w:rPr>
          <w:t>Onshore Transmission Owners</w:t>
        </w:r>
        <w:r w:rsidRPr="00B01CD4">
          <w:t xml:space="preserve">’ revenue </w:t>
        </w:r>
      </w:ins>
      <w:del w:id="135" w:author="Martin Cahill (NESO)" w:date="2025-04-08T13:35:00Z" w16du:dateUtc="2025-04-08T12:35:00Z">
        <w:r w:rsidR="00C16730" w:rsidDel="000A1534">
          <w:delText>The</w:delText>
        </w:r>
        <w:r w:rsidR="006661FE" w:rsidDel="000A1534">
          <w:delText xml:space="preserve"> </w:delText>
        </w:r>
        <w:r w:rsidR="00C16730" w:rsidDel="000A1534">
          <w:delText>a</w:delText>
        </w:r>
        <w:r w:rsidR="006661FE" w:rsidDel="000A1534">
          <w:delText xml:space="preserve">llowed </w:delText>
        </w:r>
        <w:r w:rsidR="007C5D3E" w:rsidDel="000A1534">
          <w:delText>r</w:delText>
        </w:r>
        <w:r w:rsidR="006661FE" w:rsidDel="000A1534">
          <w:delText>evenue</w:delText>
        </w:r>
        <w:r w:rsidR="006661FE" w:rsidDel="000A1534">
          <w:fldChar w:fldCharType="begin"/>
        </w:r>
        <w:r w:rsidR="006661FE" w:rsidDel="000A1534">
          <w:delInstrText xml:space="preserve"> XE "Maximum Allowed Revenue" </w:delInstrText>
        </w:r>
        <w:r w:rsidR="006661FE" w:rsidDel="000A1534">
          <w:fldChar w:fldCharType="end"/>
        </w:r>
        <w:r w:rsidR="006661FE" w:rsidDel="000A1534">
          <w:delText xml:space="preserve"> defined </w:delText>
        </w:r>
      </w:del>
      <w:r w:rsidR="006661FE">
        <w:t>for these activities</w:t>
      </w:r>
      <w:ins w:id="136" w:author="Martin Cahill (NESO)" w:date="2025-04-09T09:37:00Z" w16du:dateUtc="2025-04-09T08:37:00Z">
        <w:r w:rsidR="009C6829">
          <w:t xml:space="preserve"> is</w:t>
        </w:r>
      </w:ins>
      <w:r w:rsidR="006661FE">
        <w:t xml:space="preserve"> </w:t>
      </w:r>
      <w:r w:rsidR="00350DFC">
        <w:t>agreed with</w:t>
      </w:r>
      <w:r w:rsidR="006661FE">
        <w:t xml:space="preserve"> the </w:t>
      </w:r>
      <w:r w:rsidR="006661FE" w:rsidRPr="00672F6E">
        <w:rPr>
          <w:b/>
          <w:bCs/>
        </w:rPr>
        <w:t>Authority</w:t>
      </w:r>
      <w:r w:rsidR="006661FE">
        <w:t xml:space="preserve"> at the time of the</w:t>
      </w:r>
      <w:ins w:id="137" w:author="Martin Cahill (NESO)" w:date="2025-04-08T13:37:00Z" w16du:dateUtc="2025-04-08T12:37:00Z">
        <w:r w:rsidR="00577553">
          <w:t xml:space="preserve"> </w:t>
        </w:r>
        <w:r w:rsidR="00577553" w:rsidRPr="00672F6E">
          <w:rPr>
            <w:b/>
            <w:bCs/>
          </w:rPr>
          <w:t>Onshore</w:t>
        </w:r>
      </w:ins>
      <w:r w:rsidR="006661FE" w:rsidRPr="00672F6E">
        <w:rPr>
          <w:b/>
          <w:bCs/>
        </w:rPr>
        <w:t xml:space="preserve"> Transmission Owners</w:t>
      </w:r>
      <w:r w:rsidR="006661FE">
        <w:t>’ price control review for the succeeding price control period.</w:t>
      </w:r>
      <w:r w:rsidR="00082F33">
        <w:t xml:space="preserve"> </w:t>
      </w:r>
      <w:ins w:id="138" w:author="Martin Cahill (NESO)" w:date="2025-04-08T13:37:00Z" w16du:dateUtc="2025-04-08T12:37:00Z">
        <w:r w:rsidR="00577553" w:rsidRPr="00577553">
          <w:t xml:space="preserve">The </w:t>
        </w:r>
        <w:r w:rsidR="00577553" w:rsidRPr="00672F6E">
          <w:rPr>
            <w:b/>
            <w:bCs/>
          </w:rPr>
          <w:t>Offshore Transmission Owners</w:t>
        </w:r>
        <w:r w:rsidR="00577553" w:rsidRPr="00577553">
          <w:t xml:space="preserve">’ revenue for these activities is set at the point of the asset transfer of its </w:t>
        </w:r>
        <w:r w:rsidR="00577553" w:rsidRPr="00672F6E">
          <w:rPr>
            <w:b/>
            <w:bCs/>
          </w:rPr>
          <w:t>Offshore Transmission System</w:t>
        </w:r>
      </w:ins>
      <w:ins w:id="139" w:author="Martin Cahill (NESO)" w:date="2025-04-08T13:41:00Z" w16du:dateUtc="2025-04-08T12:41:00Z">
        <w:r w:rsidR="00577553">
          <w:rPr>
            <w:b/>
            <w:bCs/>
          </w:rPr>
          <w:t>.</w:t>
        </w:r>
      </w:ins>
      <w:ins w:id="140" w:author="Martin Cahill (NESO)" w:date="2025-04-08T13:37:00Z" w16du:dateUtc="2025-04-08T12:37:00Z">
        <w:r w:rsidR="00577553" w:rsidRPr="00577553">
          <w:t xml:space="preserve"> </w:t>
        </w:r>
      </w:ins>
      <w:r w:rsidR="00A17843">
        <w:t xml:space="preserve">The allowed revenue can be adjusted during the price control period. </w:t>
      </w:r>
      <w:r w:rsidR="006661FE">
        <w:t xml:space="preserve">Transmission Network Use of System Charges are set to recover </w:t>
      </w:r>
      <w:del w:id="141" w:author="Martin Cahill (NESO)" w:date="2025-04-08T13:42:00Z" w16du:dateUtc="2025-04-08T12:42:00Z">
        <w:r w:rsidR="006661FE" w:rsidDel="00577553">
          <w:delText xml:space="preserve">the </w:delText>
        </w:r>
        <w:r w:rsidR="00A52324" w:rsidDel="00577553">
          <w:delText>a</w:delText>
        </w:r>
        <w:r w:rsidR="006661FE" w:rsidDel="00577553">
          <w:delText>llowed</w:delText>
        </w:r>
      </w:del>
      <w:ins w:id="142" w:author="Martin Cahill (NESO)" w:date="2025-04-08T13:42:00Z" w16du:dateUtc="2025-04-08T12:42:00Z">
        <w:r w:rsidR="00577553">
          <w:t>this</w:t>
        </w:r>
      </w:ins>
      <w:r w:rsidR="006661FE">
        <w:t xml:space="preserve"> </w:t>
      </w:r>
      <w:r w:rsidR="00A52324">
        <w:t>r</w:t>
      </w:r>
      <w:r w:rsidR="006661FE">
        <w:t>evenue</w:t>
      </w:r>
      <w:ins w:id="143" w:author="Martin Cahill (NESO)" w:date="2025-04-08T13:42:00Z" w16du:dateUtc="2025-04-08T12:42:00Z">
        <w:r w:rsidR="00577553">
          <w:t>.</w:t>
        </w:r>
      </w:ins>
      <w:r w:rsidR="006661FE">
        <w:t xml:space="preserve"> </w:t>
      </w:r>
      <w:del w:id="144" w:author="Martin Cahill (NESO)" w:date="2025-04-08T13:42:00Z" w16du:dateUtc="2025-04-08T12:42:00Z">
        <w:r w:rsidR="006661FE" w:rsidDel="00577553">
          <w:delText xml:space="preserve">as set by the </w:delText>
        </w:r>
        <w:r w:rsidR="00A52324" w:rsidDel="00577553">
          <w:delText>p</w:delText>
        </w:r>
        <w:r w:rsidR="006661FE" w:rsidDel="00577553">
          <w:delText xml:space="preserve">rice </w:delText>
        </w:r>
        <w:r w:rsidR="00A52324" w:rsidDel="00577553">
          <w:delText>c</w:delText>
        </w:r>
        <w:r w:rsidR="006661FE" w:rsidDel="00577553">
          <w:delText>ontrol (where necessary, allowing for any K</w:delText>
        </w:r>
        <w:r w:rsidR="006661FE" w:rsidRPr="00420D25" w:rsidDel="00577553">
          <w:rPr>
            <w:szCs w:val="22"/>
            <w:vertAlign w:val="subscript"/>
          </w:rPr>
          <w:delText>t</w:delText>
        </w:r>
        <w:r w:rsidR="006661FE" w:rsidDel="00577553">
          <w:delText xml:space="preserve"> adjustment for under or over recovery in a previous year net of the income recovered through pre-vesting connection charges).</w:delText>
        </w:r>
      </w:del>
    </w:p>
    <w:p w14:paraId="780B877B" w14:textId="77777777" w:rsidR="00EB2E46" w:rsidRDefault="00EB2E46" w:rsidP="002E5004">
      <w:pPr>
        <w:pStyle w:val="ListParagraph"/>
      </w:pPr>
    </w:p>
    <w:p w14:paraId="41A7B09F" w14:textId="71100762" w:rsidR="00841028" w:rsidRDefault="00D873F5" w:rsidP="002E5004">
      <w:pPr>
        <w:pStyle w:val="1"/>
        <w:ind w:left="1701" w:hanging="992"/>
        <w:jc w:val="both"/>
      </w:pPr>
      <w:r>
        <w:t>14.14.2a</w:t>
      </w:r>
      <w:r w:rsidR="00841028">
        <w:t xml:space="preserve"> The</w:t>
      </w:r>
      <w:r w:rsidR="00736357">
        <w:t xml:space="preserve"> </w:t>
      </w:r>
      <w:r w:rsidR="00841028">
        <w:t>payments made to Competitively Appointed Transmission Owners (CATOs) are not set via a price control of the same form as incumbent Transmission Owners; instead, the payment to each CATO takes the form of a Tender Revenue Stream (TRS).  The method for determining the TRS for a CATO will be prescribed within its licence.  Transmission Network Use of System Charges are set to recover the Allowed Revenue which is determined in accordance with the terms of the CATO’s licence, such Allowed Revenue may include amongst other things the TRS, adjustments for indexation and incentivisation, and other payments provided for under its licence.</w:t>
      </w:r>
    </w:p>
    <w:p w14:paraId="3EFC81C7" w14:textId="592FA10C" w:rsidR="00EB2E46" w:rsidRDefault="00EB2E46" w:rsidP="002E5004">
      <w:pPr>
        <w:pStyle w:val="1"/>
        <w:ind w:left="1627"/>
        <w:jc w:val="both"/>
      </w:pPr>
    </w:p>
    <w:p w14:paraId="1B4790D7" w14:textId="77777777" w:rsidR="006661FE" w:rsidRDefault="006661FE" w:rsidP="006661FE">
      <w:pPr>
        <w:pStyle w:val="1"/>
        <w:jc w:val="both"/>
      </w:pPr>
    </w:p>
    <w:p w14:paraId="238C39DC" w14:textId="77777777" w:rsidR="006661FE" w:rsidRDefault="006661FE" w:rsidP="002E5004">
      <w:pPr>
        <w:pStyle w:val="1"/>
        <w:numPr>
          <w:ilvl w:val="0"/>
          <w:numId w:val="136"/>
        </w:numPr>
        <w:tabs>
          <w:tab w:val="clear" w:pos="0"/>
          <w:tab w:val="num" w:pos="720"/>
        </w:tabs>
        <w:ind w:left="1701" w:hanging="992"/>
        <w:jc w:val="both"/>
      </w:pPr>
      <w:r>
        <w:t>The basis of charging to recover the allowed revenue is the Investment Cost Related Pricing (ICRP</w:t>
      </w:r>
      <w:r>
        <w:fldChar w:fldCharType="begin"/>
      </w:r>
      <w:r>
        <w:instrText xml:space="preserve"> XE "ICRP" </w:instrText>
      </w:r>
      <w:r>
        <w:fldChar w:fldCharType="end"/>
      </w:r>
      <w:r>
        <w:t xml:space="preserve">) methodology, which was initially introduced by </w:t>
      </w:r>
      <w:r w:rsidR="00E71EB2" w:rsidRPr="00E71EB2">
        <w:rPr>
          <w:b/>
        </w:rPr>
        <w:t>The Company</w:t>
      </w:r>
      <w:r>
        <w:t xml:space="preserve"> in 1993/94 for England and Wales.  The principles and methods underlying the ICRP methodology were set out i</w:t>
      </w:r>
      <w:r w:rsidR="00E71EB2">
        <w:t>n</w:t>
      </w:r>
      <w:r>
        <w:t xml:space="preserve"> </w:t>
      </w:r>
      <w:r w:rsidR="00E71EB2" w:rsidRPr="00E71EB2">
        <w:rPr>
          <w:b/>
        </w:rPr>
        <w:t>The Company</w:t>
      </w:r>
      <w:r>
        <w:t xml:space="preserve"> document "</w:t>
      </w:r>
      <w:r>
        <w:rPr>
          <w:b/>
        </w:rPr>
        <w:t>Transmission Use of System Charges Review: Proposed Investment Cost Related Pricing for Use of System (30 June 1992)"</w:t>
      </w:r>
      <w:r>
        <w:t>.</w:t>
      </w:r>
    </w:p>
    <w:p w14:paraId="559477C6" w14:textId="77777777" w:rsidR="006661FE" w:rsidRDefault="006661FE" w:rsidP="006661FE">
      <w:pPr>
        <w:pStyle w:val="1"/>
        <w:jc w:val="both"/>
      </w:pPr>
    </w:p>
    <w:p w14:paraId="3BC3D261" w14:textId="77777777" w:rsidR="006661FE" w:rsidRPr="002338F3" w:rsidRDefault="006661FE" w:rsidP="002E5004">
      <w:pPr>
        <w:numPr>
          <w:ilvl w:val="0"/>
          <w:numId w:val="136"/>
        </w:numPr>
        <w:ind w:left="1701" w:hanging="992"/>
        <w:rPr>
          <w:rFonts w:ascii="Arial" w:hAnsi="Arial" w:cs="Arial"/>
          <w:sz w:val="22"/>
          <w:szCs w:val="22"/>
        </w:rPr>
      </w:pPr>
      <w:r w:rsidRPr="002338F3">
        <w:rPr>
          <w:rFonts w:ascii="Arial" w:hAnsi="Arial" w:cs="Arial"/>
          <w:sz w:val="22"/>
          <w:szCs w:val="22"/>
        </w:rPr>
        <w:t xml:space="preserve">In December 2003, </w:t>
      </w:r>
      <w:r w:rsidR="00E71EB2" w:rsidRPr="00E71EB2">
        <w:rPr>
          <w:rFonts w:ascii="Arial" w:hAnsi="Arial" w:cs="Arial"/>
          <w:b/>
          <w:sz w:val="22"/>
          <w:szCs w:val="22"/>
        </w:rPr>
        <w:t>The Company</w:t>
      </w:r>
      <w:r w:rsidRPr="002338F3">
        <w:rPr>
          <w:rFonts w:ascii="Arial" w:hAnsi="Arial" w:cs="Arial"/>
          <w:sz w:val="22"/>
          <w:szCs w:val="22"/>
        </w:rPr>
        <w:t xml:space="preserve"> published the Initial Thoughts consultation for a GB methodology using the England and Wales methodology as the basis for consultation. The Initial Methodologies consultation published by </w:t>
      </w:r>
      <w:r w:rsidR="00E71EB2" w:rsidRPr="00E71EB2">
        <w:rPr>
          <w:rFonts w:ascii="Arial" w:hAnsi="Arial" w:cs="Arial"/>
          <w:b/>
          <w:sz w:val="22"/>
          <w:szCs w:val="22"/>
        </w:rPr>
        <w:t>The Company</w:t>
      </w:r>
      <w:r w:rsidRPr="002338F3">
        <w:rPr>
          <w:rFonts w:ascii="Arial" w:hAnsi="Arial" w:cs="Arial"/>
          <w:sz w:val="22"/>
          <w:szCs w:val="22"/>
        </w:rPr>
        <w:t xml:space="preserve"> in May 2004 proposed two options for a GB charging methodology with a Final Methodologies consultation published in August 2004 detailing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response to the Industry with a recommendation for the GB charging methodology. In December 2004, </w:t>
      </w:r>
      <w:r w:rsidR="00E71EB2" w:rsidRPr="00E71EB2">
        <w:rPr>
          <w:rFonts w:ascii="Arial" w:hAnsi="Arial" w:cs="Arial"/>
          <w:b/>
          <w:sz w:val="22"/>
          <w:szCs w:val="22"/>
        </w:rPr>
        <w:t>The Company</w:t>
      </w:r>
      <w:r w:rsidRPr="002338F3">
        <w:rPr>
          <w:rFonts w:ascii="Arial" w:hAnsi="Arial" w:cs="Arial"/>
          <w:sz w:val="22"/>
          <w:szCs w:val="22"/>
        </w:rPr>
        <w:t xml:space="preserve"> published a Revised Proposals consultation in response to the Authority’s invitation for further review on certain areas in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recommended GB charging methodology. </w:t>
      </w:r>
    </w:p>
    <w:p w14:paraId="626A98D8" w14:textId="77777777" w:rsidR="006661FE" w:rsidRDefault="006661FE" w:rsidP="006661FE">
      <w:pPr>
        <w:pStyle w:val="1"/>
        <w:jc w:val="both"/>
      </w:pPr>
    </w:p>
    <w:p w14:paraId="2E768CDB" w14:textId="77777777" w:rsidR="006661FE" w:rsidRDefault="006661FE" w:rsidP="002E5004">
      <w:pPr>
        <w:pStyle w:val="1"/>
        <w:numPr>
          <w:ilvl w:val="0"/>
          <w:numId w:val="107"/>
        </w:numPr>
        <w:ind w:left="1560" w:hanging="851"/>
        <w:jc w:val="both"/>
      </w:pPr>
      <w:r>
        <w:t xml:space="preserve">In April 2004 </w:t>
      </w:r>
      <w:r w:rsidR="00E71EB2" w:rsidRPr="00E71EB2">
        <w:rPr>
          <w:b/>
        </w:rPr>
        <w:t>The Company</w:t>
      </w:r>
      <w:r>
        <w:t xml:space="preserve"> introduced a DC Loadflow (DCLF) ICRP based transport model for the England and Wales charging methodology. The DCLF model has been extended to incorporate Scottish network data with existing England and Wales network data to form the GB network in the model. In April 2005, the GB charging methodology implemented </w:t>
      </w:r>
      <w:r w:rsidR="008A4333">
        <w:t>certain</w:t>
      </w:r>
      <w:r>
        <w:t xml:space="preserve"> proposals</w:t>
      </w:r>
      <w:r w:rsidR="008A4333">
        <w:t xml:space="preserve"> which have been further expanded so that the model now includes the following:</w:t>
      </w:r>
    </w:p>
    <w:p w14:paraId="1506871A" w14:textId="77777777" w:rsidR="006661FE" w:rsidRDefault="006661FE" w:rsidP="006661FE">
      <w:pPr>
        <w:pStyle w:val="1"/>
        <w:jc w:val="both"/>
      </w:pPr>
    </w:p>
    <w:p w14:paraId="3679A63F" w14:textId="77777777" w:rsidR="008A4333" w:rsidRDefault="008A4333" w:rsidP="007D27B2">
      <w:pPr>
        <w:pStyle w:val="1"/>
        <w:numPr>
          <w:ilvl w:val="0"/>
          <w:numId w:val="108"/>
        </w:numPr>
        <w:ind w:left="2160"/>
        <w:jc w:val="both"/>
      </w:pPr>
      <w:r>
        <w:t>The application of multi-voltage circuit expansion factors with a forward-looking Expansion Constant that does not include substation costs in its derivation.</w:t>
      </w:r>
    </w:p>
    <w:p w14:paraId="73EB8265" w14:textId="77777777" w:rsidR="008A4333" w:rsidRDefault="008A4333" w:rsidP="008A4333">
      <w:pPr>
        <w:pStyle w:val="1"/>
        <w:jc w:val="both"/>
      </w:pPr>
    </w:p>
    <w:p w14:paraId="2CF64FC8" w14:textId="77777777" w:rsidR="008A4333" w:rsidRPr="008A4333" w:rsidRDefault="008A4333" w:rsidP="007D27B2">
      <w:pPr>
        <w:pStyle w:val="1"/>
        <w:numPr>
          <w:ilvl w:val="0"/>
          <w:numId w:val="108"/>
        </w:numPr>
        <w:ind w:left="2160"/>
        <w:jc w:val="both"/>
      </w:pPr>
      <w:r>
        <w:t xml:space="preserve">The application of locational security costs, by </w:t>
      </w:r>
      <w:r w:rsidRPr="008A4333">
        <w:t>applying a multiplier to the Expansion Constant reflecting the difference in cost incurred on a secure network as opposed to an unsecured network.</w:t>
      </w:r>
    </w:p>
    <w:p w14:paraId="005F8580" w14:textId="77777777" w:rsidR="008A4333" w:rsidRPr="008A4333" w:rsidRDefault="008A4333" w:rsidP="008A4333">
      <w:pPr>
        <w:pStyle w:val="1"/>
        <w:jc w:val="both"/>
      </w:pPr>
    </w:p>
    <w:p w14:paraId="6B912ACE" w14:textId="77777777" w:rsidR="008A4333" w:rsidRPr="008A4333" w:rsidRDefault="008A4333" w:rsidP="007D27B2">
      <w:pPr>
        <w:pStyle w:val="1"/>
        <w:numPr>
          <w:ilvl w:val="0"/>
          <w:numId w:val="108"/>
        </w:numPr>
        <w:ind w:left="2160"/>
        <w:jc w:val="both"/>
      </w:pPr>
      <w:r w:rsidRPr="008A4333">
        <w:t xml:space="preserve">The application of a de-minimus level demand charge of £0/kW for Half Hourly and £0/kWh for Non-Half Hourly metered demand and £0/KWh for </w:t>
      </w:r>
      <w:r w:rsidRPr="008A4333">
        <w:rPr>
          <w:b/>
        </w:rPr>
        <w:t>Unmetered Supplies</w:t>
      </w:r>
      <w:r w:rsidRPr="008A4333">
        <w:t xml:space="preserve"> and £0/site/day for </w:t>
      </w:r>
      <w:r w:rsidRPr="008A4333">
        <w:rPr>
          <w:b/>
          <w:bCs/>
        </w:rPr>
        <w:t>Transmission Demand Residual Tariffs</w:t>
      </w:r>
      <w:r w:rsidRPr="008A4333">
        <w:t>, to avoid the application of negative demand charges.</w:t>
      </w:r>
    </w:p>
    <w:p w14:paraId="3B242097" w14:textId="77777777" w:rsidR="008A4333" w:rsidRPr="008A4333" w:rsidRDefault="008A4333" w:rsidP="008A4333">
      <w:pPr>
        <w:pStyle w:val="1"/>
        <w:jc w:val="both"/>
      </w:pPr>
    </w:p>
    <w:p w14:paraId="74031D8A" w14:textId="77777777" w:rsidR="008A4333" w:rsidRPr="008A4333" w:rsidRDefault="008A4333" w:rsidP="007D27B2">
      <w:pPr>
        <w:pStyle w:val="1"/>
        <w:numPr>
          <w:ilvl w:val="0"/>
          <w:numId w:val="108"/>
        </w:numPr>
        <w:ind w:left="2160"/>
        <w:jc w:val="both"/>
      </w:pPr>
      <w:r w:rsidRPr="008A4333">
        <w:t>The application of 132kV expansion factor on a Transmission Owner basis reflecting the regional variations in network upgrade plans.</w:t>
      </w:r>
    </w:p>
    <w:p w14:paraId="36912B6C" w14:textId="77777777" w:rsidR="008A4333" w:rsidRPr="008A4333" w:rsidRDefault="008A4333" w:rsidP="008A4333">
      <w:pPr>
        <w:pStyle w:val="ListParagraph"/>
      </w:pPr>
    </w:p>
    <w:p w14:paraId="7A3BA479" w14:textId="77777777" w:rsidR="008A4333" w:rsidRPr="008A4333" w:rsidRDefault="00E71EB2" w:rsidP="007D27B2">
      <w:pPr>
        <w:pStyle w:val="1"/>
        <w:numPr>
          <w:ilvl w:val="0"/>
          <w:numId w:val="108"/>
        </w:numPr>
        <w:ind w:left="2160"/>
        <w:jc w:val="both"/>
        <w:rPr>
          <w:rFonts w:ascii="Arial" w:hAnsi="Arial"/>
        </w:rPr>
      </w:pPr>
      <w:r w:rsidRPr="00E71EB2">
        <w:rPr>
          <w:b/>
        </w:rPr>
        <w:t>The Company</w:t>
      </w:r>
      <w:r w:rsidR="008A4333" w:rsidRPr="00CD5631">
        <w:t xml:space="preserve"> will set tariffs in a manner so that the locational varying element, as established by the DCLF ICRP model and, where appropriate, local substation and local circuit charges, are levied on all Generator and Demand Users. Any remaining Transmission Owner revenues will be recovered from demand only in a non-locational manner through </w:t>
      </w:r>
      <w:r w:rsidR="008A4333" w:rsidRPr="008A4333">
        <w:t xml:space="preserve">the </w:t>
      </w:r>
      <w:r w:rsidR="008A4333" w:rsidRPr="008A4333">
        <w:rPr>
          <w:b/>
        </w:rPr>
        <w:t>Transmission Demand Residual Tariffs</w:t>
      </w:r>
      <w:r w:rsidR="008A4333" w:rsidRPr="00CD5631">
        <w:t xml:space="preserve">  </w:t>
      </w:r>
    </w:p>
    <w:p w14:paraId="5D21B8C8" w14:textId="77777777" w:rsidR="008A4333" w:rsidRPr="008A4333" w:rsidRDefault="008A4333" w:rsidP="008A4333">
      <w:pPr>
        <w:pStyle w:val="ListParagraph"/>
        <w:rPr>
          <w:rFonts w:ascii="Times New Roman" w:hAnsi="Times New Roman"/>
        </w:rPr>
      </w:pPr>
    </w:p>
    <w:p w14:paraId="71BAB030" w14:textId="77777777" w:rsidR="008A4333" w:rsidRPr="00CD5631" w:rsidRDefault="008A4333" w:rsidP="007D27B2">
      <w:pPr>
        <w:pStyle w:val="1"/>
        <w:numPr>
          <w:ilvl w:val="0"/>
          <w:numId w:val="108"/>
        </w:numPr>
        <w:tabs>
          <w:tab w:val="clear" w:pos="1440"/>
          <w:tab w:val="num" w:pos="2160"/>
        </w:tabs>
        <w:ind w:left="2160"/>
        <w:jc w:val="both"/>
        <w:rPr>
          <w:rFonts w:ascii="Arial" w:hAnsi="Arial"/>
        </w:rPr>
      </w:pPr>
      <w:r w:rsidRPr="00CD5631">
        <w:t xml:space="preserve">For the purpose of compliance with the Limiting Regulation in the context of setting limits on the annual charges paid by generation </w:t>
      </w:r>
      <w:r w:rsidR="00E71EB2" w:rsidRPr="00E71EB2">
        <w:rPr>
          <w:b/>
        </w:rPr>
        <w:t>The Company</w:t>
      </w:r>
      <w:r w:rsidRPr="00CD5631">
        <w:t xml:space="preserve"> will exclude Charges for Physical Assets Required for Connection when calculating the total amount to be recovered from Generators (GCharge (Forecast)).</w:t>
      </w:r>
    </w:p>
    <w:p w14:paraId="220611FB" w14:textId="77777777" w:rsidR="008A4333" w:rsidRDefault="008A4333" w:rsidP="008A4333">
      <w:pPr>
        <w:pStyle w:val="1"/>
        <w:jc w:val="both"/>
      </w:pPr>
    </w:p>
    <w:p w14:paraId="5DEC9D6D" w14:textId="77777777" w:rsidR="00DF66F2" w:rsidRDefault="00DF66F2" w:rsidP="007D27B2">
      <w:pPr>
        <w:pStyle w:val="1"/>
        <w:numPr>
          <w:ilvl w:val="0"/>
          <w:numId w:val="64"/>
        </w:numPr>
        <w:tabs>
          <w:tab w:val="clear" w:pos="1440"/>
        </w:tabs>
        <w:ind w:left="2160"/>
        <w:jc w:val="both"/>
      </w:pPr>
      <w:r>
        <w:t xml:space="preserve">If having applied the exclusion of Charges for Physical Assets Required for Connection </w:t>
      </w:r>
      <w:r w:rsidRPr="00CD5631">
        <w:rPr>
          <w:b/>
        </w:rPr>
        <w:t>The Company</w:t>
      </w:r>
      <w:r>
        <w:t xml:space="preserve"> identifies that an adjustment to TNUoS Charges is required to remain compliant with the Limiting Regulation then an Adjustment Tariff will be applied to all Generators in the following circumstances.</w:t>
      </w:r>
    </w:p>
    <w:p w14:paraId="5960573B" w14:textId="77777777" w:rsidR="00DF66F2" w:rsidRDefault="00DF66F2" w:rsidP="00DF66F2">
      <w:pPr>
        <w:pStyle w:val="ListParagraph"/>
      </w:pPr>
    </w:p>
    <w:p w14:paraId="5FFF5D34" w14:textId="77777777" w:rsidR="00DF66F2" w:rsidRDefault="00E4403C" w:rsidP="00DF66F2">
      <w:pPr>
        <w:pStyle w:val="1"/>
        <w:ind w:left="2160"/>
        <w:jc w:val="both"/>
      </w:pPr>
      <w:r>
        <w:t>a)</w:t>
      </w:r>
      <w:r w:rsidR="00DF66F2">
        <w:t xml:space="preserve"> The Adjustment Tariff will be applied if </w:t>
      </w:r>
      <w:r w:rsidR="00DF66F2" w:rsidRPr="00CD5631">
        <w:rPr>
          <w:b/>
        </w:rPr>
        <w:t xml:space="preserve">The Company </w:t>
      </w:r>
      <w:r w:rsidR="00DF66F2">
        <w:t>identifies that either:</w:t>
      </w:r>
    </w:p>
    <w:p w14:paraId="62A78DDF" w14:textId="77777777" w:rsidR="00DF66F2" w:rsidRDefault="00DF66F2" w:rsidP="00DF66F2">
      <w:pPr>
        <w:pStyle w:val="1"/>
        <w:ind w:left="2835"/>
        <w:jc w:val="both"/>
      </w:pPr>
      <w:r>
        <w:t xml:space="preserve"> a. Annual average TNUoS charges payable by Generator Users will fall below €0/MWh</w:t>
      </w:r>
    </w:p>
    <w:p w14:paraId="50FA9920" w14:textId="77777777" w:rsidR="00DF66F2" w:rsidRDefault="00DF66F2" w:rsidP="00DF66F2">
      <w:pPr>
        <w:pStyle w:val="1"/>
        <w:jc w:val="both"/>
      </w:pPr>
      <w:r>
        <w:t xml:space="preserve"> OR </w:t>
      </w:r>
    </w:p>
    <w:p w14:paraId="38D136CB" w14:textId="77777777" w:rsidR="00DF66F2" w:rsidRDefault="00DF66F2" w:rsidP="00DF66F2">
      <w:pPr>
        <w:pStyle w:val="1"/>
        <w:ind w:left="2835"/>
        <w:jc w:val="both"/>
      </w:pPr>
      <w:r>
        <w:t>b. Annual average TNUoS charges payable by Generator Users will exceed €2.50/MWh adjusted by a risk margin to allow for error in tariff setting.</w:t>
      </w:r>
    </w:p>
    <w:p w14:paraId="4D2FDF3D" w14:textId="77777777" w:rsidR="00DF66F2" w:rsidRDefault="00DF66F2" w:rsidP="00DF66F2">
      <w:pPr>
        <w:pStyle w:val="1"/>
        <w:ind w:left="2835"/>
        <w:jc w:val="both"/>
      </w:pPr>
    </w:p>
    <w:p w14:paraId="40940AAA" w14:textId="77777777" w:rsidR="00DF66F2" w:rsidRDefault="006D6A9B" w:rsidP="00DF66F2">
      <w:pPr>
        <w:pStyle w:val="1"/>
        <w:ind w:left="2552" w:hanging="425"/>
        <w:jc w:val="both"/>
      </w:pPr>
      <w:r>
        <w:t>b</w:t>
      </w:r>
      <w:r w:rsidR="00E4403C">
        <w:t>)</w:t>
      </w:r>
      <w:r w:rsidR="00DF66F2">
        <w:t xml:space="preserve"> Where annual average TNUoS charges to Generators are positive under the GCharge (Forecast) the Adjustment Tariff will be applied if the Adjustment Revenue is less than £0. The Adjustment Revenue is expressed as:</w:t>
      </w:r>
    </w:p>
    <w:p w14:paraId="0A69FDFE" w14:textId="77777777" w:rsidR="00DF66F2" w:rsidRDefault="00DF66F2" w:rsidP="00DF66F2">
      <w:pPr>
        <w:pStyle w:val="1"/>
        <w:ind w:left="2552" w:hanging="425"/>
        <w:jc w:val="both"/>
      </w:pPr>
    </w:p>
    <w:p w14:paraId="1F41B1C6" w14:textId="77777777" w:rsidR="00DF66F2" w:rsidRDefault="00DF66F2" w:rsidP="00DF66F2">
      <w:pPr>
        <w:pStyle w:val="1"/>
        <w:ind w:left="2552"/>
        <w:jc w:val="both"/>
      </w:pPr>
      <w:r>
        <w:rPr>
          <w:rFonts w:ascii="Cambria Math" w:hAnsi="Cambria Math" w:cs="Cambria Math"/>
        </w:rPr>
        <w:t>𝐴𝑑𝑗𝑅𝑒𝑣𝑒𝑛𝑢𝑒</w:t>
      </w:r>
      <w:r>
        <w:t xml:space="preserve"> = (</w:t>
      </w:r>
      <w:r>
        <w:rPr>
          <w:rFonts w:ascii="Cambria Math" w:hAnsi="Cambria Math" w:cs="Cambria Math"/>
        </w:rPr>
        <w:t>𝐺𝑂</w:t>
      </w:r>
      <w:r>
        <w:t xml:space="preserve"> </w:t>
      </w:r>
      <w:r>
        <w:rPr>
          <w:rFonts w:ascii="Cambria Math" w:hAnsi="Cambria Math" w:cs="Cambria Math"/>
        </w:rPr>
        <w:t>∗</w:t>
      </w:r>
      <w:r>
        <w:t xml:space="preserve"> ((</w:t>
      </w:r>
      <w:r>
        <w:rPr>
          <w:rFonts w:ascii="Cambria Math" w:hAnsi="Cambria Math" w:cs="Cambria Math"/>
        </w:rPr>
        <w:t>𝐶𝑎𝑝𝐸𝐶</w:t>
      </w:r>
      <w:r>
        <w:t xml:space="preserve"> </w:t>
      </w:r>
      <w:r>
        <w:rPr>
          <w:rFonts w:ascii="Cambria Math" w:hAnsi="Cambria Math" w:cs="Cambria Math"/>
        </w:rPr>
        <w:t>∗</w:t>
      </w:r>
      <w:r>
        <w:t xml:space="preserve"> (1 </w:t>
      </w:r>
      <w:r>
        <w:rPr>
          <w:rFonts w:ascii="Times New Roman" w:hAnsi="Times New Roman"/>
        </w:rPr>
        <w:t>−</w:t>
      </w:r>
      <w:r>
        <w:t xml:space="preserve"> </w:t>
      </w:r>
      <w:r>
        <w:rPr>
          <w:rFonts w:ascii="Cambria Math" w:hAnsi="Cambria Math" w:cs="Cambria Math"/>
        </w:rPr>
        <w:t>𝑦</w:t>
      </w:r>
      <w:r>
        <w:t xml:space="preserve">)) </w:t>
      </w:r>
      <w:r>
        <w:rPr>
          <w:rFonts w:ascii="Cambria Math" w:hAnsi="Cambria Math" w:cs="Cambria Math"/>
        </w:rPr>
        <w:t>∗</w:t>
      </w:r>
      <w:r>
        <w:t xml:space="preserve"> </w:t>
      </w:r>
      <w:r>
        <w:rPr>
          <w:rFonts w:ascii="Cambria Math" w:hAnsi="Cambria Math" w:cs="Cambria Math"/>
        </w:rPr>
        <w:t>𝐸𝑅</w:t>
      </w:r>
      <w:r>
        <w:t xml:space="preserve">)) – </w:t>
      </w:r>
    </w:p>
    <w:p w14:paraId="364DAAC2" w14:textId="77777777" w:rsidR="00DF66F2" w:rsidRDefault="00DF66F2" w:rsidP="00DF66F2">
      <w:pPr>
        <w:pStyle w:val="1"/>
        <w:ind w:left="2552"/>
        <w:jc w:val="both"/>
      </w:pPr>
      <w:r>
        <w:rPr>
          <w:rFonts w:ascii="Cambria Math" w:hAnsi="Cambria Math" w:cs="Cambria Math"/>
        </w:rPr>
        <w:t>𝐺𝐶ℎ𝑎𝑟𝑔𝑒</w:t>
      </w:r>
      <w:r>
        <w:t>(</w:t>
      </w:r>
      <w:r>
        <w:rPr>
          <w:rFonts w:ascii="Cambria Math" w:hAnsi="Cambria Math" w:cs="Cambria Math"/>
        </w:rPr>
        <w:t>𝐹𝑜𝑟𝑒𝑐𝑎𝑠𝑡</w:t>
      </w:r>
      <w:r>
        <w:t>)</w:t>
      </w:r>
    </w:p>
    <w:p w14:paraId="5C9CA64C" w14:textId="77777777" w:rsidR="00DF66F2" w:rsidRDefault="00DF66F2" w:rsidP="00DF66F2">
      <w:pPr>
        <w:pStyle w:val="1"/>
        <w:ind w:left="2552"/>
        <w:jc w:val="both"/>
      </w:pPr>
    </w:p>
    <w:p w14:paraId="00A498F1" w14:textId="77777777" w:rsidR="00DF66F2" w:rsidRDefault="00DF66F2" w:rsidP="00E4403C">
      <w:pPr>
        <w:pStyle w:val="1"/>
        <w:numPr>
          <w:ilvl w:val="0"/>
          <w:numId w:val="130"/>
        </w:numPr>
        <w:jc w:val="both"/>
      </w:pPr>
      <w:r>
        <w:t>Where annual average TNUoS charges to Generators are negative under the GCharge (Forecast) the Adjustment Revenue will be the difference between £0 and the total recovered from Generators. The Adjustment Revenue will be expressed as:</w:t>
      </w:r>
    </w:p>
    <w:p w14:paraId="458BF52C" w14:textId="77777777" w:rsidR="00DF66F2" w:rsidRDefault="00DF66F2" w:rsidP="00DF66F2">
      <w:pPr>
        <w:pStyle w:val="1"/>
        <w:ind w:left="2552"/>
        <w:jc w:val="both"/>
      </w:pPr>
    </w:p>
    <w:p w14:paraId="2549657D" w14:textId="77777777" w:rsidR="00DF66F2" w:rsidRDefault="00DF66F2" w:rsidP="00DF66F2">
      <w:pPr>
        <w:pStyle w:val="1"/>
        <w:ind w:left="2552"/>
        <w:jc w:val="both"/>
      </w:pPr>
      <w:r>
        <w:rPr>
          <w:rFonts w:ascii="Cambria Math" w:hAnsi="Cambria Math" w:cs="Cambria Math"/>
        </w:rPr>
        <w:t>𝐴𝑑𝑗𝑅𝑒𝑣𝑒𝑛𝑢𝑒</w:t>
      </w:r>
      <w:r>
        <w:t xml:space="preserve"> = 0 − </w:t>
      </w:r>
      <w:r>
        <w:rPr>
          <w:rFonts w:ascii="Cambria Math" w:hAnsi="Cambria Math" w:cs="Cambria Math"/>
        </w:rPr>
        <w:t>𝐺𝐶ℎ𝑎𝑟𝑔𝑒</w:t>
      </w:r>
      <w:r>
        <w:t>(</w:t>
      </w:r>
      <w:r>
        <w:rPr>
          <w:rFonts w:ascii="Cambria Math" w:hAnsi="Cambria Math" w:cs="Cambria Math"/>
        </w:rPr>
        <w:t>𝐹𝑜𝑟𝑒𝑐𝑎𝑠𝑡</w:t>
      </w:r>
      <w:r>
        <w:t>)</w:t>
      </w:r>
    </w:p>
    <w:p w14:paraId="0BC73CD0" w14:textId="77777777" w:rsidR="00DF66F2" w:rsidRDefault="00DF66F2" w:rsidP="00DF66F2">
      <w:pPr>
        <w:pStyle w:val="1"/>
        <w:ind w:left="2552"/>
        <w:jc w:val="both"/>
      </w:pPr>
    </w:p>
    <w:p w14:paraId="7574A737" w14:textId="77777777" w:rsidR="00DF66F2" w:rsidRDefault="00DF66F2" w:rsidP="00E4403C">
      <w:pPr>
        <w:pStyle w:val="1"/>
        <w:numPr>
          <w:ilvl w:val="0"/>
          <w:numId w:val="130"/>
        </w:numPr>
        <w:ind w:left="2552" w:hanging="425"/>
        <w:jc w:val="both"/>
      </w:pPr>
      <w:r>
        <w:t>The total adjusted revenue expected to be recovered from Generators (AdjGenRev) through TNUoS tariffs can therefore be expressed as:</w:t>
      </w:r>
    </w:p>
    <w:p w14:paraId="173FD6E7" w14:textId="77777777" w:rsidR="00DF66F2" w:rsidRDefault="00DF66F2" w:rsidP="00DF66F2">
      <w:pPr>
        <w:pStyle w:val="1"/>
        <w:ind w:left="2552"/>
        <w:jc w:val="both"/>
      </w:pPr>
    </w:p>
    <w:p w14:paraId="07242161" w14:textId="77777777" w:rsidR="00DF66F2" w:rsidRDefault="00DF66F2" w:rsidP="00DF66F2">
      <w:pPr>
        <w:pStyle w:val="1"/>
        <w:ind w:left="2552"/>
        <w:jc w:val="both"/>
      </w:pPr>
      <w:r>
        <w:rPr>
          <w:rFonts w:ascii="Cambria Math" w:hAnsi="Cambria Math" w:cs="Cambria Math"/>
        </w:rPr>
        <w:t>𝐴𝑑𝑗𝐺𝑒𝑛𝑅𝑒𝑣</w:t>
      </w:r>
      <w:r>
        <w:t xml:space="preserve"> = </w:t>
      </w:r>
      <w:r>
        <w:rPr>
          <w:rFonts w:ascii="Cambria Math" w:hAnsi="Cambria Math" w:cs="Cambria Math"/>
        </w:rPr>
        <w:t>𝐺𝐶ℎ𝑎𝑟𝑔𝑒</w:t>
      </w:r>
      <w:r>
        <w:t>(</w:t>
      </w:r>
      <w:r>
        <w:rPr>
          <w:rFonts w:ascii="Cambria Math" w:hAnsi="Cambria Math" w:cs="Cambria Math"/>
        </w:rPr>
        <w:t>𝐹𝑜𝑟𝑒𝑐𝑎𝑠𝑡</w:t>
      </w:r>
      <w:r>
        <w:t xml:space="preserve">) + </w:t>
      </w:r>
      <w:r>
        <w:rPr>
          <w:rFonts w:ascii="Cambria Math" w:hAnsi="Cambria Math" w:cs="Cambria Math"/>
        </w:rPr>
        <w:t>𝐴𝑑𝑗𝑅𝑒𝑣𝑒𝑛𝑢𝑒</w:t>
      </w:r>
    </w:p>
    <w:p w14:paraId="10214854" w14:textId="77777777" w:rsidR="00DF66F2" w:rsidRDefault="00DF66F2" w:rsidP="00DF66F2">
      <w:pPr>
        <w:pStyle w:val="1"/>
        <w:ind w:left="2552"/>
        <w:jc w:val="both"/>
      </w:pPr>
    </w:p>
    <w:p w14:paraId="67E079EF" w14:textId="77777777" w:rsidR="00DF66F2" w:rsidRDefault="00DF66F2" w:rsidP="00DF66F2">
      <w:pPr>
        <w:pStyle w:val="1"/>
        <w:ind w:left="2552"/>
        <w:jc w:val="both"/>
      </w:pPr>
    </w:p>
    <w:p w14:paraId="29B2A13D" w14:textId="77777777" w:rsidR="00DF66F2" w:rsidRDefault="00DF66F2" w:rsidP="00E4403C">
      <w:pPr>
        <w:pStyle w:val="1"/>
        <w:numPr>
          <w:ilvl w:val="0"/>
          <w:numId w:val="130"/>
        </w:numPr>
        <w:ind w:left="2552" w:hanging="425"/>
        <w:jc w:val="both"/>
      </w:pPr>
      <w:r>
        <w:t xml:space="preserve">The error margin used in calculating TNUoS tariffs for the </w:t>
      </w:r>
      <w:r w:rsidR="00587248" w:rsidRPr="00CD5631">
        <w:rPr>
          <w:b/>
        </w:rPr>
        <w:t>Financial Year</w:t>
      </w:r>
      <w:r>
        <w:t xml:space="preserve"> is expressed as: </w:t>
      </w:r>
    </w:p>
    <w:p w14:paraId="44E06BB7" w14:textId="77777777" w:rsidR="00DF66F2" w:rsidRDefault="00DF66F2" w:rsidP="00DF66F2">
      <w:pPr>
        <w:pStyle w:val="1"/>
        <w:ind w:left="2552"/>
        <w:jc w:val="both"/>
      </w:pPr>
    </w:p>
    <w:p w14:paraId="70911B0D" w14:textId="77777777" w:rsidR="00DF66F2" w:rsidRDefault="00DF66F2" w:rsidP="00DF66F2">
      <w:pPr>
        <w:pStyle w:val="1"/>
        <w:ind w:left="2552"/>
        <w:jc w:val="both"/>
      </w:pPr>
      <w:r>
        <w:t>y = (1+ ErrorGenRev) / (1 - ErrorGO) -1</w:t>
      </w:r>
    </w:p>
    <w:p w14:paraId="09C7BE2F" w14:textId="77777777" w:rsidR="00DF66F2" w:rsidRDefault="00DF66F2" w:rsidP="00DF66F2">
      <w:pPr>
        <w:pStyle w:val="1"/>
        <w:ind w:left="2552" w:hanging="142"/>
        <w:jc w:val="both"/>
      </w:pPr>
    </w:p>
    <w:p w14:paraId="4ED7B94F" w14:textId="77777777" w:rsidR="00DF66F2" w:rsidRDefault="00DF66F2" w:rsidP="00E4403C">
      <w:pPr>
        <w:pStyle w:val="1"/>
        <w:numPr>
          <w:ilvl w:val="0"/>
          <w:numId w:val="130"/>
        </w:numPr>
        <w:ind w:left="2552" w:hanging="425"/>
        <w:jc w:val="both"/>
      </w:pPr>
      <w:r>
        <w:t>Where:</w:t>
      </w:r>
    </w:p>
    <w:p w14:paraId="44ECFA4B" w14:textId="77777777" w:rsidR="00DF66F2" w:rsidRDefault="00DF66F2" w:rsidP="00DF66F2">
      <w:pPr>
        <w:pStyle w:val="1"/>
        <w:ind w:left="2127"/>
        <w:jc w:val="both"/>
      </w:pPr>
    </w:p>
    <w:p w14:paraId="524AECFB" w14:textId="77777777" w:rsidR="00DF66F2" w:rsidRDefault="00DF66F2" w:rsidP="00DF66F2">
      <w:pPr>
        <w:pStyle w:val="1"/>
        <w:ind w:left="2268" w:firstLine="284"/>
        <w:jc w:val="both"/>
      </w:pPr>
      <w:r>
        <w:t xml:space="preserve"> y = error margin expressed in %. </w:t>
      </w:r>
    </w:p>
    <w:p w14:paraId="1F723BF1" w14:textId="77777777" w:rsidR="00DF66F2" w:rsidRDefault="00DF66F2" w:rsidP="00DF66F2">
      <w:pPr>
        <w:pStyle w:val="1"/>
        <w:ind w:left="2268" w:firstLine="284"/>
        <w:jc w:val="both"/>
      </w:pPr>
    </w:p>
    <w:p w14:paraId="7C724F75" w14:textId="77777777" w:rsidR="00DF66F2" w:rsidRDefault="00DF66F2" w:rsidP="00DF66F2">
      <w:pPr>
        <w:pStyle w:val="1"/>
        <w:ind w:left="2694"/>
        <w:jc w:val="both"/>
      </w:pPr>
      <w:r>
        <w:t xml:space="preserve">ErrorGenRev = the highest absolute percentage error in generation revenue collection, adjusted by systemic error, from the past 5 full years (year t-6 to t-2 inclusive). Systemic error is the average of %error in generation revenue collection for the past 5 full years. Systemic error can be positive or negative. </w:t>
      </w:r>
    </w:p>
    <w:p w14:paraId="485F4393" w14:textId="77777777" w:rsidR="00DF66F2" w:rsidRDefault="00DF66F2" w:rsidP="00DF66F2">
      <w:pPr>
        <w:pStyle w:val="1"/>
        <w:ind w:left="2268"/>
        <w:jc w:val="both"/>
      </w:pPr>
    </w:p>
    <w:p w14:paraId="09B032DA" w14:textId="77777777" w:rsidR="00DF66F2" w:rsidRDefault="00DF66F2" w:rsidP="00DF66F2">
      <w:pPr>
        <w:pStyle w:val="1"/>
        <w:ind w:left="2694"/>
        <w:jc w:val="both"/>
      </w:pPr>
      <w:r>
        <w:t>ErrorGO = the highest absolute percentage error in generation TWh outputs, from the past 5 full years (year t-6 to t-2 inclusive).</w:t>
      </w:r>
    </w:p>
    <w:p w14:paraId="479B7D82" w14:textId="77777777" w:rsidR="00DF66F2" w:rsidRDefault="00DF66F2" w:rsidP="00DF66F2">
      <w:pPr>
        <w:pStyle w:val="1"/>
        <w:ind w:left="2694" w:hanging="142"/>
        <w:jc w:val="both"/>
      </w:pPr>
    </w:p>
    <w:p w14:paraId="332AB36D" w14:textId="77777777" w:rsidR="00DF66F2" w:rsidRDefault="00DF66F2" w:rsidP="00E4403C">
      <w:pPr>
        <w:pStyle w:val="1"/>
        <w:numPr>
          <w:ilvl w:val="0"/>
          <w:numId w:val="130"/>
        </w:numPr>
        <w:ind w:left="2694" w:hanging="567"/>
        <w:jc w:val="both"/>
      </w:pPr>
      <w:r>
        <w:t xml:space="preserve">The Company will use the latest OBR Forecast of £/€ exchange rate published prior to the 31st October in the year preceding the relevant </w:t>
      </w:r>
      <w:r w:rsidR="00E4464D" w:rsidRPr="00CD5631">
        <w:rPr>
          <w:b/>
        </w:rPr>
        <w:t>Financial Year</w:t>
      </w:r>
      <w:r>
        <w:t xml:space="preserve"> to convert average annual TNUoS charges payable by Generators in the GCharge (Forecast) to a comparable value for the purposes of assessing compliance with the Limiting Regulation.</w:t>
      </w:r>
    </w:p>
    <w:p w14:paraId="08323637" w14:textId="77777777" w:rsidR="00DF66F2" w:rsidRDefault="00DF66F2" w:rsidP="00DF66F2">
      <w:pPr>
        <w:pStyle w:val="1"/>
        <w:ind w:left="2694"/>
        <w:jc w:val="both"/>
      </w:pPr>
    </w:p>
    <w:p w14:paraId="095698C0" w14:textId="77777777" w:rsidR="00DF66F2" w:rsidRDefault="00DF66F2" w:rsidP="00E4403C">
      <w:pPr>
        <w:pStyle w:val="1"/>
        <w:numPr>
          <w:ilvl w:val="0"/>
          <w:numId w:val="130"/>
        </w:numPr>
        <w:ind w:left="2694" w:hanging="567"/>
        <w:jc w:val="both"/>
      </w:pPr>
      <w:r>
        <w:t xml:space="preserve">The Adjustment Tariff used in the calculation will be either: </w:t>
      </w:r>
    </w:p>
    <w:p w14:paraId="5A2EBD23" w14:textId="77777777" w:rsidR="00DF66F2" w:rsidRDefault="00DF66F2" w:rsidP="00DF66F2">
      <w:pPr>
        <w:pStyle w:val="1"/>
        <w:jc w:val="both"/>
      </w:pPr>
    </w:p>
    <w:p w14:paraId="4E1ADB2E" w14:textId="77777777" w:rsidR="00DF66F2" w:rsidRDefault="00DF66F2" w:rsidP="00DF66F2">
      <w:pPr>
        <w:pStyle w:val="1"/>
        <w:ind w:left="2410" w:hanging="284"/>
        <w:jc w:val="both"/>
      </w:pPr>
      <w:r>
        <w:t>1.  a negative £/kW tariff that reduces annual average TNUoS charges to Generators to below the risk adjusted upper limit of the Limiting Regulation in accordance with 14.14.5 (</w:t>
      </w:r>
      <w:r w:rsidR="006D6A9B">
        <w:t>f</w:t>
      </w:r>
      <w:r>
        <w:t>).</w:t>
      </w:r>
    </w:p>
    <w:p w14:paraId="77574A06" w14:textId="77777777" w:rsidR="00DF66F2" w:rsidRPr="00A82D8F" w:rsidRDefault="00DF66F2" w:rsidP="00DF66F2">
      <w:pPr>
        <w:pStyle w:val="ListParagraph"/>
        <w:rPr>
          <w:rFonts w:ascii="Arial" w:hAnsi="Arial" w:cs="Arial"/>
          <w:sz w:val="22"/>
          <w:szCs w:val="22"/>
        </w:rPr>
      </w:pPr>
      <w:r w:rsidRPr="00A82D8F">
        <w:rPr>
          <w:rFonts w:ascii="Arial" w:hAnsi="Arial" w:cs="Arial"/>
          <w:sz w:val="22"/>
          <w:szCs w:val="22"/>
        </w:rPr>
        <w:t>OR</w:t>
      </w:r>
    </w:p>
    <w:p w14:paraId="6ABFD1F8" w14:textId="77777777" w:rsidR="00DF66F2" w:rsidRDefault="00DF66F2" w:rsidP="00DF66F2">
      <w:pPr>
        <w:pStyle w:val="ListParagraph"/>
      </w:pPr>
    </w:p>
    <w:p w14:paraId="5BE718CB" w14:textId="77777777" w:rsidR="00DF66F2" w:rsidRDefault="00DF66F2" w:rsidP="00DF66F2">
      <w:pPr>
        <w:pStyle w:val="ListParagraph"/>
        <w:ind w:left="2410" w:hanging="283"/>
        <w:rPr>
          <w:rFonts w:ascii="Arial" w:hAnsi="Arial" w:cs="Arial"/>
          <w:sz w:val="22"/>
          <w:szCs w:val="22"/>
        </w:rPr>
      </w:pPr>
      <w:r w:rsidRPr="00A82D8F">
        <w:rPr>
          <w:rFonts w:ascii="Arial" w:hAnsi="Arial" w:cs="Arial"/>
          <w:sz w:val="22"/>
          <w:szCs w:val="22"/>
        </w:rPr>
        <w:t>2. a positive £/kW tariff that increases annual average TNUoS charges to Generators to above the lower limit of the Limiting Regulation in accordance with 14.14.5 (</w:t>
      </w:r>
      <w:r w:rsidR="006D6A9B">
        <w:rPr>
          <w:rFonts w:ascii="Arial" w:hAnsi="Arial" w:cs="Arial"/>
          <w:sz w:val="22"/>
          <w:szCs w:val="22"/>
        </w:rPr>
        <w:t>f</w:t>
      </w:r>
      <w:r w:rsidRPr="00A82D8F">
        <w:rPr>
          <w:rFonts w:ascii="Arial" w:hAnsi="Arial" w:cs="Arial"/>
          <w:sz w:val="22"/>
          <w:szCs w:val="22"/>
        </w:rPr>
        <w:t>).</w:t>
      </w:r>
    </w:p>
    <w:p w14:paraId="4BAF0DB2" w14:textId="77777777" w:rsidR="00DF66F2" w:rsidRPr="00A82D8F" w:rsidRDefault="00DF66F2" w:rsidP="00DF66F2">
      <w:pPr>
        <w:pStyle w:val="ListParagraph"/>
        <w:ind w:left="2410" w:hanging="283"/>
        <w:rPr>
          <w:rFonts w:ascii="Arial" w:hAnsi="Arial" w:cs="Arial"/>
          <w:sz w:val="24"/>
          <w:szCs w:val="22"/>
        </w:rPr>
      </w:pPr>
    </w:p>
    <w:p w14:paraId="15AD395D" w14:textId="77777777" w:rsidR="00DF66F2" w:rsidRDefault="00DF66F2" w:rsidP="00DF66F2">
      <w:pPr>
        <w:pStyle w:val="1"/>
        <w:ind w:firstLine="2127"/>
        <w:jc w:val="both"/>
      </w:pPr>
      <w:r>
        <w:t>Expressed in either case as:</w:t>
      </w:r>
    </w:p>
    <w:p w14:paraId="317E5424" w14:textId="77777777" w:rsidR="00DF66F2" w:rsidRDefault="00DF66F2" w:rsidP="00DF66F2">
      <w:pPr>
        <w:pStyle w:val="1"/>
        <w:ind w:firstLine="2127"/>
        <w:jc w:val="both"/>
      </w:pPr>
    </w:p>
    <w:p w14:paraId="566EBB20" w14:textId="77777777" w:rsidR="00DF66F2" w:rsidRDefault="00DF66F2" w:rsidP="00DF66F2">
      <w:pPr>
        <w:pStyle w:val="1"/>
        <w:ind w:firstLine="3969"/>
        <w:jc w:val="both"/>
        <w:rPr>
          <w:rFonts w:ascii="Cambria Math" w:hAnsi="Cambria Math" w:cs="Cambria Math"/>
        </w:rPr>
      </w:pPr>
      <w:r>
        <w:rPr>
          <w:rFonts w:ascii="Cambria Math" w:hAnsi="Cambria Math" w:cs="Cambria Math"/>
        </w:rPr>
        <w:t>𝐴𝑑𝑗𝑇𝑎𝑟𝑖𝑓𝑓</w:t>
      </w:r>
      <w:r>
        <w:t xml:space="preserve"> =   </w:t>
      </w:r>
      <w:r>
        <w:rPr>
          <w:rFonts w:ascii="Cambria Math" w:hAnsi="Cambria Math" w:cs="Cambria Math"/>
        </w:rPr>
        <w:t>𝐴𝑑𝑗𝑅𝑒𝑣𝑒𝑛𝑢𝑒</w:t>
      </w:r>
    </w:p>
    <w:p w14:paraId="710D907D" w14:textId="77777777" w:rsidR="00DF66F2" w:rsidRDefault="00DF66F2" w:rsidP="00DF66F2">
      <w:pPr>
        <w:pStyle w:val="1"/>
        <w:ind w:firstLine="3686"/>
        <w:jc w:val="both"/>
        <w:rPr>
          <w:rFonts w:ascii="Tahoma" w:hAnsi="Tahoma" w:cs="Tahoma"/>
        </w:rPr>
      </w:pPr>
      <w:r>
        <w:t xml:space="preserve">              </w:t>
      </w:r>
      <w:r>
        <w:rPr>
          <w:rFonts w:ascii="Cambria Math" w:hAnsi="Cambria Math" w:cs="Cambria Math"/>
        </w:rPr>
        <w:t>𝐶ℎ𝑎𝑟𝑔𝑒𝑎𝑏𝑙𝑒𝐶𝑎𝑝𝑎𝑐𝑖𝑡</w:t>
      </w:r>
      <w:r>
        <w:rPr>
          <w:rFonts w:ascii="Tahoma" w:hAnsi="Tahoma" w:cs="Tahoma"/>
        </w:rPr>
        <w:t>�</w:t>
      </w:r>
    </w:p>
    <w:p w14:paraId="306D11C2" w14:textId="77777777" w:rsidR="00DF66F2" w:rsidRDefault="00DF66F2" w:rsidP="00DF66F2">
      <w:pPr>
        <w:pStyle w:val="1"/>
        <w:jc w:val="both"/>
        <w:rPr>
          <w:rFonts w:ascii="Tahoma" w:hAnsi="Tahoma" w:cs="Tahoma"/>
        </w:rPr>
      </w:pPr>
    </w:p>
    <w:p w14:paraId="634F0D2D" w14:textId="77777777" w:rsidR="00DF66F2" w:rsidRDefault="00DF66F2" w:rsidP="00DF66F2">
      <w:pPr>
        <w:pStyle w:val="1"/>
        <w:ind w:firstLine="1985"/>
        <w:jc w:val="both"/>
      </w:pPr>
      <w:r>
        <w:t xml:space="preserve">Where; </w:t>
      </w:r>
    </w:p>
    <w:p w14:paraId="6AB95F0C" w14:textId="77777777" w:rsidR="00DF66F2" w:rsidRDefault="00DF66F2" w:rsidP="00DF66F2">
      <w:pPr>
        <w:pStyle w:val="1"/>
        <w:ind w:firstLine="1276"/>
        <w:jc w:val="both"/>
      </w:pPr>
      <w:r>
        <w:t xml:space="preserve">    CapEC  = Upper limit of the range specified in the Limiting Regulation </w:t>
      </w:r>
    </w:p>
    <w:p w14:paraId="6480382F" w14:textId="77777777" w:rsidR="00DF66F2" w:rsidRDefault="00DF66F2" w:rsidP="00DF66F2">
      <w:pPr>
        <w:pStyle w:val="1"/>
        <w:ind w:firstLine="1560"/>
        <w:jc w:val="both"/>
      </w:pPr>
      <w:r>
        <w:t>y           = Error margin built in to adjust CapEC</w:t>
      </w:r>
    </w:p>
    <w:p w14:paraId="25F84156" w14:textId="77777777" w:rsidR="00DF66F2" w:rsidRDefault="00DF66F2" w:rsidP="00DF66F2">
      <w:pPr>
        <w:pStyle w:val="1"/>
        <w:ind w:left="2552" w:hanging="992"/>
        <w:jc w:val="both"/>
      </w:pPr>
      <w:r>
        <w:t xml:space="preserve"> GO     = Forecast GB Generation Output for generation liable for Transmission charges (i.e. energy injected into the transmission network in MWh) for the </w:t>
      </w:r>
      <w:r w:rsidR="00E4464D" w:rsidRPr="00CD5631">
        <w:rPr>
          <w:b/>
        </w:rPr>
        <w:t>Financial Year</w:t>
      </w:r>
    </w:p>
    <w:p w14:paraId="3FEF470D" w14:textId="77777777" w:rsidR="00DF66F2" w:rsidRDefault="00DF66F2" w:rsidP="00DF66F2">
      <w:pPr>
        <w:pStyle w:val="1"/>
        <w:ind w:left="2552" w:hanging="1134"/>
        <w:jc w:val="both"/>
      </w:pPr>
      <w:r>
        <w:t xml:space="preserve"> ER      = The latest OBR Forecast €/£ Exchange Rate published prior to the 31st October in the year preceding the relevant </w:t>
      </w:r>
      <w:r w:rsidR="00E4464D" w:rsidRPr="00CD5631">
        <w:rPr>
          <w:b/>
        </w:rPr>
        <w:t>Financial Year</w:t>
      </w:r>
    </w:p>
    <w:p w14:paraId="59858A26" w14:textId="77777777" w:rsidR="00DF66F2" w:rsidRDefault="00DF66F2" w:rsidP="00DF66F2">
      <w:pPr>
        <w:pStyle w:val="1"/>
        <w:ind w:left="2552" w:hanging="1134"/>
        <w:jc w:val="both"/>
      </w:pPr>
      <w:r>
        <w:t xml:space="preserve">GCharge (Forecast) =The total forecast TNUoS revenue to be recovered from Generators in the </w:t>
      </w:r>
      <w:r w:rsidR="00E4464D" w:rsidRPr="00CD5631">
        <w:rPr>
          <w:b/>
        </w:rPr>
        <w:t>Financial Year</w:t>
      </w:r>
      <w:r>
        <w:t xml:space="preserve"> minus Charges for Physical Assets Required for Connection. </w:t>
      </w:r>
    </w:p>
    <w:p w14:paraId="7311B822" w14:textId="77777777" w:rsidR="00DF66F2" w:rsidRDefault="00DF66F2" w:rsidP="00DF66F2">
      <w:pPr>
        <w:pStyle w:val="1"/>
        <w:ind w:left="2552" w:hanging="1134"/>
        <w:jc w:val="both"/>
      </w:pPr>
      <w:r>
        <w:t xml:space="preserve">AdjRevenue = Adjustment Revenue </w:t>
      </w:r>
    </w:p>
    <w:p w14:paraId="09D1D283" w14:textId="77777777" w:rsidR="00DF66F2" w:rsidRDefault="00DF66F2" w:rsidP="00DF66F2">
      <w:pPr>
        <w:pStyle w:val="1"/>
        <w:ind w:left="2552" w:hanging="1134"/>
        <w:jc w:val="both"/>
      </w:pPr>
      <w:r>
        <w:t xml:space="preserve">Chargeable Capacity = as per paragraph 14.18.6 </w:t>
      </w:r>
    </w:p>
    <w:p w14:paraId="51859D44" w14:textId="77777777" w:rsidR="00DF66F2" w:rsidRDefault="00DF66F2" w:rsidP="00DF66F2">
      <w:pPr>
        <w:pStyle w:val="1"/>
        <w:ind w:left="2552" w:hanging="1134"/>
        <w:jc w:val="both"/>
      </w:pPr>
      <w:r>
        <w:t>AdjTariff = Any Adjustment Tariff required to remain compliant with the Limiting Regulation.</w:t>
      </w:r>
    </w:p>
    <w:p w14:paraId="0DEF23F4" w14:textId="77777777" w:rsidR="00DF66F2" w:rsidRDefault="00DF66F2" w:rsidP="00DF66F2">
      <w:pPr>
        <w:pStyle w:val="1"/>
        <w:jc w:val="both"/>
      </w:pPr>
    </w:p>
    <w:p w14:paraId="2A4310D9" w14:textId="77777777" w:rsidR="00DF66F2" w:rsidRDefault="00DF66F2" w:rsidP="007D27B2">
      <w:pPr>
        <w:pStyle w:val="1"/>
        <w:numPr>
          <w:ilvl w:val="0"/>
          <w:numId w:val="64"/>
        </w:numPr>
        <w:tabs>
          <w:tab w:val="clear" w:pos="1440"/>
        </w:tabs>
        <w:ind w:left="2160"/>
        <w:jc w:val="both"/>
      </w:pPr>
      <w:r w:rsidRPr="008035A1">
        <w:t>The</w:t>
      </w:r>
      <w:r>
        <w:t xml:space="preserve"> currently applicable</w:t>
      </w:r>
      <w:r w:rsidRPr="008035A1">
        <w:t xml:space="preserve"> number of generation zones</w:t>
      </w:r>
      <w:r>
        <w:t>, determined in accordance with 14.15.37 and</w:t>
      </w:r>
      <w:r w:rsidRPr="008035A1">
        <w:t xml:space="preserve"> using the criteria outlined in paragraph </w:t>
      </w:r>
      <w:r w:rsidRPr="009B0384">
        <w:t>14.15.42</w:t>
      </w:r>
      <w:r>
        <w:t xml:space="preserve">, is detailed in </w:t>
      </w:r>
      <w:r w:rsidRPr="00FE7D64">
        <w:rPr>
          <w:b/>
        </w:rPr>
        <w:t>The Company’s Statement of Use of System Charges</w:t>
      </w:r>
      <w:r>
        <w:t xml:space="preserve"> which is available from the </w:t>
      </w:r>
      <w:r w:rsidRPr="00FE7D64">
        <w:rPr>
          <w:b/>
        </w:rPr>
        <w:t>Charging website</w:t>
      </w:r>
      <w:r>
        <w:t>.</w:t>
      </w:r>
    </w:p>
    <w:p w14:paraId="69EA1A10" w14:textId="77777777" w:rsidR="00DF66F2" w:rsidRDefault="00DF66F2" w:rsidP="00CD5631">
      <w:pPr>
        <w:pStyle w:val="1"/>
        <w:ind w:left="2160"/>
        <w:jc w:val="both"/>
      </w:pPr>
      <w:r>
        <w:t xml:space="preserve"> </w:t>
      </w:r>
    </w:p>
    <w:p w14:paraId="54F6D1B8" w14:textId="77777777" w:rsidR="00DF66F2" w:rsidRDefault="00DF66F2" w:rsidP="007D27B2">
      <w:pPr>
        <w:pStyle w:val="1"/>
        <w:numPr>
          <w:ilvl w:val="0"/>
          <w:numId w:val="64"/>
        </w:numPr>
        <w:tabs>
          <w:tab w:val="clear" w:pos="1440"/>
        </w:tabs>
        <w:ind w:left="2160"/>
        <w:jc w:val="both"/>
      </w:pPr>
      <w:r>
        <w:t xml:space="preserve">The number of demand zones has been determined as 14, corresponding to the 14 GSP groups. </w:t>
      </w:r>
    </w:p>
    <w:p w14:paraId="1BD86DFE" w14:textId="77777777" w:rsidR="006661FE" w:rsidRDefault="006661FE" w:rsidP="00CD5631">
      <w:pPr>
        <w:pStyle w:val="1"/>
        <w:ind w:left="2160"/>
        <w:jc w:val="both"/>
      </w:pPr>
    </w:p>
    <w:p w14:paraId="59005D33" w14:textId="77777777" w:rsidR="006661FE" w:rsidRPr="002338F3" w:rsidRDefault="006661FE" w:rsidP="007D27B2">
      <w:pPr>
        <w:numPr>
          <w:ilvl w:val="0"/>
          <w:numId w:val="81"/>
        </w:numPr>
        <w:rPr>
          <w:rFonts w:ascii="Arial" w:hAnsi="Arial" w:cs="Arial"/>
          <w:sz w:val="22"/>
          <w:szCs w:val="22"/>
        </w:rPr>
      </w:pPr>
      <w:r w:rsidRPr="002338F3">
        <w:rPr>
          <w:rFonts w:ascii="Arial" w:hAnsi="Arial" w:cs="Arial"/>
          <w:sz w:val="22"/>
          <w:szCs w:val="22"/>
        </w:rPr>
        <w:t>The underlying rationale behind Transmission Network Use of System charges is that efficient economic signals are provided to Users when services are priced to reflect the incremental costs of supplying them.  Therefore, charges should reflect the impact that Users of the transmission system at different locations would have on the Transmission Owner's costs, if they were to increase or decrease their use of the respective systems.  These costs are primarily defined as the investment costs in the transmission system, maintenance of the transmission system and maintaining a system capable of providing a secure bulk supply of energy.</w:t>
      </w:r>
    </w:p>
    <w:p w14:paraId="7E0442A4" w14:textId="77777777" w:rsidR="006661FE" w:rsidRPr="002338F3" w:rsidRDefault="006661FE" w:rsidP="006661FE">
      <w:pPr>
        <w:pStyle w:val="1"/>
        <w:jc w:val="both"/>
        <w:rPr>
          <w:rFonts w:cs="Arial"/>
          <w:szCs w:val="22"/>
        </w:rPr>
      </w:pPr>
    </w:p>
    <w:p w14:paraId="047D9AF9" w14:textId="65327D4B" w:rsidR="006661FE" w:rsidRPr="002338F3" w:rsidRDefault="5083A541" w:rsidP="006661FE">
      <w:pPr>
        <w:ind w:left="1440"/>
        <w:rPr>
          <w:rFonts w:ascii="Arial" w:hAnsi="Arial" w:cs="Arial"/>
          <w:sz w:val="22"/>
          <w:szCs w:val="22"/>
        </w:rPr>
      </w:pPr>
      <w:r w:rsidRPr="325E90A3">
        <w:rPr>
          <w:rFonts w:ascii="Arial" w:hAnsi="Arial" w:cs="Arial"/>
          <w:sz w:val="22"/>
          <w:szCs w:val="22"/>
        </w:rPr>
        <w:t xml:space="preserve">The </w:t>
      </w:r>
      <w:r w:rsidR="6EBA34D7" w:rsidRPr="009919C1">
        <w:rPr>
          <w:rFonts w:ascii="Arial" w:hAnsi="Arial" w:cs="Arial"/>
          <w:b/>
          <w:bCs/>
          <w:sz w:val="22"/>
          <w:szCs w:val="22"/>
        </w:rPr>
        <w:t>ESO</w:t>
      </w:r>
      <w:r w:rsidRPr="009919C1">
        <w:rPr>
          <w:rFonts w:ascii="Arial" w:hAnsi="Arial" w:cs="Arial"/>
          <w:b/>
          <w:bCs/>
          <w:sz w:val="22"/>
          <w:szCs w:val="22"/>
        </w:rPr>
        <w:t xml:space="preserve"> Licence</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"Transmission Licence" </w:instrText>
      </w:r>
      <w:r w:rsidR="006661FE" w:rsidRPr="325E90A3">
        <w:rPr>
          <w:rFonts w:ascii="Arial" w:hAnsi="Arial" w:cs="Arial"/>
          <w:sz w:val="22"/>
          <w:szCs w:val="22"/>
        </w:rPr>
        <w:fldChar w:fldCharType="end"/>
      </w:r>
      <w:r w:rsidRPr="325E90A3">
        <w:rPr>
          <w:rFonts w:ascii="Arial" w:hAnsi="Arial" w:cs="Arial"/>
          <w:sz w:val="22"/>
          <w:szCs w:val="22"/>
        </w:rPr>
        <w:t xml:space="preserve"> requires </w:t>
      </w:r>
      <w:r w:rsidR="4C0F0931" w:rsidRPr="325E90A3">
        <w:rPr>
          <w:rFonts w:ascii="Arial" w:hAnsi="Arial" w:cs="Arial"/>
          <w:b/>
          <w:bCs/>
          <w:sz w:val="22"/>
          <w:szCs w:val="22"/>
        </w:rPr>
        <w:t>The Company</w:t>
      </w:r>
      <w:r w:rsidRPr="325E90A3">
        <w:rPr>
          <w:rFonts w:ascii="Arial" w:hAnsi="Arial" w:cs="Arial"/>
          <w:sz w:val="22"/>
          <w:szCs w:val="22"/>
        </w:rPr>
        <w:t xml:space="preserve"> to operate the National Electricity Transmission System to specified standards. In addition </w:t>
      </w:r>
      <w:r w:rsidR="4C0F0931" w:rsidRPr="325E90A3">
        <w:rPr>
          <w:rFonts w:ascii="Arial" w:hAnsi="Arial" w:cs="Arial"/>
          <w:b/>
          <w:bCs/>
          <w:sz w:val="22"/>
          <w:szCs w:val="22"/>
        </w:rPr>
        <w:t>The Company</w:t>
      </w:r>
      <w:r w:rsidRPr="325E90A3">
        <w:rPr>
          <w:rFonts w:ascii="Arial" w:hAnsi="Arial" w:cs="Arial"/>
          <w:sz w:val="22"/>
          <w:szCs w:val="22"/>
        </w:rPr>
        <w:t xml:space="preserve"> </w:t>
      </w:r>
      <w:r w:rsidR="1BDE94B1" w:rsidRPr="325E90A3">
        <w:rPr>
          <w:rFonts w:ascii="Arial" w:hAnsi="Arial" w:cs="Arial"/>
          <w:sz w:val="22"/>
          <w:szCs w:val="22"/>
        </w:rPr>
        <w:t xml:space="preserve">and </w:t>
      </w:r>
      <w:r w:rsidRPr="325E90A3">
        <w:rPr>
          <w:rFonts w:ascii="Arial" w:hAnsi="Arial" w:cs="Arial"/>
          <w:sz w:val="22"/>
          <w:szCs w:val="22"/>
        </w:rPr>
        <w:t xml:space="preserve"> transmission licensees are required to plan and develop the National Electricity Transmission System to meet these standards.  These requirements mean that the system must conform to a particular Security Standard and capital investment requirements are largely driven by the need to conform to </w:t>
      </w:r>
      <w:r w:rsidR="3282A354" w:rsidRPr="325E90A3">
        <w:rPr>
          <w:rFonts w:ascii="Arial" w:hAnsi="Arial" w:cs="Arial"/>
          <w:sz w:val="22"/>
          <w:szCs w:val="22"/>
        </w:rPr>
        <w:t xml:space="preserve">both the deterministic and supporting cost benefit analysis aspects of </w:t>
      </w:r>
      <w:r w:rsidRPr="325E90A3">
        <w:rPr>
          <w:rFonts w:ascii="Arial" w:hAnsi="Arial" w:cs="Arial"/>
          <w:sz w:val="22"/>
          <w:szCs w:val="22"/>
        </w:rPr>
        <w:t>this standard.  It is this obligation, which provides the underlying rationale for the ICRP</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"ICRP" </w:instrText>
      </w:r>
      <w:r w:rsidR="006661FE" w:rsidRPr="325E90A3">
        <w:rPr>
          <w:rFonts w:ascii="Arial" w:hAnsi="Arial" w:cs="Arial"/>
          <w:sz w:val="22"/>
          <w:szCs w:val="22"/>
        </w:rPr>
        <w:fldChar w:fldCharType="end"/>
      </w:r>
      <w:r w:rsidRPr="325E90A3">
        <w:rPr>
          <w:rFonts w:ascii="Arial" w:hAnsi="Arial" w:cs="Arial"/>
          <w:sz w:val="22"/>
          <w:szCs w:val="22"/>
        </w:rPr>
        <w:t xml:space="preserve"> approach, i.e. for any changes in generation and demand on the system, </w:t>
      </w:r>
      <w:r w:rsidR="4C0F0931" w:rsidRPr="325E90A3">
        <w:rPr>
          <w:rFonts w:ascii="Arial" w:hAnsi="Arial" w:cs="Arial"/>
          <w:b/>
          <w:bCs/>
          <w:sz w:val="22"/>
          <w:szCs w:val="22"/>
        </w:rPr>
        <w:t>The Company</w:t>
      </w:r>
      <w:r w:rsidRPr="325E90A3">
        <w:rPr>
          <w:rFonts w:ascii="Arial" w:hAnsi="Arial" w:cs="Arial"/>
          <w:sz w:val="22"/>
          <w:szCs w:val="22"/>
        </w:rPr>
        <w:t xml:space="preserve"> must ensure that it satisfies the requirements of the Security Standard</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"Security Standards" </w:instrText>
      </w:r>
      <w:r w:rsidR="006661FE" w:rsidRPr="325E90A3">
        <w:rPr>
          <w:rFonts w:ascii="Arial" w:hAnsi="Arial" w:cs="Arial"/>
          <w:sz w:val="22"/>
          <w:szCs w:val="22"/>
        </w:rPr>
        <w:fldChar w:fldCharType="end"/>
      </w:r>
      <w:r w:rsidRPr="325E90A3">
        <w:rPr>
          <w:rFonts w:ascii="Arial" w:hAnsi="Arial" w:cs="Arial"/>
          <w:sz w:val="22"/>
          <w:szCs w:val="22"/>
        </w:rPr>
        <w:t>.</w:t>
      </w:r>
    </w:p>
    <w:p w14:paraId="61AEECA4" w14:textId="77777777" w:rsidR="006661FE" w:rsidRDefault="006661FE" w:rsidP="006661FE">
      <w:pPr>
        <w:pStyle w:val="1"/>
        <w:jc w:val="both"/>
      </w:pPr>
    </w:p>
    <w:p w14:paraId="0EB93389" w14:textId="77777777" w:rsidR="006661FE" w:rsidRDefault="006661FE" w:rsidP="007D27B2">
      <w:pPr>
        <w:pStyle w:val="1"/>
        <w:numPr>
          <w:ilvl w:val="0"/>
          <w:numId w:val="81"/>
        </w:numPr>
        <w:jc w:val="both"/>
      </w:pPr>
      <w:r>
        <w:t>The Security Standard</w:t>
      </w:r>
      <w:r>
        <w:fldChar w:fldCharType="begin"/>
      </w:r>
      <w:r>
        <w:instrText xml:space="preserve"> XE "Security Standards" </w:instrText>
      </w:r>
      <w:r>
        <w:fldChar w:fldCharType="end"/>
      </w:r>
      <w:r>
        <w:t xml:space="preserve"> identifies requirements on the capacity of component sections of the system given the expected generation and demand at each node, such that demand can be met and generators’ </w:t>
      </w:r>
      <w:r w:rsidR="000E0B66">
        <w:t xml:space="preserve">output over the course of a year (capped at their </w:t>
      </w:r>
      <w:r>
        <w:t>Transmission Entry</w:t>
      </w:r>
      <w:r w:rsidR="000E0B66">
        <w:t xml:space="preserve"> Capacity, TEC) can be</w:t>
      </w:r>
      <w:r>
        <w:t xml:space="preserve"> accommodated</w:t>
      </w:r>
      <w:r w:rsidR="00264B18" w:rsidRPr="00264B18">
        <w:t xml:space="preserve"> </w:t>
      </w:r>
      <w:r w:rsidR="00264B18">
        <w:t>in the most economic and efficient manner</w:t>
      </w:r>
      <w:r>
        <w:t xml:space="preserve">.  The derivation of the incremental investment costs at different points on the system is therefore determined against the requirements of the system </w:t>
      </w:r>
      <w:r w:rsidR="00E554C1">
        <w:t xml:space="preserve">both </w:t>
      </w:r>
      <w:r>
        <w:t>at the time of peak demand</w:t>
      </w:r>
      <w:r w:rsidR="00E554C1">
        <w:t xml:space="preserve"> </w:t>
      </w:r>
      <w:r w:rsidR="00264B18">
        <w:t xml:space="preserve">and across the remainder of the year. The Security Standard uses a Demand Security Criterion and an Economy Criterion to assess capacity requirements. </w:t>
      </w:r>
      <w:r>
        <w:t xml:space="preserve"> The charging methodology therefore recognises </w:t>
      </w:r>
      <w:r w:rsidR="00264B18">
        <w:t xml:space="preserve">both these elements </w:t>
      </w:r>
      <w:r>
        <w:t>in its rationale.</w:t>
      </w:r>
    </w:p>
    <w:p w14:paraId="71FACE15" w14:textId="77777777" w:rsidR="00264B18" w:rsidRDefault="00264B18" w:rsidP="000B6C0D">
      <w:pPr>
        <w:pStyle w:val="1"/>
        <w:ind w:left="1627"/>
        <w:jc w:val="both"/>
      </w:pPr>
    </w:p>
    <w:p w14:paraId="3DC0E820" w14:textId="77777777" w:rsidR="00264B18" w:rsidRDefault="00264B18" w:rsidP="007D27B2">
      <w:pPr>
        <w:pStyle w:val="1"/>
        <w:numPr>
          <w:ilvl w:val="0"/>
          <w:numId w:val="81"/>
        </w:numPr>
        <w:tabs>
          <w:tab w:val="num" w:pos="1080"/>
        </w:tabs>
        <w:jc w:val="both"/>
      </w:pPr>
      <w:r>
        <w:t>The Demand Security Criterion requires sufficient transmission system capacity such that peak demand can be met through generation sources as defined in the Security Standard, whilst the Economy Criterion requires sufficient transmission system capacity to accommodate all types of generation in order to meet varying levels of demand efficiently. The latter is achieved through a set of deterministic parameters that have been derived from a generic Cost Benefit Analysis (CBA) seeking to identify an appropriate balance between constraint costs and the costs of transmission reinforcements.</w:t>
      </w:r>
    </w:p>
    <w:p w14:paraId="2C95EE11" w14:textId="77777777" w:rsidR="00264B18" w:rsidRDefault="00264B18" w:rsidP="00264B18">
      <w:pPr>
        <w:pStyle w:val="1"/>
        <w:ind w:left="720"/>
        <w:jc w:val="both"/>
      </w:pPr>
    </w:p>
    <w:p w14:paraId="0EDABEDF" w14:textId="77777777" w:rsidR="00264B18" w:rsidRDefault="00264B18" w:rsidP="007D27B2">
      <w:pPr>
        <w:pStyle w:val="1"/>
        <w:numPr>
          <w:ilvl w:val="0"/>
          <w:numId w:val="81"/>
        </w:numPr>
        <w:tabs>
          <w:tab w:val="num" w:pos="1080"/>
        </w:tabs>
        <w:jc w:val="both"/>
      </w:pPr>
      <w:r>
        <w:t>The TNUoS charging methodology seeks to reflect these arrangements through the use of dual backgrounds in the Transport Model, namely a Peak Security background representative of the Demand Security Criterion and a Year Round background representative of the Economy Criterion.</w:t>
      </w:r>
    </w:p>
    <w:p w14:paraId="78D9296E" w14:textId="77777777" w:rsidR="00347AC7" w:rsidRDefault="00347AC7" w:rsidP="000B6C0D">
      <w:pPr>
        <w:pStyle w:val="ListParagraph"/>
      </w:pPr>
    </w:p>
    <w:p w14:paraId="3E17588C" w14:textId="77777777" w:rsidR="00891D82" w:rsidRDefault="00891D82" w:rsidP="007D27B2">
      <w:pPr>
        <w:pStyle w:val="1"/>
        <w:numPr>
          <w:ilvl w:val="0"/>
          <w:numId w:val="81"/>
        </w:numPr>
        <w:jc w:val="both"/>
      </w:pPr>
      <w:r w:rsidRPr="00264B18">
        <w:t xml:space="preserve">To recognise that various types of generation will have a different impact on incremental investment costs the charging methodology uses a generator’s TEC, Peak Security flag, and Annual Load Factor (ALF) when determining Transmission Network Use of System charges relating to the Peak Security and Year Round backgrounds respectively.  </w:t>
      </w:r>
      <w:r w:rsidRPr="000B6C0D">
        <w:t>For the Year Round background the diversity of the plant mix (i.e the proportion of low carbon and carbon generation) in each charging zone is also taken into account.</w:t>
      </w:r>
    </w:p>
    <w:p w14:paraId="20ACC8CE" w14:textId="77777777" w:rsidR="00891D82" w:rsidRDefault="00891D82" w:rsidP="00891D82">
      <w:pPr>
        <w:pStyle w:val="1"/>
        <w:ind w:left="568"/>
        <w:jc w:val="both"/>
      </w:pPr>
    </w:p>
    <w:p w14:paraId="1FA0476D" w14:textId="77777777" w:rsidR="00891D82" w:rsidRDefault="00891D82" w:rsidP="007D27B2">
      <w:pPr>
        <w:pStyle w:val="1"/>
        <w:numPr>
          <w:ilvl w:val="0"/>
          <w:numId w:val="81"/>
        </w:numPr>
        <w:jc w:val="both"/>
      </w:pPr>
      <w:r>
        <w:t xml:space="preserve">In setting and reviewing these charges </w:t>
      </w:r>
      <w:r w:rsidR="00E71EB2" w:rsidRPr="00E71EB2">
        <w:rPr>
          <w:b/>
        </w:rPr>
        <w:t>The Company</w:t>
      </w:r>
      <w:r>
        <w:t xml:space="preserve"> has a number of further objectives. These are to:</w:t>
      </w:r>
    </w:p>
    <w:p w14:paraId="62E0EA1A" w14:textId="77777777" w:rsidR="006661FE" w:rsidRDefault="006661FE" w:rsidP="006661FE">
      <w:pPr>
        <w:pStyle w:val="1"/>
        <w:jc w:val="both"/>
      </w:pPr>
    </w:p>
    <w:p w14:paraId="6981C88D" w14:textId="77777777" w:rsidR="006661FE" w:rsidRDefault="006661FE" w:rsidP="002439CF">
      <w:pPr>
        <w:pStyle w:val="1"/>
        <w:numPr>
          <w:ilvl w:val="0"/>
          <w:numId w:val="52"/>
        </w:numPr>
        <w:tabs>
          <w:tab w:val="clear" w:pos="360"/>
          <w:tab w:val="num" w:pos="1843"/>
        </w:tabs>
        <w:ind w:left="2149" w:hanging="731"/>
        <w:jc w:val="both"/>
      </w:pPr>
      <w:r>
        <w:t>offer clarity of principles and transparency of the methodology;</w:t>
      </w:r>
    </w:p>
    <w:p w14:paraId="32F7B2A6" w14:textId="77777777" w:rsidR="006661FE" w:rsidRDefault="006661FE" w:rsidP="002439CF">
      <w:pPr>
        <w:pStyle w:val="1"/>
        <w:numPr>
          <w:ilvl w:val="0"/>
          <w:numId w:val="52"/>
        </w:numPr>
        <w:tabs>
          <w:tab w:val="clear" w:pos="360"/>
          <w:tab w:val="num" w:pos="1843"/>
        </w:tabs>
        <w:ind w:left="1843" w:hanging="425"/>
        <w:jc w:val="both"/>
      </w:pPr>
      <w:r>
        <w:t>inform existing Users and potential new entrants with accurate and stable cost messages;</w:t>
      </w:r>
    </w:p>
    <w:p w14:paraId="638D5395" w14:textId="77777777" w:rsidR="006661FE" w:rsidRDefault="006661FE" w:rsidP="002439CF">
      <w:pPr>
        <w:pStyle w:val="1"/>
        <w:numPr>
          <w:ilvl w:val="0"/>
          <w:numId w:val="52"/>
        </w:numPr>
        <w:tabs>
          <w:tab w:val="clear" w:pos="360"/>
          <w:tab w:val="num" w:pos="1843"/>
        </w:tabs>
        <w:ind w:left="1843" w:hanging="425"/>
        <w:jc w:val="both"/>
      </w:pPr>
      <w:r>
        <w:t>charge on the basis of services provided and on the basis of incremental rather than average costs, and so promote the optimal use of and investment in the transmission system; and</w:t>
      </w:r>
    </w:p>
    <w:p w14:paraId="3FCC6DB2" w14:textId="77777777" w:rsidR="006661FE" w:rsidRDefault="006661FE" w:rsidP="002439CF">
      <w:pPr>
        <w:pStyle w:val="1"/>
        <w:numPr>
          <w:ilvl w:val="0"/>
          <w:numId w:val="52"/>
        </w:numPr>
        <w:tabs>
          <w:tab w:val="clear" w:pos="360"/>
          <w:tab w:val="num" w:pos="1843"/>
        </w:tabs>
        <w:ind w:left="2149" w:hanging="731"/>
        <w:jc w:val="both"/>
      </w:pPr>
      <w:r>
        <w:t>be implementable within practical cost parameters and time-scales.</w:t>
      </w:r>
    </w:p>
    <w:p w14:paraId="20991517" w14:textId="77777777" w:rsidR="006661FE" w:rsidRDefault="006661FE" w:rsidP="006661FE">
      <w:pPr>
        <w:pStyle w:val="1"/>
        <w:jc w:val="both"/>
      </w:pPr>
    </w:p>
    <w:p w14:paraId="2054075C" w14:textId="77777777" w:rsidR="006661FE" w:rsidRDefault="006661FE" w:rsidP="006661FE">
      <w:pPr>
        <w:pStyle w:val="1"/>
        <w:jc w:val="both"/>
      </w:pPr>
    </w:p>
    <w:p w14:paraId="56FA4039" w14:textId="395C88DF" w:rsidR="001F07DA" w:rsidRDefault="00E71EB2" w:rsidP="001F07DA">
      <w:pPr>
        <w:pStyle w:val="1"/>
        <w:numPr>
          <w:ilvl w:val="0"/>
          <w:numId w:val="81"/>
        </w:numPr>
        <w:jc w:val="both"/>
      </w:pPr>
      <w:r w:rsidRPr="00E71EB2">
        <w:rPr>
          <w:b/>
        </w:rPr>
        <w:t>The Company</w:t>
      </w:r>
      <w:r w:rsidR="006661FE">
        <w:t xml:space="preserve"> will typically calculate TNUoS tariffs annually, publishing final tariffs in respect of a </w:t>
      </w:r>
      <w:r w:rsidR="00A3322B" w:rsidRPr="00A3322B">
        <w:rPr>
          <w:b/>
        </w:rPr>
        <w:t>Financial Year</w:t>
      </w:r>
      <w:r w:rsidR="006661FE">
        <w:t xml:space="preserve"> by the end of the preceding January. However </w:t>
      </w:r>
      <w:r w:rsidRPr="00E71EB2">
        <w:rPr>
          <w:b/>
        </w:rPr>
        <w:t>The Company</w:t>
      </w:r>
      <w:r w:rsidR="006661FE">
        <w:t xml:space="preserve"> may update the tariffs part way through a </w:t>
      </w:r>
      <w:r w:rsidR="00A3322B" w:rsidRPr="00A3322B">
        <w:rPr>
          <w:b/>
        </w:rPr>
        <w:t>Financial Year</w:t>
      </w:r>
      <w:r w:rsidR="006661FE">
        <w:t xml:space="preserve">. </w:t>
      </w:r>
      <w:ins w:id="145" w:author="Martin Cahill (NESO)" w:date="2025-04-09T10:41:00Z" w16du:dateUtc="2025-04-09T09:41:00Z">
        <w:r w:rsidR="001F07DA">
          <w:br/>
        </w:r>
      </w:ins>
    </w:p>
    <w:p w14:paraId="084EFDBA" w14:textId="77777777" w:rsidR="006661FE" w:rsidDel="0059218C" w:rsidRDefault="006661FE" w:rsidP="006661FE">
      <w:pPr>
        <w:pStyle w:val="1"/>
        <w:jc w:val="both"/>
        <w:rPr>
          <w:del w:id="146" w:author="Martin Cahill (NESO)" w:date="2025-04-09T10:35:00Z" w16du:dateUtc="2025-04-09T09:35:00Z"/>
        </w:rPr>
      </w:pPr>
    </w:p>
    <w:p w14:paraId="5968876F" w14:textId="0B70BD20" w:rsidR="006661FE" w:rsidDel="0059218C" w:rsidRDefault="006661FE" w:rsidP="006661FE">
      <w:pPr>
        <w:pStyle w:val="1"/>
        <w:jc w:val="both"/>
        <w:rPr>
          <w:del w:id="147" w:author="Martin Cahill (NESO)" w:date="2025-04-09T10:35:00Z" w16du:dateUtc="2025-04-09T09:35:00Z"/>
        </w:rPr>
      </w:pPr>
    </w:p>
    <w:p w14:paraId="63866362" w14:textId="7162706F" w:rsidR="0059218C" w:rsidRDefault="0059218C" w:rsidP="0059218C">
      <w:pPr>
        <w:pStyle w:val="1"/>
        <w:numPr>
          <w:ilvl w:val="0"/>
          <w:numId w:val="81"/>
        </w:numPr>
        <w:jc w:val="both"/>
        <w:rPr>
          <w:ins w:id="148" w:author="Martin Cahill (NESO)" w:date="2025-04-09T10:40:00Z" w16du:dateUtc="2025-04-09T09:40:00Z"/>
          <w:bCs/>
        </w:rPr>
      </w:pPr>
      <w:ins w:id="149" w:author="Martin Cahill (NESO)" w:date="2025-04-09T10:35:00Z" w16du:dateUtc="2025-04-09T09:35:00Z">
        <w:r w:rsidRPr="00B171F3">
          <w:rPr>
            <w:bCs/>
          </w:rPr>
          <w:t xml:space="preserve">Under an </w:t>
        </w:r>
        <w:r w:rsidRPr="006B2E89">
          <w:rPr>
            <w:b/>
          </w:rPr>
          <w:t>Offshore Transmission Licence</w:t>
        </w:r>
        <w:r w:rsidRPr="00B171F3">
          <w:rPr>
            <w:bCs/>
          </w:rPr>
          <w:t xml:space="preserve"> there is provision for an </w:t>
        </w:r>
        <w:r w:rsidRPr="00942678">
          <w:rPr>
            <w:bCs/>
          </w:rPr>
          <w:t>Income Adjusting Event</w:t>
        </w:r>
        <w:r w:rsidRPr="00B171F3">
          <w:rPr>
            <w:bCs/>
          </w:rPr>
          <w:t xml:space="preserve">. The effect of this is to adjust the allowed revenue which was set at the point of asset transfer. </w:t>
        </w:r>
      </w:ins>
    </w:p>
    <w:p w14:paraId="0EDBD8C2" w14:textId="77777777" w:rsidR="001F07DA" w:rsidRDefault="001F07DA" w:rsidP="00672F6E">
      <w:pPr>
        <w:pStyle w:val="1"/>
        <w:ind w:left="1475"/>
        <w:jc w:val="both"/>
        <w:rPr>
          <w:ins w:id="150" w:author="Martin Cahill (NESO)" w:date="2025-04-09T10:35:00Z" w16du:dateUtc="2025-04-09T09:35:00Z"/>
          <w:bCs/>
        </w:rPr>
      </w:pPr>
    </w:p>
    <w:p w14:paraId="477011E0" w14:textId="77777777" w:rsidR="0059218C" w:rsidRPr="00C16250" w:rsidRDefault="0059218C" w:rsidP="0059218C">
      <w:pPr>
        <w:pStyle w:val="1"/>
        <w:numPr>
          <w:ilvl w:val="0"/>
          <w:numId w:val="81"/>
        </w:numPr>
        <w:jc w:val="both"/>
        <w:rPr>
          <w:ins w:id="151" w:author="Martin Cahill (NESO)" w:date="2025-04-09T10:35:00Z" w16du:dateUtc="2025-04-09T09:35:00Z"/>
        </w:rPr>
      </w:pPr>
      <w:ins w:id="152" w:author="Martin Cahill (NESO)" w:date="2025-04-09T10:35:00Z" w16du:dateUtc="2025-04-09T09:35:00Z">
        <w:r w:rsidRPr="00C16250">
          <w:t xml:space="preserve">For </w:t>
        </w:r>
        <w:r w:rsidRPr="00C16250">
          <w:rPr>
            <w:b/>
            <w:bCs/>
          </w:rPr>
          <w:t>Offshore Transmission Owners</w:t>
        </w:r>
        <w:r>
          <w:rPr>
            <w:b/>
            <w:bCs/>
          </w:rPr>
          <w:t>’</w:t>
        </w:r>
        <w:r w:rsidRPr="00C16250">
          <w:t xml:space="preserve"> an adjustment (whether positive or negative) due to an </w:t>
        </w:r>
        <w:r w:rsidRPr="00942678">
          <w:t>Income Adjusting Event</w:t>
        </w:r>
        <w:r w:rsidRPr="00C16250">
          <w:t xml:space="preserve"> approved by the </w:t>
        </w:r>
        <w:r w:rsidRPr="00C16250">
          <w:rPr>
            <w:b/>
            <w:bCs/>
          </w:rPr>
          <w:t xml:space="preserve">Authority </w:t>
        </w:r>
        <w:r w:rsidRPr="00C16250">
          <w:t xml:space="preserve">in </w:t>
        </w:r>
        <w:r w:rsidRPr="00C16250">
          <w:rPr>
            <w:b/>
            <w:bCs/>
          </w:rPr>
          <w:t>Financial Year</w:t>
        </w:r>
        <w:r w:rsidRPr="00C16250">
          <w:t xml:space="preserve"> ‘t’ will need to be made to the </w:t>
        </w:r>
        <w:r w:rsidRPr="00C16250">
          <w:rPr>
            <w:b/>
            <w:bCs/>
          </w:rPr>
          <w:t>Offshore Transmission Owners’</w:t>
        </w:r>
        <w:r w:rsidRPr="00C16250">
          <w:t xml:space="preserve"> revenue. The value (as approved by the </w:t>
        </w:r>
        <w:r w:rsidRPr="00C16250">
          <w:rPr>
            <w:b/>
            <w:bCs/>
          </w:rPr>
          <w:t>Authority</w:t>
        </w:r>
        <w:r w:rsidRPr="00C16250">
          <w:t xml:space="preserve">) of the </w:t>
        </w:r>
        <w:r w:rsidRPr="00942678">
          <w:t>Income Adjusting</w:t>
        </w:r>
        <w:r w:rsidRPr="00C16250">
          <w:rPr>
            <w:b/>
            <w:bCs/>
          </w:rPr>
          <w:t xml:space="preserve"> </w:t>
        </w:r>
        <w:r w:rsidRPr="00942678">
          <w:t>Event</w:t>
        </w:r>
        <w:r w:rsidRPr="00C16250">
          <w:rPr>
            <w:b/>
            <w:bCs/>
          </w:rPr>
          <w:t xml:space="preserve"> </w:t>
        </w:r>
        <w:r w:rsidRPr="00C16250">
          <w:t xml:space="preserve">will be used to adjust the </w:t>
        </w:r>
        <w:r w:rsidRPr="00C16250">
          <w:rPr>
            <w:b/>
            <w:bCs/>
          </w:rPr>
          <w:t>Offshore Transmission Owners’</w:t>
        </w:r>
        <w:r w:rsidRPr="00C16250">
          <w:t xml:space="preserve"> revenue for </w:t>
        </w:r>
        <w:r w:rsidRPr="00C16250">
          <w:rPr>
            <w:b/>
            <w:bCs/>
          </w:rPr>
          <w:t>Financial Year</w:t>
        </w:r>
        <w:r w:rsidRPr="00C16250">
          <w:t xml:space="preserve"> ‘t+1’ (unless otherwise approved by the </w:t>
        </w:r>
        <w:r w:rsidRPr="00C16250">
          <w:rPr>
            <w:b/>
            <w:bCs/>
          </w:rPr>
          <w:t>Authority</w:t>
        </w:r>
        <w:r w:rsidRPr="00C16250">
          <w:t xml:space="preserve">) following </w:t>
        </w:r>
        <w:r w:rsidRPr="00C16250">
          <w:rPr>
            <w:b/>
            <w:bCs/>
          </w:rPr>
          <w:t>Authority</w:t>
        </w:r>
        <w:r w:rsidRPr="00C16250">
          <w:t xml:space="preserve"> approval in </w:t>
        </w:r>
        <w:r w:rsidRPr="00C16250">
          <w:rPr>
            <w:b/>
            <w:bCs/>
          </w:rPr>
          <w:t>Financial Year</w:t>
        </w:r>
        <w:r w:rsidRPr="00C16250">
          <w:t xml:space="preserve"> ‘t’ for recovery through the </w:t>
        </w:r>
        <w:r w:rsidRPr="00C16250">
          <w:rPr>
            <w:b/>
            <w:bCs/>
          </w:rPr>
          <w:t xml:space="preserve">Transmission Demand Residual </w:t>
        </w:r>
        <w:r w:rsidRPr="00C16250">
          <w:t xml:space="preserve">for </w:t>
        </w:r>
        <w:r w:rsidRPr="00C16250">
          <w:rPr>
            <w:b/>
            <w:bCs/>
          </w:rPr>
          <w:t xml:space="preserve">Financial Year </w:t>
        </w:r>
        <w:r>
          <w:rPr>
            <w:b/>
            <w:bCs/>
          </w:rPr>
          <w:t>‘</w:t>
        </w:r>
        <w:r w:rsidRPr="00C16250">
          <w:t>t+1</w:t>
        </w:r>
        <w:r>
          <w:t>’</w:t>
        </w:r>
        <w:r w:rsidRPr="00C16250">
          <w:t xml:space="preserve">. For the avoidance of doubt, if an </w:t>
        </w:r>
        <w:r w:rsidRPr="00942678">
          <w:t>Income Adjusting Event</w:t>
        </w:r>
        <w:r w:rsidRPr="00C16250">
          <w:t xml:space="preserve"> is approved by the </w:t>
        </w:r>
        <w:r w:rsidRPr="00C16250">
          <w:rPr>
            <w:b/>
            <w:bCs/>
          </w:rPr>
          <w:t>Authority</w:t>
        </w:r>
        <w:r w:rsidRPr="00C16250">
          <w:t xml:space="preserve"> after 25 January in </w:t>
        </w:r>
        <w:r w:rsidRPr="00C16250">
          <w:rPr>
            <w:b/>
            <w:bCs/>
          </w:rPr>
          <w:t>Financial Year</w:t>
        </w:r>
        <w:r w:rsidRPr="00C16250">
          <w:t xml:space="preserve"> ‘t’, the approved value will be used to adjust the </w:t>
        </w:r>
        <w:r w:rsidRPr="00C16250">
          <w:rPr>
            <w:b/>
            <w:bCs/>
          </w:rPr>
          <w:t>Offshore Transmission Owners’</w:t>
        </w:r>
        <w:r w:rsidRPr="00C16250">
          <w:t xml:space="preserve"> revenue for </w:t>
        </w:r>
        <w:r w:rsidRPr="00C16250">
          <w:rPr>
            <w:b/>
            <w:bCs/>
          </w:rPr>
          <w:t xml:space="preserve">Financial Year </w:t>
        </w:r>
        <w:r w:rsidRPr="00C16250">
          <w:t xml:space="preserve">‘t+2’, for recovery via the </w:t>
        </w:r>
        <w:r w:rsidRPr="00C16250">
          <w:rPr>
            <w:b/>
            <w:bCs/>
          </w:rPr>
          <w:t xml:space="preserve">Transmission Demand Residual </w:t>
        </w:r>
        <w:r w:rsidRPr="00C16250">
          <w:t xml:space="preserve">for </w:t>
        </w:r>
        <w:r w:rsidRPr="00C16250">
          <w:rPr>
            <w:b/>
            <w:bCs/>
          </w:rPr>
          <w:t>Financial Year</w:t>
        </w:r>
        <w:r w:rsidRPr="00C16250">
          <w:t xml:space="preserve"> ‘t+2’. </w:t>
        </w:r>
      </w:ins>
    </w:p>
    <w:p w14:paraId="05CB6F15" w14:textId="77777777" w:rsidR="0059218C" w:rsidRPr="00B171F3" w:rsidRDefault="0059218C" w:rsidP="00672F6E">
      <w:pPr>
        <w:pStyle w:val="1"/>
        <w:ind w:left="1475"/>
        <w:jc w:val="both"/>
        <w:rPr>
          <w:ins w:id="153" w:author="Martin Cahill (NESO)" w:date="2025-04-09T10:35:00Z" w16du:dateUtc="2025-04-09T09:35:00Z"/>
          <w:bCs/>
        </w:rPr>
      </w:pPr>
    </w:p>
    <w:p w14:paraId="1A209660" w14:textId="359F8529" w:rsidR="006661FE" w:rsidRDefault="006661FE" w:rsidP="00672F6E">
      <w:pPr>
        <w:pStyle w:val="1"/>
        <w:tabs>
          <w:tab w:val="left" w:pos="1830"/>
        </w:tabs>
        <w:jc w:val="both"/>
      </w:pPr>
    </w:p>
    <w:p w14:paraId="6F35ADAD" w14:textId="77777777" w:rsidR="006661FE" w:rsidRPr="00D54761" w:rsidRDefault="006661FE" w:rsidP="006661FE">
      <w:pPr>
        <w:pStyle w:val="Heading1"/>
        <w:rPr>
          <w:color w:val="auto"/>
          <w:sz w:val="28"/>
          <w:szCs w:val="28"/>
        </w:rPr>
      </w:pPr>
      <w:bookmarkStart w:id="154" w:name="_Hlt501800266"/>
      <w:bookmarkStart w:id="155" w:name="_Hlt506958549"/>
      <w:bookmarkStart w:id="156" w:name="_Hlt531602422"/>
      <w:bookmarkStart w:id="157" w:name="_Ref492170858"/>
      <w:bookmarkStart w:id="158" w:name="_Ref501800370"/>
      <w:bookmarkStart w:id="159" w:name="_Ref506633072"/>
      <w:bookmarkStart w:id="160" w:name="_Ref531602385"/>
      <w:bookmarkStart w:id="161" w:name="_Toc32201075"/>
      <w:bookmarkStart w:id="162" w:name="_Toc49661106"/>
      <w:bookmarkEnd w:id="154"/>
      <w:bookmarkEnd w:id="155"/>
      <w:bookmarkEnd w:id="156"/>
      <w:r>
        <w:br w:type="page"/>
      </w:r>
      <w:bookmarkStart w:id="163" w:name="_Toc274049677"/>
      <w:r w:rsidRPr="00D54761">
        <w:rPr>
          <w:color w:val="auto"/>
          <w:sz w:val="28"/>
          <w:szCs w:val="28"/>
        </w:rPr>
        <w:t>14.15</w:t>
      </w:r>
      <w:r w:rsidRPr="00D54761">
        <w:rPr>
          <w:color w:val="auto"/>
          <w:sz w:val="28"/>
          <w:szCs w:val="28"/>
        </w:rPr>
        <w:fldChar w:fldCharType="begin"/>
      </w:r>
      <w:r w:rsidRPr="00D54761">
        <w:rPr>
          <w:color w:val="auto"/>
          <w:sz w:val="28"/>
          <w:szCs w:val="28"/>
        </w:rPr>
        <w:instrText>tc \l1 "SCHEDULE 2</w:instrText>
      </w:r>
      <w:r w:rsidRPr="00D54761">
        <w:rPr>
          <w:color w:val="auto"/>
          <w:sz w:val="28"/>
          <w:szCs w:val="28"/>
        </w:rPr>
        <w:fldChar w:fldCharType="end"/>
      </w:r>
      <w:r w:rsidRPr="00D54761">
        <w:rPr>
          <w:color w:val="auto"/>
          <w:sz w:val="28"/>
          <w:szCs w:val="28"/>
        </w:rPr>
        <w:t xml:space="preserve"> Derivation of the Transmission Network Use of System Tariff</w:t>
      </w:r>
      <w:bookmarkEnd w:id="157"/>
      <w:bookmarkEnd w:id="158"/>
      <w:bookmarkEnd w:id="159"/>
      <w:bookmarkEnd w:id="160"/>
      <w:bookmarkEnd w:id="161"/>
      <w:bookmarkEnd w:id="162"/>
      <w:bookmarkEnd w:id="163"/>
    </w:p>
    <w:p w14:paraId="7954A6A7"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3F8A4895" w14:textId="77777777" w:rsidR="006661FE" w:rsidRDefault="006661FE" w:rsidP="007D27B2">
      <w:pPr>
        <w:pStyle w:val="1"/>
        <w:numPr>
          <w:ilvl w:val="0"/>
          <w:numId w:val="70"/>
        </w:numPr>
        <w:jc w:val="both"/>
      </w:pPr>
      <w:r>
        <w:t>The Transmission Network Use of System (TNUoS</w:t>
      </w:r>
      <w:r>
        <w:fldChar w:fldCharType="begin"/>
      </w:r>
      <w:r>
        <w:instrText xml:space="preserve"> XE "TNUoS" </w:instrText>
      </w:r>
      <w:r>
        <w:fldChar w:fldCharType="end"/>
      </w:r>
      <w:r>
        <w:t>) Tariff comprises two separate elements. Firstly, a locationally varying element derived from 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to reflect the costs of capital investment in, and the maintenance and operation of, a transmission system to provide bulk transport of power to and from different locations. Secondly, a non-locationally varyin</w:t>
      </w:r>
      <w:bookmarkStart w:id="164" w:name="_Hlt501802899"/>
      <w:bookmarkEnd w:id="164"/>
      <w:r>
        <w:t>g element related to the provision of residual revenue recovery</w:t>
      </w:r>
      <w:r w:rsidR="0066360B">
        <w:t xml:space="preserve"> from demand only</w:t>
      </w:r>
      <w:r>
        <w:t>.</w:t>
      </w:r>
    </w:p>
    <w:p w14:paraId="370F55F8" w14:textId="77777777" w:rsidR="006661FE" w:rsidRDefault="006661FE" w:rsidP="006661FE">
      <w:pPr>
        <w:pStyle w:val="1"/>
        <w:jc w:val="both"/>
      </w:pPr>
    </w:p>
    <w:p w14:paraId="6261DCC4" w14:textId="77777777" w:rsidR="00347AC7" w:rsidRDefault="006661FE" w:rsidP="007D27B2">
      <w:pPr>
        <w:pStyle w:val="1"/>
        <w:numPr>
          <w:ilvl w:val="0"/>
          <w:numId w:val="70"/>
        </w:numPr>
        <w:jc w:val="both"/>
      </w:pPr>
      <w:r>
        <w:t xml:space="preserve">For generation TNUoS tariffs the locational element itself is comprised of </w:t>
      </w:r>
      <w:r w:rsidR="00347AC7">
        <w:t xml:space="preserve">five </w:t>
      </w:r>
      <w:r>
        <w:t xml:space="preserve"> separate components.  </w:t>
      </w:r>
      <w:r w:rsidR="00347AC7">
        <w:t>Three</w:t>
      </w:r>
      <w:r>
        <w:t xml:space="preserve"> wider </w:t>
      </w:r>
      <w:r w:rsidR="00347AC7">
        <w:t xml:space="preserve"> components – </w:t>
      </w:r>
    </w:p>
    <w:p w14:paraId="5F5F2497" w14:textId="77777777" w:rsidR="00347AC7" w:rsidRDefault="00347AC7" w:rsidP="000B6C0D">
      <w:pPr>
        <w:pStyle w:val="ListParagraph"/>
      </w:pPr>
    </w:p>
    <w:p w14:paraId="600BA971" w14:textId="77777777" w:rsidR="00347AC7" w:rsidRDefault="00347AC7" w:rsidP="007D27B2">
      <w:pPr>
        <w:pStyle w:val="1"/>
        <w:numPr>
          <w:ilvl w:val="0"/>
          <w:numId w:val="82"/>
        </w:numPr>
        <w:jc w:val="both"/>
      </w:pPr>
      <w:r>
        <w:t>Wider Peak Secur</w:t>
      </w:r>
      <w:r w:rsidR="00E554C1">
        <w:t>i</w:t>
      </w:r>
      <w:r>
        <w:t>ty Component</w:t>
      </w:r>
    </w:p>
    <w:p w14:paraId="3A70462B" w14:textId="77777777" w:rsidR="00347AC7" w:rsidRDefault="00347AC7" w:rsidP="007D27B2">
      <w:pPr>
        <w:pStyle w:val="1"/>
        <w:numPr>
          <w:ilvl w:val="0"/>
          <w:numId w:val="82"/>
        </w:numPr>
        <w:jc w:val="both"/>
      </w:pPr>
      <w:r>
        <w:t xml:space="preserve">Wider </w:t>
      </w:r>
      <w:r w:rsidR="00BC5703">
        <w:t xml:space="preserve">Year </w:t>
      </w:r>
      <w:r w:rsidR="00D91593">
        <w:t>Round Not-shared component</w:t>
      </w:r>
    </w:p>
    <w:p w14:paraId="0040AB9A" w14:textId="77777777" w:rsidR="00D91593" w:rsidRDefault="00D91593" w:rsidP="007D27B2">
      <w:pPr>
        <w:pStyle w:val="1"/>
        <w:numPr>
          <w:ilvl w:val="0"/>
          <w:numId w:val="82"/>
        </w:numPr>
        <w:jc w:val="both"/>
      </w:pPr>
      <w:r>
        <w:t xml:space="preserve">Wider Year Round component </w:t>
      </w:r>
    </w:p>
    <w:p w14:paraId="4C03ED77" w14:textId="77777777" w:rsidR="00D91593" w:rsidRDefault="00D91593" w:rsidP="00D91593">
      <w:pPr>
        <w:pStyle w:val="1"/>
        <w:ind w:left="1627"/>
        <w:jc w:val="both"/>
      </w:pPr>
    </w:p>
    <w:p w14:paraId="4DB9C2C0" w14:textId="77777777" w:rsidR="00D91593" w:rsidRDefault="00D91593" w:rsidP="00D91593">
      <w:pPr>
        <w:pStyle w:val="1"/>
        <w:ind w:left="1627"/>
        <w:jc w:val="both"/>
      </w:pPr>
    </w:p>
    <w:p w14:paraId="6A7123C7" w14:textId="77777777" w:rsidR="00D91593" w:rsidRDefault="00D91593" w:rsidP="00D91593">
      <w:pPr>
        <w:pStyle w:val="1"/>
        <w:ind w:left="1627"/>
        <w:jc w:val="both"/>
      </w:pPr>
      <w:r>
        <w:t xml:space="preserve">These components </w:t>
      </w:r>
      <w:r w:rsidR="006661FE">
        <w:t xml:space="preserve">reflect the costs of the wider network </w:t>
      </w:r>
      <w:r>
        <w:t xml:space="preserve">under </w:t>
      </w:r>
      <w:r w:rsidR="006661FE">
        <w:t xml:space="preserve">the </w:t>
      </w:r>
      <w:r>
        <w:t xml:space="preserve">different generation backgrounds set out in the Demand Security Criterion (for </w:t>
      </w:r>
      <w:r w:rsidRPr="00D91593">
        <w:t xml:space="preserve">Peak Security component) and Economy Criterion </w:t>
      </w:r>
      <w:r w:rsidRPr="000B6C0D">
        <w:t>(for both Year Round components)</w:t>
      </w:r>
      <w:r w:rsidRPr="00D91593">
        <w:t xml:space="preserve"> of the Security Standard.  </w:t>
      </w:r>
      <w:r w:rsidRPr="000B6C0D">
        <w:t>The two Year Round components reflect the unshared and shared costs of the wider network based on the diversity of generation plant types.</w:t>
      </w:r>
    </w:p>
    <w:p w14:paraId="117675F1" w14:textId="77777777" w:rsidR="00D91593" w:rsidRDefault="00D91593" w:rsidP="00D91593">
      <w:pPr>
        <w:pStyle w:val="1"/>
        <w:ind w:left="1627"/>
        <w:jc w:val="both"/>
      </w:pPr>
    </w:p>
    <w:p w14:paraId="08976091" w14:textId="77777777" w:rsidR="00D91593" w:rsidRDefault="00D91593" w:rsidP="00D91593">
      <w:pPr>
        <w:pStyle w:val="1"/>
        <w:ind w:left="1627"/>
        <w:jc w:val="both"/>
      </w:pPr>
      <w:r>
        <w:t xml:space="preserve">Two </w:t>
      </w:r>
      <w:r w:rsidR="006661FE">
        <w:t xml:space="preserve">local </w:t>
      </w:r>
      <w:r>
        <w:t xml:space="preserve">components – </w:t>
      </w:r>
    </w:p>
    <w:p w14:paraId="32604F20" w14:textId="77777777" w:rsidR="00D91593" w:rsidRDefault="00D91593" w:rsidP="00D91593">
      <w:pPr>
        <w:pStyle w:val="1"/>
        <w:ind w:left="1627"/>
        <w:jc w:val="both"/>
      </w:pPr>
    </w:p>
    <w:p w14:paraId="33C85E29" w14:textId="77777777" w:rsidR="00D91593" w:rsidRDefault="00D91593" w:rsidP="007D27B2">
      <w:pPr>
        <w:pStyle w:val="1"/>
        <w:numPr>
          <w:ilvl w:val="0"/>
          <w:numId w:val="83"/>
        </w:numPr>
        <w:jc w:val="both"/>
      </w:pPr>
      <w:r>
        <w:t xml:space="preserve">Local </w:t>
      </w:r>
      <w:r w:rsidR="006661FE">
        <w:t>substation</w:t>
      </w:r>
      <w:r>
        <w:t>,</w:t>
      </w:r>
      <w:r w:rsidR="006661FE">
        <w:t xml:space="preserve"> and </w:t>
      </w:r>
    </w:p>
    <w:p w14:paraId="28D11513" w14:textId="77777777" w:rsidR="00D91593" w:rsidRDefault="00D91593" w:rsidP="007D27B2">
      <w:pPr>
        <w:pStyle w:val="1"/>
        <w:numPr>
          <w:ilvl w:val="0"/>
          <w:numId w:val="83"/>
        </w:numPr>
        <w:jc w:val="both"/>
      </w:pPr>
      <w:r>
        <w:t xml:space="preserve">Local </w:t>
      </w:r>
      <w:r w:rsidR="006661FE">
        <w:t xml:space="preserve">circuit </w:t>
      </w:r>
    </w:p>
    <w:p w14:paraId="78224CFF" w14:textId="77777777" w:rsidR="00D91593" w:rsidRDefault="00D91593" w:rsidP="000B6C0D">
      <w:pPr>
        <w:pStyle w:val="1"/>
        <w:ind w:left="1987"/>
        <w:jc w:val="both"/>
      </w:pPr>
    </w:p>
    <w:p w14:paraId="56F0BD55" w14:textId="77777777" w:rsidR="0084619F" w:rsidRDefault="0084619F" w:rsidP="000B6C0D">
      <w:pPr>
        <w:pStyle w:val="1"/>
        <w:ind w:left="1627"/>
        <w:jc w:val="both"/>
      </w:pPr>
      <w:r>
        <w:t xml:space="preserve">These components </w:t>
      </w:r>
      <w:r w:rsidR="006661FE">
        <w:t xml:space="preserve">reflect the costs of the local network.  </w:t>
      </w:r>
    </w:p>
    <w:p w14:paraId="6C9C58E4" w14:textId="77777777" w:rsidR="0084619F" w:rsidRDefault="0084619F" w:rsidP="000B6C0D">
      <w:pPr>
        <w:pStyle w:val="1"/>
        <w:ind w:left="1987"/>
        <w:jc w:val="both"/>
      </w:pPr>
    </w:p>
    <w:p w14:paraId="450B1C10" w14:textId="77777777" w:rsidR="006661FE" w:rsidRDefault="006661FE" w:rsidP="000B6C0D">
      <w:pPr>
        <w:pStyle w:val="1"/>
        <w:ind w:left="1627"/>
        <w:jc w:val="both"/>
      </w:pPr>
      <w:r>
        <w:t xml:space="preserve">Accordingly, the wider tariff </w:t>
      </w:r>
      <w:bookmarkStart w:id="165" w:name="OLE_LINK10"/>
      <w:bookmarkStart w:id="166" w:name="OLE_LINK11"/>
      <w:r>
        <w:t xml:space="preserve">represents the combined effect of the </w:t>
      </w:r>
      <w:r w:rsidR="0084619F">
        <w:t xml:space="preserve">three </w:t>
      </w:r>
      <w:r>
        <w:t>wider locational tariff component</w:t>
      </w:r>
      <w:r w:rsidR="0048210A">
        <w:t>s</w:t>
      </w:r>
      <w:bookmarkEnd w:id="165"/>
      <w:bookmarkEnd w:id="166"/>
      <w:r>
        <w:t xml:space="preserve"> the combination of the two local locational tariff components.</w:t>
      </w:r>
    </w:p>
    <w:p w14:paraId="564067C1" w14:textId="77777777" w:rsidR="0066360B" w:rsidRDefault="0066360B" w:rsidP="000B6C0D">
      <w:pPr>
        <w:pStyle w:val="1"/>
        <w:ind w:left="1627"/>
        <w:jc w:val="both"/>
      </w:pPr>
    </w:p>
    <w:p w14:paraId="7FD93E10" w14:textId="77777777" w:rsidR="0066360B" w:rsidRPr="0066360B" w:rsidRDefault="0066360B" w:rsidP="0066360B">
      <w:pPr>
        <w:ind w:left="1627"/>
        <w:jc w:val="both"/>
        <w:rPr>
          <w:rFonts w:ascii="Arial (W1)" w:hAnsi="Arial (W1)"/>
          <w:sz w:val="22"/>
          <w:lang w:eastAsia="en-US"/>
        </w:rPr>
      </w:pPr>
      <w:r w:rsidRPr="0066360B">
        <w:rPr>
          <w:rFonts w:ascii="Arial (W1)" w:hAnsi="Arial (W1)"/>
          <w:sz w:val="22"/>
          <w:lang w:eastAsia="en-US"/>
        </w:rPr>
        <w:t>Finally, an Adjustment Tariff component may also be charged to Generators as per paragraph 14.14.5.</w:t>
      </w:r>
    </w:p>
    <w:p w14:paraId="4C2EDBAE" w14:textId="77777777" w:rsidR="0066360B" w:rsidRDefault="0066360B" w:rsidP="000B6C0D">
      <w:pPr>
        <w:pStyle w:val="1"/>
        <w:ind w:left="1627"/>
        <w:jc w:val="both"/>
      </w:pPr>
    </w:p>
    <w:p w14:paraId="3CAE8365" w14:textId="77777777" w:rsidR="006661FE" w:rsidRDefault="006661FE" w:rsidP="006661FE">
      <w:pPr>
        <w:pStyle w:val="1"/>
        <w:jc w:val="both"/>
      </w:pPr>
    </w:p>
    <w:p w14:paraId="0DF383B9" w14:textId="77777777" w:rsidR="006661FE" w:rsidRDefault="006661FE" w:rsidP="007D27B2">
      <w:pPr>
        <w:pStyle w:val="1"/>
        <w:numPr>
          <w:ilvl w:val="0"/>
          <w:numId w:val="70"/>
        </w:numPr>
        <w:jc w:val="both"/>
      </w:pPr>
      <w:r>
        <w:t>The process for calculating the TNUoS tariff is described below.</w:t>
      </w:r>
    </w:p>
    <w:p w14:paraId="5211155D"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746D83B9" w14:textId="77777777" w:rsidR="006661FE" w:rsidRDefault="006661FE" w:rsidP="006661FE">
      <w:pPr>
        <w:pStyle w:val="Heading2"/>
      </w:pPr>
      <w:bookmarkStart w:id="167" w:name="_Toc32201076"/>
      <w:bookmarkStart w:id="168" w:name="_Toc49661107"/>
      <w:bookmarkStart w:id="169" w:name="_Toc274049678"/>
      <w:r>
        <w:t>The Transport Model</w:t>
      </w:r>
      <w:bookmarkEnd w:id="167"/>
      <w:bookmarkEnd w:id="168"/>
      <w:bookmarkEnd w:id="169"/>
    </w:p>
    <w:p w14:paraId="28634279"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02F9F5F3" w14:textId="77777777" w:rsidR="006661FE" w:rsidRPr="006661FE" w:rsidRDefault="006661FE" w:rsidP="006661FE">
      <w:pPr>
        <w:pStyle w:val="Heading3"/>
        <w:ind w:left="709"/>
        <w:jc w:val="both"/>
        <w:rPr>
          <w:rFonts w:ascii="Arial" w:hAnsi="Arial" w:cs="Arial"/>
          <w:b/>
        </w:rPr>
      </w:pPr>
      <w:bookmarkStart w:id="170" w:name="_Toc49661108"/>
      <w:bookmarkStart w:id="171" w:name="_Toc274049679"/>
      <w:r w:rsidRPr="006661FE">
        <w:rPr>
          <w:rFonts w:ascii="Arial" w:hAnsi="Arial" w:cs="Arial"/>
          <w:b/>
        </w:rPr>
        <w:t>Model Inputs</w:t>
      </w:r>
      <w:bookmarkEnd w:id="170"/>
      <w:bookmarkEnd w:id="171"/>
    </w:p>
    <w:p w14:paraId="4A5D2486"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r>
        <w:rPr>
          <w:rFonts w:ascii="Arial" w:hAnsi="Arial"/>
          <w:b/>
        </w:rPr>
        <w:fldChar w:fldCharType="begin"/>
      </w:r>
      <w:r>
        <w:rPr>
          <w:rFonts w:ascii="Arial" w:hAnsi="Arial"/>
          <w:b/>
        </w:rPr>
        <w:instrText>tc \l2 "Derivation of The Transmission Network Use of System Tariff</w:instrText>
      </w:r>
      <w:r>
        <w:rPr>
          <w:rFonts w:ascii="Arial" w:hAnsi="Arial"/>
          <w:b/>
        </w:rPr>
        <w:fldChar w:fldCharType="end"/>
      </w:r>
    </w:p>
    <w:p w14:paraId="724EF9D4" w14:textId="77777777" w:rsidR="006661FE" w:rsidRDefault="006661FE" w:rsidP="007D27B2">
      <w:pPr>
        <w:pStyle w:val="1"/>
        <w:numPr>
          <w:ilvl w:val="0"/>
          <w:numId w:val="70"/>
        </w:numPr>
        <w:jc w:val="both"/>
      </w:pPr>
      <w:r>
        <w:t>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calculates the marginal costs of investment in the transmission system which would be required as a consequence of an increase in demand or generation at each connection point or node on the transmission system, based on a study of peak </w:t>
      </w:r>
      <w:r w:rsidR="0084619F">
        <w:t xml:space="preserve">demand </w:t>
      </w:r>
      <w:r>
        <w:t xml:space="preserve">conditions </w:t>
      </w:r>
      <w:r w:rsidR="0084619F">
        <w:t xml:space="preserve">using both Peak Security and Year Round generation backgrounds </w:t>
      </w:r>
      <w:r>
        <w:t>on the transmission system.  One measure of the investment costs is in terms of MWkm</w:t>
      </w:r>
      <w:r>
        <w:fldChar w:fldCharType="begin"/>
      </w:r>
      <w:r>
        <w:instrText xml:space="preserve"> XE "MWkm" </w:instrText>
      </w:r>
      <w:r>
        <w:fldChar w:fldCharType="end"/>
      </w:r>
      <w:r>
        <w:t>.  This is the concept that ICRP uses to calculate marginal costs of investment.  Hence, marginal costs are estimated initially in terms of increases or decreases in units of kilometres (km) of the transmission system for a 1 MW injection to the system.</w:t>
      </w:r>
    </w:p>
    <w:p w14:paraId="5AD31FFE" w14:textId="77777777" w:rsidR="006661FE" w:rsidRDefault="006661FE" w:rsidP="006661FE">
      <w:pPr>
        <w:pStyle w:val="1"/>
        <w:jc w:val="both"/>
      </w:pPr>
    </w:p>
    <w:p w14:paraId="707F355A" w14:textId="77777777" w:rsidR="006661FE" w:rsidRDefault="006661FE" w:rsidP="007D27B2">
      <w:pPr>
        <w:pStyle w:val="1"/>
        <w:numPr>
          <w:ilvl w:val="0"/>
          <w:numId w:val="70"/>
        </w:numPr>
        <w:jc w:val="both"/>
      </w:pPr>
      <w:r>
        <w:t>The transport model</w:t>
      </w:r>
      <w:r>
        <w:fldChar w:fldCharType="begin"/>
      </w:r>
      <w:r>
        <w:instrText xml:space="preserve"> XE "transport model" </w:instrText>
      </w:r>
      <w:r>
        <w:fldChar w:fldCharType="end"/>
      </w:r>
      <w:r>
        <w:t xml:space="preserve"> requires a set of inputs representative of </w:t>
      </w:r>
      <w:r w:rsidR="0084619F">
        <w:t xml:space="preserve">the Demand Security and Economy Criterion set out in the Security Standards. These </w:t>
      </w:r>
      <w:r>
        <w:t>conditions on the transmission system</w:t>
      </w:r>
      <w:r w:rsidR="0084619F" w:rsidRPr="0084619F">
        <w:t xml:space="preserve"> </w:t>
      </w:r>
      <w:r w:rsidR="0084619F">
        <w:t>are represented in the Peak Security and Year Round background respectively as follows:</w:t>
      </w:r>
    </w:p>
    <w:p w14:paraId="5B2EB4FB" w14:textId="77777777" w:rsidR="006661FE" w:rsidRDefault="006661FE" w:rsidP="006661FE">
      <w:pPr>
        <w:pStyle w:val="1"/>
        <w:jc w:val="both"/>
      </w:pPr>
    </w:p>
    <w:p w14:paraId="29E1E19E" w14:textId="77777777" w:rsidR="006661FE" w:rsidRDefault="006661FE" w:rsidP="002439CF">
      <w:pPr>
        <w:pStyle w:val="1"/>
        <w:numPr>
          <w:ilvl w:val="0"/>
          <w:numId w:val="47"/>
        </w:numPr>
        <w:tabs>
          <w:tab w:val="clear" w:pos="360"/>
          <w:tab w:val="num" w:pos="1134"/>
        </w:tabs>
        <w:ind w:left="1134" w:hanging="425"/>
        <w:jc w:val="both"/>
      </w:pPr>
      <w:r>
        <w:t>Nodal generation information</w:t>
      </w:r>
      <w:r w:rsidR="0084619F" w:rsidRPr="0084619F">
        <w:t xml:space="preserve"> </w:t>
      </w:r>
      <w:r w:rsidR="0084619F">
        <w:t>per node (TEC, plant type and SQSS scaling factors)</w:t>
      </w:r>
    </w:p>
    <w:p w14:paraId="59993B78" w14:textId="77777777" w:rsidR="006661FE" w:rsidRDefault="006661FE" w:rsidP="002439CF">
      <w:pPr>
        <w:pStyle w:val="1"/>
        <w:numPr>
          <w:ilvl w:val="0"/>
          <w:numId w:val="48"/>
        </w:numPr>
        <w:tabs>
          <w:tab w:val="clear" w:pos="360"/>
          <w:tab w:val="num" w:pos="1134"/>
        </w:tabs>
        <w:ind w:left="1134" w:hanging="425"/>
        <w:jc w:val="both"/>
      </w:pPr>
      <w:r>
        <w:t xml:space="preserve">Nodal </w:t>
      </w:r>
      <w:r w:rsidR="004633BA">
        <w:t xml:space="preserve">net </w:t>
      </w:r>
      <w:r>
        <w:t>demand information</w:t>
      </w:r>
    </w:p>
    <w:p w14:paraId="668B58F6" w14:textId="77777777" w:rsidR="006661FE" w:rsidRDefault="006661FE" w:rsidP="002439CF">
      <w:pPr>
        <w:pStyle w:val="1"/>
        <w:numPr>
          <w:ilvl w:val="0"/>
          <w:numId w:val="49"/>
        </w:numPr>
        <w:tabs>
          <w:tab w:val="clear" w:pos="360"/>
          <w:tab w:val="num" w:pos="1134"/>
        </w:tabs>
        <w:ind w:left="1134" w:hanging="425"/>
        <w:jc w:val="both"/>
      </w:pPr>
      <w:r>
        <w:t>Transmission circuits between these nodes</w:t>
      </w:r>
    </w:p>
    <w:p w14:paraId="0AE0C490" w14:textId="77777777" w:rsidR="006661FE" w:rsidRDefault="006661FE" w:rsidP="002439CF">
      <w:pPr>
        <w:pStyle w:val="1"/>
        <w:numPr>
          <w:ilvl w:val="0"/>
          <w:numId w:val="50"/>
        </w:numPr>
        <w:tabs>
          <w:tab w:val="clear" w:pos="360"/>
          <w:tab w:val="num" w:pos="1134"/>
        </w:tabs>
        <w:ind w:left="1134" w:hanging="425"/>
        <w:jc w:val="both"/>
      </w:pPr>
      <w:r>
        <w:t>The associated lengths of these routes, the proportion of which is overhead line or cable and the respective voltage level</w:t>
      </w:r>
    </w:p>
    <w:p w14:paraId="6BE19111" w14:textId="77777777" w:rsidR="00940F3A" w:rsidRDefault="006661FE" w:rsidP="00940F3A">
      <w:pPr>
        <w:pStyle w:val="1"/>
        <w:numPr>
          <w:ilvl w:val="0"/>
          <w:numId w:val="50"/>
        </w:numPr>
        <w:tabs>
          <w:tab w:val="clear" w:pos="360"/>
          <w:tab w:val="num" w:pos="1134"/>
        </w:tabs>
        <w:ind w:left="1134" w:hanging="425"/>
        <w:jc w:val="both"/>
      </w:pPr>
      <w:r>
        <w:t xml:space="preserve">The </w:t>
      </w:r>
      <w:r w:rsidR="0084619F">
        <w:t xml:space="preserve">cost </w:t>
      </w:r>
      <w:r>
        <w:t xml:space="preserve">ratio of each of 132kV overhead line, 132kV </w:t>
      </w:r>
      <w:r w:rsidR="0084619F">
        <w:t xml:space="preserve">underground </w:t>
      </w:r>
      <w:r>
        <w:t xml:space="preserve">cable, 275kV overhead line, 275kV </w:t>
      </w:r>
      <w:r w:rsidR="0084619F">
        <w:t xml:space="preserve">underground </w:t>
      </w:r>
      <w:r>
        <w:t xml:space="preserve">cable and 400kV </w:t>
      </w:r>
      <w:r w:rsidR="0048210A">
        <w:t xml:space="preserve">underground </w:t>
      </w:r>
      <w:r>
        <w:t>cable to 400kV overhead line to give circuit expansion factors</w:t>
      </w:r>
    </w:p>
    <w:p w14:paraId="47872153" w14:textId="77777777" w:rsidR="00940F3A" w:rsidRDefault="00940F3A" w:rsidP="00940F3A">
      <w:pPr>
        <w:pStyle w:val="1"/>
        <w:numPr>
          <w:ilvl w:val="0"/>
          <w:numId w:val="50"/>
        </w:numPr>
        <w:tabs>
          <w:tab w:val="clear" w:pos="360"/>
          <w:tab w:val="num" w:pos="1134"/>
        </w:tabs>
        <w:ind w:left="1134" w:hanging="425"/>
        <w:jc w:val="both"/>
      </w:pPr>
      <w:r>
        <w:t xml:space="preserve">The cost ratio of each separate sub-sea AC circuit and HVDC circuit to 400kV overhead line to give circuit expansion factors </w:t>
      </w:r>
    </w:p>
    <w:p w14:paraId="26165993" w14:textId="77777777" w:rsidR="006661FE" w:rsidRDefault="006661FE" w:rsidP="002439CF">
      <w:pPr>
        <w:pStyle w:val="1"/>
        <w:numPr>
          <w:ilvl w:val="0"/>
          <w:numId w:val="50"/>
        </w:numPr>
        <w:tabs>
          <w:tab w:val="clear" w:pos="360"/>
          <w:tab w:val="num" w:pos="1134"/>
        </w:tabs>
        <w:ind w:left="1134" w:hanging="425"/>
        <w:jc w:val="both"/>
      </w:pPr>
      <w:r w:rsidRPr="00B35B63">
        <w:t>132kV overhead circuit capacity and single/double route construction information is used in the calculation of a generator</w:t>
      </w:r>
      <w:r>
        <w:t>’</w:t>
      </w:r>
      <w:r w:rsidRPr="00B35B63">
        <w:t>s local charge.</w:t>
      </w:r>
    </w:p>
    <w:p w14:paraId="42772FDF" w14:textId="77777777" w:rsidR="006661FE" w:rsidRDefault="006661FE" w:rsidP="002439CF">
      <w:pPr>
        <w:pStyle w:val="1"/>
        <w:numPr>
          <w:ilvl w:val="0"/>
          <w:numId w:val="51"/>
        </w:numPr>
        <w:tabs>
          <w:tab w:val="num" w:pos="1134"/>
        </w:tabs>
        <w:ind w:left="1134" w:hanging="425"/>
        <w:jc w:val="both"/>
      </w:pPr>
      <w:r>
        <w:t>Offshore transmission cost and circuit/substation data</w:t>
      </w:r>
    </w:p>
    <w:p w14:paraId="7174652F" w14:textId="77777777" w:rsidR="006661FE" w:rsidRDefault="006661FE" w:rsidP="006661FE">
      <w:pPr>
        <w:pStyle w:val="1"/>
        <w:jc w:val="both"/>
      </w:pPr>
    </w:p>
    <w:p w14:paraId="195AC0DA" w14:textId="79B17900" w:rsidR="006661FE" w:rsidRDefault="5083A541" w:rsidP="007D27B2">
      <w:pPr>
        <w:pStyle w:val="1"/>
        <w:numPr>
          <w:ilvl w:val="0"/>
          <w:numId w:val="70"/>
        </w:numPr>
        <w:jc w:val="both"/>
      </w:pPr>
      <w:r>
        <w:t xml:space="preserve">For a given </w:t>
      </w:r>
      <w:r w:rsidR="1A0A6E3F" w:rsidRPr="325E90A3">
        <w:rPr>
          <w:b/>
          <w:bCs/>
        </w:rPr>
        <w:t>Financial Year</w:t>
      </w:r>
      <w:r>
        <w:t xml:space="preserve"> "t", the nodal </w:t>
      </w:r>
      <w:r w:rsidR="592C0635">
        <w:t xml:space="preserve">generation </w:t>
      </w:r>
      <w:r>
        <w:t>TEC figure</w:t>
      </w:r>
      <w:r w:rsidR="592C0635">
        <w:t xml:space="preserve"> and generation plant types</w:t>
      </w:r>
      <w:r>
        <w:t xml:space="preserve"> at each node will be based on the Applicable Value for year "t" in the NETS </w:t>
      </w:r>
      <w:r w:rsidR="60A93288" w:rsidRPr="009919C1">
        <w:rPr>
          <w:b/>
          <w:bCs/>
        </w:rPr>
        <w:t>Electricity Ten Year Statement (ETYS)</w:t>
      </w:r>
      <w:r w:rsidR="60A93288">
        <w:t xml:space="preserve"> </w:t>
      </w:r>
      <w:r w:rsidR="006661FE">
        <w:fldChar w:fldCharType="begin"/>
      </w:r>
      <w:r w:rsidR="006661FE">
        <w:instrText xml:space="preserve"> XE "Seven Year Statement" </w:instrText>
      </w:r>
      <w:r w:rsidR="006661FE">
        <w:fldChar w:fldCharType="end"/>
      </w:r>
      <w:r>
        <w:t xml:space="preserve">in year "t-1" plus updates to the October of year "t-1". The contracted TECs </w:t>
      </w:r>
      <w:r w:rsidR="592C0635">
        <w:t xml:space="preserve">and generation plant types </w:t>
      </w:r>
      <w:r>
        <w:t xml:space="preserve">in the NETS </w:t>
      </w:r>
      <w:r w:rsidR="5885A639" w:rsidRPr="009919C1">
        <w:rPr>
          <w:b/>
          <w:bCs/>
        </w:rPr>
        <w:t>Electricity Ten Year Statement (ETYS)</w:t>
      </w:r>
      <w:r w:rsidR="5885A639">
        <w:t xml:space="preserve"> </w:t>
      </w:r>
      <w:r>
        <w:t xml:space="preserve">include all plant belonging to generators who have a Bilateral Agreement with the TOs.  For example, for 2010/11 charges, the nodal generation data is based on the forecast for 2010/11 in the 2009 NETS </w:t>
      </w:r>
      <w:r w:rsidR="576CF03A" w:rsidRPr="009919C1">
        <w:rPr>
          <w:b/>
          <w:bCs/>
        </w:rPr>
        <w:t>Electricity Ten Year Statement (ETYS)</w:t>
      </w:r>
      <w:r w:rsidR="576CF03A">
        <w:t xml:space="preserve"> </w:t>
      </w:r>
      <w:r>
        <w:t>plus any data included in the quarterly updates in October 2009.</w:t>
      </w:r>
    </w:p>
    <w:p w14:paraId="49A51993" w14:textId="723B0248" w:rsidR="00940F3A" w:rsidRDefault="00940F3A" w:rsidP="007B7E29">
      <w:pPr>
        <w:pStyle w:val="1"/>
        <w:numPr>
          <w:ilvl w:val="0"/>
          <w:numId w:val="70"/>
        </w:numPr>
        <w:tabs>
          <w:tab w:val="num" w:pos="1080"/>
        </w:tabs>
        <w:spacing w:before="120"/>
        <w:jc w:val="both"/>
      </w:pPr>
      <w:bookmarkStart w:id="172" w:name="_Ref348628645"/>
      <w:r>
        <w:t>Scaling factors for different generation plant types are applied on their aggregated capacity for both Peak Security and Year Round backgrounds.  The scaling is either Fixed or Variable (depending on the</w:t>
      </w:r>
      <w:r w:rsidR="0047668C">
        <w:t xml:space="preserve"> </w:t>
      </w:r>
      <w:r w:rsidR="006B5709">
        <w:t>g</w:t>
      </w:r>
      <w:r w:rsidR="0047668C">
        <w:t xml:space="preserve">eneration </w:t>
      </w:r>
      <w:r w:rsidR="006B5709">
        <w:t>p</w:t>
      </w:r>
      <w:r w:rsidR="0047668C">
        <w:t xml:space="preserve">lant </w:t>
      </w:r>
      <w:r w:rsidR="006B5709">
        <w:t>t</w:t>
      </w:r>
      <w:r w:rsidR="0047668C">
        <w:t>ype</w:t>
      </w:r>
      <w:r w:rsidR="006B5709">
        <w:t xml:space="preserve"> as referenced in the table below</w:t>
      </w:r>
      <w:r>
        <w:t>)</w:t>
      </w:r>
      <w:r w:rsidR="00F6133A">
        <w:t xml:space="preserve"> and based on</w:t>
      </w:r>
      <w:r>
        <w:t xml:space="preserve"> the factors used in the Security Standard, </w:t>
      </w:r>
      <w:r w:rsidR="00070E56">
        <w:t>which are referenced in the same table</w:t>
      </w:r>
      <w:r>
        <w:t>.</w:t>
      </w:r>
      <w:bookmarkEnd w:id="172"/>
    </w:p>
    <w:p w14:paraId="47BB7CBF" w14:textId="77777777" w:rsidR="00F80330" w:rsidRDefault="00F80330" w:rsidP="006D74BD">
      <w:pPr>
        <w:pStyle w:val="1"/>
        <w:ind w:left="720"/>
        <w:jc w:val="both"/>
      </w:pPr>
    </w:p>
    <w:p w14:paraId="076557B4" w14:textId="1A3FCD3B" w:rsidR="00F80330" w:rsidRDefault="00F80330" w:rsidP="006D74BD">
      <w:pPr>
        <w:pStyle w:val="1"/>
        <w:ind w:left="1627"/>
        <w:jc w:val="both"/>
      </w:pPr>
      <w:r>
        <w:t>A 10% floor for the Year Round Background variable scaling factor is used for charging purposes. If the methodology set out in</w:t>
      </w:r>
      <w:r w:rsidR="00E02294">
        <w:t xml:space="preserve"> the</w:t>
      </w:r>
      <w:r>
        <w:t xml:space="preserve"> SQSS for calculating the variable scaling factor results in a lower number, the variable factor will be set at 10%, and fixed scaling factors adjusted by a uniform amount. This adjustment will be based on the SQSS principle that the total scaled output of all generation plant shall equal the ACS (</w:t>
      </w:r>
      <w:r w:rsidR="00E02294">
        <w:t xml:space="preserve">Annual </w:t>
      </w:r>
      <w:r>
        <w:t>Average Cold Spell) peak demand minus total imports from external systems, and can be calculated using the following equation.</w:t>
      </w:r>
    </w:p>
    <w:p w14:paraId="55E2592C" w14:textId="77777777" w:rsidR="00F80330" w:rsidRDefault="00F80330" w:rsidP="006D74BD">
      <w:pPr>
        <w:pStyle w:val="1"/>
        <w:ind w:left="720"/>
        <w:jc w:val="both"/>
      </w:pPr>
    </w:p>
    <w:p w14:paraId="6783E372" w14:textId="77777777" w:rsidR="00F80330" w:rsidRPr="00251A61" w:rsidRDefault="00F80330" w:rsidP="006D74BD">
      <w:pPr>
        <w:pStyle w:val="1"/>
        <w:ind w:left="720"/>
        <w:jc w:val="both"/>
      </w:pPr>
      <m:oMathPara>
        <m:oMath>
          <m:r>
            <w:rPr>
              <w:rFonts w:ascii="Cambria Math" w:hAnsi="Cambria Math"/>
            </w:rPr>
            <m:t xml:space="preserve">Adjustment= </m:t>
          </m:r>
          <m:f>
            <m:fPr>
              <m:ctrlPr>
                <w:rPr>
                  <w:rFonts w:ascii="Cambria Math" w:hAnsi="Cambria Math"/>
                  <w:i/>
                </w:rPr>
              </m:ctrlPr>
            </m:fPr>
            <m:num>
              <m:sSub>
                <m:sSubPr>
                  <m:ctrlPr>
                    <w:rPr>
                      <w:rFonts w:ascii="Cambria Math" w:hAnsi="Cambria Math"/>
                      <w:i/>
                    </w:rPr>
                  </m:ctrlPr>
                </m:sSubPr>
                <m:e>
                  <m:r>
                    <w:rPr>
                      <w:rFonts w:ascii="Cambria Math" w:hAnsi="Cambria Math"/>
                    </w:rPr>
                    <m:t>ACS</m:t>
                  </m:r>
                </m:e>
                <m:sub>
                  <m:r>
                    <w:rPr>
                      <w:rFonts w:ascii="Cambria Math" w:hAnsi="Cambria Math"/>
                    </w:rPr>
                    <m:t>Peak Demand</m:t>
                  </m:r>
                </m:sub>
              </m:sSub>
              <m:r>
                <w:rPr>
                  <w:rFonts w:ascii="Cambria Math" w:hAnsi="Cambria Math"/>
                </w:rPr>
                <m:t>-</m:t>
              </m:r>
              <m:nary>
                <m:naryPr>
                  <m:chr m:val="∑"/>
                  <m:limLoc m:val="undOvr"/>
                  <m:subHide m:val="1"/>
                  <m:supHide m:val="1"/>
                  <m:ctrlPr>
                    <w:rPr>
                      <w:rFonts w:ascii="Cambria Math" w:hAnsi="Cambria Math"/>
                      <w:i/>
                    </w:rPr>
                  </m:ctrlPr>
                </m:naryPr>
                <m:sub/>
                <m:sup/>
                <m:e>
                  <m:sSub>
                    <m:sSubPr>
                      <m:ctrlPr>
                        <w:rPr>
                          <w:rFonts w:ascii="Cambria Math" w:hAnsi="Cambria Math"/>
                          <w:i/>
                        </w:rPr>
                      </m:ctrlPr>
                    </m:sSubPr>
                    <m:e>
                      <m:d>
                        <m:dPr>
                          <m:ctrlPr>
                            <w:rPr>
                              <w:rFonts w:ascii="Cambria Math" w:hAnsi="Cambria Math"/>
                              <w:i/>
                            </w:rPr>
                          </m:ctrlPr>
                        </m:dPr>
                        <m:e>
                          <m:r>
                            <w:rPr>
                              <w:rFonts w:ascii="Cambria Math" w:hAnsi="Cambria Math"/>
                            </w:rPr>
                            <m:t>TEC×10%</m:t>
                          </m:r>
                        </m:e>
                      </m:d>
                    </m:e>
                    <m:sub>
                      <m:r>
                        <w:rPr>
                          <w:rFonts w:ascii="Cambria Math" w:hAnsi="Cambria Math"/>
                        </w:rPr>
                        <m:t>Variable Plant</m:t>
                      </m:r>
                    </m:sub>
                  </m:sSub>
                </m:e>
              </m:nary>
            </m:num>
            <m:den>
              <m:sSub>
                <m:sSubPr>
                  <m:ctrlPr>
                    <w:rPr>
                      <w:rFonts w:ascii="Cambria Math" w:hAnsi="Cambria Math"/>
                      <w:i/>
                    </w:rPr>
                  </m:ctrlPr>
                </m:sSubPr>
                <m:e>
                  <m:nary>
                    <m:naryPr>
                      <m:chr m:val="∑"/>
                      <m:limLoc m:val="undOvr"/>
                      <m:subHide m:val="1"/>
                      <m:supHide m:val="1"/>
                      <m:ctrlPr>
                        <w:rPr>
                          <w:rFonts w:ascii="Cambria Math" w:hAnsi="Cambria Math"/>
                          <w:i/>
                        </w:rPr>
                      </m:ctrlPr>
                    </m:naryPr>
                    <m:sub/>
                    <m:sup/>
                    <m:e>
                      <m:d>
                        <m:dPr>
                          <m:ctrlPr>
                            <w:rPr>
                              <w:rFonts w:ascii="Cambria Math" w:hAnsi="Cambria Math"/>
                              <w:i/>
                            </w:rPr>
                          </m:ctrlPr>
                        </m:dPr>
                        <m:e>
                          <m:r>
                            <w:rPr>
                              <w:rFonts w:ascii="Cambria Math" w:hAnsi="Cambria Math"/>
                            </w:rPr>
                            <m:t>TEC×Year Round Scaling Factor</m:t>
                          </m:r>
                        </m:e>
                      </m:d>
                    </m:e>
                  </m:nary>
                </m:e>
                <m:sub>
                  <m:r>
                    <w:rPr>
                      <w:rFonts w:ascii="Cambria Math" w:hAnsi="Cambria Math"/>
                    </w:rPr>
                    <m:t>Fixed Plant</m:t>
                  </m:r>
                </m:sub>
              </m:sSub>
            </m:den>
          </m:f>
        </m:oMath>
      </m:oMathPara>
    </w:p>
    <w:p w14:paraId="49B96CEC" w14:textId="77777777" w:rsidR="00F80330" w:rsidRDefault="00F80330" w:rsidP="006D74BD">
      <w:pPr>
        <w:pStyle w:val="1"/>
        <w:ind w:left="720"/>
        <w:jc w:val="both"/>
      </w:pPr>
    </w:p>
    <w:p w14:paraId="699471C6" w14:textId="77777777" w:rsidR="00F80330" w:rsidRDefault="00F80330" w:rsidP="006D74BD">
      <w:pPr>
        <w:pStyle w:val="1"/>
        <w:ind w:left="720"/>
        <w:jc w:val="both"/>
      </w:pPr>
      <m:oMathPara>
        <m:oMath>
          <m:r>
            <w:rPr>
              <w:rFonts w:ascii="Cambria Math" w:hAnsi="Cambria Math"/>
            </w:rPr>
            <m:t>Adjusted Fixed Scaling Factor=Adjustment×Scaling Factor</m:t>
          </m:r>
        </m:oMath>
      </m:oMathPara>
    </w:p>
    <w:p w14:paraId="223B3B82" w14:textId="77777777" w:rsidR="00F80330" w:rsidRDefault="00F80330" w:rsidP="00CF7454">
      <w:pPr>
        <w:pStyle w:val="1"/>
        <w:tabs>
          <w:tab w:val="num" w:pos="1080"/>
        </w:tabs>
        <w:spacing w:before="120"/>
        <w:ind w:left="1627"/>
        <w:jc w:val="both"/>
      </w:pPr>
    </w:p>
    <w:p w14:paraId="5DD306F3" w14:textId="77777777" w:rsidR="00940F3A" w:rsidRDefault="00940F3A" w:rsidP="00940F3A">
      <w:pPr>
        <w:pStyle w:val="1"/>
        <w:ind w:left="720"/>
        <w:jc w:val="both"/>
      </w:pPr>
    </w:p>
    <w:tbl>
      <w:tblPr>
        <w:tblW w:w="0" w:type="auto"/>
        <w:tblInd w:w="1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2400"/>
        <w:gridCol w:w="2280"/>
      </w:tblGrid>
      <w:tr w:rsidR="00940F3A" w:rsidRPr="00506BD8" w14:paraId="177DE49B" w14:textId="77777777" w:rsidTr="000C6F2B">
        <w:tc>
          <w:tcPr>
            <w:tcW w:w="2520" w:type="dxa"/>
            <w:vAlign w:val="center"/>
          </w:tcPr>
          <w:p w14:paraId="03BE7D5C" w14:textId="77777777" w:rsidR="00940F3A" w:rsidRPr="00874A70" w:rsidRDefault="00940F3A" w:rsidP="000C6F2B">
            <w:pPr>
              <w:pStyle w:val="1"/>
              <w:jc w:val="center"/>
              <w:rPr>
                <w:b/>
                <w:szCs w:val="22"/>
              </w:rPr>
            </w:pPr>
            <w:r w:rsidRPr="00874A70">
              <w:rPr>
                <w:b/>
                <w:szCs w:val="22"/>
              </w:rPr>
              <w:t>Generation Plant Type</w:t>
            </w:r>
          </w:p>
        </w:tc>
        <w:tc>
          <w:tcPr>
            <w:tcW w:w="2400" w:type="dxa"/>
            <w:vAlign w:val="center"/>
          </w:tcPr>
          <w:p w14:paraId="3DDBE72C" w14:textId="77777777" w:rsidR="00940F3A" w:rsidRPr="00874A70" w:rsidRDefault="00940F3A" w:rsidP="000C6F2B">
            <w:pPr>
              <w:pStyle w:val="1"/>
              <w:jc w:val="center"/>
              <w:rPr>
                <w:b/>
                <w:szCs w:val="22"/>
              </w:rPr>
            </w:pPr>
            <w:r w:rsidRPr="00874A70">
              <w:rPr>
                <w:b/>
                <w:szCs w:val="22"/>
              </w:rPr>
              <w:t>Peak Security Background</w:t>
            </w:r>
          </w:p>
        </w:tc>
        <w:tc>
          <w:tcPr>
            <w:tcW w:w="2280" w:type="dxa"/>
            <w:vAlign w:val="center"/>
          </w:tcPr>
          <w:p w14:paraId="38405807" w14:textId="77777777" w:rsidR="00940F3A" w:rsidRPr="00874A70" w:rsidRDefault="00940F3A" w:rsidP="000C6F2B">
            <w:pPr>
              <w:pStyle w:val="1"/>
              <w:jc w:val="center"/>
              <w:rPr>
                <w:b/>
                <w:szCs w:val="22"/>
              </w:rPr>
            </w:pPr>
            <w:r w:rsidRPr="00874A70">
              <w:rPr>
                <w:b/>
                <w:szCs w:val="22"/>
              </w:rPr>
              <w:t>Year Round Background</w:t>
            </w:r>
          </w:p>
        </w:tc>
      </w:tr>
      <w:tr w:rsidR="00940F3A" w:rsidRPr="00506BD8" w14:paraId="45F61E55" w14:textId="77777777" w:rsidTr="000C6F2B">
        <w:tc>
          <w:tcPr>
            <w:tcW w:w="2520" w:type="dxa"/>
          </w:tcPr>
          <w:p w14:paraId="53B7BC8A" w14:textId="77777777" w:rsidR="00940F3A" w:rsidRPr="00874A70" w:rsidRDefault="00940F3A" w:rsidP="000C6F2B">
            <w:pPr>
              <w:pStyle w:val="1"/>
              <w:jc w:val="both"/>
              <w:rPr>
                <w:szCs w:val="22"/>
              </w:rPr>
            </w:pPr>
            <w:r w:rsidRPr="00874A70">
              <w:rPr>
                <w:szCs w:val="22"/>
              </w:rPr>
              <w:t>Intermittent</w:t>
            </w:r>
          </w:p>
        </w:tc>
        <w:tc>
          <w:tcPr>
            <w:tcW w:w="2400" w:type="dxa"/>
          </w:tcPr>
          <w:p w14:paraId="4AC8D6BE" w14:textId="77777777" w:rsidR="00940F3A" w:rsidRPr="00874A70" w:rsidRDefault="00940F3A" w:rsidP="000C6F2B">
            <w:pPr>
              <w:pStyle w:val="1"/>
              <w:jc w:val="center"/>
              <w:rPr>
                <w:szCs w:val="22"/>
              </w:rPr>
            </w:pPr>
            <w:r w:rsidRPr="00874A70">
              <w:rPr>
                <w:szCs w:val="22"/>
              </w:rPr>
              <w:t>Fixed (0%)</w:t>
            </w:r>
          </w:p>
        </w:tc>
        <w:tc>
          <w:tcPr>
            <w:tcW w:w="2280" w:type="dxa"/>
          </w:tcPr>
          <w:p w14:paraId="15E32459" w14:textId="77777777" w:rsidR="00940F3A" w:rsidRPr="00874A70" w:rsidRDefault="00940F3A" w:rsidP="000C6F2B">
            <w:pPr>
              <w:pStyle w:val="1"/>
              <w:jc w:val="center"/>
              <w:rPr>
                <w:szCs w:val="22"/>
              </w:rPr>
            </w:pPr>
            <w:r w:rsidRPr="00874A70">
              <w:rPr>
                <w:szCs w:val="22"/>
              </w:rPr>
              <w:t>Fixed (70%)</w:t>
            </w:r>
          </w:p>
        </w:tc>
      </w:tr>
      <w:tr w:rsidR="00940F3A" w:rsidRPr="00506BD8" w14:paraId="7C06D146" w14:textId="77777777" w:rsidTr="000C6F2B">
        <w:tc>
          <w:tcPr>
            <w:tcW w:w="2520" w:type="dxa"/>
          </w:tcPr>
          <w:p w14:paraId="0DF67EF8" w14:textId="77777777" w:rsidR="00940F3A" w:rsidRPr="00874A70" w:rsidRDefault="00940F3A" w:rsidP="000C6F2B">
            <w:pPr>
              <w:pStyle w:val="1"/>
              <w:jc w:val="both"/>
              <w:rPr>
                <w:szCs w:val="22"/>
              </w:rPr>
            </w:pPr>
            <w:r w:rsidRPr="00874A70">
              <w:rPr>
                <w:szCs w:val="22"/>
              </w:rPr>
              <w:t>Nuclear &amp; CCS</w:t>
            </w:r>
          </w:p>
        </w:tc>
        <w:tc>
          <w:tcPr>
            <w:tcW w:w="2400" w:type="dxa"/>
          </w:tcPr>
          <w:p w14:paraId="4471ACA3" w14:textId="77777777" w:rsidR="00940F3A" w:rsidRPr="00874A70" w:rsidRDefault="00940F3A" w:rsidP="000C6F2B">
            <w:pPr>
              <w:pStyle w:val="1"/>
              <w:jc w:val="center"/>
              <w:rPr>
                <w:szCs w:val="22"/>
              </w:rPr>
            </w:pPr>
            <w:r w:rsidRPr="00874A70">
              <w:rPr>
                <w:szCs w:val="22"/>
              </w:rPr>
              <w:t>Variable</w:t>
            </w:r>
          </w:p>
        </w:tc>
        <w:tc>
          <w:tcPr>
            <w:tcW w:w="2280" w:type="dxa"/>
          </w:tcPr>
          <w:p w14:paraId="57F8BA10" w14:textId="77777777" w:rsidR="00940F3A" w:rsidRPr="00874A70" w:rsidRDefault="00940F3A" w:rsidP="000C6F2B">
            <w:pPr>
              <w:pStyle w:val="1"/>
              <w:jc w:val="center"/>
              <w:rPr>
                <w:szCs w:val="22"/>
              </w:rPr>
            </w:pPr>
            <w:r w:rsidRPr="00874A70">
              <w:rPr>
                <w:szCs w:val="22"/>
              </w:rPr>
              <w:t>Fixed (85%)</w:t>
            </w:r>
          </w:p>
        </w:tc>
      </w:tr>
      <w:tr w:rsidR="00940F3A" w:rsidRPr="00506BD8" w14:paraId="1DC1DE16" w14:textId="77777777" w:rsidTr="000C6F2B">
        <w:tc>
          <w:tcPr>
            <w:tcW w:w="2520" w:type="dxa"/>
          </w:tcPr>
          <w:p w14:paraId="2C9765FD" w14:textId="77777777" w:rsidR="00940F3A" w:rsidRPr="00874A70" w:rsidRDefault="00940F3A" w:rsidP="000C6F2B">
            <w:pPr>
              <w:pStyle w:val="1"/>
              <w:jc w:val="both"/>
              <w:rPr>
                <w:szCs w:val="22"/>
              </w:rPr>
            </w:pPr>
            <w:r w:rsidRPr="00874A70">
              <w:rPr>
                <w:szCs w:val="22"/>
              </w:rPr>
              <w:t>Interconnectors</w:t>
            </w:r>
          </w:p>
        </w:tc>
        <w:tc>
          <w:tcPr>
            <w:tcW w:w="2400" w:type="dxa"/>
          </w:tcPr>
          <w:p w14:paraId="4730629E" w14:textId="77777777" w:rsidR="00940F3A" w:rsidRPr="00874A70" w:rsidRDefault="00940F3A" w:rsidP="000C6F2B">
            <w:pPr>
              <w:pStyle w:val="1"/>
              <w:jc w:val="center"/>
              <w:rPr>
                <w:szCs w:val="22"/>
              </w:rPr>
            </w:pPr>
            <w:r w:rsidRPr="00874A70">
              <w:rPr>
                <w:szCs w:val="22"/>
              </w:rPr>
              <w:t>Fixed (0%)</w:t>
            </w:r>
          </w:p>
        </w:tc>
        <w:tc>
          <w:tcPr>
            <w:tcW w:w="2280" w:type="dxa"/>
          </w:tcPr>
          <w:p w14:paraId="26441AB8" w14:textId="77777777" w:rsidR="00940F3A" w:rsidRPr="00874A70" w:rsidRDefault="00940F3A" w:rsidP="000C6F2B">
            <w:pPr>
              <w:pStyle w:val="1"/>
              <w:jc w:val="center"/>
              <w:rPr>
                <w:szCs w:val="22"/>
              </w:rPr>
            </w:pPr>
            <w:r w:rsidRPr="00874A70">
              <w:rPr>
                <w:szCs w:val="22"/>
              </w:rPr>
              <w:t>Fixed (100%)</w:t>
            </w:r>
          </w:p>
        </w:tc>
      </w:tr>
      <w:tr w:rsidR="00940F3A" w:rsidRPr="00506BD8" w14:paraId="4C8CC99E" w14:textId="77777777" w:rsidTr="000C6F2B">
        <w:tc>
          <w:tcPr>
            <w:tcW w:w="2520" w:type="dxa"/>
          </w:tcPr>
          <w:p w14:paraId="3171B248" w14:textId="77777777" w:rsidR="00940F3A" w:rsidRPr="00874A70" w:rsidRDefault="00940F3A" w:rsidP="000C6F2B">
            <w:pPr>
              <w:pStyle w:val="1"/>
              <w:jc w:val="both"/>
              <w:rPr>
                <w:szCs w:val="22"/>
              </w:rPr>
            </w:pPr>
            <w:r w:rsidRPr="00874A70">
              <w:rPr>
                <w:szCs w:val="22"/>
              </w:rPr>
              <w:t>Hydro</w:t>
            </w:r>
          </w:p>
        </w:tc>
        <w:tc>
          <w:tcPr>
            <w:tcW w:w="2400" w:type="dxa"/>
          </w:tcPr>
          <w:p w14:paraId="71D14826" w14:textId="77777777" w:rsidR="00940F3A" w:rsidRPr="00874A70" w:rsidRDefault="00940F3A" w:rsidP="000C6F2B">
            <w:pPr>
              <w:pStyle w:val="1"/>
              <w:jc w:val="center"/>
              <w:rPr>
                <w:szCs w:val="22"/>
              </w:rPr>
            </w:pPr>
            <w:r w:rsidRPr="00874A70">
              <w:rPr>
                <w:szCs w:val="22"/>
              </w:rPr>
              <w:t>Variable</w:t>
            </w:r>
          </w:p>
        </w:tc>
        <w:tc>
          <w:tcPr>
            <w:tcW w:w="2280" w:type="dxa"/>
          </w:tcPr>
          <w:p w14:paraId="04C9CB66" w14:textId="67ECBB71" w:rsidR="00940F3A" w:rsidRPr="00874A70" w:rsidRDefault="00940F3A" w:rsidP="000C6F2B">
            <w:pPr>
              <w:pStyle w:val="1"/>
              <w:jc w:val="center"/>
              <w:rPr>
                <w:szCs w:val="22"/>
              </w:rPr>
            </w:pPr>
            <w:r w:rsidRPr="00874A70">
              <w:rPr>
                <w:szCs w:val="22"/>
              </w:rPr>
              <w:t>Variable</w:t>
            </w:r>
            <w:r w:rsidR="007326E1">
              <w:rPr>
                <w:szCs w:val="22"/>
              </w:rPr>
              <w:t xml:space="preserve"> (&gt;10%)</w:t>
            </w:r>
          </w:p>
        </w:tc>
      </w:tr>
      <w:tr w:rsidR="00940F3A" w:rsidRPr="00506BD8" w14:paraId="11CB4A1A" w14:textId="77777777" w:rsidTr="000C6F2B">
        <w:tc>
          <w:tcPr>
            <w:tcW w:w="2520" w:type="dxa"/>
          </w:tcPr>
          <w:p w14:paraId="501F89C4" w14:textId="77777777" w:rsidR="00940F3A" w:rsidRPr="00874A70" w:rsidRDefault="00940F3A" w:rsidP="000C6F2B">
            <w:pPr>
              <w:pStyle w:val="1"/>
              <w:jc w:val="both"/>
              <w:rPr>
                <w:szCs w:val="22"/>
              </w:rPr>
            </w:pPr>
            <w:r w:rsidRPr="00874A70">
              <w:rPr>
                <w:szCs w:val="22"/>
              </w:rPr>
              <w:t>Pumped Storage</w:t>
            </w:r>
          </w:p>
        </w:tc>
        <w:tc>
          <w:tcPr>
            <w:tcW w:w="2400" w:type="dxa"/>
          </w:tcPr>
          <w:p w14:paraId="64F4F619" w14:textId="77777777" w:rsidR="00940F3A" w:rsidRPr="00874A70" w:rsidRDefault="00940F3A" w:rsidP="000C6F2B">
            <w:pPr>
              <w:pStyle w:val="1"/>
              <w:jc w:val="center"/>
              <w:rPr>
                <w:szCs w:val="22"/>
              </w:rPr>
            </w:pPr>
            <w:r w:rsidRPr="00874A70">
              <w:rPr>
                <w:szCs w:val="22"/>
              </w:rPr>
              <w:t>Variable</w:t>
            </w:r>
          </w:p>
        </w:tc>
        <w:tc>
          <w:tcPr>
            <w:tcW w:w="2280" w:type="dxa"/>
          </w:tcPr>
          <w:p w14:paraId="24920B61" w14:textId="77777777" w:rsidR="00940F3A" w:rsidRPr="00874A70" w:rsidRDefault="00940F3A" w:rsidP="000C6F2B">
            <w:pPr>
              <w:pStyle w:val="1"/>
              <w:jc w:val="center"/>
              <w:rPr>
                <w:szCs w:val="22"/>
              </w:rPr>
            </w:pPr>
            <w:r w:rsidRPr="00874A70">
              <w:rPr>
                <w:szCs w:val="22"/>
              </w:rPr>
              <w:t>Fixed (50%)</w:t>
            </w:r>
          </w:p>
        </w:tc>
      </w:tr>
      <w:tr w:rsidR="00940F3A" w:rsidRPr="00506BD8" w14:paraId="5F4836F2" w14:textId="77777777" w:rsidTr="000C6F2B">
        <w:tc>
          <w:tcPr>
            <w:tcW w:w="2520" w:type="dxa"/>
          </w:tcPr>
          <w:p w14:paraId="3EE69452" w14:textId="77777777" w:rsidR="00940F3A" w:rsidRPr="00874A70" w:rsidRDefault="00940F3A" w:rsidP="000C6F2B">
            <w:pPr>
              <w:pStyle w:val="1"/>
              <w:jc w:val="both"/>
              <w:rPr>
                <w:szCs w:val="22"/>
              </w:rPr>
            </w:pPr>
            <w:r w:rsidRPr="00874A70">
              <w:rPr>
                <w:szCs w:val="22"/>
              </w:rPr>
              <w:t>Peaking</w:t>
            </w:r>
          </w:p>
        </w:tc>
        <w:tc>
          <w:tcPr>
            <w:tcW w:w="2400" w:type="dxa"/>
          </w:tcPr>
          <w:p w14:paraId="2ED4F591" w14:textId="77777777" w:rsidR="00940F3A" w:rsidRPr="00874A70" w:rsidRDefault="00940F3A" w:rsidP="000C6F2B">
            <w:pPr>
              <w:pStyle w:val="1"/>
              <w:jc w:val="center"/>
              <w:rPr>
                <w:szCs w:val="22"/>
              </w:rPr>
            </w:pPr>
            <w:r w:rsidRPr="00874A70">
              <w:rPr>
                <w:szCs w:val="22"/>
              </w:rPr>
              <w:t>Variable</w:t>
            </w:r>
          </w:p>
        </w:tc>
        <w:tc>
          <w:tcPr>
            <w:tcW w:w="2280" w:type="dxa"/>
          </w:tcPr>
          <w:p w14:paraId="3ADD851B" w14:textId="77777777" w:rsidR="00940F3A" w:rsidRPr="00874A70" w:rsidRDefault="00940F3A" w:rsidP="000C6F2B">
            <w:pPr>
              <w:pStyle w:val="1"/>
              <w:jc w:val="center"/>
              <w:rPr>
                <w:szCs w:val="22"/>
              </w:rPr>
            </w:pPr>
            <w:r w:rsidRPr="00874A70">
              <w:rPr>
                <w:szCs w:val="22"/>
              </w:rPr>
              <w:t>Fixed  (0%)</w:t>
            </w:r>
          </w:p>
        </w:tc>
      </w:tr>
      <w:tr w:rsidR="00940F3A" w:rsidRPr="00506BD8" w14:paraId="4A8BF391" w14:textId="77777777" w:rsidTr="000C6F2B">
        <w:tc>
          <w:tcPr>
            <w:tcW w:w="2520" w:type="dxa"/>
          </w:tcPr>
          <w:p w14:paraId="7070CF75" w14:textId="77777777" w:rsidR="00940F3A" w:rsidRPr="00874A70" w:rsidRDefault="00940F3A" w:rsidP="000C6F2B">
            <w:pPr>
              <w:pStyle w:val="1"/>
              <w:jc w:val="both"/>
              <w:rPr>
                <w:szCs w:val="22"/>
              </w:rPr>
            </w:pPr>
            <w:r w:rsidRPr="00874A70">
              <w:rPr>
                <w:szCs w:val="22"/>
              </w:rPr>
              <w:t>Other (Conventional)</w:t>
            </w:r>
          </w:p>
        </w:tc>
        <w:tc>
          <w:tcPr>
            <w:tcW w:w="2400" w:type="dxa"/>
          </w:tcPr>
          <w:p w14:paraId="32D3AAC6" w14:textId="77777777" w:rsidR="00940F3A" w:rsidRPr="00874A70" w:rsidRDefault="00940F3A" w:rsidP="000C6F2B">
            <w:pPr>
              <w:pStyle w:val="1"/>
              <w:jc w:val="center"/>
              <w:rPr>
                <w:szCs w:val="22"/>
              </w:rPr>
            </w:pPr>
            <w:r w:rsidRPr="00874A70">
              <w:rPr>
                <w:szCs w:val="22"/>
              </w:rPr>
              <w:t>Variable</w:t>
            </w:r>
          </w:p>
        </w:tc>
        <w:tc>
          <w:tcPr>
            <w:tcW w:w="2280" w:type="dxa"/>
          </w:tcPr>
          <w:p w14:paraId="7D4B3DBA" w14:textId="0329E6FF" w:rsidR="00940F3A" w:rsidRPr="00874A70" w:rsidRDefault="00940F3A" w:rsidP="000C6F2B">
            <w:pPr>
              <w:pStyle w:val="1"/>
              <w:jc w:val="center"/>
              <w:rPr>
                <w:szCs w:val="22"/>
              </w:rPr>
            </w:pPr>
            <w:r w:rsidRPr="00874A70">
              <w:rPr>
                <w:szCs w:val="22"/>
              </w:rPr>
              <w:t>Variable</w:t>
            </w:r>
            <w:r w:rsidR="00182F31">
              <w:rPr>
                <w:szCs w:val="22"/>
              </w:rPr>
              <w:t xml:space="preserve"> (&gt;10%)</w:t>
            </w:r>
          </w:p>
        </w:tc>
      </w:tr>
    </w:tbl>
    <w:p w14:paraId="760BEA33" w14:textId="77777777" w:rsidR="00940F3A" w:rsidRDefault="00940F3A" w:rsidP="00940F3A">
      <w:pPr>
        <w:pStyle w:val="1"/>
        <w:ind w:left="1987"/>
        <w:jc w:val="both"/>
      </w:pPr>
    </w:p>
    <w:p w14:paraId="1C439022" w14:textId="77777777" w:rsidR="00E60050" w:rsidRDefault="00E60050" w:rsidP="00E60050">
      <w:pPr>
        <w:pStyle w:val="1"/>
        <w:ind w:left="1560"/>
        <w:jc w:val="both"/>
      </w:pPr>
      <w:r>
        <w:t>14.21 includes an example of adjusting scaling factors to ensure compliance with the floor.</w:t>
      </w:r>
    </w:p>
    <w:p w14:paraId="2BEA4AB3" w14:textId="77777777" w:rsidR="00E60050" w:rsidRDefault="00E60050" w:rsidP="006D74BD">
      <w:pPr>
        <w:pStyle w:val="1"/>
        <w:ind w:left="1560"/>
        <w:jc w:val="both"/>
      </w:pPr>
    </w:p>
    <w:p w14:paraId="42248F47" w14:textId="34EB9D3C" w:rsidR="00940F3A" w:rsidRDefault="00940F3A" w:rsidP="00940F3A">
      <w:pPr>
        <w:pStyle w:val="1"/>
        <w:ind w:left="1560"/>
        <w:jc w:val="both"/>
      </w:pPr>
      <w:r>
        <w:t>The</w:t>
      </w:r>
      <w:r w:rsidR="00E60050">
        <w:t xml:space="preserve"> base</w:t>
      </w:r>
      <w:r>
        <w:t xml:space="preserve"> scaling factors and generation plant types are set out in the Security Standard. These may be reviewed from time to time. The latest version will be used in the calculation of TNUoS tariffs and is published in the Statement of Use of System Charges</w:t>
      </w:r>
    </w:p>
    <w:p w14:paraId="0F996E3D" w14:textId="77777777" w:rsidR="00940F3A" w:rsidRDefault="00940F3A" w:rsidP="00940F3A">
      <w:pPr>
        <w:pStyle w:val="1"/>
        <w:ind w:left="1080"/>
        <w:jc w:val="both"/>
      </w:pPr>
    </w:p>
    <w:p w14:paraId="0C26CCAA" w14:textId="77777777" w:rsidR="00940F3A" w:rsidRDefault="00E71EB2" w:rsidP="007D27B2">
      <w:pPr>
        <w:pStyle w:val="1"/>
        <w:numPr>
          <w:ilvl w:val="0"/>
          <w:numId w:val="70"/>
        </w:numPr>
        <w:tabs>
          <w:tab w:val="num" w:pos="1080"/>
        </w:tabs>
        <w:jc w:val="both"/>
      </w:pPr>
      <w:r w:rsidRPr="00E71EB2">
        <w:rPr>
          <w:b/>
        </w:rPr>
        <w:t>The Company</w:t>
      </w:r>
      <w:r w:rsidR="00940F3A">
        <w:t xml:space="preserve"> will categorise plant based on the categorisations descri</w:t>
      </w:r>
      <w:r w:rsidR="00891D82">
        <w:t>b</w:t>
      </w:r>
      <w:r w:rsidR="00940F3A">
        <w:t>ed in the Security Standard. P</w:t>
      </w:r>
      <w:r w:rsidR="00940F3A" w:rsidRPr="0002711E">
        <w:t xml:space="preserve">eaking plant </w:t>
      </w:r>
      <w:r w:rsidR="00940F3A">
        <w:t>will include</w:t>
      </w:r>
      <w:r w:rsidR="00940F3A" w:rsidRPr="0002711E">
        <w:t xml:space="preserve"> oil and OCGT technologies and Other (Conv.) represents all remaining conventional plant not explicitly </w:t>
      </w:r>
      <w:r w:rsidR="00940F3A">
        <w:t>stated elsewhere in the tabl</w:t>
      </w:r>
      <w:r w:rsidR="00891D82">
        <w:t>e</w:t>
      </w:r>
      <w:r w:rsidR="00940F3A" w:rsidRPr="0002711E">
        <w:t xml:space="preserve"> In the event that a power station is made up of more than one technology type, the type of the higher Transmission Entry Capacity (TEC) would apply.</w:t>
      </w:r>
    </w:p>
    <w:p w14:paraId="47865991" w14:textId="77777777" w:rsidR="00940F3A" w:rsidRDefault="00940F3A" w:rsidP="000B6C0D">
      <w:pPr>
        <w:pStyle w:val="1"/>
        <w:ind w:left="1627"/>
        <w:jc w:val="both"/>
      </w:pPr>
    </w:p>
    <w:p w14:paraId="0826F848" w14:textId="77777777" w:rsidR="006661FE" w:rsidRDefault="006661FE" w:rsidP="006661FE">
      <w:pPr>
        <w:pStyle w:val="1"/>
        <w:jc w:val="both"/>
      </w:pPr>
    </w:p>
    <w:p w14:paraId="5A0F8526" w14:textId="57CCAA53" w:rsidR="006661FE" w:rsidRDefault="5083A541" w:rsidP="007D27B2">
      <w:pPr>
        <w:pStyle w:val="1"/>
        <w:numPr>
          <w:ilvl w:val="0"/>
          <w:numId w:val="70"/>
        </w:numPr>
        <w:jc w:val="both"/>
      </w:pPr>
      <w:r>
        <w:t xml:space="preserve">Nodal </w:t>
      </w:r>
      <w:r w:rsidR="689A9636">
        <w:t xml:space="preserve">net </w:t>
      </w:r>
      <w:r>
        <w:t>demand data for the transport model</w:t>
      </w:r>
      <w:r>
        <w:fldChar w:fldCharType="begin"/>
      </w:r>
      <w:r>
        <w:instrText xml:space="preserve"> XE "transport model" </w:instrText>
      </w:r>
      <w:r>
        <w:fldChar w:fldCharType="end"/>
      </w:r>
      <w:r>
        <w:t xml:space="preserve"> will be based upon the GSP </w:t>
      </w:r>
      <w:r w:rsidR="689A9636">
        <w:t xml:space="preserve">net </w:t>
      </w:r>
      <w:r>
        <w:t xml:space="preserve">demand that Users have forecast to occur at the time of </w:t>
      </w:r>
      <w:r w:rsidR="70C6496F">
        <w:t xml:space="preserve">Annual </w:t>
      </w:r>
      <w:r>
        <w:t xml:space="preserve">Average Cold Spell (ACS) Demand for year "t" in the April </w:t>
      </w:r>
      <w:r>
        <w:fldChar w:fldCharType="begin"/>
      </w:r>
      <w:r>
        <w:instrText xml:space="preserve"> XE "Seven Year Statement" </w:instrText>
      </w:r>
      <w:r>
        <w:fldChar w:fldCharType="end"/>
      </w:r>
      <w:r w:rsidR="1CA6F4F8" w:rsidRPr="009919C1">
        <w:rPr>
          <w:b/>
          <w:bCs/>
        </w:rPr>
        <w:t xml:space="preserve">Electricity Ten Year Statement (ETYS) </w:t>
      </w:r>
      <w:r>
        <w:t xml:space="preserve">for year "t-1" plus updates to the October of year "t-1".  </w:t>
      </w:r>
    </w:p>
    <w:p w14:paraId="2073D5FA" w14:textId="77777777" w:rsidR="006661FE" w:rsidRDefault="006661FE" w:rsidP="006661FE">
      <w:pPr>
        <w:rPr>
          <w:rFonts w:ascii="Arial" w:hAnsi="Arial"/>
        </w:rPr>
      </w:pPr>
    </w:p>
    <w:p w14:paraId="16E4A320" w14:textId="70E64308" w:rsidR="006661FE" w:rsidRDefault="40E13AD1" w:rsidP="007D27B2">
      <w:pPr>
        <w:pStyle w:val="1"/>
        <w:numPr>
          <w:ilvl w:val="0"/>
          <w:numId w:val="70"/>
        </w:numPr>
        <w:jc w:val="both"/>
      </w:pPr>
      <w:r>
        <w:t>Subject to paragraphs 14.15.</w:t>
      </w:r>
      <w:r w:rsidR="03259192">
        <w:t>15</w:t>
      </w:r>
      <w:r>
        <w:t xml:space="preserve"> to 14.15.</w:t>
      </w:r>
      <w:r w:rsidR="03259192">
        <w:t>22</w:t>
      </w:r>
      <w:r w:rsidR="2564E9E7">
        <w:t>,</w:t>
      </w:r>
      <w:r>
        <w:t xml:space="preserve">  Transmission ci</w:t>
      </w:r>
      <w:r w:rsidR="5083A541">
        <w:t xml:space="preserve">rcuits for </w:t>
      </w:r>
      <w:r w:rsidR="1A0A6E3F" w:rsidRPr="03871E98">
        <w:rPr>
          <w:b/>
          <w:bCs/>
        </w:rPr>
        <w:t>Financial Year</w:t>
      </w:r>
      <w:r w:rsidR="5083A541">
        <w:t xml:space="preserve"> "t" will be defined as those with existing wayleaves for the year "t" with the associated lengths based on the circuit lengths indicated for year "t" in the April NETS </w:t>
      </w:r>
      <w:r>
        <w:fldChar w:fldCharType="begin"/>
      </w:r>
      <w:r>
        <w:instrText xml:space="preserve"> XE "Seven Year Statement" </w:instrText>
      </w:r>
      <w:r>
        <w:fldChar w:fldCharType="end"/>
      </w:r>
      <w:r w:rsidR="127C8AA6" w:rsidRPr="009919C1">
        <w:rPr>
          <w:b/>
          <w:bCs/>
        </w:rPr>
        <w:t xml:space="preserve">Electricity Ten Year Statement (ETYS) </w:t>
      </w:r>
      <w:r w:rsidR="5083A541">
        <w:t xml:space="preserve">for year "t-1" plus updates to October of year "t-1".  If certain circuit information is not explicitly contained in the NETS </w:t>
      </w:r>
      <w:r w:rsidR="0A4A7F78">
        <w:t xml:space="preserve"> </w:t>
      </w:r>
      <w:r w:rsidR="0A4A7F78" w:rsidRPr="009919C1">
        <w:rPr>
          <w:b/>
          <w:bCs/>
        </w:rPr>
        <w:t>Electricity Ten Year Statement (ETYS)</w:t>
      </w:r>
      <w:r w:rsidR="5083A541" w:rsidRPr="009919C1">
        <w:rPr>
          <w:b/>
          <w:bCs/>
        </w:rPr>
        <w:t xml:space="preserve">, </w:t>
      </w:r>
      <w:r w:rsidR="4C0F0931" w:rsidRPr="03871E98">
        <w:rPr>
          <w:b/>
          <w:bCs/>
        </w:rPr>
        <w:t>The Company</w:t>
      </w:r>
      <w:r w:rsidR="5083A541">
        <w:t xml:space="preserve"> will use the best information available.</w:t>
      </w:r>
    </w:p>
    <w:p w14:paraId="5C52CB27" w14:textId="77777777" w:rsidR="006661FE" w:rsidRDefault="006661FE" w:rsidP="006661FE">
      <w:pPr>
        <w:pStyle w:val="1"/>
        <w:jc w:val="both"/>
      </w:pPr>
    </w:p>
    <w:p w14:paraId="6F4890C6" w14:textId="77777777" w:rsidR="006661FE" w:rsidRDefault="006661FE" w:rsidP="007D27B2">
      <w:pPr>
        <w:pStyle w:val="1"/>
        <w:numPr>
          <w:ilvl w:val="0"/>
          <w:numId w:val="70"/>
        </w:numPr>
        <w:jc w:val="both"/>
      </w:pPr>
      <w:r>
        <w:t>The circuit lengths included in the transport model</w:t>
      </w:r>
      <w:r>
        <w:fldChar w:fldCharType="begin"/>
      </w:r>
      <w:r>
        <w:instrText xml:space="preserve"> XE "transport model" </w:instrText>
      </w:r>
      <w:r>
        <w:fldChar w:fldCharType="end"/>
      </w:r>
      <w:r>
        <w:t xml:space="preserve"> are solely those, which relate to assets defined as 'Use of System' assets</w:t>
      </w:r>
      <w:r>
        <w:fldChar w:fldCharType="begin"/>
      </w:r>
      <w:r>
        <w:instrText xml:space="preserve"> XE "Boundary" </w:instrText>
      </w:r>
      <w:r>
        <w:fldChar w:fldCharType="end"/>
      </w:r>
      <w:r>
        <w:t>.</w:t>
      </w:r>
    </w:p>
    <w:p w14:paraId="4DE6F490" w14:textId="77777777" w:rsidR="003D1763" w:rsidRDefault="003D1763" w:rsidP="000B6C0D">
      <w:pPr>
        <w:pStyle w:val="ListParagraph"/>
      </w:pPr>
    </w:p>
    <w:p w14:paraId="3041233D" w14:textId="77777777" w:rsidR="003D1763" w:rsidRDefault="003D1763" w:rsidP="007D27B2">
      <w:pPr>
        <w:pStyle w:val="1"/>
        <w:numPr>
          <w:ilvl w:val="0"/>
          <w:numId w:val="70"/>
        </w:numPr>
        <w:tabs>
          <w:tab w:val="num" w:pos="1080"/>
        </w:tabs>
        <w:jc w:val="both"/>
      </w:pPr>
      <w:r>
        <w:t xml:space="preserve">For HVDC circuits, the impedance will be calculated to provide flows based on a ratio of the capacity provided by the HVDC link relative to the capacities on all major transmission system boundaries that it parallels.   </w:t>
      </w:r>
    </w:p>
    <w:p w14:paraId="4DF1965A" w14:textId="77777777" w:rsidR="003D1763" w:rsidRDefault="003D1763" w:rsidP="000B6C0D">
      <w:pPr>
        <w:pStyle w:val="1"/>
        <w:ind w:left="1627"/>
        <w:jc w:val="both"/>
      </w:pPr>
    </w:p>
    <w:p w14:paraId="4821E791" w14:textId="77777777" w:rsidR="006661FE" w:rsidRDefault="006661FE" w:rsidP="006661FE">
      <w:pPr>
        <w:pStyle w:val="1"/>
        <w:jc w:val="both"/>
      </w:pPr>
    </w:p>
    <w:p w14:paraId="57BD7C97" w14:textId="77777777" w:rsidR="006661FE" w:rsidRDefault="006661FE" w:rsidP="007D27B2">
      <w:pPr>
        <w:pStyle w:val="1"/>
        <w:numPr>
          <w:ilvl w:val="0"/>
          <w:numId w:val="70"/>
        </w:numPr>
        <w:jc w:val="both"/>
      </w:pPr>
      <w:r>
        <w:t>The transport model employs the use of circuit expansion factors to</w:t>
      </w:r>
      <w:r>
        <w:fldChar w:fldCharType="begin"/>
      </w:r>
      <w:r>
        <w:instrText xml:space="preserve"> XE "cable factor" </w:instrText>
      </w:r>
      <w:r>
        <w:fldChar w:fldCharType="end"/>
      </w:r>
      <w:r>
        <w:t xml:space="preserve"> reflect the difference in cost between (i)</w:t>
      </w:r>
      <w:r w:rsidR="003D1763">
        <w:t xml:space="preserve"> AC Circuits and HVDC circuits, (ii) underground a</w:t>
      </w:r>
      <w:r w:rsidR="0048210A">
        <w:t>n</w:t>
      </w:r>
      <w:r w:rsidR="003D1763">
        <w:t>d sub-sea circuits, (iii)</w:t>
      </w:r>
      <w:r>
        <w:t xml:space="preserve"> cabled </w:t>
      </w:r>
      <w:r w:rsidR="003D1763">
        <w:t>circuits</w:t>
      </w:r>
      <w:r>
        <w:t xml:space="preserve"> and overhead line</w:t>
      </w:r>
      <w:r w:rsidR="003D1763">
        <w:t xml:space="preserve"> circuits, (iv)</w:t>
      </w:r>
      <w:r>
        <w:t xml:space="preserve"> 132kV and 275kV </w:t>
      </w:r>
      <w:r w:rsidR="003D1763">
        <w:t xml:space="preserve">circuits, (v) </w:t>
      </w:r>
      <w:r>
        <w:t xml:space="preserve">275kV </w:t>
      </w:r>
      <w:r w:rsidR="003D1763">
        <w:t>circuits</w:t>
      </w:r>
      <w:r>
        <w:t xml:space="preserve"> and 400kV </w:t>
      </w:r>
      <w:r w:rsidR="003D1763">
        <w:t>circuits</w:t>
      </w:r>
      <w:r>
        <w:t>, and (</w:t>
      </w:r>
      <w:r w:rsidR="003D1763">
        <w:t>vi</w:t>
      </w:r>
      <w:r>
        <w:t>) uses 400kV overhead line (i.e. the 400kV overhead line expansion factor is 1).  As the transport model</w:t>
      </w:r>
      <w:r>
        <w:fldChar w:fldCharType="begin"/>
      </w:r>
      <w:r>
        <w:instrText xml:space="preserve"> XE "transport model" </w:instrText>
      </w:r>
      <w:r>
        <w:fldChar w:fldCharType="end"/>
      </w:r>
      <w:r>
        <w:t xml:space="preserve"> expresses cost as marginal km (irrespective of cables or overhead lines), some account needs to be made of the fact that investment in these other types of circuit (specifically</w:t>
      </w:r>
      <w:r w:rsidR="003D1763">
        <w:t xml:space="preserve"> HVDC and sub-sea cables of various voltages,</w:t>
      </w:r>
      <w:r>
        <w:t xml:space="preserve"> 400kV</w:t>
      </w:r>
      <w:r w:rsidR="003D1763">
        <w:t xml:space="preserve"> underground</w:t>
      </w:r>
      <w:r>
        <w:t xml:space="preserve"> cable, 275kV overhead line, 275kV </w:t>
      </w:r>
      <w:r w:rsidR="003D1763">
        <w:t xml:space="preserve">underground </w:t>
      </w:r>
      <w:r>
        <w:t>cable, 132kV overhead line and 132kV</w:t>
      </w:r>
      <w:r w:rsidR="003D1763">
        <w:t xml:space="preserve"> underground</w:t>
      </w:r>
      <w:r>
        <w:t xml:space="preserve"> cable) is more expensive than for 400kV overhead line. This is done by effectively 'expanding' these more expensive circuits by the relevant circuit expansion factor, thereby producing a larger marginal kilometre to reflect the additional cost of investing in these circuits compared to 400kV overhead line.  When calculating the local circuit tariff for a generator, a</w:t>
      </w:r>
      <w:r w:rsidRPr="005443AC">
        <w:t xml:space="preserve">lternative 132kV </w:t>
      </w:r>
      <w:r>
        <w:t xml:space="preserve">and offshore </w:t>
      </w:r>
      <w:r w:rsidRPr="005443AC">
        <w:t xml:space="preserve">expansion factors </w:t>
      </w:r>
      <w:r>
        <w:t>to those used in the remainder of the tariff calculation are applied to the generator’s</w:t>
      </w:r>
      <w:r w:rsidRPr="005443AC">
        <w:t xml:space="preserve"> local circuits.</w:t>
      </w:r>
    </w:p>
    <w:p w14:paraId="1B61A1AC" w14:textId="77777777" w:rsidR="006661FE" w:rsidRDefault="006661FE" w:rsidP="006661FE">
      <w:pPr>
        <w:pStyle w:val="1"/>
        <w:jc w:val="both"/>
      </w:pPr>
    </w:p>
    <w:p w14:paraId="0B83FDC8" w14:textId="77777777" w:rsidR="006661FE" w:rsidRDefault="003D1763" w:rsidP="007D27B2">
      <w:pPr>
        <w:pStyle w:val="1"/>
        <w:numPr>
          <w:ilvl w:val="0"/>
          <w:numId w:val="70"/>
        </w:numPr>
        <w:jc w:val="both"/>
      </w:pPr>
      <w:r>
        <w:t>The circuit expansion factors for H</w:t>
      </w:r>
      <w:r w:rsidR="0048210A">
        <w:t>VDC</w:t>
      </w:r>
      <w:r>
        <w:t xml:space="preserve"> circuits and AC subsea cables are determined on a case by case </w:t>
      </w:r>
      <w:r w:rsidR="006661FE">
        <w:t xml:space="preserve">basis </w:t>
      </w:r>
      <w:r>
        <w:t xml:space="preserve">using </w:t>
      </w:r>
      <w:r w:rsidR="006661FE">
        <w:t>the costs</w:t>
      </w:r>
      <w:r w:rsidR="0048210A">
        <w:t xml:space="preserve"> </w:t>
      </w:r>
      <w:r>
        <w:t xml:space="preserve">which are specific to </w:t>
      </w:r>
      <w:r w:rsidR="0048210A">
        <w:t>i</w:t>
      </w:r>
      <w:r>
        <w:t xml:space="preserve">ndividual projects containing HVDC or AC subsea circuits. </w:t>
      </w:r>
    </w:p>
    <w:p w14:paraId="61ABA145" w14:textId="77777777" w:rsidR="00125177" w:rsidRDefault="00125177" w:rsidP="00125177">
      <w:pPr>
        <w:pStyle w:val="1"/>
        <w:ind w:left="720"/>
        <w:jc w:val="both"/>
      </w:pPr>
    </w:p>
    <w:p w14:paraId="1056B613" w14:textId="77777777" w:rsidR="00125177" w:rsidRPr="00125177" w:rsidRDefault="00125177" w:rsidP="00125177">
      <w:pPr>
        <w:pStyle w:val="1"/>
        <w:ind w:left="720"/>
        <w:jc w:val="both"/>
        <w:rPr>
          <w:b/>
        </w:rPr>
      </w:pPr>
      <w:r>
        <w:rPr>
          <w:b/>
        </w:rPr>
        <w:tab/>
      </w:r>
      <w:r w:rsidRPr="009B0384">
        <w:rPr>
          <w:b/>
        </w:rPr>
        <w:t>Adjustments to Model Inputs associated with One-off Works</w:t>
      </w:r>
    </w:p>
    <w:p w14:paraId="6993C0DB" w14:textId="77777777" w:rsidR="00125177" w:rsidRDefault="00125177" w:rsidP="00125177">
      <w:pPr>
        <w:pStyle w:val="1"/>
        <w:ind w:left="720"/>
        <w:jc w:val="both"/>
      </w:pPr>
    </w:p>
    <w:p w14:paraId="645A761C" w14:textId="77777777" w:rsidR="00125177" w:rsidRPr="00B779DB" w:rsidRDefault="00125177" w:rsidP="007D27B2">
      <w:pPr>
        <w:pStyle w:val="1"/>
        <w:numPr>
          <w:ilvl w:val="0"/>
          <w:numId w:val="70"/>
        </w:numPr>
        <w:jc w:val="both"/>
      </w:pPr>
      <w:r w:rsidRPr="00B779DB">
        <w:t xml:space="preserve">Where, following the implementation of CUSC Modification CMP203, a </w:t>
      </w:r>
      <w:r>
        <w:t>User</w:t>
      </w:r>
      <w:r w:rsidRPr="00B779DB">
        <w:t xml:space="preserve"> has paid a One-Off Charge that related to One-off Works carried out on an onshore circuit, and such </w:t>
      </w:r>
      <w:r>
        <w:t>One-off W</w:t>
      </w:r>
      <w:r w:rsidRPr="00B779DB">
        <w:t xml:space="preserve">orks </w:t>
      </w:r>
      <w:r>
        <w:t xml:space="preserve">would </w:t>
      </w:r>
      <w:r w:rsidRPr="00B779DB">
        <w:t xml:space="preserve">affect the value of a </w:t>
      </w:r>
      <w:r>
        <w:t>TNUoS</w:t>
      </w:r>
      <w:r w:rsidRPr="00B779DB">
        <w:t xml:space="preserve"> tariff</w:t>
      </w:r>
      <w:r>
        <w:t xml:space="preserve"> paid by the User</w:t>
      </w:r>
      <w:r w:rsidRPr="00B779DB">
        <w:t xml:space="preserve">, the transport model inputs associated with the </w:t>
      </w:r>
      <w:r>
        <w:t xml:space="preserve">onshore </w:t>
      </w:r>
      <w:r w:rsidRPr="00B779DB">
        <w:t xml:space="preserve">circuit shall be adjusted by </w:t>
      </w:r>
      <w:r w:rsidR="00E71EB2" w:rsidRPr="00E71EB2">
        <w:rPr>
          <w:b/>
        </w:rPr>
        <w:t>The Company</w:t>
      </w:r>
      <w:r w:rsidRPr="00B779DB">
        <w:t xml:space="preserve"> to reflect the asset value that would have been modelled if </w:t>
      </w:r>
      <w:r>
        <w:t xml:space="preserve">the </w:t>
      </w:r>
      <w:r w:rsidRPr="00B779DB">
        <w:t>works had been undertaken</w:t>
      </w:r>
      <w:r w:rsidRPr="00C30DCB">
        <w:t xml:space="preserve"> </w:t>
      </w:r>
      <w:r>
        <w:t>on the basis of the original</w:t>
      </w:r>
      <w:r w:rsidRPr="00B779DB">
        <w:t xml:space="preserve"> asset design</w:t>
      </w:r>
      <w:r>
        <w:t xml:space="preserve"> rather than the One-off Works</w:t>
      </w:r>
      <w:r w:rsidRPr="00B779DB">
        <w:t xml:space="preserve">. </w:t>
      </w:r>
    </w:p>
    <w:p w14:paraId="7D72073B" w14:textId="77777777" w:rsidR="00125177" w:rsidRPr="00B779DB" w:rsidRDefault="00125177" w:rsidP="00125177">
      <w:pPr>
        <w:pStyle w:val="1"/>
        <w:ind w:left="720"/>
        <w:jc w:val="both"/>
      </w:pPr>
    </w:p>
    <w:p w14:paraId="1A8C5454" w14:textId="77777777" w:rsidR="00125177" w:rsidRPr="00BF295A" w:rsidRDefault="00125177" w:rsidP="007D27B2">
      <w:pPr>
        <w:pStyle w:val="1"/>
        <w:numPr>
          <w:ilvl w:val="0"/>
          <w:numId w:val="70"/>
        </w:numPr>
        <w:jc w:val="both"/>
      </w:pPr>
      <w:r w:rsidRPr="00B779DB">
        <w:t xml:space="preserve">Subject to </w:t>
      </w:r>
      <w:r w:rsidRPr="007E41E1">
        <w:t xml:space="preserve">paragraphs </w:t>
      </w:r>
      <w:r w:rsidRPr="009B0384">
        <w:t>14.15.1</w:t>
      </w:r>
      <w:r w:rsidR="007E41E1" w:rsidRPr="009B0384">
        <w:t>7</w:t>
      </w:r>
      <w:r w:rsidRPr="009B0384">
        <w:t xml:space="preserve"> to 14.15.1</w:t>
      </w:r>
      <w:r w:rsidR="007E41E1" w:rsidRPr="007E41E1">
        <w:t>9</w:t>
      </w:r>
      <w:r w:rsidRPr="007E41E1">
        <w:t>, where</w:t>
      </w:r>
      <w:r w:rsidRPr="00B779DB">
        <w:t xml:space="preserve">, prior to the implementation of CUSC Modification CMP203, a </w:t>
      </w:r>
      <w:r>
        <w:t>User</w:t>
      </w:r>
      <w:r w:rsidRPr="00B779DB">
        <w:t xml:space="preserve"> has paid a One-Off Charge (or has paid a charge to the relevant TO prior to </w:t>
      </w:r>
      <w:r>
        <w:t>1st April 2005</w:t>
      </w:r>
      <w:r w:rsidRPr="00B779DB">
        <w:t xml:space="preserve"> on the same principles as a One-Off Charge) that related to works equivalent to those </w:t>
      </w:r>
      <w:r w:rsidRPr="007E41E1">
        <w:t>described under paragr</w:t>
      </w:r>
      <w:r w:rsidRPr="00824A12">
        <w:t xml:space="preserve">aph </w:t>
      </w:r>
      <w:r w:rsidRPr="009B0384">
        <w:t>14.15.1</w:t>
      </w:r>
      <w:r w:rsidR="007E41E1" w:rsidRPr="007E41E1">
        <w:t>5</w:t>
      </w:r>
      <w:r w:rsidRPr="00824A12">
        <w:t xml:space="preserve">, an adjustment equivalent to that under paragraph </w:t>
      </w:r>
      <w:r w:rsidRPr="009B0384">
        <w:t>14.15.1</w:t>
      </w:r>
      <w:r w:rsidR="007E41E1" w:rsidRPr="007E41E1">
        <w:t>5</w:t>
      </w:r>
      <w:r w:rsidRPr="00824A12">
        <w:t xml:space="preserve"> shall be made to the transport model inputs</w:t>
      </w:r>
      <w:r w:rsidRPr="00BF295A">
        <w:t xml:space="preserve"> as follows.</w:t>
      </w:r>
    </w:p>
    <w:p w14:paraId="148BD197" w14:textId="77777777" w:rsidR="00125177" w:rsidRPr="00BF295A" w:rsidRDefault="00125177" w:rsidP="00125177">
      <w:pPr>
        <w:pStyle w:val="1"/>
        <w:jc w:val="both"/>
      </w:pPr>
    </w:p>
    <w:p w14:paraId="52F454BD" w14:textId="77777777" w:rsidR="00125177" w:rsidRPr="00E622C1" w:rsidRDefault="00125177" w:rsidP="007D27B2">
      <w:pPr>
        <w:pStyle w:val="1"/>
        <w:numPr>
          <w:ilvl w:val="0"/>
          <w:numId w:val="70"/>
        </w:numPr>
        <w:jc w:val="both"/>
      </w:pPr>
      <w:r w:rsidRPr="00BF295A">
        <w:t xml:space="preserve">Such adjustment shall be made following a User’s request, which </w:t>
      </w:r>
      <w:r w:rsidRPr="00C52A02">
        <w:t xml:space="preserve">must be received by </w:t>
      </w:r>
      <w:r w:rsidR="00E71EB2" w:rsidRPr="00E71EB2">
        <w:rPr>
          <w:b/>
        </w:rPr>
        <w:t>The Company</w:t>
      </w:r>
      <w:r w:rsidRPr="00C52A02">
        <w:t xml:space="preserve"> no later than the second occurrence of 31</w:t>
      </w:r>
      <w:r w:rsidRPr="00E622C1">
        <w:rPr>
          <w:vertAlign w:val="superscript"/>
        </w:rPr>
        <w:t>st</w:t>
      </w:r>
      <w:r w:rsidRPr="00E622C1">
        <w:t xml:space="preserve"> December following the implementation of CUSC Modification CMP203.</w:t>
      </w:r>
    </w:p>
    <w:p w14:paraId="0263AA0F" w14:textId="77777777" w:rsidR="00125177" w:rsidRPr="00A51DF5" w:rsidRDefault="00125177" w:rsidP="00125177">
      <w:pPr>
        <w:pStyle w:val="1"/>
        <w:ind w:left="720"/>
        <w:jc w:val="both"/>
      </w:pPr>
    </w:p>
    <w:p w14:paraId="447FBB4B" w14:textId="77777777" w:rsidR="00125177" w:rsidRPr="00BF295A" w:rsidRDefault="00E71EB2" w:rsidP="007D27B2">
      <w:pPr>
        <w:pStyle w:val="1"/>
        <w:numPr>
          <w:ilvl w:val="0"/>
          <w:numId w:val="70"/>
        </w:numPr>
        <w:jc w:val="both"/>
      </w:pPr>
      <w:r w:rsidRPr="00E71EB2">
        <w:rPr>
          <w:b/>
        </w:rPr>
        <w:t>The Company</w:t>
      </w:r>
      <w:r w:rsidR="00125177" w:rsidRPr="00A51DF5">
        <w:t xml:space="preserve"> shall only make an adjustment to the transport model inputs, under paragraph </w:t>
      </w:r>
      <w:r w:rsidR="00125177" w:rsidRPr="009B0384">
        <w:t>14.15.1</w:t>
      </w:r>
      <w:r w:rsidR="007E41E1" w:rsidRPr="007E41E1">
        <w:t>6</w:t>
      </w:r>
      <w:r w:rsidR="00125177" w:rsidRPr="00824A12">
        <w:t xml:space="preserve"> </w:t>
      </w:r>
      <w:r w:rsidR="00125177" w:rsidRPr="00BF295A">
        <w:t xml:space="preserve">where the charge was paid to the relevant TO prior to 1st April 2005 where evidence has been provided by the User that satisfies </w:t>
      </w:r>
      <w:r w:rsidRPr="00E71EB2">
        <w:rPr>
          <w:b/>
        </w:rPr>
        <w:t>The Company</w:t>
      </w:r>
      <w:r w:rsidR="00125177" w:rsidRPr="00BF295A">
        <w:t xml:space="preserve"> that works equivalent to those under paragraph </w:t>
      </w:r>
      <w:r w:rsidR="00125177" w:rsidRPr="009B0384">
        <w:t>14.15.1</w:t>
      </w:r>
      <w:r w:rsidR="007E41E1" w:rsidRPr="007E41E1">
        <w:t>5</w:t>
      </w:r>
      <w:r w:rsidR="00125177" w:rsidRPr="00824A12">
        <w:t xml:space="preserve"> were funded by the Use</w:t>
      </w:r>
      <w:r w:rsidR="00125177" w:rsidRPr="00BF295A">
        <w:t>r.</w:t>
      </w:r>
    </w:p>
    <w:p w14:paraId="73410EC7" w14:textId="77777777" w:rsidR="00125177" w:rsidRPr="00BF295A" w:rsidRDefault="00125177" w:rsidP="00125177">
      <w:pPr>
        <w:pStyle w:val="1"/>
        <w:jc w:val="both"/>
      </w:pPr>
    </w:p>
    <w:p w14:paraId="21E0D3AB" w14:textId="77777777" w:rsidR="00125177" w:rsidRPr="00E622C1" w:rsidRDefault="00125177" w:rsidP="007D27B2">
      <w:pPr>
        <w:pStyle w:val="1"/>
        <w:numPr>
          <w:ilvl w:val="0"/>
          <w:numId w:val="70"/>
        </w:numPr>
        <w:jc w:val="both"/>
        <w:rPr>
          <w:szCs w:val="22"/>
        </w:rPr>
      </w:pPr>
      <w:r w:rsidRPr="00BF295A">
        <w:rPr>
          <w:rFonts w:ascii="Arial" w:hAnsi="Arial" w:cs="Arial"/>
          <w:szCs w:val="22"/>
        </w:rPr>
        <w:t xml:space="preserve">Where a User has sufficient reason to believe that adjustments under paragraph </w:t>
      </w:r>
      <w:r w:rsidRPr="009B0384">
        <w:rPr>
          <w:rFonts w:ascii="Arial" w:hAnsi="Arial" w:cs="Arial"/>
          <w:szCs w:val="22"/>
        </w:rPr>
        <w:t>14.15.1</w:t>
      </w:r>
      <w:r w:rsidR="007E41E1" w:rsidRPr="007E41E1">
        <w:rPr>
          <w:rFonts w:ascii="Arial" w:hAnsi="Arial" w:cs="Arial"/>
          <w:szCs w:val="22"/>
        </w:rPr>
        <w:t>8</w:t>
      </w:r>
      <w:r w:rsidRPr="00824A12">
        <w:rPr>
          <w:rFonts w:ascii="Arial" w:hAnsi="Arial" w:cs="Arial"/>
          <w:szCs w:val="22"/>
        </w:rPr>
        <w:t xml:space="preserve"> should be made in rela</w:t>
      </w:r>
      <w:r w:rsidRPr="00BF295A">
        <w:rPr>
          <w:rFonts w:ascii="Arial" w:hAnsi="Arial" w:cs="Arial"/>
          <w:szCs w:val="22"/>
        </w:rPr>
        <w:t xml:space="preserve">tion to specific assets that affect a TNUoS tariff that applies to one of its sites and outlines its reasoning to </w:t>
      </w:r>
      <w:r w:rsidR="00E71EB2" w:rsidRPr="00E71EB2">
        <w:rPr>
          <w:rFonts w:ascii="Arial" w:hAnsi="Arial" w:cs="Arial"/>
          <w:b/>
          <w:szCs w:val="22"/>
        </w:rPr>
        <w:t>The Company</w:t>
      </w:r>
      <w:r w:rsidRPr="00BF295A">
        <w:rPr>
          <w:rFonts w:ascii="Arial" w:hAnsi="Arial" w:cs="Arial"/>
          <w:szCs w:val="22"/>
        </w:rPr>
        <w:t xml:space="preserve">, </w:t>
      </w:r>
      <w:r w:rsidR="00E71EB2" w:rsidRPr="00E71EB2">
        <w:rPr>
          <w:rFonts w:ascii="Arial" w:hAnsi="Arial" w:cs="Arial"/>
          <w:b/>
          <w:szCs w:val="22"/>
        </w:rPr>
        <w:t>The Company</w:t>
      </w:r>
      <w:r w:rsidRPr="00BF295A">
        <w:rPr>
          <w:rFonts w:ascii="Arial" w:hAnsi="Arial" w:cs="Arial"/>
          <w:szCs w:val="22"/>
        </w:rPr>
        <w:t xml:space="preserve"> shall (upon the User’s request and subject to the User’s payment of reasonable costs incurred by </w:t>
      </w:r>
      <w:r w:rsidR="00E71EB2" w:rsidRPr="00E71EB2">
        <w:rPr>
          <w:rFonts w:ascii="Arial" w:hAnsi="Arial" w:cs="Arial"/>
          <w:b/>
          <w:szCs w:val="22"/>
        </w:rPr>
        <w:t>The Company</w:t>
      </w:r>
      <w:r w:rsidRPr="00BF295A">
        <w:rPr>
          <w:rFonts w:ascii="Arial" w:hAnsi="Arial" w:cs="Arial"/>
          <w:szCs w:val="22"/>
        </w:rPr>
        <w:t xml:space="preserve"> in doing so) use its reasonable endeavours to assist the </w:t>
      </w:r>
      <w:r w:rsidRPr="00C52A02">
        <w:rPr>
          <w:rFonts w:ascii="Arial" w:hAnsi="Arial" w:cs="Arial"/>
          <w:szCs w:val="22"/>
        </w:rPr>
        <w:t xml:space="preserve">User in obtaining any evidence </w:t>
      </w:r>
      <w:r w:rsidR="00E71EB2" w:rsidRPr="00E71EB2">
        <w:rPr>
          <w:rFonts w:ascii="Arial" w:hAnsi="Arial" w:cs="Arial"/>
          <w:b/>
          <w:szCs w:val="22"/>
        </w:rPr>
        <w:t>The Company</w:t>
      </w:r>
      <w:r w:rsidRPr="00C52A02">
        <w:rPr>
          <w:rFonts w:ascii="Arial" w:hAnsi="Arial" w:cs="Arial"/>
          <w:szCs w:val="22"/>
        </w:rPr>
        <w:t xml:space="preserve"> or a TO may have to support its position.</w:t>
      </w:r>
    </w:p>
    <w:p w14:paraId="492505D6" w14:textId="77777777" w:rsidR="00125177" w:rsidRPr="00A51DF5" w:rsidRDefault="00125177" w:rsidP="00316591">
      <w:pPr>
        <w:pStyle w:val="1"/>
        <w:jc w:val="both"/>
      </w:pPr>
    </w:p>
    <w:p w14:paraId="2C5DBDDB" w14:textId="77777777" w:rsidR="00125177" w:rsidRDefault="00125177" w:rsidP="007D27B2">
      <w:pPr>
        <w:pStyle w:val="1"/>
        <w:numPr>
          <w:ilvl w:val="0"/>
          <w:numId w:val="70"/>
        </w:numPr>
        <w:jc w:val="both"/>
      </w:pPr>
      <w:r w:rsidRPr="00A51DF5">
        <w:t xml:space="preserve">Where a request is made under paragraph </w:t>
      </w:r>
      <w:r w:rsidRPr="009B0384">
        <w:t>14.15.1</w:t>
      </w:r>
      <w:r w:rsidR="007E41E1" w:rsidRPr="007E41E1">
        <w:t>6</w:t>
      </w:r>
      <w:r w:rsidRPr="00824A12">
        <w:t xml:space="preserve"> </w:t>
      </w:r>
      <w:r w:rsidRPr="00BF295A">
        <w:t>on or prior to 31</w:t>
      </w:r>
      <w:r w:rsidRPr="00BF295A">
        <w:rPr>
          <w:vertAlign w:val="superscript"/>
        </w:rPr>
        <w:t>st</w:t>
      </w:r>
      <w:r w:rsidRPr="00BF295A">
        <w:t xml:space="preserve"> December in a </w:t>
      </w:r>
      <w:r w:rsidR="00A3322B" w:rsidRPr="00A3322B">
        <w:rPr>
          <w:b/>
        </w:rPr>
        <w:t>Financial Year</w:t>
      </w:r>
      <w:r w:rsidRPr="00BF295A">
        <w:t xml:space="preserve">, and </w:t>
      </w:r>
      <w:r w:rsidR="00E71EB2" w:rsidRPr="00E71EB2">
        <w:rPr>
          <w:b/>
        </w:rPr>
        <w:t>The Company</w:t>
      </w:r>
      <w:r w:rsidRPr="00BF295A">
        <w:t xml:space="preserve"> is satisfied based on the accompanying evidence provided to </w:t>
      </w:r>
      <w:r w:rsidR="00E71EB2" w:rsidRPr="00E71EB2">
        <w:rPr>
          <w:b/>
        </w:rPr>
        <w:t>The Company</w:t>
      </w:r>
      <w:r w:rsidRPr="00BF295A">
        <w:t xml:space="preserve"> under paragraph </w:t>
      </w:r>
      <w:r w:rsidRPr="009B0384">
        <w:t>14.15.1</w:t>
      </w:r>
      <w:r w:rsidR="007E41E1" w:rsidRPr="007E41E1">
        <w:t>7</w:t>
      </w:r>
      <w:r w:rsidRPr="00824A12">
        <w:t xml:space="preserve"> </w:t>
      </w:r>
      <w:r w:rsidRPr="00BF295A">
        <w:t>that it is a valid request, the transport model inputs shall be adjusted accordingly and taken into account in the calculation of TNUoS tariffs effective from the year commencing</w:t>
      </w:r>
      <w:r w:rsidRPr="00B779DB">
        <w:t xml:space="preserve"> on the 1</w:t>
      </w:r>
      <w:r w:rsidRPr="00B779DB">
        <w:rPr>
          <w:vertAlign w:val="superscript"/>
        </w:rPr>
        <w:t>st</w:t>
      </w:r>
      <w:r w:rsidRPr="00B779DB">
        <w:t xml:space="preserve"> April</w:t>
      </w:r>
      <w:r>
        <w:t xml:space="preserve"> following this and otherwise from the next subsequent 1</w:t>
      </w:r>
      <w:r w:rsidRPr="00C5543D">
        <w:rPr>
          <w:vertAlign w:val="superscript"/>
        </w:rPr>
        <w:t>st</w:t>
      </w:r>
      <w:r>
        <w:t xml:space="preserve"> April</w:t>
      </w:r>
      <w:r w:rsidRPr="00B779DB">
        <w:t xml:space="preserve">. </w:t>
      </w:r>
    </w:p>
    <w:p w14:paraId="23494F9B" w14:textId="77777777" w:rsidR="00125177" w:rsidRDefault="00125177" w:rsidP="00316591">
      <w:pPr>
        <w:pStyle w:val="1"/>
        <w:jc w:val="both"/>
      </w:pPr>
    </w:p>
    <w:p w14:paraId="4E7FA701" w14:textId="77777777" w:rsidR="00125177" w:rsidRDefault="00125177" w:rsidP="007D27B2">
      <w:pPr>
        <w:pStyle w:val="1"/>
        <w:numPr>
          <w:ilvl w:val="0"/>
          <w:numId w:val="70"/>
        </w:numPr>
        <w:jc w:val="both"/>
      </w:pPr>
      <w:r>
        <w:t>The following table provides examples of works for which adjustments to transport model inputs would typically apply:</w:t>
      </w:r>
    </w:p>
    <w:p w14:paraId="1236A5F6" w14:textId="77777777" w:rsidR="00125177" w:rsidRDefault="00125177" w:rsidP="00125177">
      <w:pPr>
        <w:pStyle w:val="1"/>
        <w:jc w:val="both"/>
      </w:pPr>
    </w:p>
    <w:tbl>
      <w:tblPr>
        <w:tblW w:w="7655" w:type="dxa"/>
        <w:tblInd w:w="1809" w:type="dxa"/>
        <w:tblLook w:val="01E0" w:firstRow="1" w:lastRow="1" w:firstColumn="1" w:lastColumn="1" w:noHBand="0" w:noVBand="0"/>
      </w:tblPr>
      <w:tblGrid>
        <w:gridCol w:w="603"/>
        <w:gridCol w:w="3340"/>
        <w:gridCol w:w="3712"/>
      </w:tblGrid>
      <w:tr w:rsidR="00125177" w:rsidRPr="00506BD8" w14:paraId="0E5D1C53" w14:textId="77777777" w:rsidTr="00626FF4">
        <w:trPr>
          <w:trHeight w:val="513"/>
          <w:tblHeader/>
        </w:trPr>
        <w:tc>
          <w:tcPr>
            <w:tcW w:w="603" w:type="dxa"/>
            <w:tcBorders>
              <w:top w:val="single" w:sz="4" w:space="0" w:color="auto"/>
              <w:left w:val="single" w:sz="4" w:space="0" w:color="auto"/>
              <w:bottom w:val="single" w:sz="4" w:space="0" w:color="auto"/>
            </w:tcBorders>
          </w:tcPr>
          <w:p w14:paraId="5589849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Ref</w:t>
            </w:r>
          </w:p>
        </w:tc>
        <w:tc>
          <w:tcPr>
            <w:tcW w:w="3340" w:type="dxa"/>
            <w:tcBorders>
              <w:top w:val="single" w:sz="4" w:space="0" w:color="auto"/>
              <w:bottom w:val="single" w:sz="4" w:space="0" w:color="auto"/>
            </w:tcBorders>
          </w:tcPr>
          <w:p w14:paraId="17B1685C"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Description of works</w:t>
            </w:r>
          </w:p>
        </w:tc>
        <w:tc>
          <w:tcPr>
            <w:tcW w:w="3712" w:type="dxa"/>
            <w:tcBorders>
              <w:top w:val="single" w:sz="4" w:space="0" w:color="auto"/>
              <w:bottom w:val="single" w:sz="4" w:space="0" w:color="auto"/>
              <w:right w:val="single" w:sz="4" w:space="0" w:color="auto"/>
            </w:tcBorders>
          </w:tcPr>
          <w:p w14:paraId="0BFD456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Adjustments</w:t>
            </w:r>
          </w:p>
        </w:tc>
      </w:tr>
      <w:tr w:rsidR="00125177" w:rsidRPr="00506BD8" w14:paraId="2A8D7A4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34"/>
        </w:trPr>
        <w:tc>
          <w:tcPr>
            <w:tcW w:w="603" w:type="dxa"/>
          </w:tcPr>
          <w:p w14:paraId="251458B2"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1</w:t>
            </w:r>
          </w:p>
        </w:tc>
        <w:tc>
          <w:tcPr>
            <w:tcW w:w="3340" w:type="dxa"/>
          </w:tcPr>
          <w:p w14:paraId="189B7584"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Undergrounding - A User </w:t>
            </w:r>
            <w:r>
              <w:rPr>
                <w:rFonts w:ascii="Arial" w:hAnsi="Arial" w:cs="Arial"/>
                <w:iCs/>
                <w:sz w:val="22"/>
                <w:szCs w:val="22"/>
              </w:rPr>
              <w:t>requests</w:t>
            </w:r>
            <w:r w:rsidRPr="00EC2712">
              <w:rPr>
                <w:rFonts w:ascii="Arial" w:hAnsi="Arial" w:cs="Arial"/>
                <w:iCs/>
                <w:sz w:val="22"/>
                <w:szCs w:val="22"/>
              </w:rPr>
              <w:t xml:space="preserve"> to underground an overhead line at a greater cost.</w:t>
            </w:r>
          </w:p>
        </w:tc>
        <w:tc>
          <w:tcPr>
            <w:tcW w:w="3712" w:type="dxa"/>
          </w:tcPr>
          <w:p w14:paraId="1EF7FC0E"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cable cost will be more expensive than the </w:t>
            </w:r>
            <w:r>
              <w:rPr>
                <w:rFonts w:ascii="Arial" w:hAnsi="Arial" w:cs="Arial"/>
                <w:iCs/>
                <w:sz w:val="22"/>
                <w:szCs w:val="22"/>
              </w:rPr>
              <w:t>overhead line (</w:t>
            </w:r>
            <w:r w:rsidRPr="00EC2712">
              <w:rPr>
                <w:rFonts w:ascii="Arial" w:hAnsi="Arial" w:cs="Arial"/>
                <w:iCs/>
                <w:sz w:val="22"/>
                <w:szCs w:val="22"/>
              </w:rPr>
              <w:t>OHL</w:t>
            </w:r>
            <w:r>
              <w:rPr>
                <w:rFonts w:ascii="Arial" w:hAnsi="Arial" w:cs="Arial"/>
                <w:iCs/>
                <w:sz w:val="22"/>
                <w:szCs w:val="22"/>
              </w:rPr>
              <w:t>)</w:t>
            </w:r>
            <w:r w:rsidRPr="00EC2712">
              <w:rPr>
                <w:rFonts w:ascii="Arial" w:hAnsi="Arial" w:cs="Arial"/>
                <w:iCs/>
                <w:sz w:val="22"/>
                <w:szCs w:val="22"/>
              </w:rPr>
              <w:t xml:space="preserve"> equivalent, the circuit will be modelled as an OHL.</w:t>
            </w:r>
          </w:p>
        </w:tc>
      </w:tr>
      <w:tr w:rsidR="00125177" w:rsidRPr="00506BD8" w14:paraId="3D16204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66"/>
        </w:trPr>
        <w:tc>
          <w:tcPr>
            <w:tcW w:w="603" w:type="dxa"/>
          </w:tcPr>
          <w:p w14:paraId="1098E3CA"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2</w:t>
            </w:r>
          </w:p>
        </w:tc>
        <w:tc>
          <w:tcPr>
            <w:tcW w:w="3340" w:type="dxa"/>
          </w:tcPr>
          <w:p w14:paraId="546788BC" w14:textId="77777777" w:rsidR="00125177" w:rsidRPr="00EC2712" w:rsidRDefault="00125177" w:rsidP="00626FF4">
            <w:pPr>
              <w:rPr>
                <w:rFonts w:ascii="Arial" w:hAnsi="Arial" w:cs="Arial"/>
                <w:iCs/>
                <w:sz w:val="22"/>
                <w:szCs w:val="22"/>
              </w:rPr>
            </w:pPr>
            <w:r>
              <w:rPr>
                <w:rFonts w:ascii="Arial" w:hAnsi="Arial" w:cs="Arial"/>
                <w:iCs/>
                <w:sz w:val="22"/>
                <w:szCs w:val="22"/>
              </w:rPr>
              <w:t>Substation Siting Decision</w:t>
            </w:r>
            <w:r w:rsidRPr="00EC2712">
              <w:rPr>
                <w:rFonts w:ascii="Arial" w:hAnsi="Arial" w:cs="Arial"/>
                <w:iCs/>
                <w:sz w:val="22"/>
                <w:szCs w:val="22"/>
              </w:rPr>
              <w:t xml:space="preserve"> - A User</w:t>
            </w:r>
            <w:r>
              <w:rPr>
                <w:rFonts w:ascii="Arial" w:hAnsi="Arial" w:cs="Arial"/>
                <w:iCs/>
                <w:sz w:val="22"/>
                <w:szCs w:val="22"/>
              </w:rPr>
              <w:t xml:space="preserve"> requests</w:t>
            </w:r>
            <w:r w:rsidRPr="00EC2712">
              <w:rPr>
                <w:rFonts w:ascii="Arial" w:hAnsi="Arial" w:cs="Arial"/>
                <w:iCs/>
                <w:sz w:val="22"/>
                <w:szCs w:val="22"/>
              </w:rPr>
              <w:t xml:space="preserve"> to move the existing or a planned substation location to a place that means that the works cannot be justified as economic by the TO.</w:t>
            </w:r>
          </w:p>
        </w:tc>
        <w:tc>
          <w:tcPr>
            <w:tcW w:w="3712" w:type="dxa"/>
          </w:tcPr>
          <w:p w14:paraId="22F571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revised substation location may result in circuits being extended. If this is the case, the originally designed circuit lengths (as per the originally designed substation location) would be used in the transport model. </w:t>
            </w:r>
          </w:p>
        </w:tc>
      </w:tr>
      <w:tr w:rsidR="00125177" w:rsidRPr="00506BD8" w14:paraId="0104E80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793"/>
        </w:trPr>
        <w:tc>
          <w:tcPr>
            <w:tcW w:w="603" w:type="dxa"/>
          </w:tcPr>
          <w:p w14:paraId="14E24E38"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3</w:t>
            </w:r>
          </w:p>
        </w:tc>
        <w:tc>
          <w:tcPr>
            <w:tcW w:w="3340" w:type="dxa"/>
          </w:tcPr>
          <w:p w14:paraId="48DF73D0" w14:textId="77777777" w:rsidR="00125177" w:rsidRPr="00EC2712" w:rsidRDefault="00125177" w:rsidP="00626FF4">
            <w:pPr>
              <w:rPr>
                <w:rFonts w:ascii="Arial" w:hAnsi="Arial" w:cs="Arial"/>
                <w:iCs/>
                <w:sz w:val="22"/>
                <w:szCs w:val="22"/>
              </w:rPr>
            </w:pPr>
            <w:r>
              <w:rPr>
                <w:rFonts w:ascii="Arial" w:hAnsi="Arial" w:cs="Arial"/>
                <w:iCs/>
                <w:sz w:val="22"/>
                <w:szCs w:val="22"/>
              </w:rPr>
              <w:t>Circuit Routing Decision</w:t>
            </w:r>
            <w:r w:rsidRPr="00EC2712">
              <w:rPr>
                <w:rFonts w:ascii="Arial" w:hAnsi="Arial" w:cs="Arial"/>
                <w:iCs/>
                <w:sz w:val="22"/>
                <w:szCs w:val="22"/>
              </w:rPr>
              <w:t xml:space="preserve"> - A User asks to move an existing or a planned circuit route in a way in which the works cannot be justified as economic by the TO.</w:t>
            </w:r>
          </w:p>
        </w:tc>
        <w:tc>
          <w:tcPr>
            <w:tcW w:w="3712" w:type="dxa"/>
          </w:tcPr>
          <w:p w14:paraId="3F6AD89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any circuit route changes that extend circuits are likely to result in a greater TNUoS tariff, the originally designed circuit lengths would be used in the transport model.</w:t>
            </w:r>
          </w:p>
        </w:tc>
      </w:tr>
      <w:tr w:rsidR="00125177" w:rsidRPr="00506BD8" w14:paraId="312EAA3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7"/>
        </w:trPr>
        <w:tc>
          <w:tcPr>
            <w:tcW w:w="603" w:type="dxa"/>
          </w:tcPr>
          <w:p w14:paraId="344580E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4</w:t>
            </w:r>
          </w:p>
        </w:tc>
        <w:tc>
          <w:tcPr>
            <w:tcW w:w="3340" w:type="dxa"/>
          </w:tcPr>
          <w:p w14:paraId="696FC2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Building circuits at lower voltages - A User requests lower tower height and therefore a different voltage.</w:t>
            </w:r>
          </w:p>
        </w:tc>
        <w:tc>
          <w:tcPr>
            <w:tcW w:w="3712" w:type="dxa"/>
          </w:tcPr>
          <w:p w14:paraId="7F8BCC6F"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lower voltage circuits result in a higher expansion factor being used, the circuits would be modelled at the</w:t>
            </w:r>
            <w:r>
              <w:rPr>
                <w:rFonts w:ascii="Arial" w:hAnsi="Arial" w:cs="Arial"/>
                <w:iCs/>
                <w:sz w:val="22"/>
                <w:szCs w:val="22"/>
              </w:rPr>
              <w:t xml:space="preserve"> originally designed </w:t>
            </w:r>
            <w:r w:rsidRPr="00EC2712">
              <w:rPr>
                <w:rFonts w:ascii="Arial" w:hAnsi="Arial" w:cs="Arial"/>
                <w:iCs/>
                <w:sz w:val="22"/>
                <w:szCs w:val="22"/>
              </w:rPr>
              <w:t>higher</w:t>
            </w:r>
            <w:r>
              <w:rPr>
                <w:rFonts w:ascii="Arial" w:hAnsi="Arial" w:cs="Arial"/>
                <w:iCs/>
                <w:sz w:val="22"/>
                <w:szCs w:val="22"/>
              </w:rPr>
              <w:t xml:space="preserve"> voltage.</w:t>
            </w:r>
          </w:p>
        </w:tc>
      </w:tr>
    </w:tbl>
    <w:p w14:paraId="664515C3" w14:textId="77777777" w:rsidR="00125177" w:rsidRDefault="00125177" w:rsidP="00125177">
      <w:pPr>
        <w:pStyle w:val="1"/>
        <w:jc w:val="both"/>
      </w:pPr>
    </w:p>
    <w:p w14:paraId="0360B781" w14:textId="77777777" w:rsidR="00125177" w:rsidRDefault="00125177" w:rsidP="007D27B2">
      <w:pPr>
        <w:pStyle w:val="1"/>
        <w:numPr>
          <w:ilvl w:val="0"/>
          <w:numId w:val="70"/>
        </w:numPr>
        <w:jc w:val="both"/>
      </w:pPr>
      <w:r>
        <w:t>The following table provides examples of works for which adjustments to transport model typically would not apply:</w:t>
      </w:r>
    </w:p>
    <w:p w14:paraId="306C854A" w14:textId="77777777" w:rsidR="00125177" w:rsidRDefault="00125177" w:rsidP="00125177">
      <w:pPr>
        <w:pStyle w:val="1"/>
        <w:jc w:val="both"/>
      </w:pPr>
    </w:p>
    <w:tbl>
      <w:tblPr>
        <w:tblpPr w:leftFromText="180" w:rightFromText="180" w:vertAnchor="text" w:tblpX="1809" w:tblpY="1"/>
        <w:tblOverlap w:val="never"/>
        <w:tblW w:w="7621" w:type="dxa"/>
        <w:tblLook w:val="01E0" w:firstRow="1" w:lastRow="1" w:firstColumn="1" w:lastColumn="1" w:noHBand="0" w:noVBand="0"/>
      </w:tblPr>
      <w:tblGrid>
        <w:gridCol w:w="603"/>
        <w:gridCol w:w="3333"/>
        <w:gridCol w:w="3685"/>
      </w:tblGrid>
      <w:tr w:rsidR="00125177" w:rsidRPr="008B03FC" w14:paraId="3C796952" w14:textId="77777777" w:rsidTr="00626FF4">
        <w:trPr>
          <w:trHeight w:val="771"/>
          <w:tblHeader/>
        </w:trPr>
        <w:tc>
          <w:tcPr>
            <w:tcW w:w="603" w:type="dxa"/>
            <w:tcBorders>
              <w:top w:val="single" w:sz="4" w:space="0" w:color="auto"/>
              <w:left w:val="single" w:sz="4" w:space="0" w:color="auto"/>
              <w:bottom w:val="single" w:sz="4" w:space="0" w:color="auto"/>
            </w:tcBorders>
          </w:tcPr>
          <w:p w14:paraId="4E422EEA"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Ref</w:t>
            </w:r>
          </w:p>
        </w:tc>
        <w:tc>
          <w:tcPr>
            <w:tcW w:w="3333" w:type="dxa"/>
            <w:tcBorders>
              <w:top w:val="single" w:sz="4" w:space="0" w:color="auto"/>
              <w:bottom w:val="single" w:sz="4" w:space="0" w:color="auto"/>
            </w:tcBorders>
          </w:tcPr>
          <w:p w14:paraId="5C0EA857"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Description of works</w:t>
            </w:r>
          </w:p>
        </w:tc>
        <w:tc>
          <w:tcPr>
            <w:tcW w:w="3685" w:type="dxa"/>
            <w:tcBorders>
              <w:top w:val="single" w:sz="4" w:space="0" w:color="auto"/>
              <w:bottom w:val="single" w:sz="4" w:space="0" w:color="auto"/>
              <w:right w:val="single" w:sz="4" w:space="0" w:color="auto"/>
            </w:tcBorders>
          </w:tcPr>
          <w:p w14:paraId="395CE992"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Reasoning</w:t>
            </w:r>
          </w:p>
        </w:tc>
      </w:tr>
      <w:tr w:rsidR="00125177" w:rsidRPr="008B03FC" w14:paraId="1CC91CE3"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34"/>
        </w:trPr>
        <w:tc>
          <w:tcPr>
            <w:tcW w:w="603" w:type="dxa"/>
          </w:tcPr>
          <w:p w14:paraId="18CA3C1E" w14:textId="77777777" w:rsidR="00125177" w:rsidRPr="00677208" w:rsidRDefault="00125177" w:rsidP="00626FF4">
            <w:pPr>
              <w:rPr>
                <w:rFonts w:ascii="Arial" w:hAnsi="Arial" w:cs="Arial"/>
                <w:iCs/>
                <w:sz w:val="22"/>
                <w:szCs w:val="22"/>
              </w:rPr>
            </w:pPr>
            <w:r>
              <w:rPr>
                <w:rFonts w:ascii="Arial" w:hAnsi="Arial" w:cs="Arial"/>
                <w:iCs/>
                <w:sz w:val="22"/>
                <w:szCs w:val="22"/>
              </w:rPr>
              <w:t>1</w:t>
            </w:r>
          </w:p>
        </w:tc>
        <w:tc>
          <w:tcPr>
            <w:tcW w:w="3333" w:type="dxa"/>
          </w:tcPr>
          <w:p w14:paraId="21710FC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Undergrounding - A User chooses to have a cable installed via a tunnel rather than buried. </w:t>
            </w:r>
          </w:p>
        </w:tc>
        <w:tc>
          <w:tcPr>
            <w:tcW w:w="3685" w:type="dxa"/>
          </w:tcPr>
          <w:p w14:paraId="09765C8C"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able expansion factors are applied in the </w:t>
            </w:r>
            <w:r>
              <w:rPr>
                <w:rFonts w:ascii="Arial" w:hAnsi="Arial" w:cs="Arial"/>
                <w:iCs/>
                <w:sz w:val="22"/>
                <w:szCs w:val="22"/>
              </w:rPr>
              <w:t>transport model</w:t>
            </w:r>
            <w:r w:rsidRPr="00677208">
              <w:rPr>
                <w:rFonts w:ascii="Arial" w:hAnsi="Arial" w:cs="Arial"/>
                <w:iCs/>
                <w:sz w:val="22"/>
                <w:szCs w:val="22"/>
              </w:rPr>
              <w:t xml:space="preserve"> regardless of whether a cable is tunnelled and buried, so there is no increased TNUoS cost.</w:t>
            </w:r>
          </w:p>
        </w:tc>
      </w:tr>
      <w:tr w:rsidR="00125177" w:rsidRPr="008B03FC" w14:paraId="7138037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6A65E284" w14:textId="77777777" w:rsidR="00125177" w:rsidRPr="00677208" w:rsidRDefault="00125177" w:rsidP="00626FF4">
            <w:pPr>
              <w:rPr>
                <w:rFonts w:ascii="Arial" w:hAnsi="Arial" w:cs="Arial"/>
                <w:iCs/>
                <w:sz w:val="22"/>
                <w:szCs w:val="22"/>
              </w:rPr>
            </w:pPr>
            <w:r>
              <w:rPr>
                <w:rFonts w:ascii="Arial" w:hAnsi="Arial" w:cs="Arial"/>
                <w:iCs/>
                <w:sz w:val="22"/>
                <w:szCs w:val="22"/>
              </w:rPr>
              <w:t>2</w:t>
            </w:r>
          </w:p>
        </w:tc>
        <w:tc>
          <w:tcPr>
            <w:tcW w:w="3333" w:type="dxa"/>
          </w:tcPr>
          <w:p w14:paraId="61AFC8A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asks for screening to be provided around a new or existing circuit route.</w:t>
            </w:r>
          </w:p>
        </w:tc>
        <w:tc>
          <w:tcPr>
            <w:tcW w:w="3685" w:type="dxa"/>
          </w:tcPr>
          <w:p w14:paraId="2FB2962D"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04F969CA"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0"/>
        </w:trPr>
        <w:tc>
          <w:tcPr>
            <w:tcW w:w="603" w:type="dxa"/>
          </w:tcPr>
          <w:p w14:paraId="0CE96172" w14:textId="77777777" w:rsidR="00125177" w:rsidRPr="00677208" w:rsidRDefault="00125177" w:rsidP="00626FF4">
            <w:pPr>
              <w:rPr>
                <w:rFonts w:ascii="Arial" w:hAnsi="Arial" w:cs="Arial"/>
                <w:iCs/>
                <w:sz w:val="22"/>
                <w:szCs w:val="22"/>
              </w:rPr>
            </w:pPr>
            <w:r>
              <w:rPr>
                <w:rFonts w:ascii="Arial" w:hAnsi="Arial" w:cs="Arial"/>
                <w:iCs/>
                <w:sz w:val="22"/>
                <w:szCs w:val="22"/>
              </w:rPr>
              <w:t>3</w:t>
            </w:r>
          </w:p>
        </w:tc>
        <w:tc>
          <w:tcPr>
            <w:tcW w:w="3333" w:type="dxa"/>
          </w:tcPr>
          <w:p w14:paraId="704BFFE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requests that a planned overhead line route is built using alternative transmission tower designs.</w:t>
            </w:r>
          </w:p>
        </w:tc>
        <w:tc>
          <w:tcPr>
            <w:tcW w:w="3685" w:type="dxa"/>
          </w:tcPr>
          <w:p w14:paraId="2EA4D7D9"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3E455DC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17"/>
        </w:trPr>
        <w:tc>
          <w:tcPr>
            <w:tcW w:w="603" w:type="dxa"/>
          </w:tcPr>
          <w:p w14:paraId="6F5C2892" w14:textId="77777777" w:rsidR="00125177" w:rsidRPr="00677208" w:rsidRDefault="00125177" w:rsidP="00626FF4">
            <w:pPr>
              <w:rPr>
                <w:rFonts w:ascii="Arial" w:hAnsi="Arial" w:cs="Arial"/>
                <w:iCs/>
                <w:sz w:val="22"/>
                <w:szCs w:val="22"/>
              </w:rPr>
            </w:pPr>
            <w:r>
              <w:rPr>
                <w:rFonts w:ascii="Arial" w:hAnsi="Arial" w:cs="Arial"/>
                <w:iCs/>
                <w:sz w:val="22"/>
                <w:szCs w:val="22"/>
              </w:rPr>
              <w:t>4</w:t>
            </w:r>
          </w:p>
        </w:tc>
        <w:tc>
          <w:tcPr>
            <w:tcW w:w="3333" w:type="dxa"/>
          </w:tcPr>
          <w:p w14:paraId="3D8D601A"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A User asks for screening to be provided around a new or existing substation.</w:t>
            </w:r>
          </w:p>
        </w:tc>
        <w:tc>
          <w:tcPr>
            <w:tcW w:w="3685" w:type="dxa"/>
          </w:tcPr>
          <w:p w14:paraId="73AC910C"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49DD5F5D"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28"/>
        </w:trPr>
        <w:tc>
          <w:tcPr>
            <w:tcW w:w="603" w:type="dxa"/>
          </w:tcPr>
          <w:p w14:paraId="062AEAF8" w14:textId="77777777" w:rsidR="00125177" w:rsidRPr="00677208" w:rsidRDefault="00125177" w:rsidP="00626FF4">
            <w:pPr>
              <w:rPr>
                <w:rFonts w:ascii="Arial" w:hAnsi="Arial" w:cs="Arial"/>
                <w:iCs/>
                <w:sz w:val="22"/>
                <w:szCs w:val="22"/>
              </w:rPr>
            </w:pPr>
            <w:r>
              <w:rPr>
                <w:rFonts w:ascii="Arial" w:hAnsi="Arial" w:cs="Arial"/>
                <w:iCs/>
                <w:sz w:val="22"/>
                <w:szCs w:val="22"/>
              </w:rPr>
              <w:t>5</w:t>
            </w:r>
          </w:p>
        </w:tc>
        <w:tc>
          <w:tcPr>
            <w:tcW w:w="3333" w:type="dxa"/>
          </w:tcPr>
          <w:p w14:paraId="3784D98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Changes to connection assets (e.g. HV-LV transformers and associated switchgear), metering, additional LV supplies, additional protection equipment, additional building works, etc.</w:t>
            </w:r>
          </w:p>
        </w:tc>
        <w:tc>
          <w:tcPr>
            <w:tcW w:w="3685" w:type="dxa"/>
          </w:tcPr>
          <w:p w14:paraId="7E98E02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1ABCB0F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611"/>
        </w:trPr>
        <w:tc>
          <w:tcPr>
            <w:tcW w:w="603" w:type="dxa"/>
          </w:tcPr>
          <w:p w14:paraId="4CA04907" w14:textId="77777777" w:rsidR="00125177" w:rsidRPr="00677208" w:rsidRDefault="00125177" w:rsidP="00626FF4">
            <w:pPr>
              <w:rPr>
                <w:rFonts w:ascii="Arial" w:hAnsi="Arial" w:cs="Arial"/>
                <w:iCs/>
                <w:sz w:val="22"/>
                <w:szCs w:val="22"/>
              </w:rPr>
            </w:pPr>
            <w:r>
              <w:rPr>
                <w:rFonts w:ascii="Arial" w:hAnsi="Arial" w:cs="Arial"/>
                <w:iCs/>
                <w:sz w:val="22"/>
                <w:szCs w:val="22"/>
              </w:rPr>
              <w:t>6</w:t>
            </w:r>
          </w:p>
        </w:tc>
        <w:tc>
          <w:tcPr>
            <w:tcW w:w="3333" w:type="dxa"/>
          </w:tcPr>
          <w:p w14:paraId="3C1E6E01"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Diversion - A User asks to temporarily move an existing or a planned circuit route in a way in which the works cannot be justified as economic by the TO.</w:t>
            </w:r>
          </w:p>
        </w:tc>
        <w:tc>
          <w:tcPr>
            <w:tcW w:w="3685" w:type="dxa"/>
          </w:tcPr>
          <w:p w14:paraId="766EFBB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temporary circuit changes will not be incorporated into the</w:t>
            </w:r>
            <w:r>
              <w:rPr>
                <w:rFonts w:ascii="Arial" w:hAnsi="Arial" w:cs="Arial"/>
                <w:iCs/>
                <w:sz w:val="22"/>
                <w:szCs w:val="22"/>
              </w:rPr>
              <w:t xml:space="preserve"> transport model</w:t>
            </w:r>
            <w:r w:rsidRPr="00677208">
              <w:rPr>
                <w:rFonts w:ascii="Arial" w:hAnsi="Arial" w:cs="Arial"/>
                <w:iCs/>
                <w:sz w:val="22"/>
                <w:szCs w:val="22"/>
              </w:rPr>
              <w:t>.</w:t>
            </w:r>
          </w:p>
        </w:tc>
      </w:tr>
      <w:tr w:rsidR="00125177" w:rsidRPr="008B03FC" w14:paraId="77CB6A3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46"/>
        </w:trPr>
        <w:tc>
          <w:tcPr>
            <w:tcW w:w="603" w:type="dxa"/>
          </w:tcPr>
          <w:p w14:paraId="53DEDB9C" w14:textId="77777777" w:rsidR="00125177" w:rsidRPr="00677208" w:rsidRDefault="00125177" w:rsidP="00626FF4">
            <w:pPr>
              <w:rPr>
                <w:rFonts w:ascii="Arial" w:hAnsi="Arial" w:cs="Arial"/>
                <w:iCs/>
                <w:sz w:val="22"/>
                <w:szCs w:val="22"/>
              </w:rPr>
            </w:pPr>
            <w:r>
              <w:rPr>
                <w:rFonts w:ascii="Arial" w:hAnsi="Arial" w:cs="Arial"/>
                <w:iCs/>
                <w:sz w:val="22"/>
                <w:szCs w:val="22"/>
              </w:rPr>
              <w:t>7</w:t>
            </w:r>
          </w:p>
        </w:tc>
        <w:tc>
          <w:tcPr>
            <w:tcW w:w="3333" w:type="dxa"/>
          </w:tcPr>
          <w:p w14:paraId="279BD99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Connection Entry Capacity (CEC) before Transmission Entry Capacity (TEC). A User asks for a connection in a year prior to the relating TEC; i.e. physical connection without capacity.</w:t>
            </w:r>
          </w:p>
        </w:tc>
        <w:tc>
          <w:tcPr>
            <w:tcW w:w="3685" w:type="dxa"/>
          </w:tcPr>
          <w:p w14:paraId="20F87C7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No additional works are being undertaken, works are </w:t>
            </w:r>
            <w:r>
              <w:rPr>
                <w:rFonts w:ascii="Arial" w:hAnsi="Arial" w:cs="Arial"/>
                <w:iCs/>
                <w:sz w:val="22"/>
                <w:szCs w:val="22"/>
              </w:rPr>
              <w:t>simply</w:t>
            </w:r>
            <w:r w:rsidRPr="00677208">
              <w:rPr>
                <w:rFonts w:ascii="Arial" w:hAnsi="Arial" w:cs="Arial"/>
                <w:iCs/>
                <w:sz w:val="22"/>
                <w:szCs w:val="22"/>
              </w:rPr>
              <w:t xml:space="preserve"> being completed well in advance of the generator commissioning. The One-Off Charge reflects the depreciated value of the assets prior to commissioning (and any TNUoS being charged).  </w:t>
            </w:r>
          </w:p>
        </w:tc>
      </w:tr>
      <w:tr w:rsidR="00125177" w:rsidRPr="008B03FC" w14:paraId="7F86F14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087"/>
        </w:trPr>
        <w:tc>
          <w:tcPr>
            <w:tcW w:w="603" w:type="dxa"/>
          </w:tcPr>
          <w:p w14:paraId="51B6DEC1" w14:textId="77777777" w:rsidR="00125177" w:rsidRPr="00677208" w:rsidRDefault="00125177" w:rsidP="00626FF4">
            <w:pPr>
              <w:rPr>
                <w:rFonts w:ascii="Arial" w:hAnsi="Arial" w:cs="Arial"/>
                <w:iCs/>
                <w:sz w:val="22"/>
                <w:szCs w:val="22"/>
              </w:rPr>
            </w:pPr>
            <w:r>
              <w:rPr>
                <w:rFonts w:ascii="Arial" w:hAnsi="Arial" w:cs="Arial"/>
                <w:iCs/>
                <w:sz w:val="22"/>
                <w:szCs w:val="22"/>
              </w:rPr>
              <w:t>8</w:t>
            </w:r>
          </w:p>
        </w:tc>
        <w:tc>
          <w:tcPr>
            <w:tcW w:w="3333" w:type="dxa"/>
          </w:tcPr>
          <w:p w14:paraId="6F8C680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Early asset replacement - An asset is replaced prior to the end of its expected life.</w:t>
            </w:r>
          </w:p>
        </w:tc>
        <w:tc>
          <w:tcPr>
            <w:tcW w:w="3685" w:type="dxa"/>
          </w:tcPr>
          <w:p w14:paraId="7880C809" w14:textId="77777777" w:rsidR="00125177" w:rsidRPr="00677208" w:rsidRDefault="00125177" w:rsidP="00626FF4">
            <w:pPr>
              <w:rPr>
                <w:rFonts w:ascii="Arial" w:hAnsi="Arial" w:cs="Arial"/>
                <w:iCs/>
                <w:sz w:val="22"/>
                <w:szCs w:val="22"/>
              </w:rPr>
            </w:pPr>
            <w:r>
              <w:rPr>
                <w:rFonts w:ascii="Arial" w:hAnsi="Arial" w:cs="Arial"/>
                <w:iCs/>
                <w:sz w:val="22"/>
                <w:szCs w:val="22"/>
              </w:rPr>
              <w:t xml:space="preserve">As </w:t>
            </w:r>
            <w:r w:rsidRPr="00677208">
              <w:rPr>
                <w:rFonts w:ascii="Arial" w:hAnsi="Arial" w:cs="Arial"/>
                <w:iCs/>
                <w:sz w:val="22"/>
                <w:szCs w:val="22"/>
              </w:rPr>
              <w:t xml:space="preserve">the asset is simply replaced, no data in the </w:t>
            </w:r>
            <w:r>
              <w:rPr>
                <w:rFonts w:ascii="Arial" w:hAnsi="Arial" w:cs="Arial"/>
                <w:iCs/>
                <w:sz w:val="22"/>
                <w:szCs w:val="22"/>
              </w:rPr>
              <w:t>transport model</w:t>
            </w:r>
            <w:r w:rsidRPr="00677208">
              <w:rPr>
                <w:rFonts w:ascii="Arial" w:hAnsi="Arial" w:cs="Arial"/>
                <w:iCs/>
                <w:sz w:val="22"/>
                <w:szCs w:val="22"/>
              </w:rPr>
              <w:t xml:space="preserve"> is expected to change.</w:t>
            </w:r>
          </w:p>
        </w:tc>
      </w:tr>
      <w:tr w:rsidR="00125177" w:rsidRPr="008B03FC" w14:paraId="2D964BB2"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05"/>
        </w:trPr>
        <w:tc>
          <w:tcPr>
            <w:tcW w:w="603" w:type="dxa"/>
          </w:tcPr>
          <w:p w14:paraId="76E36CA3" w14:textId="77777777" w:rsidR="00125177" w:rsidRPr="00677208" w:rsidRDefault="00125177" w:rsidP="00626FF4">
            <w:pPr>
              <w:rPr>
                <w:rFonts w:ascii="Arial" w:hAnsi="Arial" w:cs="Arial"/>
                <w:iCs/>
                <w:sz w:val="22"/>
                <w:szCs w:val="22"/>
              </w:rPr>
            </w:pPr>
            <w:r>
              <w:rPr>
                <w:rFonts w:ascii="Arial" w:hAnsi="Arial" w:cs="Arial"/>
                <w:iCs/>
                <w:sz w:val="22"/>
                <w:szCs w:val="22"/>
              </w:rPr>
              <w:t>9</w:t>
            </w:r>
          </w:p>
        </w:tc>
        <w:tc>
          <w:tcPr>
            <w:tcW w:w="3333" w:type="dxa"/>
          </w:tcPr>
          <w:p w14:paraId="0DCB917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Engineering/</w:t>
            </w:r>
          </w:p>
          <w:p w14:paraId="5597690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Mobilisation costs - A User requests changes to the planned works, that results in additional operational costs.</w:t>
            </w:r>
          </w:p>
        </w:tc>
        <w:tc>
          <w:tcPr>
            <w:tcW w:w="3685" w:type="dxa"/>
          </w:tcPr>
          <w:p w14:paraId="2CA413B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data in the </w:t>
            </w:r>
            <w:r>
              <w:rPr>
                <w:rFonts w:ascii="Arial" w:hAnsi="Arial" w:cs="Arial"/>
                <w:iCs/>
                <w:sz w:val="22"/>
                <w:szCs w:val="22"/>
              </w:rPr>
              <w:t>transport model</w:t>
            </w:r>
            <w:r w:rsidRPr="00677208">
              <w:rPr>
                <w:rFonts w:ascii="Arial" w:hAnsi="Arial" w:cs="Arial"/>
                <w:iCs/>
                <w:sz w:val="22"/>
                <w:szCs w:val="22"/>
              </w:rPr>
              <w:t xml:space="preserve"> is unaffected.</w:t>
            </w:r>
          </w:p>
        </w:tc>
      </w:tr>
      <w:tr w:rsidR="00125177" w:rsidRPr="008B03FC" w14:paraId="54EC90D0"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79E2C62D"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0</w:t>
            </w:r>
          </w:p>
        </w:tc>
        <w:tc>
          <w:tcPr>
            <w:tcW w:w="3333" w:type="dxa"/>
          </w:tcPr>
          <w:p w14:paraId="0BD99660" w14:textId="77777777" w:rsidR="00125177" w:rsidRPr="009B0384"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(Generator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356A954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value of the works will not form part of the asset transfer value therefore will not be used as part of the offshore tariff calculation.</w:t>
            </w:r>
          </w:p>
        </w:tc>
      </w:tr>
      <w:tr w:rsidR="00125177" w:rsidRPr="008B03FC" w14:paraId="29F0873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73"/>
        </w:trPr>
        <w:tc>
          <w:tcPr>
            <w:tcW w:w="603" w:type="dxa"/>
          </w:tcPr>
          <w:p w14:paraId="127C703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1</w:t>
            </w:r>
          </w:p>
        </w:tc>
        <w:tc>
          <w:tcPr>
            <w:tcW w:w="3333" w:type="dxa"/>
          </w:tcPr>
          <w:p w14:paraId="4AEA33CA" w14:textId="77777777" w:rsidR="00125177" w:rsidRPr="007E41E1"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(Offshore Transmission Owner (OFTO)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15D1BA9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As part of determining the TNUoS revenue associated with each asset, the value of the One-Off Works would be excluded when pro-rating the OFTO</w:t>
            </w:r>
            <w:r>
              <w:rPr>
                <w:rFonts w:ascii="Arial" w:hAnsi="Arial" w:cs="Arial"/>
                <w:iCs/>
                <w:sz w:val="22"/>
                <w:szCs w:val="22"/>
              </w:rPr>
              <w:t>’</w:t>
            </w:r>
            <w:r w:rsidRPr="00677208">
              <w:rPr>
                <w:rFonts w:ascii="Arial" w:hAnsi="Arial" w:cs="Arial"/>
                <w:iCs/>
                <w:sz w:val="22"/>
                <w:szCs w:val="22"/>
              </w:rPr>
              <w:t xml:space="preserve">s allowed revenue against assets by asset value. </w:t>
            </w:r>
          </w:p>
        </w:tc>
      </w:tr>
    </w:tbl>
    <w:p w14:paraId="0B7FA6E4" w14:textId="77777777" w:rsidR="00125177" w:rsidRDefault="00125177" w:rsidP="00125177">
      <w:pPr>
        <w:pStyle w:val="1"/>
        <w:jc w:val="both"/>
      </w:pPr>
      <w:r>
        <w:br w:type="textWrapping" w:clear="all"/>
      </w:r>
    </w:p>
    <w:p w14:paraId="3B3239DE" w14:textId="77777777" w:rsidR="00125177" w:rsidRDefault="00125177" w:rsidP="00125177">
      <w:pPr>
        <w:pStyle w:val="1"/>
        <w:ind w:left="720"/>
        <w:jc w:val="both"/>
      </w:pPr>
    </w:p>
    <w:p w14:paraId="10E2C69A" w14:textId="4CA68E87" w:rsidR="00125177" w:rsidRDefault="4C0F0931" w:rsidP="007D27B2">
      <w:pPr>
        <w:pStyle w:val="1"/>
        <w:numPr>
          <w:ilvl w:val="0"/>
          <w:numId w:val="70"/>
        </w:numPr>
        <w:jc w:val="both"/>
      </w:pPr>
      <w:r w:rsidRPr="03871E98">
        <w:rPr>
          <w:b/>
          <w:bCs/>
        </w:rPr>
        <w:t>The Company</w:t>
      </w:r>
      <w:r w:rsidR="3FDB1455">
        <w:t xml:space="preserve"> shall publish any adjusted transport model inputs that it intends to use in the calculation of TNUoS tariffs effective from the year commencing on the following 1</w:t>
      </w:r>
      <w:r w:rsidR="3FDB1455" w:rsidRPr="03871E98">
        <w:rPr>
          <w:vertAlign w:val="superscript"/>
        </w:rPr>
        <w:t>st</w:t>
      </w:r>
      <w:r w:rsidR="3FDB1455">
        <w:t xml:space="preserve"> April in the NETS </w:t>
      </w:r>
      <w:r w:rsidR="0E2CF138" w:rsidRPr="009919C1">
        <w:rPr>
          <w:b/>
          <w:bCs/>
        </w:rPr>
        <w:t xml:space="preserve">Electricity Ten Year Statement (ETYS) </w:t>
      </w:r>
      <w:r w:rsidR="3FDB1455">
        <w:t xml:space="preserve">October Update. Any further adjustments that </w:t>
      </w:r>
      <w:r w:rsidRPr="03871E98">
        <w:rPr>
          <w:b/>
          <w:bCs/>
        </w:rPr>
        <w:t>The Company</w:t>
      </w:r>
      <w:r w:rsidR="3FDB1455">
        <w:t xml:space="preserve"> makes shall be published by </w:t>
      </w:r>
      <w:r w:rsidRPr="03871E98">
        <w:rPr>
          <w:b/>
          <w:bCs/>
        </w:rPr>
        <w:t>The Company</w:t>
      </w:r>
      <w:r w:rsidR="3FDB1455">
        <w:t xml:space="preserve"> upon the publication of the final TNUoS tariffs for the year concerned. </w:t>
      </w:r>
    </w:p>
    <w:p w14:paraId="66E9CA53" w14:textId="77777777" w:rsidR="00125177" w:rsidRDefault="00125177" w:rsidP="00125177">
      <w:pPr>
        <w:pStyle w:val="1"/>
        <w:ind w:left="720"/>
        <w:jc w:val="both"/>
      </w:pPr>
    </w:p>
    <w:p w14:paraId="3203BDD3" w14:textId="77777777" w:rsidR="006661FE" w:rsidRPr="006661FE" w:rsidRDefault="006661FE" w:rsidP="006661FE">
      <w:pPr>
        <w:pStyle w:val="Heading3"/>
        <w:ind w:left="709"/>
        <w:jc w:val="both"/>
        <w:rPr>
          <w:rFonts w:ascii="Arial" w:hAnsi="Arial" w:cs="Arial"/>
          <w:b/>
        </w:rPr>
      </w:pPr>
      <w:bookmarkStart w:id="173" w:name="_Toc49661109"/>
      <w:bookmarkStart w:id="174" w:name="_Toc274049680"/>
      <w:r w:rsidRPr="006661FE">
        <w:rPr>
          <w:rFonts w:ascii="Arial" w:hAnsi="Arial" w:cs="Arial"/>
          <w:b/>
        </w:rPr>
        <w:t>Model Outputs</w:t>
      </w:r>
      <w:bookmarkEnd w:id="173"/>
      <w:bookmarkEnd w:id="174"/>
    </w:p>
    <w:p w14:paraId="5496222A" w14:textId="77777777" w:rsidR="006661FE" w:rsidRDefault="006661FE" w:rsidP="006661FE">
      <w:pPr>
        <w:pStyle w:val="1"/>
        <w:jc w:val="both"/>
      </w:pPr>
    </w:p>
    <w:p w14:paraId="1EA98F49" w14:textId="77777777" w:rsidR="0024046E" w:rsidRDefault="006661FE" w:rsidP="007D27B2">
      <w:pPr>
        <w:pStyle w:val="1"/>
        <w:numPr>
          <w:ilvl w:val="0"/>
          <w:numId w:val="70"/>
        </w:numPr>
        <w:jc w:val="both"/>
      </w:pPr>
      <w:r>
        <w:t>The transport model</w:t>
      </w:r>
      <w:r>
        <w:fldChar w:fldCharType="begin"/>
      </w:r>
      <w:r>
        <w:instrText xml:space="preserve"> XE "transport model" </w:instrText>
      </w:r>
      <w:r>
        <w:fldChar w:fldCharType="end"/>
      </w:r>
      <w:r>
        <w:t xml:space="preserve"> takes the inputs described above and </w:t>
      </w:r>
      <w:r w:rsidR="0024046E">
        <w:t xml:space="preserve">carries out </w:t>
      </w:r>
      <w:r>
        <w:t xml:space="preserve">the </w:t>
      </w:r>
      <w:r w:rsidR="0024046E">
        <w:t xml:space="preserve">following steps individually for Peak Security and Year Round backgrounds. </w:t>
      </w:r>
    </w:p>
    <w:p w14:paraId="69EA97D1" w14:textId="77777777" w:rsidR="00F31F49" w:rsidRDefault="00F31F49" w:rsidP="000B6C0D">
      <w:pPr>
        <w:pStyle w:val="1"/>
        <w:ind w:left="1627"/>
        <w:jc w:val="both"/>
      </w:pPr>
    </w:p>
    <w:p w14:paraId="67CF24E2" w14:textId="77777777" w:rsidR="00251585" w:rsidRDefault="0024046E" w:rsidP="007D27B2">
      <w:pPr>
        <w:pStyle w:val="1"/>
        <w:numPr>
          <w:ilvl w:val="0"/>
          <w:numId w:val="70"/>
        </w:numPr>
        <w:jc w:val="both"/>
      </w:pPr>
      <w:r>
        <w:t xml:space="preserve">Depending on the background, the TEC of the relevant </w:t>
      </w:r>
      <w:r w:rsidR="006661FE">
        <w:t xml:space="preserve">generation </w:t>
      </w:r>
      <w:r>
        <w:t xml:space="preserve">plant types are scaled by a percentage as described </w:t>
      </w:r>
      <w:r w:rsidRPr="00824A12">
        <w:t xml:space="preserve">in </w:t>
      </w:r>
      <w:r w:rsidRPr="009B0384">
        <w:t>1</w:t>
      </w:r>
      <w:r w:rsidR="00891D82">
        <w:t>4</w:t>
      </w:r>
      <w:r w:rsidRPr="009B0384">
        <w:t>.15.7</w:t>
      </w:r>
      <w:r w:rsidRPr="00824A12">
        <w:t>,</w:t>
      </w:r>
      <w:r>
        <w:t xml:space="preserve"> above. The TEC of the remaining generation plant types in each background are</w:t>
      </w:r>
      <w:r w:rsidR="00F31F49">
        <w:t xml:space="preserve"> </w:t>
      </w:r>
      <w:r w:rsidR="006661FE">
        <w:t>uniformly</w:t>
      </w:r>
      <w:r w:rsidR="00251585">
        <w:t xml:space="preserve"> scaled</w:t>
      </w:r>
      <w:r w:rsidR="006661FE">
        <w:t xml:space="preserve"> such that total national generation (</w:t>
      </w:r>
      <w:r w:rsidR="00251585">
        <w:t xml:space="preserve">scaled </w:t>
      </w:r>
      <w:r w:rsidR="006661FE">
        <w:t xml:space="preserve">sum of contracted TECs) equals total national ACS Demand. </w:t>
      </w:r>
    </w:p>
    <w:p w14:paraId="10C6EAE4" w14:textId="77777777" w:rsidR="00251585" w:rsidRDefault="00251585" w:rsidP="000B6C0D">
      <w:pPr>
        <w:pStyle w:val="1"/>
        <w:ind w:left="1627"/>
        <w:jc w:val="both"/>
      </w:pPr>
    </w:p>
    <w:p w14:paraId="3A2DD8D0" w14:textId="77777777" w:rsidR="006661FE" w:rsidRDefault="00251585" w:rsidP="007D27B2">
      <w:pPr>
        <w:pStyle w:val="1"/>
        <w:numPr>
          <w:ilvl w:val="0"/>
          <w:numId w:val="70"/>
        </w:numPr>
        <w:jc w:val="both"/>
      </w:pPr>
      <w:r>
        <w:t xml:space="preserve">For each background, the </w:t>
      </w:r>
      <w:r w:rsidR="006661FE">
        <w:t xml:space="preserve">model then uses a DCLF ICRP transport algorithm to derive the resultant pattern of flows based on the network impedance required to meet the nodal </w:t>
      </w:r>
      <w:r w:rsidR="004633BA">
        <w:t xml:space="preserve">net </w:t>
      </w:r>
      <w:r w:rsidR="006661FE">
        <w:t xml:space="preserve">demand using the scaled nodal generation, assuming every circuit has infinite capacity. </w:t>
      </w:r>
      <w:r>
        <w:t>Flows on individual transmission circuits are compared for both backgrounds and the background giving rise to the highest flow is considered as the triggering criterion for future investment of that circuit for the purposes of the charging methodology. Therefore all circuits will be tagged as Peak Security or Year Round depending upon the background resulting in the highest flow. In the event that both backgrounds result in the same flow, the circuit will be tagged as Peak Security.</w:t>
      </w:r>
      <w:r w:rsidR="00F31F49">
        <w:t xml:space="preserve"> </w:t>
      </w:r>
      <w:r w:rsidR="006661FE">
        <w:t>Then it calculates the resultant total network</w:t>
      </w:r>
      <w:r>
        <w:t xml:space="preserve"> Peak Security MWkm and Year Round </w:t>
      </w:r>
      <w:r w:rsidR="006661FE">
        <w:t>MWkm, using the relevant circuit expansion factors as appropriate</w:t>
      </w:r>
      <w:r w:rsidR="006661FE">
        <w:fldChar w:fldCharType="begin"/>
      </w:r>
      <w:r w:rsidR="006661FE">
        <w:instrText xml:space="preserve"> XE "MWkm" </w:instrText>
      </w:r>
      <w:r w:rsidR="006661FE">
        <w:fldChar w:fldCharType="end"/>
      </w:r>
      <w:r w:rsidR="006661FE">
        <w:t>.</w:t>
      </w:r>
    </w:p>
    <w:p w14:paraId="0BE36EF2" w14:textId="77777777" w:rsidR="006661FE" w:rsidRDefault="006661FE" w:rsidP="006661FE">
      <w:pPr>
        <w:pStyle w:val="1"/>
        <w:jc w:val="both"/>
      </w:pPr>
    </w:p>
    <w:p w14:paraId="2F23E30D" w14:textId="77777777" w:rsidR="00251585" w:rsidRDefault="006661FE" w:rsidP="007D27B2">
      <w:pPr>
        <w:pStyle w:val="1"/>
        <w:numPr>
          <w:ilvl w:val="0"/>
          <w:numId w:val="70"/>
        </w:numPr>
        <w:tabs>
          <w:tab w:val="num" w:pos="1080"/>
        </w:tabs>
        <w:jc w:val="both"/>
      </w:pPr>
      <w:r>
        <w:t>Using th</w:t>
      </w:r>
      <w:r w:rsidR="00251585">
        <w:t>ese</w:t>
      </w:r>
      <w:r>
        <w:t xml:space="preserve"> baseline network</w:t>
      </w:r>
      <w:r w:rsidR="00251585">
        <w:t>s for Peak Security and Year Round backgrounds</w:t>
      </w:r>
      <w:r>
        <w:t>, the model</w:t>
      </w:r>
      <w:r w:rsidR="00251585">
        <w:t xml:space="preserve"> then</w:t>
      </w:r>
      <w:r>
        <w:t xml:space="preserve"> calculates for a given injection of 1MW of generation at each node, with a corresponding 1MW offtake (</w:t>
      </w:r>
      <w:r w:rsidR="004633BA">
        <w:t xml:space="preserve">net </w:t>
      </w:r>
      <w:r>
        <w:t>demand)</w:t>
      </w:r>
      <w:r w:rsidR="007B32ED">
        <w:t xml:space="preserve"> </w:t>
      </w:r>
      <w:r w:rsidR="00251585">
        <w:t xml:space="preserve">distributed across all demand nodes in the network, </w:t>
      </w:r>
      <w:r>
        <w:t>the increase or decrease in total MWkm</w:t>
      </w:r>
      <w:r>
        <w:fldChar w:fldCharType="begin"/>
      </w:r>
      <w:r>
        <w:instrText xml:space="preserve"> XE "MWkm" </w:instrText>
      </w:r>
      <w:r>
        <w:fldChar w:fldCharType="end"/>
      </w:r>
      <w:r>
        <w:t xml:space="preserve"> of the whole </w:t>
      </w:r>
      <w:r w:rsidR="00251585">
        <w:t>Peak Security and Year Round networks. The proportion of the 1MW offtake allocated to any given demand node will be based on total background nodal</w:t>
      </w:r>
      <w:r w:rsidR="004633BA" w:rsidRPr="004633BA">
        <w:t xml:space="preserve"> </w:t>
      </w:r>
      <w:r w:rsidR="004633BA">
        <w:t>net</w:t>
      </w:r>
      <w:r w:rsidR="00251585">
        <w:t xml:space="preserve"> demand in the model. For example, with a total </w:t>
      </w:r>
      <w:r w:rsidR="004633BA">
        <w:t xml:space="preserve">net </w:t>
      </w:r>
      <w:r w:rsidR="00251585">
        <w:t xml:space="preserve">GB demand of 60GW in the model, a node with a </w:t>
      </w:r>
      <w:r w:rsidR="004633BA">
        <w:t xml:space="preserve">net </w:t>
      </w:r>
      <w:r w:rsidR="00251585">
        <w:t>demand of 600MW would contain 1% of the offtake i.e. 0.01MW.</w:t>
      </w:r>
    </w:p>
    <w:p w14:paraId="0ECA38DA" w14:textId="77777777" w:rsidR="00251585" w:rsidRDefault="00251585" w:rsidP="000B6C0D">
      <w:pPr>
        <w:pStyle w:val="ListParagraph"/>
      </w:pPr>
    </w:p>
    <w:p w14:paraId="7EF3AF79" w14:textId="77777777" w:rsidR="006661FE" w:rsidRDefault="006661FE" w:rsidP="007D27B2">
      <w:pPr>
        <w:pStyle w:val="1"/>
        <w:numPr>
          <w:ilvl w:val="0"/>
          <w:numId w:val="70"/>
        </w:numPr>
        <w:jc w:val="both"/>
      </w:pPr>
      <w:r>
        <w:t>Given the assumption of a 1MW injection, for simplicity the marginal costs are expressed solely in km.  This gives a</w:t>
      </w:r>
      <w:r w:rsidR="00251585">
        <w:t xml:space="preserve"> Peak Security marginal km cost and a Year Round</w:t>
      </w:r>
      <w:r>
        <w:t xml:space="preserve"> marginal km cost for generation at each node (although not that used to calculate generation tariffs which considers local and wider cost components).  The</w:t>
      </w:r>
      <w:r w:rsidR="00251585">
        <w:t xml:space="preserve"> Peak Security and Year Round</w:t>
      </w:r>
      <w:r>
        <w:t xml:space="preserve"> marginal km cost</w:t>
      </w:r>
      <w:r w:rsidR="00251585">
        <w:t>s</w:t>
      </w:r>
      <w:r>
        <w:t xml:space="preserve"> for demand at each node</w:t>
      </w:r>
      <w:r w:rsidR="00251585">
        <w:t xml:space="preserve"> are</w:t>
      </w:r>
      <w:r>
        <w:t xml:space="preserve"> equal and opposite to </w:t>
      </w:r>
      <w:r w:rsidR="00251585">
        <w:t>the Peak Security and Year Round</w:t>
      </w:r>
      <w:r>
        <w:t xml:space="preserve"> nodal marginal km</w:t>
      </w:r>
      <w:r w:rsidR="00251585">
        <w:t xml:space="preserve"> respectively</w:t>
      </w:r>
      <w:r>
        <w:t xml:space="preserve"> for generation and this is used to calculate demand tariffs.  Note the marginal km costs can be positive or negative depending on the impact the injection of 1MW of generation has on the total circuit km.</w:t>
      </w:r>
    </w:p>
    <w:p w14:paraId="659FC292" w14:textId="77777777" w:rsidR="006661FE" w:rsidRDefault="006661FE" w:rsidP="006661FE">
      <w:pPr>
        <w:pStyle w:val="1"/>
        <w:jc w:val="both"/>
      </w:pPr>
    </w:p>
    <w:p w14:paraId="3CF84091" w14:textId="77777777" w:rsidR="00364974" w:rsidRDefault="006661FE" w:rsidP="007D27B2">
      <w:pPr>
        <w:pStyle w:val="1"/>
        <w:numPr>
          <w:ilvl w:val="0"/>
          <w:numId w:val="70"/>
        </w:numPr>
        <w:jc w:val="both"/>
      </w:pPr>
      <w:r w:rsidRPr="005443AC">
        <w:t xml:space="preserve">Using a similar </w:t>
      </w:r>
      <w:r w:rsidRPr="00824A12">
        <w:t>methodology</w:t>
      </w:r>
      <w:r w:rsidR="00364974" w:rsidRPr="00BF295A">
        <w:t xml:space="preserve"> </w:t>
      </w:r>
      <w:r w:rsidR="00364974" w:rsidRPr="009B0384">
        <w:t>as described above in</w:t>
      </w:r>
      <w:r w:rsidR="00BE09DE" w:rsidRPr="009B0384">
        <w:t xml:space="preserve"> 14.15.</w:t>
      </w:r>
      <w:r w:rsidR="00824A12" w:rsidRPr="009B0384">
        <w:t>27</w:t>
      </w:r>
      <w:r w:rsidR="00364974" w:rsidRPr="009B0384">
        <w:t>,</w:t>
      </w:r>
      <w:r w:rsidRPr="005443AC">
        <w:t xml:space="preserve"> </w:t>
      </w:r>
      <w:r>
        <w:t xml:space="preserve">the local and wider marginal km costs used to determine </w:t>
      </w:r>
      <w:r w:rsidRPr="005443AC">
        <w:t>generat</w:t>
      </w:r>
      <w:r>
        <w:t xml:space="preserve">ion TNUoS </w:t>
      </w:r>
      <w:r w:rsidRPr="005443AC">
        <w:t>tariff</w:t>
      </w:r>
      <w:r>
        <w:t>s</w:t>
      </w:r>
      <w:r w:rsidRPr="005443AC">
        <w:t xml:space="preserve"> </w:t>
      </w:r>
      <w:r>
        <w:t>are</w:t>
      </w:r>
      <w:r w:rsidRPr="005443AC">
        <w:t xml:space="preserve"> </w:t>
      </w:r>
      <w:r>
        <w:t>calculat</w:t>
      </w:r>
      <w:r w:rsidRPr="005443AC">
        <w:t xml:space="preserve">ed by injecting 1MW of generation against the node(s) the generator is modelled at and increasing by 1MW the offtake </w:t>
      </w:r>
      <w:r w:rsidR="00364974">
        <w:t>across</w:t>
      </w:r>
      <w:r w:rsidRPr="005443AC">
        <w:t xml:space="preserve"> the </w:t>
      </w:r>
      <w:r w:rsidR="00364974">
        <w:t xml:space="preserve">distributed </w:t>
      </w:r>
      <w:r w:rsidRPr="005443AC">
        <w:t xml:space="preserve">reference node.  </w:t>
      </w:r>
      <w:r w:rsidR="00364974">
        <w:t xml:space="preserve">It should be noted that although the wider marginal km costs are calculated for both Peak Security and Year Round backgrounds, the local marginal km costs are calculated on the Year Round background. </w:t>
      </w:r>
    </w:p>
    <w:p w14:paraId="1AD1D93D" w14:textId="77777777" w:rsidR="00364974" w:rsidRDefault="00364974" w:rsidP="000B6C0D">
      <w:pPr>
        <w:pStyle w:val="ListParagraph"/>
      </w:pPr>
    </w:p>
    <w:p w14:paraId="7F87B579" w14:textId="77777777" w:rsidR="006661FE" w:rsidRDefault="006661FE" w:rsidP="007D27B2">
      <w:pPr>
        <w:pStyle w:val="1"/>
        <w:numPr>
          <w:ilvl w:val="0"/>
          <w:numId w:val="70"/>
        </w:numPr>
        <w:jc w:val="both"/>
      </w:pPr>
      <w:r>
        <w:t>In</w:t>
      </w:r>
      <w:r w:rsidR="00F31F49">
        <w:t xml:space="preserve"> </w:t>
      </w:r>
      <w:r w:rsidR="00364974">
        <w:t xml:space="preserve">addition, </w:t>
      </w:r>
      <w:r w:rsidRPr="005443AC">
        <w:t>any circuits</w:t>
      </w:r>
      <w:r w:rsidR="00364974">
        <w:t xml:space="preserve"> in the model,</w:t>
      </w:r>
      <w:r w:rsidRPr="005443AC">
        <w:t xml:space="preserve"> identified as local assets</w:t>
      </w:r>
      <w:r>
        <w:t xml:space="preserve"> to a node will have the local circuit expansion factors</w:t>
      </w:r>
      <w:r w:rsidR="00364974">
        <w:t xml:space="preserve"> which</w:t>
      </w:r>
      <w:r>
        <w:t xml:space="preserve"> are applied in calculating that particular node’s marginal km. Any remaining circuits will have the TO specific wider circuit expansion factors applied. </w:t>
      </w:r>
    </w:p>
    <w:p w14:paraId="1449EBA1" w14:textId="77777777" w:rsidR="006661FE" w:rsidRDefault="006661FE" w:rsidP="006661FE">
      <w:pPr>
        <w:pStyle w:val="1"/>
        <w:jc w:val="both"/>
      </w:pPr>
    </w:p>
    <w:p w14:paraId="72E13EF3" w14:textId="77777777" w:rsidR="006661FE" w:rsidRDefault="006661FE" w:rsidP="007D27B2">
      <w:pPr>
        <w:pStyle w:val="1"/>
        <w:numPr>
          <w:ilvl w:val="0"/>
          <w:numId w:val="70"/>
        </w:numPr>
        <w:rPr>
          <w:b/>
        </w:rPr>
      </w:pPr>
      <w:r>
        <w:t>An example is contained in 14.21</w:t>
      </w:r>
      <w:r w:rsidRPr="00212A4A">
        <w:t xml:space="preserve"> Transport Model Example.</w:t>
      </w:r>
    </w:p>
    <w:p w14:paraId="4638EAB6" w14:textId="77777777" w:rsidR="006661FE" w:rsidRDefault="006661FE" w:rsidP="006661FE">
      <w:pPr>
        <w:pStyle w:val="Heading2"/>
      </w:pPr>
      <w:bookmarkStart w:id="175" w:name="_Toc32201077"/>
    </w:p>
    <w:p w14:paraId="10911A77" w14:textId="77777777" w:rsidR="006661FE" w:rsidRPr="009470D8" w:rsidRDefault="006661FE" w:rsidP="006661FE">
      <w:pPr>
        <w:pStyle w:val="Heading2"/>
      </w:pPr>
      <w:bookmarkStart w:id="176" w:name="_Toc274049681"/>
      <w:bookmarkStart w:id="177" w:name="_Toc49661110"/>
      <w:r w:rsidRPr="009470D8">
        <w:t>Calculation of local nodal marginal km</w:t>
      </w:r>
      <w:bookmarkEnd w:id="176"/>
    </w:p>
    <w:p w14:paraId="29B1129C" w14:textId="77777777" w:rsidR="006661FE" w:rsidRDefault="006661FE" w:rsidP="006661FE"/>
    <w:p w14:paraId="0923BA2D" w14:textId="77777777" w:rsidR="006661FE" w:rsidRPr="00830546" w:rsidRDefault="006661FE" w:rsidP="007D27B2">
      <w:pPr>
        <w:pStyle w:val="1"/>
        <w:numPr>
          <w:ilvl w:val="0"/>
          <w:numId w:val="70"/>
        </w:numPr>
        <w:jc w:val="both"/>
      </w:pPr>
      <w:r w:rsidRPr="00830546">
        <w:t xml:space="preserve">In order to ensure assets local to generation are charged in a cost reflective manner, a generation </w:t>
      </w:r>
      <w:r>
        <w:t>l</w:t>
      </w:r>
      <w:r w:rsidRPr="00830546">
        <w:t xml:space="preserve">ocal </w:t>
      </w:r>
      <w:r>
        <w:t>circuit t</w:t>
      </w:r>
      <w:r w:rsidRPr="00830546">
        <w:t xml:space="preserve">ariff is calculated. The nodal specific charge provides a financial signal reflecting the security and construction of the infrastructure circuits that connect the node to the transmission system. </w:t>
      </w:r>
    </w:p>
    <w:p w14:paraId="3AA9F91C" w14:textId="77777777" w:rsidR="006661FE" w:rsidRPr="00830546" w:rsidRDefault="006661FE" w:rsidP="006661FE">
      <w:pPr>
        <w:pStyle w:val="1"/>
      </w:pPr>
    </w:p>
    <w:p w14:paraId="25C679D2" w14:textId="77777777" w:rsidR="006661FE" w:rsidRPr="00830546" w:rsidRDefault="006661FE" w:rsidP="007D27B2">
      <w:pPr>
        <w:pStyle w:val="1"/>
        <w:numPr>
          <w:ilvl w:val="0"/>
          <w:numId w:val="70"/>
        </w:numPr>
        <w:jc w:val="both"/>
      </w:pPr>
      <w:r w:rsidRPr="00830546">
        <w:t>Main Interconnected Transmission System (MITS) nodes are defined as:</w:t>
      </w:r>
    </w:p>
    <w:p w14:paraId="4A3C2E2D" w14:textId="77777777" w:rsidR="006661FE" w:rsidRPr="00830546" w:rsidRDefault="006661FE" w:rsidP="006661FE">
      <w:pPr>
        <w:pStyle w:val="1"/>
      </w:pPr>
    </w:p>
    <w:p w14:paraId="01C459BB" w14:textId="77777777" w:rsidR="006661FE" w:rsidRDefault="006661FE" w:rsidP="002439CF">
      <w:pPr>
        <w:pStyle w:val="1"/>
        <w:numPr>
          <w:ilvl w:val="0"/>
          <w:numId w:val="51"/>
        </w:numPr>
        <w:tabs>
          <w:tab w:val="num" w:pos="1440"/>
        </w:tabs>
        <w:ind w:left="1440"/>
      </w:pPr>
      <w:r w:rsidRPr="00830546">
        <w:t>Grid Supply Point connection</w:t>
      </w:r>
      <w:r>
        <w:t>s</w:t>
      </w:r>
      <w:r w:rsidRPr="00830546">
        <w:t xml:space="preserve"> with 2 or more transmission circuits connecting at the site</w:t>
      </w:r>
      <w:r>
        <w:t>;</w:t>
      </w:r>
      <w:r w:rsidRPr="00830546">
        <w:t xml:space="preserve"> or</w:t>
      </w:r>
    </w:p>
    <w:p w14:paraId="64B30531" w14:textId="77777777" w:rsidR="006661FE" w:rsidRDefault="006661FE" w:rsidP="002439CF">
      <w:pPr>
        <w:pStyle w:val="1"/>
        <w:numPr>
          <w:ilvl w:val="0"/>
          <w:numId w:val="51"/>
        </w:numPr>
        <w:tabs>
          <w:tab w:val="num" w:pos="1440"/>
        </w:tabs>
        <w:ind w:left="1440"/>
      </w:pPr>
      <w:r>
        <w:t>connections with m</w:t>
      </w:r>
      <w:r w:rsidRPr="00830546">
        <w:t xml:space="preserve">ore than 4 transmission circuits connecting at the site. </w:t>
      </w:r>
    </w:p>
    <w:p w14:paraId="42DB13BA" w14:textId="0125C272" w:rsidR="007C1D2F" w:rsidRDefault="007C1D2F" w:rsidP="007C1D2F">
      <w:pPr>
        <w:pStyle w:val="1"/>
      </w:pPr>
    </w:p>
    <w:p w14:paraId="48328E1A" w14:textId="77777777" w:rsidR="006661FE" w:rsidRPr="00BE547C" w:rsidRDefault="006661FE" w:rsidP="007D27B2">
      <w:pPr>
        <w:pStyle w:val="1"/>
        <w:numPr>
          <w:ilvl w:val="0"/>
          <w:numId w:val="70"/>
        </w:numPr>
        <w:jc w:val="both"/>
      </w:pPr>
      <w:r w:rsidRPr="00BE547C">
        <w:t xml:space="preserve">Where a Grid Supply Point is defined as a point of supply from the </w:t>
      </w:r>
      <w:r>
        <w:t>National Electricity</w:t>
      </w:r>
      <w:r w:rsidRPr="00BE547C">
        <w:t xml:space="preserve"> </w:t>
      </w:r>
      <w:r>
        <w:t>T</w:t>
      </w:r>
      <w:r w:rsidRPr="00BE547C">
        <w:t xml:space="preserve">ransmission </w:t>
      </w:r>
      <w:r>
        <w:t>S</w:t>
      </w:r>
      <w:r w:rsidRPr="00BE547C">
        <w:t>ystem to network operators or non-embedded customers excluding generator or interconnector load alone. For the avoidance of doubt, generator or interconnector load would be subject to the circuit component of its Local Charge</w:t>
      </w:r>
      <w:r w:rsidRPr="00830546">
        <w:t xml:space="preserve">. </w:t>
      </w:r>
      <w:r w:rsidRPr="00BE547C">
        <w:t xml:space="preserve">A transmission circuit is part of the </w:t>
      </w:r>
      <w:r>
        <w:t>National Electricity</w:t>
      </w:r>
      <w:r w:rsidRPr="00BE547C">
        <w:t xml:space="preserve"> </w:t>
      </w:r>
      <w:r>
        <w:t>T</w:t>
      </w:r>
      <w:r w:rsidRPr="00BE547C">
        <w:t xml:space="preserve">ransmission </w:t>
      </w:r>
      <w:r>
        <w:t>S</w:t>
      </w:r>
      <w:r w:rsidRPr="00BE547C">
        <w:t>ystem between two or more circuit-breakers which includes transformers, cables and overhead lines but excludes busbars and generation circuits.</w:t>
      </w:r>
    </w:p>
    <w:p w14:paraId="56825BE1" w14:textId="77777777" w:rsidR="006661FE" w:rsidRPr="00830546" w:rsidRDefault="006661FE" w:rsidP="006661FE">
      <w:pPr>
        <w:pStyle w:val="1"/>
        <w:ind w:left="720"/>
        <w:jc w:val="both"/>
      </w:pPr>
    </w:p>
    <w:p w14:paraId="620B97CF" w14:textId="77777777" w:rsidR="006661FE" w:rsidRPr="00830546" w:rsidRDefault="006661FE" w:rsidP="007D27B2">
      <w:pPr>
        <w:pStyle w:val="1"/>
        <w:numPr>
          <w:ilvl w:val="0"/>
          <w:numId w:val="70"/>
        </w:numPr>
        <w:jc w:val="both"/>
      </w:pPr>
      <w:r w:rsidRPr="00830546">
        <w:t xml:space="preserve">Generators directly connected to a MITS node will have a </w:t>
      </w:r>
      <w:r>
        <w:t xml:space="preserve">zero local </w:t>
      </w:r>
      <w:r w:rsidRPr="00830546">
        <w:t xml:space="preserve">circuit </w:t>
      </w:r>
      <w:r>
        <w:t>t</w:t>
      </w:r>
      <w:r w:rsidRPr="00830546">
        <w:t xml:space="preserve">ariff. </w:t>
      </w:r>
    </w:p>
    <w:p w14:paraId="71CBCE91" w14:textId="77777777" w:rsidR="006661FE" w:rsidRPr="00830546" w:rsidRDefault="006661FE" w:rsidP="006661FE">
      <w:pPr>
        <w:pStyle w:val="1"/>
      </w:pPr>
    </w:p>
    <w:p w14:paraId="32C07FDF" w14:textId="77777777" w:rsidR="006661FE" w:rsidRPr="00830546" w:rsidRDefault="006661FE" w:rsidP="007D27B2">
      <w:pPr>
        <w:pStyle w:val="1"/>
        <w:numPr>
          <w:ilvl w:val="0"/>
          <w:numId w:val="70"/>
        </w:numPr>
        <w:jc w:val="both"/>
      </w:pPr>
      <w:r w:rsidRPr="00830546">
        <w:t xml:space="preserve">Generators not connected to a MITS node will have a </w:t>
      </w:r>
      <w:r>
        <w:t>l</w:t>
      </w:r>
      <w:r w:rsidRPr="00830546">
        <w:t xml:space="preserve">ocal </w:t>
      </w:r>
      <w:r>
        <w:t>circuit t</w:t>
      </w:r>
      <w:r w:rsidRPr="00830546">
        <w:t xml:space="preserve">ariff derived from </w:t>
      </w:r>
      <w:r>
        <w:t>the  local nodal marginal km for the generation node i.e. t</w:t>
      </w:r>
      <w:r w:rsidRPr="00830546">
        <w:t xml:space="preserve">he </w:t>
      </w:r>
      <w:r>
        <w:t xml:space="preserve">increase or decrease in </w:t>
      </w:r>
      <w:r w:rsidRPr="00830546">
        <w:t xml:space="preserve">marginal </w:t>
      </w:r>
      <w:r>
        <w:t xml:space="preserve">km </w:t>
      </w:r>
      <w:r w:rsidRPr="00830546">
        <w:t>along the transmission circuits connecting it to all adjacent MITS nodes</w:t>
      </w:r>
      <w:r>
        <w:t xml:space="preserve"> (local assets)</w:t>
      </w:r>
      <w:r w:rsidRPr="00830546">
        <w:t xml:space="preserve">.  </w:t>
      </w:r>
    </w:p>
    <w:p w14:paraId="1DF656C5" w14:textId="77777777" w:rsidR="006661FE" w:rsidRPr="009470D8" w:rsidRDefault="006661FE" w:rsidP="006661FE"/>
    <w:p w14:paraId="0E6B855B" w14:textId="77777777" w:rsidR="006661FE" w:rsidRDefault="006661FE" w:rsidP="006661FE">
      <w:pPr>
        <w:pStyle w:val="Heading2"/>
      </w:pPr>
      <w:bookmarkStart w:id="178" w:name="_Toc274049682"/>
      <w:r>
        <w:t>Calculation of zonal marginal km</w:t>
      </w:r>
      <w:bookmarkEnd w:id="175"/>
      <w:bookmarkEnd w:id="177"/>
      <w:bookmarkEnd w:id="178"/>
    </w:p>
    <w:p w14:paraId="4DE7B9F7" w14:textId="77777777" w:rsidR="006661FE" w:rsidRDefault="006661FE" w:rsidP="006661FE">
      <w:pPr>
        <w:pStyle w:val="1"/>
        <w:jc w:val="both"/>
      </w:pPr>
    </w:p>
    <w:p w14:paraId="4DD624A0" w14:textId="77777777" w:rsidR="006661FE" w:rsidRPr="00BF295A" w:rsidRDefault="006661FE" w:rsidP="007D27B2">
      <w:pPr>
        <w:pStyle w:val="1"/>
        <w:numPr>
          <w:ilvl w:val="0"/>
          <w:numId w:val="70"/>
        </w:numPr>
        <w:jc w:val="both"/>
      </w:pPr>
      <w:r>
        <w:t xml:space="preserve">Given the requirement for relatively stable cost messages through the ICRP </w:t>
      </w:r>
      <w:r>
        <w:fldChar w:fldCharType="begin"/>
      </w:r>
      <w:r>
        <w:instrText xml:space="preserve"> XE "ICRP" </w:instrText>
      </w:r>
      <w:r>
        <w:fldChar w:fldCharType="end"/>
      </w:r>
      <w:r>
        <w:t>methodology and administrative simplicity, nodes are assigned to zones.</w:t>
      </w:r>
      <w:r w:rsidR="008C48A2" w:rsidRPr="008C48A2">
        <w:t xml:space="preserve"> The currently applicable number of generation zones is detailed in </w:t>
      </w:r>
      <w:r w:rsidR="00E71EB2" w:rsidRPr="00E71EB2">
        <w:rPr>
          <w:b/>
          <w:bCs/>
        </w:rPr>
        <w:t>The Company</w:t>
      </w:r>
      <w:r w:rsidR="008C48A2" w:rsidRPr="00CD5631">
        <w:rPr>
          <w:b/>
          <w:bCs/>
        </w:rPr>
        <w:t>'s Statement of Use of System Charges</w:t>
      </w:r>
      <w:r w:rsidR="008C48A2" w:rsidRPr="008C48A2">
        <w:t xml:space="preserve"> which is available from the </w:t>
      </w:r>
      <w:r w:rsidR="008C48A2" w:rsidRPr="00CD5631">
        <w:rPr>
          <w:b/>
          <w:bCs/>
        </w:rPr>
        <w:t>Charging website</w:t>
      </w:r>
      <w:r w:rsidR="008C48A2">
        <w:t>.</w:t>
      </w:r>
      <w:r>
        <w:t xml:space="preserve"> </w:t>
      </w:r>
    </w:p>
    <w:p w14:paraId="2B47FD8C" w14:textId="77777777" w:rsidR="006661FE" w:rsidRDefault="006661FE" w:rsidP="006661FE">
      <w:pPr>
        <w:pStyle w:val="1"/>
        <w:jc w:val="both"/>
      </w:pPr>
    </w:p>
    <w:p w14:paraId="03D69B29" w14:textId="77777777" w:rsidR="006661FE" w:rsidRDefault="006661FE" w:rsidP="007D27B2">
      <w:pPr>
        <w:pStyle w:val="1"/>
        <w:numPr>
          <w:ilvl w:val="0"/>
          <w:numId w:val="70"/>
        </w:numPr>
        <w:jc w:val="both"/>
      </w:pPr>
      <w:r>
        <w:t>Demand zone boundaries have been fixed and relate to the GSP Groups used for energy market settlement purposes.</w:t>
      </w:r>
    </w:p>
    <w:p w14:paraId="5B0B2951" w14:textId="77777777" w:rsidR="006661FE" w:rsidRDefault="006661FE" w:rsidP="006661FE">
      <w:pPr>
        <w:pStyle w:val="1"/>
        <w:jc w:val="both"/>
      </w:pPr>
    </w:p>
    <w:p w14:paraId="563CF5D2" w14:textId="77777777" w:rsidR="006661FE" w:rsidRDefault="006661FE" w:rsidP="007D27B2">
      <w:pPr>
        <w:pStyle w:val="1"/>
        <w:numPr>
          <w:ilvl w:val="0"/>
          <w:numId w:val="70"/>
        </w:numPr>
        <w:jc w:val="both"/>
      </w:pPr>
      <w:r>
        <w:t xml:space="preserve">The nodal marginal km are amalgamated into zones by weighting them by their relevant generation or demand capacity.  </w:t>
      </w:r>
    </w:p>
    <w:p w14:paraId="7BAF5A9E" w14:textId="77777777" w:rsidR="006661FE" w:rsidRDefault="006661FE" w:rsidP="006661FE">
      <w:pPr>
        <w:pStyle w:val="1"/>
        <w:jc w:val="both"/>
      </w:pPr>
    </w:p>
    <w:p w14:paraId="11345DBB" w14:textId="77777777" w:rsidR="00364974" w:rsidRDefault="006661FE" w:rsidP="007D27B2">
      <w:pPr>
        <w:pStyle w:val="1"/>
        <w:numPr>
          <w:ilvl w:val="0"/>
          <w:numId w:val="70"/>
        </w:numPr>
        <w:jc w:val="both"/>
      </w:pPr>
      <w:r w:rsidRPr="00830546">
        <w:t xml:space="preserve">Generators will have </w:t>
      </w:r>
      <w:r>
        <w:t>zonal t</w:t>
      </w:r>
      <w:r w:rsidRPr="00830546">
        <w:t>ariff</w:t>
      </w:r>
      <w:r w:rsidR="009B4836">
        <w:t>s</w:t>
      </w:r>
      <w:r w:rsidRPr="00830546">
        <w:t xml:space="preserve"> derived from</w:t>
      </w:r>
      <w:r w:rsidR="00364974">
        <w:t xml:space="preserve"> both, </w:t>
      </w:r>
      <w:r>
        <w:t>the wider</w:t>
      </w:r>
      <w:r w:rsidR="00364974">
        <w:t xml:space="preserve"> Peak Security nodal marginal km; and the wider Year Round </w:t>
      </w:r>
      <w:r>
        <w:t>nodal marginal km for the generation node calculated as t</w:t>
      </w:r>
      <w:r w:rsidRPr="00830546">
        <w:t xml:space="preserve">he </w:t>
      </w:r>
      <w:r>
        <w:t xml:space="preserve">increase or decrease in </w:t>
      </w:r>
      <w:r w:rsidRPr="00830546">
        <w:t xml:space="preserve">marginal </w:t>
      </w:r>
      <w:r>
        <w:t xml:space="preserve">km </w:t>
      </w:r>
      <w:r w:rsidRPr="00830546">
        <w:t xml:space="preserve">along </w:t>
      </w:r>
      <w:r>
        <w:t xml:space="preserve">all </w:t>
      </w:r>
      <w:r w:rsidRPr="00830546">
        <w:t>transmission circuits</w:t>
      </w:r>
      <w:r>
        <w:t xml:space="preserve"> except</w:t>
      </w:r>
      <w:r w:rsidRPr="00830546">
        <w:t xml:space="preserve"> </w:t>
      </w:r>
      <w:r>
        <w:t>those classified as local assets</w:t>
      </w:r>
      <w:r w:rsidRPr="00830546">
        <w:t>.</w:t>
      </w:r>
      <w:r>
        <w:t xml:space="preserve"> </w:t>
      </w:r>
    </w:p>
    <w:p w14:paraId="20FC8C01" w14:textId="77777777" w:rsidR="00364974" w:rsidRDefault="00364974" w:rsidP="000B6C0D">
      <w:pPr>
        <w:pStyle w:val="ListParagraph"/>
      </w:pPr>
    </w:p>
    <w:p w14:paraId="1393B744" w14:textId="77777777" w:rsidR="006661FE" w:rsidRDefault="006661FE" w:rsidP="000B6C0D">
      <w:pPr>
        <w:pStyle w:val="1"/>
        <w:jc w:val="both"/>
      </w:pPr>
      <w:r>
        <w:t>The zonal</w:t>
      </w:r>
      <w:r w:rsidR="00364974">
        <w:t xml:space="preserve"> Peak Security</w:t>
      </w:r>
      <w:r>
        <w:t xml:space="preserve"> marginal km for generation is calculated as: </w:t>
      </w:r>
    </w:p>
    <w:p w14:paraId="24EA6852" w14:textId="77777777" w:rsidR="006661FE" w:rsidRDefault="006661FE" w:rsidP="006661FE">
      <w:pPr>
        <w:pStyle w:val="1"/>
        <w:jc w:val="both"/>
      </w:pPr>
    </w:p>
    <w:p w14:paraId="4FB0E99B" w14:textId="77777777" w:rsidR="006661FE" w:rsidRDefault="006661FE" w:rsidP="006661FE">
      <w:pPr>
        <w:pStyle w:val="1"/>
        <w:jc w:val="both"/>
      </w:pPr>
    </w:p>
    <w:p w14:paraId="50FEB4A7" w14:textId="1D4E5973" w:rsidR="006661FE" w:rsidRDefault="008A41B4" w:rsidP="006661FE">
      <w:pPr>
        <w:pStyle w:val="1"/>
        <w:jc w:val="center"/>
      </w:pPr>
      <w:r>
        <w:rPr>
          <w:noProof/>
          <w:position w:val="-50"/>
        </w:rPr>
        <w:drawing>
          <wp:inline distT="0" distB="0" distL="0" distR="0" wp14:anchorId="4C1B0E3A" wp14:editId="42F071E6">
            <wp:extent cx="1922145" cy="55435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5665403C" w14:textId="77777777" w:rsidR="006661FE" w:rsidRDefault="006661FE" w:rsidP="006661FE">
      <w:pPr>
        <w:pStyle w:val="1"/>
        <w:jc w:val="both"/>
      </w:pPr>
    </w:p>
    <w:p w14:paraId="055E2846" w14:textId="77777777" w:rsidR="006661FE" w:rsidRDefault="006661FE" w:rsidP="006661FE">
      <w:pPr>
        <w:pStyle w:val="1"/>
        <w:jc w:val="both"/>
      </w:pPr>
    </w:p>
    <w:p w14:paraId="083BBD2E" w14:textId="135B2522" w:rsidR="006661FE" w:rsidRDefault="008A41B4" w:rsidP="006661FE">
      <w:pPr>
        <w:pStyle w:val="1"/>
        <w:jc w:val="center"/>
      </w:pPr>
      <w:r>
        <w:rPr>
          <w:noProof/>
          <w:position w:val="-30"/>
        </w:rPr>
        <w:drawing>
          <wp:inline distT="0" distB="0" distL="0" distR="0" wp14:anchorId="44FD9273" wp14:editId="63822891">
            <wp:extent cx="1706245" cy="33845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6D54694" w14:textId="77777777" w:rsidR="006661FE" w:rsidRDefault="006661FE" w:rsidP="006661FE">
      <w:pPr>
        <w:pStyle w:val="1"/>
        <w:jc w:val="both"/>
      </w:pPr>
    </w:p>
    <w:p w14:paraId="6F0196CC" w14:textId="77777777" w:rsidR="006661FE" w:rsidRDefault="006661FE" w:rsidP="006661FE">
      <w:pPr>
        <w:pStyle w:val="1"/>
        <w:ind w:left="720"/>
        <w:jc w:val="both"/>
      </w:pPr>
      <w:r>
        <w:t>Where</w:t>
      </w:r>
    </w:p>
    <w:p w14:paraId="2B02F3D7" w14:textId="77777777" w:rsidR="006661FE" w:rsidRDefault="006661FE" w:rsidP="006661FE">
      <w:pPr>
        <w:pStyle w:val="1"/>
        <w:jc w:val="both"/>
      </w:pPr>
      <w:r>
        <w:tab/>
        <w:t xml:space="preserve">Gi </w:t>
      </w:r>
      <w:r>
        <w:tab/>
      </w:r>
      <w:r>
        <w:tab/>
        <w:t>=</w:t>
      </w:r>
      <w:r>
        <w:tab/>
        <w:t>Generation zone</w:t>
      </w:r>
    </w:p>
    <w:p w14:paraId="2B514FF4" w14:textId="77777777" w:rsidR="006661FE" w:rsidRDefault="006661FE" w:rsidP="006661FE">
      <w:pPr>
        <w:pStyle w:val="1"/>
        <w:ind w:firstLine="720"/>
        <w:jc w:val="both"/>
      </w:pPr>
      <w:r>
        <w:t>j</w:t>
      </w:r>
      <w:r>
        <w:tab/>
      </w:r>
      <w:r>
        <w:tab/>
        <w:t>=</w:t>
      </w:r>
      <w:r>
        <w:tab/>
        <w:t>Node</w:t>
      </w:r>
    </w:p>
    <w:p w14:paraId="69751D1A" w14:textId="77777777" w:rsidR="006661FE" w:rsidRDefault="006661FE" w:rsidP="006661FE">
      <w:pPr>
        <w:pStyle w:val="1"/>
        <w:jc w:val="both"/>
      </w:pPr>
      <w:r>
        <w:tab/>
        <w:t>NMkm</w:t>
      </w:r>
      <w:r w:rsidR="00F130CD" w:rsidRPr="002B62BF">
        <w:rPr>
          <w:vertAlign w:val="subscript"/>
        </w:rPr>
        <w:t>PS</w:t>
      </w:r>
      <w:r w:rsidR="00364974">
        <w:tab/>
        <w:t>=</w:t>
      </w:r>
      <w:r w:rsidR="00F130CD">
        <w:tab/>
      </w:r>
      <w:r w:rsidR="00364974">
        <w:t xml:space="preserve">Peak Security </w:t>
      </w:r>
      <w:r>
        <w:t>Wider nodal marginal km from transport model</w:t>
      </w:r>
      <w:r>
        <w:fldChar w:fldCharType="begin"/>
      </w:r>
      <w:r>
        <w:instrText xml:space="preserve"> XE "transport model" </w:instrText>
      </w:r>
      <w:r>
        <w:fldChar w:fldCharType="end"/>
      </w:r>
    </w:p>
    <w:p w14:paraId="4CEA6A00" w14:textId="77777777" w:rsidR="006661FE" w:rsidRDefault="006661FE" w:rsidP="006661FE">
      <w:pPr>
        <w:pStyle w:val="1"/>
        <w:ind w:firstLine="720"/>
        <w:jc w:val="both"/>
      </w:pPr>
      <w:r>
        <w:t>WNMkm</w:t>
      </w:r>
      <w:r w:rsidR="00F130CD" w:rsidRPr="002B62BF">
        <w:rPr>
          <w:vertAlign w:val="subscript"/>
        </w:rPr>
        <w:t>PS</w:t>
      </w:r>
      <w:r w:rsidR="00364974">
        <w:tab/>
        <w:t>=</w:t>
      </w:r>
      <w:r w:rsidR="00364974">
        <w:tab/>
        <w:t>Peak Security</w:t>
      </w:r>
      <w:r w:rsidR="007B32ED">
        <w:t xml:space="preserve"> </w:t>
      </w:r>
      <w:r>
        <w:t>Weighted nodal marginal km</w:t>
      </w:r>
    </w:p>
    <w:p w14:paraId="57F16FFE" w14:textId="77777777" w:rsidR="006661FE" w:rsidRDefault="006661FE" w:rsidP="006661FE">
      <w:pPr>
        <w:pStyle w:val="1"/>
        <w:ind w:firstLine="720"/>
        <w:jc w:val="both"/>
      </w:pPr>
      <w:r>
        <w:t>ZMkm</w:t>
      </w:r>
      <w:r w:rsidR="00F130CD" w:rsidRPr="002B62BF">
        <w:rPr>
          <w:vertAlign w:val="subscript"/>
        </w:rPr>
        <w:t>PS</w:t>
      </w:r>
      <w:r w:rsidR="003A12C5">
        <w:tab/>
        <w:t>=</w:t>
      </w:r>
      <w:r w:rsidR="003A12C5">
        <w:tab/>
        <w:t>Peak Security</w:t>
      </w:r>
      <w:r w:rsidR="007B32ED">
        <w:t xml:space="preserve"> </w:t>
      </w:r>
      <w:r>
        <w:t>Zonal Marginal km</w:t>
      </w:r>
    </w:p>
    <w:p w14:paraId="646255FD" w14:textId="77777777" w:rsidR="006661FE" w:rsidRDefault="006661FE" w:rsidP="000B6C0D">
      <w:pPr>
        <w:pStyle w:val="1"/>
        <w:ind w:left="2160" w:hanging="1440"/>
        <w:jc w:val="both"/>
      </w:pPr>
      <w:r>
        <w:t>Gen</w:t>
      </w:r>
      <w:r>
        <w:tab/>
        <w:t>=</w:t>
      </w:r>
      <w:r>
        <w:tab/>
        <w:t>Nodal Generation</w:t>
      </w:r>
      <w:r w:rsidR="003A12C5">
        <w:t xml:space="preserve"> (scaled by the appropriate Peak Security Scaling factor)</w:t>
      </w:r>
      <w:r>
        <w:t xml:space="preserve"> from the transport model</w:t>
      </w:r>
      <w:r>
        <w:fldChar w:fldCharType="begin"/>
      </w:r>
      <w:r>
        <w:instrText xml:space="preserve"> XE "transport model" </w:instrText>
      </w:r>
      <w:r>
        <w:fldChar w:fldCharType="end"/>
      </w:r>
    </w:p>
    <w:p w14:paraId="2B89A846" w14:textId="77777777" w:rsidR="006661FE" w:rsidRDefault="003A12C5" w:rsidP="000B6C0D">
      <w:pPr>
        <w:pStyle w:val="1"/>
        <w:jc w:val="both"/>
      </w:pPr>
      <w:bookmarkStart w:id="179" w:name="_Ref221005180"/>
      <w:r>
        <w:t>Similarly, the</w:t>
      </w:r>
      <w:r w:rsidR="006661FE">
        <w:t xml:space="preserve"> zonal</w:t>
      </w:r>
      <w:r>
        <w:t xml:space="preserve"> Year Round</w:t>
      </w:r>
      <w:r w:rsidR="006661FE">
        <w:t xml:space="preserve"> marginal km for </w:t>
      </w:r>
      <w:r>
        <w:t xml:space="preserve">generation is </w:t>
      </w:r>
      <w:r w:rsidR="006661FE">
        <w:t>calculated as</w:t>
      </w:r>
      <w:bookmarkEnd w:id="179"/>
    </w:p>
    <w:p w14:paraId="5B094558" w14:textId="77777777" w:rsidR="006661FE" w:rsidRDefault="006661FE" w:rsidP="006661FE">
      <w:pPr>
        <w:pStyle w:val="1"/>
        <w:jc w:val="both"/>
      </w:pPr>
    </w:p>
    <w:p w14:paraId="0DB6187D" w14:textId="77777777" w:rsidR="006661FE" w:rsidRDefault="006661FE" w:rsidP="006661FE">
      <w:pPr>
        <w:pStyle w:val="1"/>
        <w:jc w:val="both"/>
      </w:pPr>
    </w:p>
    <w:p w14:paraId="1DD62CE2" w14:textId="599634B8" w:rsidR="006661FE" w:rsidRDefault="008A41B4" w:rsidP="006661FE">
      <w:pPr>
        <w:pStyle w:val="1"/>
        <w:jc w:val="center"/>
      </w:pPr>
      <w:r>
        <w:rPr>
          <w:noProof/>
          <w:position w:val="-50"/>
        </w:rPr>
        <w:drawing>
          <wp:inline distT="0" distB="0" distL="0" distR="0" wp14:anchorId="4EE81547" wp14:editId="4C970B38">
            <wp:extent cx="1922145" cy="55435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3C8499CB" w14:textId="77777777" w:rsidR="006661FE" w:rsidRDefault="006661FE" w:rsidP="006661FE">
      <w:pPr>
        <w:rPr>
          <w:rFonts w:ascii="Arial" w:hAnsi="Arial"/>
        </w:rPr>
      </w:pPr>
    </w:p>
    <w:p w14:paraId="460CC35B" w14:textId="551FA1DF" w:rsidR="006661FE" w:rsidRDefault="008A41B4" w:rsidP="006661FE">
      <w:pPr>
        <w:pStyle w:val="1"/>
        <w:jc w:val="center"/>
      </w:pPr>
      <w:r>
        <w:rPr>
          <w:noProof/>
          <w:position w:val="-30"/>
        </w:rPr>
        <w:drawing>
          <wp:inline distT="0" distB="0" distL="0" distR="0" wp14:anchorId="388513EB" wp14:editId="54658156">
            <wp:extent cx="1706245" cy="33845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2AF6641" w14:textId="77777777" w:rsidR="006661FE" w:rsidRDefault="006661FE" w:rsidP="006661FE">
      <w:pPr>
        <w:pStyle w:val="1"/>
        <w:jc w:val="both"/>
      </w:pPr>
    </w:p>
    <w:p w14:paraId="4DF2B08B" w14:textId="77777777" w:rsidR="006661FE" w:rsidRDefault="006661FE" w:rsidP="006661FE">
      <w:pPr>
        <w:pStyle w:val="1"/>
        <w:ind w:firstLine="720"/>
        <w:jc w:val="both"/>
      </w:pPr>
      <w:r>
        <w:t>Where</w:t>
      </w:r>
    </w:p>
    <w:p w14:paraId="726B91BF" w14:textId="77777777" w:rsidR="003A12C5" w:rsidRDefault="003A12C5" w:rsidP="000B6C0D">
      <w:pPr>
        <w:pStyle w:val="1"/>
        <w:ind w:left="720"/>
        <w:jc w:val="both"/>
      </w:pPr>
      <w:r>
        <w:t>NMkm</w:t>
      </w:r>
      <w:r w:rsidRPr="002B62BF">
        <w:rPr>
          <w:vertAlign w:val="subscript"/>
        </w:rPr>
        <w:t>YR</w:t>
      </w:r>
      <w:r>
        <w:tab/>
        <w:t>=</w:t>
      </w:r>
      <w:r>
        <w:tab/>
        <w:t>Year Round Wider nodal marginal km from transport model</w:t>
      </w:r>
      <w:r>
        <w:fldChar w:fldCharType="begin"/>
      </w:r>
      <w:r>
        <w:instrText>xe "transport model"</w:instrText>
      </w:r>
      <w:r>
        <w:fldChar w:fldCharType="end"/>
      </w:r>
    </w:p>
    <w:p w14:paraId="23C330A5" w14:textId="77777777" w:rsidR="003A12C5" w:rsidRDefault="003A12C5" w:rsidP="003A12C5">
      <w:pPr>
        <w:pStyle w:val="1"/>
        <w:ind w:firstLine="720"/>
        <w:jc w:val="both"/>
      </w:pPr>
      <w:r>
        <w:t>WNMkm</w:t>
      </w:r>
      <w:r w:rsidRPr="002B62BF">
        <w:rPr>
          <w:vertAlign w:val="subscript"/>
        </w:rPr>
        <w:t>YR</w:t>
      </w:r>
      <w:r>
        <w:tab/>
        <w:t>=</w:t>
      </w:r>
      <w:r>
        <w:tab/>
        <w:t>Year Round Weighted nodal marginal km</w:t>
      </w:r>
    </w:p>
    <w:p w14:paraId="122DDEEB" w14:textId="77777777" w:rsidR="003A12C5" w:rsidRDefault="003A12C5" w:rsidP="003A12C5">
      <w:pPr>
        <w:pStyle w:val="1"/>
        <w:ind w:firstLine="720"/>
        <w:jc w:val="both"/>
      </w:pPr>
      <w:r>
        <w:t>ZMkm</w:t>
      </w:r>
      <w:r w:rsidRPr="002B62BF">
        <w:rPr>
          <w:vertAlign w:val="subscript"/>
        </w:rPr>
        <w:t>YR</w:t>
      </w:r>
      <w:r>
        <w:tab/>
        <w:t>=</w:t>
      </w:r>
      <w:r>
        <w:tab/>
        <w:t>Year Round Zonal Marginal km</w:t>
      </w:r>
    </w:p>
    <w:p w14:paraId="04CDA0F6" w14:textId="77777777" w:rsidR="003A12C5" w:rsidRDefault="003A12C5" w:rsidP="003A12C5">
      <w:pPr>
        <w:pStyle w:val="1"/>
        <w:ind w:left="2880" w:hanging="2160"/>
        <w:jc w:val="both"/>
      </w:pPr>
      <w:r>
        <w:t>Gen                 =</w:t>
      </w:r>
      <w:r>
        <w:tab/>
        <w:t>Nodal Generation (scaled by the appropriate Year Round Scaling factor) from the transport model</w:t>
      </w:r>
      <w:r>
        <w:fldChar w:fldCharType="begin"/>
      </w:r>
      <w:r>
        <w:instrText>xe "transport model"</w:instrText>
      </w:r>
      <w:r>
        <w:fldChar w:fldCharType="end"/>
      </w:r>
    </w:p>
    <w:p w14:paraId="5FA4AAB2" w14:textId="77777777" w:rsidR="003A12C5" w:rsidRDefault="003A12C5" w:rsidP="003A12C5">
      <w:pPr>
        <w:pStyle w:val="1"/>
        <w:ind w:firstLine="720"/>
        <w:jc w:val="both"/>
      </w:pPr>
    </w:p>
    <w:p w14:paraId="4B356ABF" w14:textId="77777777" w:rsidR="003A12C5" w:rsidRDefault="003A12C5" w:rsidP="003A12C5">
      <w:pPr>
        <w:pStyle w:val="1"/>
        <w:ind w:firstLine="720"/>
        <w:jc w:val="both"/>
      </w:pPr>
    </w:p>
    <w:p w14:paraId="5B4CF36F" w14:textId="77777777" w:rsidR="003A12C5" w:rsidRDefault="003A12C5" w:rsidP="007D27B2">
      <w:pPr>
        <w:pStyle w:val="1"/>
        <w:numPr>
          <w:ilvl w:val="0"/>
          <w:numId w:val="70"/>
        </w:numPr>
        <w:jc w:val="both"/>
      </w:pPr>
      <w:r>
        <w:t>The zonal Peak Security marginal km for demand zones are calculated as follows</w:t>
      </w:r>
      <w:r w:rsidR="006F5408">
        <w:t>. If Nodal Demand from a node is less than 0 (Exporting) the nodal demand will be set to zero and therefore not contribute to the Zonal marginal km</w:t>
      </w:r>
    </w:p>
    <w:p w14:paraId="3223BF31" w14:textId="33CB21DF" w:rsidR="003A12C5" w:rsidRDefault="008A41B4" w:rsidP="000B6C0D">
      <w:pPr>
        <w:pStyle w:val="1"/>
        <w:ind w:left="1627"/>
        <w:jc w:val="both"/>
      </w:pPr>
      <w:r>
        <w:rPr>
          <w:noProof/>
          <w:position w:val="-50"/>
        </w:rPr>
        <w:drawing>
          <wp:inline distT="0" distB="0" distL="0" distR="0" wp14:anchorId="6459F104" wp14:editId="149F068E">
            <wp:extent cx="2354580" cy="60452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54580" cy="604520"/>
                    </a:xfrm>
                    <a:prstGeom prst="rect">
                      <a:avLst/>
                    </a:prstGeom>
                    <a:noFill/>
                    <a:ln>
                      <a:noFill/>
                    </a:ln>
                  </pic:spPr>
                </pic:pic>
              </a:graphicData>
            </a:graphic>
          </wp:inline>
        </w:drawing>
      </w:r>
    </w:p>
    <w:p w14:paraId="206A9AC9" w14:textId="7203990B" w:rsidR="003A12C5" w:rsidRDefault="008A41B4" w:rsidP="000B6C0D">
      <w:pPr>
        <w:pStyle w:val="1"/>
        <w:ind w:left="2160" w:firstLine="720"/>
        <w:jc w:val="both"/>
      </w:pPr>
      <w:r>
        <w:rPr>
          <w:noProof/>
          <w:position w:val="-30"/>
        </w:rPr>
        <w:drawing>
          <wp:inline distT="0" distB="0" distL="0" distR="0" wp14:anchorId="69800DB4" wp14:editId="599CDE28">
            <wp:extent cx="1757045" cy="36004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57045" cy="360045"/>
                    </a:xfrm>
                    <a:prstGeom prst="rect">
                      <a:avLst/>
                    </a:prstGeom>
                    <a:noFill/>
                    <a:ln>
                      <a:noFill/>
                    </a:ln>
                  </pic:spPr>
                </pic:pic>
              </a:graphicData>
            </a:graphic>
          </wp:inline>
        </w:drawing>
      </w:r>
    </w:p>
    <w:p w14:paraId="34C0DEA5" w14:textId="77777777" w:rsidR="003A12C5" w:rsidRDefault="003A12C5" w:rsidP="006661FE">
      <w:pPr>
        <w:pStyle w:val="1"/>
        <w:ind w:firstLine="720"/>
        <w:jc w:val="both"/>
      </w:pPr>
    </w:p>
    <w:p w14:paraId="662A40AC" w14:textId="77777777" w:rsidR="003A12C5" w:rsidRDefault="003A12C5" w:rsidP="006661FE">
      <w:pPr>
        <w:pStyle w:val="1"/>
        <w:ind w:firstLine="720"/>
        <w:jc w:val="both"/>
      </w:pPr>
    </w:p>
    <w:p w14:paraId="7DFFF36D" w14:textId="77777777" w:rsidR="003A12C5" w:rsidRDefault="003A12C5" w:rsidP="006661FE">
      <w:pPr>
        <w:pStyle w:val="1"/>
        <w:ind w:firstLine="720"/>
        <w:jc w:val="both"/>
      </w:pPr>
      <w:r>
        <w:t>Where:</w:t>
      </w:r>
    </w:p>
    <w:p w14:paraId="5F2AA0D8" w14:textId="77777777" w:rsidR="006661FE" w:rsidRDefault="006661FE" w:rsidP="006661FE">
      <w:pPr>
        <w:pStyle w:val="1"/>
        <w:ind w:firstLine="720"/>
        <w:jc w:val="both"/>
      </w:pPr>
      <w:r>
        <w:t xml:space="preserve">Di </w:t>
      </w:r>
      <w:r>
        <w:tab/>
      </w:r>
      <w:r>
        <w:tab/>
        <w:t>=</w:t>
      </w:r>
      <w:r>
        <w:tab/>
        <w:t>Demand zone</w:t>
      </w:r>
    </w:p>
    <w:p w14:paraId="01696F3D" w14:textId="77777777" w:rsidR="003A12C5" w:rsidRDefault="006661FE" w:rsidP="006661FE">
      <w:pPr>
        <w:pStyle w:val="1"/>
        <w:ind w:firstLine="720"/>
        <w:jc w:val="both"/>
      </w:pPr>
      <w:r>
        <w:t>Dem</w:t>
      </w:r>
      <w:r>
        <w:tab/>
      </w:r>
      <w:r>
        <w:tab/>
        <w:t>=</w:t>
      </w:r>
      <w:r>
        <w:tab/>
      </w:r>
      <w:r w:rsidR="006F5408">
        <w:t xml:space="preserve">Positive </w:t>
      </w:r>
      <w:r>
        <w:t xml:space="preserve">Nodal </w:t>
      </w:r>
      <w:r w:rsidR="004633BA">
        <w:t xml:space="preserve">Net </w:t>
      </w:r>
      <w:r>
        <w:t>Demand from transport model</w:t>
      </w:r>
    </w:p>
    <w:p w14:paraId="44DD38CC" w14:textId="77777777" w:rsidR="003A12C5" w:rsidRDefault="003A12C5" w:rsidP="006661FE">
      <w:pPr>
        <w:pStyle w:val="1"/>
        <w:ind w:firstLine="720"/>
        <w:jc w:val="both"/>
      </w:pPr>
    </w:p>
    <w:p w14:paraId="75D8C871" w14:textId="77777777" w:rsidR="003A12C5" w:rsidRDefault="003A12C5" w:rsidP="003A12C5">
      <w:pPr>
        <w:pStyle w:val="1"/>
        <w:ind w:left="1440"/>
        <w:jc w:val="both"/>
      </w:pPr>
      <w:r>
        <w:t>Similarly, the zonal Year Round marginal km for demand zones are calculated as follows:</w:t>
      </w:r>
    </w:p>
    <w:p w14:paraId="188E96A8" w14:textId="77777777" w:rsidR="003A12C5" w:rsidRDefault="003A12C5" w:rsidP="003A12C5">
      <w:pPr>
        <w:pStyle w:val="1"/>
        <w:ind w:left="1440"/>
        <w:jc w:val="both"/>
      </w:pPr>
    </w:p>
    <w:p w14:paraId="31366B65" w14:textId="77777777" w:rsidR="003A12C5" w:rsidRDefault="003A12C5" w:rsidP="003A12C5">
      <w:pPr>
        <w:pStyle w:val="1"/>
        <w:ind w:left="1440"/>
        <w:jc w:val="both"/>
      </w:pPr>
    </w:p>
    <w:p w14:paraId="0FC2DCA8" w14:textId="42D4EE39" w:rsidR="003A12C5" w:rsidRDefault="003A12C5" w:rsidP="003A12C5">
      <w:pPr>
        <w:pStyle w:val="1"/>
        <w:ind w:left="1440"/>
        <w:jc w:val="both"/>
      </w:pPr>
      <w:r>
        <w:tab/>
      </w:r>
      <w:r>
        <w:tab/>
      </w:r>
      <w:r w:rsidR="008A41B4">
        <w:rPr>
          <w:noProof/>
          <w:position w:val="-50"/>
        </w:rPr>
        <w:drawing>
          <wp:inline distT="0" distB="0" distL="0" distR="0" wp14:anchorId="709A97C4" wp14:editId="3B7CEE76">
            <wp:extent cx="2282190" cy="57594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82190" cy="575945"/>
                    </a:xfrm>
                    <a:prstGeom prst="rect">
                      <a:avLst/>
                    </a:prstGeom>
                    <a:noFill/>
                    <a:ln>
                      <a:noFill/>
                    </a:ln>
                  </pic:spPr>
                </pic:pic>
              </a:graphicData>
            </a:graphic>
          </wp:inline>
        </w:drawing>
      </w:r>
    </w:p>
    <w:p w14:paraId="4197E023" w14:textId="77777777" w:rsidR="003A12C5" w:rsidRDefault="003A12C5" w:rsidP="003A12C5">
      <w:pPr>
        <w:pStyle w:val="1"/>
        <w:ind w:left="1440"/>
        <w:jc w:val="both"/>
      </w:pPr>
    </w:p>
    <w:p w14:paraId="7A7E8703" w14:textId="5A0A8D46" w:rsidR="003A12C5" w:rsidRDefault="008A41B4" w:rsidP="003A12C5">
      <w:pPr>
        <w:pStyle w:val="1"/>
        <w:ind w:left="2160" w:firstLine="720"/>
        <w:jc w:val="both"/>
      </w:pPr>
      <w:r>
        <w:rPr>
          <w:noProof/>
          <w:position w:val="-30"/>
        </w:rPr>
        <w:drawing>
          <wp:inline distT="0" distB="0" distL="0" distR="0" wp14:anchorId="75BD3130" wp14:editId="11E0041D">
            <wp:extent cx="1713865" cy="36004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13865" cy="360045"/>
                    </a:xfrm>
                    <a:prstGeom prst="rect">
                      <a:avLst/>
                    </a:prstGeom>
                    <a:noFill/>
                    <a:ln>
                      <a:noFill/>
                    </a:ln>
                  </pic:spPr>
                </pic:pic>
              </a:graphicData>
            </a:graphic>
          </wp:inline>
        </w:drawing>
      </w:r>
    </w:p>
    <w:p w14:paraId="630E784C" w14:textId="77777777" w:rsidR="006661FE" w:rsidRDefault="006661FE" w:rsidP="00CD5631">
      <w:pPr>
        <w:pStyle w:val="1"/>
        <w:ind w:firstLine="720"/>
        <w:jc w:val="both"/>
      </w:pPr>
      <w:r>
        <w:fldChar w:fldCharType="begin"/>
      </w:r>
      <w:r>
        <w:instrText xml:space="preserve"> XE "transport model" </w:instrText>
      </w:r>
      <w:r>
        <w:fldChar w:fldCharType="end"/>
      </w:r>
    </w:p>
    <w:p w14:paraId="3D29DF57" w14:textId="77777777" w:rsidR="006661FE" w:rsidRDefault="008B7CE8" w:rsidP="007D27B2">
      <w:pPr>
        <w:pStyle w:val="1"/>
        <w:numPr>
          <w:ilvl w:val="0"/>
          <w:numId w:val="70"/>
        </w:numPr>
        <w:jc w:val="both"/>
      </w:pPr>
      <w:r>
        <w:t xml:space="preserve">The </w:t>
      </w:r>
      <w:r w:rsidRPr="00972B2F">
        <w:t>number of generation zones will be fixed to 27 zones and the assignment of existing relevant nodes to these 27 generation zones will be fixed to those that are effective as of 31</w:t>
      </w:r>
      <w:r w:rsidRPr="00972B2F">
        <w:rPr>
          <w:vertAlign w:val="superscript"/>
        </w:rPr>
        <w:t>st</w:t>
      </w:r>
      <w:r w:rsidRPr="00972B2F">
        <w:t xml:space="preserve"> March 2021 based on methodology in effect during the 2020/21. Relevant nodes are considered to be those with generation connected to them.  </w:t>
      </w:r>
      <w:r w:rsidR="00A3322B" w:rsidRPr="00A3322B">
        <w:rPr>
          <w:b/>
        </w:rPr>
        <w:t>Financial Year</w:t>
      </w:r>
      <w:r w:rsidRPr="00972B2F">
        <w:t>. Any newly created relevant nodes will be assigned to one of the 27 generation zones.</w:t>
      </w:r>
    </w:p>
    <w:p w14:paraId="0A69DD62" w14:textId="77777777" w:rsidR="008B7CE8" w:rsidRDefault="008B7CE8" w:rsidP="00CD5631">
      <w:pPr>
        <w:pStyle w:val="1"/>
        <w:ind w:left="1627"/>
        <w:jc w:val="both"/>
      </w:pPr>
    </w:p>
    <w:p w14:paraId="1A5EA4BD" w14:textId="77777777" w:rsidR="008B7CE8" w:rsidRDefault="008B7CE8" w:rsidP="007D27B2">
      <w:pPr>
        <w:pStyle w:val="1"/>
        <w:numPr>
          <w:ilvl w:val="0"/>
          <w:numId w:val="70"/>
        </w:numPr>
        <w:jc w:val="both"/>
      </w:pPr>
      <w:r>
        <w:t>Not Used</w:t>
      </w:r>
    </w:p>
    <w:p w14:paraId="3BE2999D" w14:textId="77777777" w:rsidR="006661FE" w:rsidRDefault="006661FE" w:rsidP="006661FE">
      <w:pPr>
        <w:pStyle w:val="1"/>
        <w:jc w:val="both"/>
      </w:pPr>
    </w:p>
    <w:p w14:paraId="7F2BE34A" w14:textId="77777777" w:rsidR="006661FE" w:rsidRDefault="00972B2F" w:rsidP="007D27B2">
      <w:pPr>
        <w:pStyle w:val="1"/>
        <w:numPr>
          <w:ilvl w:val="0"/>
          <w:numId w:val="70"/>
        </w:numPr>
        <w:jc w:val="both"/>
      </w:pPr>
      <w:r>
        <w:t>Not Used</w:t>
      </w:r>
    </w:p>
    <w:p w14:paraId="51BB841E" w14:textId="77777777" w:rsidR="006661FE" w:rsidRDefault="006661FE" w:rsidP="006661FE">
      <w:pPr>
        <w:pStyle w:val="1"/>
        <w:jc w:val="both"/>
      </w:pPr>
    </w:p>
    <w:p w14:paraId="21C86504" w14:textId="77777777" w:rsidR="006661FE" w:rsidRDefault="00972B2F" w:rsidP="007D27B2">
      <w:pPr>
        <w:pStyle w:val="1"/>
        <w:numPr>
          <w:ilvl w:val="0"/>
          <w:numId w:val="70"/>
        </w:numPr>
        <w:jc w:val="both"/>
      </w:pPr>
      <w:r>
        <w:t>Not Used</w:t>
      </w:r>
    </w:p>
    <w:p w14:paraId="1FD8166F" w14:textId="77777777" w:rsidR="003A12C5" w:rsidRDefault="003A12C5" w:rsidP="000B6C0D">
      <w:pPr>
        <w:pStyle w:val="1"/>
        <w:jc w:val="both"/>
      </w:pPr>
    </w:p>
    <w:p w14:paraId="3FE15AD8" w14:textId="77777777" w:rsidR="003A12C5" w:rsidRPr="003A12C5" w:rsidRDefault="003A12C5" w:rsidP="003A12C5">
      <w:pPr>
        <w:pStyle w:val="1"/>
        <w:ind w:left="720"/>
        <w:jc w:val="both"/>
        <w:rPr>
          <w:b/>
        </w:rPr>
      </w:pPr>
      <w:r w:rsidRPr="000B6C0D">
        <w:rPr>
          <w:b/>
        </w:rPr>
        <w:t>Accounting for Sharing of Transmission by Generators</w:t>
      </w:r>
    </w:p>
    <w:p w14:paraId="4366E4FD" w14:textId="77777777" w:rsidR="003A12C5" w:rsidRPr="00BE09DE" w:rsidRDefault="003A12C5" w:rsidP="003A12C5">
      <w:pPr>
        <w:pStyle w:val="1"/>
        <w:ind w:left="720"/>
        <w:jc w:val="both"/>
      </w:pPr>
    </w:p>
    <w:p w14:paraId="5D6B938D" w14:textId="77777777" w:rsidR="003A12C5" w:rsidRPr="000B6C0D" w:rsidRDefault="003A12C5" w:rsidP="007D27B2">
      <w:pPr>
        <w:pStyle w:val="1"/>
        <w:numPr>
          <w:ilvl w:val="0"/>
          <w:numId w:val="70"/>
        </w:numPr>
        <w:jc w:val="both"/>
      </w:pPr>
      <w:r w:rsidRPr="000B6C0D">
        <w:t xml:space="preserve">A proportion of the marginal km costs for generation are shared incremental km reflecting the ability of differing generation technologies to share transmission investment.  This is reflected in charges through the splitting of Year Round marginal km costs for generation  into Year Round Shared marginal km costs and Year Round Not-Shared marginal km which are then used in the calculation of the wider £/kW generation tariff. </w:t>
      </w:r>
    </w:p>
    <w:p w14:paraId="030879AB" w14:textId="77777777" w:rsidR="003A12C5" w:rsidRPr="000B6C0D" w:rsidRDefault="003A12C5" w:rsidP="003A12C5">
      <w:pPr>
        <w:pStyle w:val="1"/>
        <w:tabs>
          <w:tab w:val="num" w:pos="1080"/>
        </w:tabs>
        <w:ind w:left="1080"/>
        <w:jc w:val="both"/>
      </w:pPr>
    </w:p>
    <w:p w14:paraId="773048BE" w14:textId="77777777" w:rsidR="003A12C5" w:rsidRPr="000B6C0D" w:rsidRDefault="003A12C5" w:rsidP="007D27B2">
      <w:pPr>
        <w:pStyle w:val="1"/>
        <w:numPr>
          <w:ilvl w:val="0"/>
          <w:numId w:val="70"/>
        </w:numPr>
        <w:jc w:val="both"/>
      </w:pPr>
      <w:r w:rsidRPr="000B6C0D">
        <w:t>The sharing between different generation types is accounted for by (a) using transmission network boundaries between generation zones set by connectivity between generation charging zones, and (b) the proportion of Low Carbon and Carbon generation behind these boundaries.</w:t>
      </w:r>
    </w:p>
    <w:p w14:paraId="1263A700" w14:textId="77777777" w:rsidR="003A12C5" w:rsidRPr="000B6C0D" w:rsidRDefault="003A12C5" w:rsidP="003A12C5">
      <w:pPr>
        <w:pStyle w:val="1"/>
        <w:ind w:left="1080"/>
        <w:jc w:val="both"/>
      </w:pPr>
    </w:p>
    <w:p w14:paraId="140A6CDD" w14:textId="77777777" w:rsidR="003A12C5" w:rsidRPr="000B6C0D" w:rsidRDefault="003A12C5" w:rsidP="007D27B2">
      <w:pPr>
        <w:pStyle w:val="1"/>
        <w:numPr>
          <w:ilvl w:val="0"/>
          <w:numId w:val="70"/>
        </w:numPr>
        <w:tabs>
          <w:tab w:val="left" w:pos="2040"/>
        </w:tabs>
        <w:jc w:val="both"/>
      </w:pPr>
      <w:r w:rsidRPr="000B6C0D">
        <w:t>The zonal incremental km for each generation charging zone is split into each boundary component by considering the difference between it and the neighbouring generation charging zone using the formula below;</w:t>
      </w:r>
    </w:p>
    <w:p w14:paraId="6EFF2729" w14:textId="77777777" w:rsidR="003A12C5" w:rsidRPr="000B6C0D" w:rsidRDefault="003A12C5" w:rsidP="003A12C5">
      <w:pPr>
        <w:pStyle w:val="1"/>
        <w:tabs>
          <w:tab w:val="left" w:pos="2040"/>
        </w:tabs>
        <w:jc w:val="both"/>
      </w:pPr>
    </w:p>
    <w:p w14:paraId="4D8E37AB" w14:textId="67164A80" w:rsidR="003A12C5" w:rsidRPr="00BE09DE" w:rsidRDefault="008A41B4" w:rsidP="003A12C5">
      <w:pPr>
        <w:pStyle w:val="1"/>
        <w:tabs>
          <w:tab w:val="left" w:pos="2040"/>
        </w:tabs>
        <w:jc w:val="center"/>
      </w:pPr>
      <w:r>
        <w:rPr>
          <w:noProof/>
          <w:position w:val="-12"/>
        </w:rPr>
        <w:drawing>
          <wp:inline distT="0" distB="0" distL="0" distR="0" wp14:anchorId="7614E95B" wp14:editId="0EE44ACD">
            <wp:extent cx="1562100" cy="23749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562100" cy="237490"/>
                    </a:xfrm>
                    <a:prstGeom prst="rect">
                      <a:avLst/>
                    </a:prstGeom>
                    <a:noFill/>
                    <a:ln>
                      <a:noFill/>
                    </a:ln>
                  </pic:spPr>
                </pic:pic>
              </a:graphicData>
            </a:graphic>
          </wp:inline>
        </w:drawing>
      </w:r>
    </w:p>
    <w:p w14:paraId="63FA8AFD" w14:textId="77777777" w:rsidR="003A12C5" w:rsidRPr="000B6C0D" w:rsidRDefault="003A12C5" w:rsidP="003A12C5">
      <w:pPr>
        <w:pStyle w:val="1"/>
        <w:tabs>
          <w:tab w:val="left" w:pos="2040"/>
        </w:tabs>
        <w:ind w:left="2040"/>
      </w:pPr>
      <w:r w:rsidRPr="000B6C0D">
        <w:t>Where;</w:t>
      </w:r>
    </w:p>
    <w:p w14:paraId="1DB2ED05" w14:textId="77777777" w:rsidR="003A12C5" w:rsidRPr="000B6C0D" w:rsidRDefault="003A12C5" w:rsidP="003A12C5">
      <w:pPr>
        <w:pStyle w:val="1"/>
        <w:tabs>
          <w:tab w:val="left" w:pos="2040"/>
        </w:tabs>
        <w:ind w:left="2040"/>
      </w:pPr>
      <w:r w:rsidRPr="000B6C0D">
        <w:t>BIkm</w:t>
      </w:r>
      <w:r w:rsidRPr="000B6C0D">
        <w:rPr>
          <w:vertAlign w:val="subscript"/>
        </w:rPr>
        <w:t>ab</w:t>
      </w:r>
      <w:r w:rsidRPr="000B6C0D">
        <w:t xml:space="preserve"> = boundary incremental km between generation charging zone A and generation charging zone B</w:t>
      </w:r>
    </w:p>
    <w:p w14:paraId="743B9BE0" w14:textId="77777777" w:rsidR="003A12C5" w:rsidRPr="000B6C0D" w:rsidRDefault="003A12C5" w:rsidP="003A12C5">
      <w:pPr>
        <w:pStyle w:val="1"/>
        <w:tabs>
          <w:tab w:val="left" w:pos="2040"/>
        </w:tabs>
        <w:ind w:left="2040"/>
      </w:pPr>
      <w:r w:rsidRPr="000B6C0D">
        <w:t>ZIkm = generation charging zone incremental km.</w:t>
      </w:r>
    </w:p>
    <w:p w14:paraId="2DD7D005" w14:textId="77777777" w:rsidR="003A12C5" w:rsidRPr="000B6C0D" w:rsidRDefault="003A12C5" w:rsidP="003A12C5">
      <w:pPr>
        <w:pStyle w:val="1"/>
        <w:ind w:left="1080"/>
        <w:jc w:val="both"/>
      </w:pPr>
    </w:p>
    <w:p w14:paraId="4B541C2B" w14:textId="77777777" w:rsidR="003A12C5" w:rsidRPr="000B6C0D" w:rsidRDefault="003A12C5" w:rsidP="003A12C5">
      <w:pPr>
        <w:pStyle w:val="1"/>
        <w:ind w:left="1080"/>
        <w:jc w:val="both"/>
      </w:pPr>
    </w:p>
    <w:p w14:paraId="74C97AFB" w14:textId="77777777" w:rsidR="003A12C5" w:rsidRPr="000B6C0D" w:rsidRDefault="003A12C5" w:rsidP="007D27B2">
      <w:pPr>
        <w:pStyle w:val="1"/>
        <w:numPr>
          <w:ilvl w:val="0"/>
          <w:numId w:val="70"/>
        </w:numPr>
        <w:jc w:val="both"/>
      </w:pPr>
      <w:r w:rsidRPr="000B6C0D">
        <w:t xml:space="preserve">The table below shows the categorisation of Low Carbon and Carbon generation. This table will be updated by </w:t>
      </w:r>
      <w:r w:rsidR="00E71EB2" w:rsidRPr="00E71EB2">
        <w:rPr>
          <w:b/>
        </w:rPr>
        <w:t>The Company</w:t>
      </w:r>
      <w:r w:rsidR="00C41DDA">
        <w:t xml:space="preserve"> </w:t>
      </w:r>
      <w:r w:rsidRPr="000B6C0D">
        <w:t xml:space="preserve">in the Statement of Use of System Charges as new generation technologies are developed. </w:t>
      </w:r>
    </w:p>
    <w:p w14:paraId="707FD575" w14:textId="77777777" w:rsidR="003A12C5" w:rsidRPr="000B6C0D" w:rsidRDefault="003A12C5" w:rsidP="003A12C5">
      <w:pPr>
        <w:pStyle w:val="1"/>
        <w:ind w:left="1080"/>
        <w:jc w:val="both"/>
      </w:pPr>
    </w:p>
    <w:p w14:paraId="732CE775" w14:textId="77777777" w:rsidR="003A12C5" w:rsidRPr="000B6C0D" w:rsidRDefault="003A12C5" w:rsidP="003A12C5">
      <w:pPr>
        <w:pStyle w:val="1"/>
        <w:ind w:left="1987" w:firstLine="23"/>
        <w:jc w:val="both"/>
      </w:pPr>
    </w:p>
    <w:tbl>
      <w:tblPr>
        <w:tblW w:w="0" w:type="auto"/>
        <w:tblInd w:w="2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8"/>
        <w:gridCol w:w="3176"/>
      </w:tblGrid>
      <w:tr w:rsidR="003A12C5" w:rsidRPr="00506BD8" w14:paraId="542A17D0" w14:textId="77777777" w:rsidTr="000C6F2B">
        <w:tc>
          <w:tcPr>
            <w:tcW w:w="0" w:type="auto"/>
          </w:tcPr>
          <w:p w14:paraId="1CB85A62" w14:textId="77777777" w:rsidR="003A12C5" w:rsidRPr="000B6C0D" w:rsidRDefault="003A12C5" w:rsidP="000C6F2B">
            <w:pPr>
              <w:pStyle w:val="1"/>
              <w:jc w:val="both"/>
              <w:rPr>
                <w:b/>
              </w:rPr>
            </w:pPr>
            <w:r w:rsidRPr="000B6C0D">
              <w:rPr>
                <w:b/>
              </w:rPr>
              <w:t>Carbon</w:t>
            </w:r>
          </w:p>
        </w:tc>
        <w:tc>
          <w:tcPr>
            <w:tcW w:w="0" w:type="auto"/>
          </w:tcPr>
          <w:p w14:paraId="67702436" w14:textId="77777777" w:rsidR="003A12C5" w:rsidRPr="000B6C0D" w:rsidRDefault="003A12C5" w:rsidP="000C6F2B">
            <w:pPr>
              <w:pStyle w:val="1"/>
              <w:jc w:val="both"/>
              <w:rPr>
                <w:b/>
              </w:rPr>
            </w:pPr>
            <w:r w:rsidRPr="000B6C0D">
              <w:rPr>
                <w:b/>
              </w:rPr>
              <w:t>Low Carbon</w:t>
            </w:r>
          </w:p>
        </w:tc>
      </w:tr>
      <w:tr w:rsidR="003A12C5" w:rsidRPr="00506BD8" w14:paraId="72BA80B6" w14:textId="77777777" w:rsidTr="000C6F2B">
        <w:tc>
          <w:tcPr>
            <w:tcW w:w="0" w:type="auto"/>
          </w:tcPr>
          <w:p w14:paraId="6DE06B7D" w14:textId="77777777" w:rsidR="003A12C5" w:rsidRPr="000B6C0D" w:rsidRDefault="003A12C5" w:rsidP="000C6F2B">
            <w:pPr>
              <w:pStyle w:val="1"/>
              <w:jc w:val="both"/>
            </w:pPr>
            <w:r w:rsidRPr="000B6C0D">
              <w:t xml:space="preserve">Coal </w:t>
            </w:r>
          </w:p>
        </w:tc>
        <w:tc>
          <w:tcPr>
            <w:tcW w:w="0" w:type="auto"/>
          </w:tcPr>
          <w:p w14:paraId="55888DF3" w14:textId="77777777" w:rsidR="003A12C5" w:rsidRPr="000B6C0D" w:rsidRDefault="003A12C5" w:rsidP="000C6F2B">
            <w:pPr>
              <w:pStyle w:val="1"/>
              <w:jc w:val="both"/>
            </w:pPr>
            <w:r w:rsidRPr="000B6C0D">
              <w:t>Wind</w:t>
            </w:r>
          </w:p>
        </w:tc>
      </w:tr>
      <w:tr w:rsidR="003A12C5" w:rsidRPr="00506BD8" w14:paraId="6B9FE6BC" w14:textId="77777777" w:rsidTr="000C6F2B">
        <w:tc>
          <w:tcPr>
            <w:tcW w:w="0" w:type="auto"/>
          </w:tcPr>
          <w:p w14:paraId="77E8B35C" w14:textId="77777777" w:rsidR="003A12C5" w:rsidRPr="000B6C0D" w:rsidRDefault="003A12C5" w:rsidP="000C6F2B">
            <w:pPr>
              <w:pStyle w:val="1"/>
              <w:jc w:val="both"/>
            </w:pPr>
            <w:r w:rsidRPr="000B6C0D">
              <w:t>Gas</w:t>
            </w:r>
          </w:p>
        </w:tc>
        <w:tc>
          <w:tcPr>
            <w:tcW w:w="0" w:type="auto"/>
          </w:tcPr>
          <w:p w14:paraId="3535CA55" w14:textId="77777777" w:rsidR="003A12C5" w:rsidRPr="000B6C0D" w:rsidRDefault="003A12C5" w:rsidP="000C6F2B">
            <w:pPr>
              <w:pStyle w:val="1"/>
              <w:jc w:val="both"/>
            </w:pPr>
            <w:r w:rsidRPr="000B6C0D">
              <w:t>Hydro (excl. Pumped Storage)</w:t>
            </w:r>
          </w:p>
        </w:tc>
      </w:tr>
      <w:tr w:rsidR="003A12C5" w:rsidRPr="00506BD8" w14:paraId="72BF6658" w14:textId="77777777" w:rsidTr="000C6F2B">
        <w:tc>
          <w:tcPr>
            <w:tcW w:w="0" w:type="auto"/>
          </w:tcPr>
          <w:p w14:paraId="70639B8D" w14:textId="77777777" w:rsidR="003A12C5" w:rsidRPr="000B6C0D" w:rsidRDefault="003A12C5" w:rsidP="000C6F2B">
            <w:pPr>
              <w:pStyle w:val="1"/>
              <w:jc w:val="both"/>
            </w:pPr>
            <w:r w:rsidRPr="000B6C0D">
              <w:t>Biomass</w:t>
            </w:r>
          </w:p>
        </w:tc>
        <w:tc>
          <w:tcPr>
            <w:tcW w:w="0" w:type="auto"/>
          </w:tcPr>
          <w:p w14:paraId="385367BC" w14:textId="77777777" w:rsidR="003A12C5" w:rsidRPr="000B6C0D" w:rsidRDefault="003A12C5" w:rsidP="000C6F2B">
            <w:pPr>
              <w:pStyle w:val="1"/>
              <w:jc w:val="both"/>
            </w:pPr>
            <w:r w:rsidRPr="000B6C0D">
              <w:t>Nuclear</w:t>
            </w:r>
          </w:p>
        </w:tc>
      </w:tr>
      <w:tr w:rsidR="003A12C5" w:rsidRPr="00506BD8" w14:paraId="2D3F6BD4" w14:textId="77777777" w:rsidTr="000C6F2B">
        <w:tc>
          <w:tcPr>
            <w:tcW w:w="0" w:type="auto"/>
          </w:tcPr>
          <w:p w14:paraId="33C63003" w14:textId="77777777" w:rsidR="003A12C5" w:rsidRPr="000B6C0D" w:rsidRDefault="003A12C5" w:rsidP="000C6F2B">
            <w:pPr>
              <w:pStyle w:val="1"/>
              <w:jc w:val="both"/>
            </w:pPr>
            <w:r w:rsidRPr="000B6C0D">
              <w:t>Oil</w:t>
            </w:r>
          </w:p>
        </w:tc>
        <w:tc>
          <w:tcPr>
            <w:tcW w:w="0" w:type="auto"/>
          </w:tcPr>
          <w:p w14:paraId="552CA83F" w14:textId="77777777" w:rsidR="003A12C5" w:rsidRPr="000B6C0D" w:rsidRDefault="003A12C5" w:rsidP="000C6F2B">
            <w:pPr>
              <w:pStyle w:val="1"/>
              <w:jc w:val="both"/>
            </w:pPr>
            <w:r w:rsidRPr="000B6C0D">
              <w:t>Marine</w:t>
            </w:r>
          </w:p>
        </w:tc>
      </w:tr>
      <w:tr w:rsidR="003A12C5" w:rsidRPr="00506BD8" w14:paraId="69361D28" w14:textId="77777777" w:rsidTr="000C6F2B">
        <w:tc>
          <w:tcPr>
            <w:tcW w:w="0" w:type="auto"/>
          </w:tcPr>
          <w:p w14:paraId="75186FEA" w14:textId="77777777" w:rsidR="003A12C5" w:rsidRPr="000B6C0D" w:rsidRDefault="003A12C5" w:rsidP="000C6F2B">
            <w:pPr>
              <w:pStyle w:val="1"/>
              <w:jc w:val="both"/>
            </w:pPr>
            <w:r w:rsidRPr="000B6C0D">
              <w:t>Pumped Storage</w:t>
            </w:r>
          </w:p>
        </w:tc>
        <w:tc>
          <w:tcPr>
            <w:tcW w:w="0" w:type="auto"/>
          </w:tcPr>
          <w:p w14:paraId="458A6449" w14:textId="77777777" w:rsidR="003A12C5" w:rsidRPr="000B6C0D" w:rsidRDefault="003A12C5" w:rsidP="000C6F2B">
            <w:pPr>
              <w:pStyle w:val="1"/>
              <w:jc w:val="both"/>
            </w:pPr>
            <w:r w:rsidRPr="000B6C0D">
              <w:t>Tidal</w:t>
            </w:r>
          </w:p>
        </w:tc>
      </w:tr>
      <w:tr w:rsidR="003A12C5" w:rsidRPr="00506BD8" w14:paraId="4D02B027" w14:textId="77777777" w:rsidTr="000C6F2B">
        <w:tc>
          <w:tcPr>
            <w:tcW w:w="0" w:type="auto"/>
          </w:tcPr>
          <w:p w14:paraId="5C098329" w14:textId="77777777" w:rsidR="003A12C5" w:rsidRPr="000B6C0D" w:rsidRDefault="003A12C5" w:rsidP="000C6F2B">
            <w:pPr>
              <w:pStyle w:val="1"/>
              <w:jc w:val="both"/>
            </w:pPr>
            <w:r w:rsidRPr="000B6C0D">
              <w:t>Interconnectors</w:t>
            </w:r>
          </w:p>
        </w:tc>
        <w:tc>
          <w:tcPr>
            <w:tcW w:w="0" w:type="auto"/>
          </w:tcPr>
          <w:p w14:paraId="73F9B0DB" w14:textId="77777777" w:rsidR="003A12C5" w:rsidRPr="003A12C5" w:rsidRDefault="003A12C5" w:rsidP="000C6F2B">
            <w:pPr>
              <w:pStyle w:val="1"/>
              <w:jc w:val="both"/>
            </w:pPr>
          </w:p>
        </w:tc>
      </w:tr>
    </w:tbl>
    <w:p w14:paraId="7B2CA5E6" w14:textId="77777777" w:rsidR="003A12C5" w:rsidRPr="000B6C0D" w:rsidRDefault="003A12C5" w:rsidP="003A12C5">
      <w:pPr>
        <w:pStyle w:val="1"/>
        <w:ind w:left="2160"/>
        <w:jc w:val="both"/>
      </w:pPr>
    </w:p>
    <w:p w14:paraId="7AE571AC" w14:textId="77777777" w:rsidR="003A12C5" w:rsidRPr="000B6C0D" w:rsidRDefault="003A12C5" w:rsidP="003A12C5">
      <w:pPr>
        <w:pStyle w:val="1"/>
        <w:ind w:left="1080"/>
        <w:jc w:val="both"/>
      </w:pPr>
      <w:r w:rsidRPr="000B6C0D">
        <w:t>Determination of Connectivity</w:t>
      </w:r>
    </w:p>
    <w:p w14:paraId="4F46BCE8" w14:textId="77777777" w:rsidR="003A12C5" w:rsidRPr="000B6C0D" w:rsidRDefault="003A12C5" w:rsidP="003A12C5">
      <w:pPr>
        <w:pStyle w:val="1"/>
        <w:ind w:left="1080"/>
        <w:jc w:val="both"/>
      </w:pPr>
    </w:p>
    <w:p w14:paraId="67C9FFFF" w14:textId="77777777" w:rsidR="003A12C5" w:rsidRPr="000B6C0D" w:rsidRDefault="003A12C5" w:rsidP="007D27B2">
      <w:pPr>
        <w:pStyle w:val="1"/>
        <w:numPr>
          <w:ilvl w:val="0"/>
          <w:numId w:val="70"/>
        </w:numPr>
        <w:tabs>
          <w:tab w:val="num" w:pos="1080"/>
        </w:tabs>
        <w:jc w:val="both"/>
      </w:pPr>
      <w:r w:rsidRPr="000B6C0D">
        <w:t xml:space="preserve">Connectivity is based on the existence of electrical circuits between TNUoS generation charging zones that are represented in the Transport model.  Where such paths exist, generation charging zones will be effectively linked via an incremental km transmission boundary length.  These paths will be simplified through in the case of; </w:t>
      </w:r>
    </w:p>
    <w:p w14:paraId="4B6ED32C" w14:textId="77777777" w:rsidR="003A12C5" w:rsidRPr="000B6C0D" w:rsidRDefault="003A12C5" w:rsidP="003A12C5">
      <w:pPr>
        <w:pStyle w:val="1"/>
        <w:ind w:left="1080"/>
        <w:jc w:val="both"/>
      </w:pPr>
    </w:p>
    <w:p w14:paraId="75A80A49" w14:textId="77777777" w:rsidR="003A12C5" w:rsidRPr="000B6C0D" w:rsidRDefault="003A12C5" w:rsidP="003A12C5">
      <w:pPr>
        <w:pStyle w:val="1"/>
        <w:numPr>
          <w:ilvl w:val="0"/>
          <w:numId w:val="51"/>
        </w:numPr>
        <w:tabs>
          <w:tab w:val="num" w:pos="1440"/>
        </w:tabs>
        <w:ind w:left="1440"/>
        <w:jc w:val="both"/>
      </w:pPr>
      <w:r w:rsidRPr="000B6C0D">
        <w:t>Parallel paths – the longest path will be taken.  An illustrative example is shown below with x, y and z representing the incremental km between zones.</w:t>
      </w:r>
    </w:p>
    <w:p w14:paraId="4A9F816A" w14:textId="77777777" w:rsidR="003A12C5" w:rsidRPr="000B6C0D" w:rsidRDefault="003A12C5" w:rsidP="003A12C5">
      <w:pPr>
        <w:pStyle w:val="1"/>
        <w:ind w:left="1080"/>
        <w:jc w:val="both"/>
      </w:pPr>
    </w:p>
    <w:p w14:paraId="643492C0" w14:textId="2F649054" w:rsidR="003A12C5" w:rsidRPr="000B6C0D" w:rsidRDefault="008A41B4" w:rsidP="003A12C5">
      <w:pPr>
        <w:pStyle w:val="1"/>
        <w:ind w:left="1080"/>
        <w:jc w:val="both"/>
      </w:pPr>
      <w:r>
        <w:rPr>
          <w:noProof/>
          <w:lang w:eastAsia="en-GB"/>
        </w:rPr>
        <w:drawing>
          <wp:inline distT="0" distB="0" distL="0" distR="0" wp14:anchorId="1B49500E" wp14:editId="3BCC8058">
            <wp:extent cx="3420110" cy="213868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420110" cy="2138680"/>
                    </a:xfrm>
                    <a:prstGeom prst="rect">
                      <a:avLst/>
                    </a:prstGeom>
                    <a:noFill/>
                    <a:ln>
                      <a:noFill/>
                    </a:ln>
                  </pic:spPr>
                </pic:pic>
              </a:graphicData>
            </a:graphic>
          </wp:inline>
        </w:drawing>
      </w:r>
      <w:r>
        <w:rPr>
          <w:noProof/>
          <w:lang w:eastAsia="en-GB"/>
        </w:rPr>
        <w:drawing>
          <wp:inline distT="0" distB="0" distL="0" distR="0" wp14:anchorId="6690F6A2" wp14:editId="5EC87B4F">
            <wp:extent cx="1418590" cy="211709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18590" cy="2117090"/>
                    </a:xfrm>
                    <a:prstGeom prst="rect">
                      <a:avLst/>
                    </a:prstGeom>
                    <a:noFill/>
                    <a:ln>
                      <a:noFill/>
                    </a:ln>
                  </pic:spPr>
                </pic:pic>
              </a:graphicData>
            </a:graphic>
          </wp:inline>
        </w:drawing>
      </w:r>
    </w:p>
    <w:p w14:paraId="4FEEC862" w14:textId="77777777" w:rsidR="003A12C5" w:rsidRPr="000B6C0D" w:rsidRDefault="003A12C5" w:rsidP="003A12C5">
      <w:pPr>
        <w:pStyle w:val="1"/>
        <w:ind w:left="1080"/>
        <w:jc w:val="both"/>
      </w:pPr>
    </w:p>
    <w:p w14:paraId="168A4261" w14:textId="77777777" w:rsidR="003A12C5" w:rsidRPr="000B6C0D" w:rsidRDefault="003A12C5" w:rsidP="003A12C5">
      <w:pPr>
        <w:pStyle w:val="1"/>
        <w:numPr>
          <w:ilvl w:val="0"/>
          <w:numId w:val="51"/>
        </w:numPr>
        <w:tabs>
          <w:tab w:val="num" w:pos="1440"/>
        </w:tabs>
        <w:ind w:left="1440"/>
        <w:jc w:val="both"/>
      </w:pPr>
      <w:r w:rsidRPr="000B6C0D">
        <w:t>Parallel zones – parallel zones will be amalgamated with the incremental km immediately beyond the amalgamated zones being the greater of those existing prior to the amalgamation.  An illustrative example is shown below with a, b, c, and d representing the initial incremental km between zones, and x and y representing the final incremental km following zonal amalgamation.</w:t>
      </w:r>
    </w:p>
    <w:p w14:paraId="5121307F" w14:textId="77777777" w:rsidR="003A12C5" w:rsidRPr="000B6C0D" w:rsidRDefault="003A12C5" w:rsidP="003A12C5">
      <w:pPr>
        <w:pStyle w:val="1"/>
        <w:jc w:val="both"/>
      </w:pPr>
    </w:p>
    <w:p w14:paraId="014E46E4" w14:textId="1FEDA7BD" w:rsidR="003A12C5" w:rsidRPr="000B6C0D" w:rsidRDefault="008A41B4" w:rsidP="003A12C5">
      <w:pPr>
        <w:pStyle w:val="1"/>
        <w:tabs>
          <w:tab w:val="num" w:pos="1440"/>
        </w:tabs>
        <w:ind w:left="1080"/>
        <w:jc w:val="both"/>
      </w:pPr>
      <w:r>
        <w:rPr>
          <w:noProof/>
          <w:lang w:eastAsia="en-GB"/>
        </w:rPr>
        <w:drawing>
          <wp:inline distT="0" distB="0" distL="0" distR="0" wp14:anchorId="6252A4FA" wp14:editId="7BA5BA6B">
            <wp:extent cx="5868035" cy="188658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868035" cy="1886585"/>
                    </a:xfrm>
                    <a:prstGeom prst="rect">
                      <a:avLst/>
                    </a:prstGeom>
                    <a:noFill/>
                    <a:ln>
                      <a:noFill/>
                    </a:ln>
                  </pic:spPr>
                </pic:pic>
              </a:graphicData>
            </a:graphic>
          </wp:inline>
        </w:drawing>
      </w:r>
    </w:p>
    <w:p w14:paraId="330248A2" w14:textId="77777777" w:rsidR="003A12C5" w:rsidRPr="000B6C0D" w:rsidRDefault="003A12C5" w:rsidP="003A12C5">
      <w:pPr>
        <w:pStyle w:val="1"/>
        <w:ind w:left="1080"/>
        <w:jc w:val="both"/>
      </w:pPr>
    </w:p>
    <w:p w14:paraId="79A94458" w14:textId="77777777" w:rsidR="003A12C5" w:rsidRPr="000B6C0D" w:rsidRDefault="003A12C5" w:rsidP="007D27B2">
      <w:pPr>
        <w:pStyle w:val="1"/>
        <w:numPr>
          <w:ilvl w:val="0"/>
          <w:numId w:val="70"/>
        </w:numPr>
        <w:tabs>
          <w:tab w:val="num" w:pos="1080"/>
        </w:tabs>
        <w:jc w:val="both"/>
      </w:pPr>
      <w:r w:rsidRPr="000B6C0D">
        <w:t>An illustrative Connectivity diagram is shown below:</w:t>
      </w:r>
    </w:p>
    <w:p w14:paraId="6DAFD2F9" w14:textId="77777777" w:rsidR="003A12C5" w:rsidRPr="000B6C0D" w:rsidRDefault="003A12C5" w:rsidP="003A12C5">
      <w:pPr>
        <w:pStyle w:val="1"/>
        <w:ind w:left="1080"/>
        <w:jc w:val="both"/>
      </w:pPr>
    </w:p>
    <w:p w14:paraId="0D3D8B61" w14:textId="4389728C" w:rsidR="003A12C5" w:rsidRPr="000B6C0D" w:rsidRDefault="008A41B4" w:rsidP="003A12C5">
      <w:pPr>
        <w:pStyle w:val="1"/>
        <w:ind w:left="1080"/>
        <w:jc w:val="both"/>
      </w:pPr>
      <w:r>
        <w:rPr>
          <w:noProof/>
          <w:lang w:eastAsia="en-GB"/>
        </w:rPr>
        <w:drawing>
          <wp:inline distT="0" distB="0" distL="0" distR="0" wp14:anchorId="178FFBE4" wp14:editId="30FF0C59">
            <wp:extent cx="3729355" cy="359981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729355" cy="3599815"/>
                    </a:xfrm>
                    <a:prstGeom prst="rect">
                      <a:avLst/>
                    </a:prstGeom>
                    <a:noFill/>
                    <a:ln>
                      <a:noFill/>
                    </a:ln>
                  </pic:spPr>
                </pic:pic>
              </a:graphicData>
            </a:graphic>
          </wp:inline>
        </w:drawing>
      </w:r>
    </w:p>
    <w:p w14:paraId="0D18B187" w14:textId="77777777" w:rsidR="003A12C5" w:rsidRPr="000B6C0D" w:rsidRDefault="003A12C5" w:rsidP="003A12C5">
      <w:pPr>
        <w:pStyle w:val="1"/>
        <w:ind w:left="1080"/>
        <w:jc w:val="both"/>
      </w:pPr>
    </w:p>
    <w:p w14:paraId="075F3EBF" w14:textId="77777777" w:rsidR="003A12C5" w:rsidRPr="000B6C0D" w:rsidRDefault="003A12C5" w:rsidP="003A12C5">
      <w:pPr>
        <w:pStyle w:val="1"/>
        <w:ind w:left="1080"/>
        <w:jc w:val="both"/>
      </w:pPr>
      <w:r w:rsidRPr="000B6C0D">
        <w:t>The arrows connecting generation charging zones and amalgamated generation charging zones represent the incremental km transmission boundary lengths towards the notional centre of the system.  Generation located in charging zones behind arrows is considered to share based on the ratio of Low Carbon to Carbon cumulative generation TEC within those zones.</w:t>
      </w:r>
    </w:p>
    <w:p w14:paraId="6BF6C96D" w14:textId="77777777" w:rsidR="003A12C5" w:rsidRPr="000B6C0D" w:rsidRDefault="003A12C5" w:rsidP="003A12C5">
      <w:pPr>
        <w:pStyle w:val="1"/>
        <w:ind w:left="1080"/>
        <w:jc w:val="both"/>
      </w:pPr>
    </w:p>
    <w:p w14:paraId="759A4298" w14:textId="77777777" w:rsidR="003A12C5" w:rsidRPr="000B6C0D" w:rsidRDefault="003A12C5" w:rsidP="003A12C5">
      <w:pPr>
        <w:pStyle w:val="1"/>
        <w:ind w:left="1080"/>
        <w:jc w:val="both"/>
      </w:pPr>
    </w:p>
    <w:p w14:paraId="39F9C5EB" w14:textId="2CB6BE5D" w:rsidR="003A12C5" w:rsidRPr="000B6C0D" w:rsidRDefault="4C0F0931" w:rsidP="009919C1">
      <w:pPr>
        <w:pStyle w:val="1"/>
        <w:numPr>
          <w:ilvl w:val="0"/>
          <w:numId w:val="70"/>
        </w:numPr>
        <w:tabs>
          <w:tab w:val="left" w:pos="2040"/>
        </w:tabs>
        <w:spacing w:line="259" w:lineRule="auto"/>
        <w:jc w:val="both"/>
      </w:pPr>
      <w:r w:rsidRPr="325E90A3">
        <w:rPr>
          <w:b/>
          <w:bCs/>
        </w:rPr>
        <w:t>The Company</w:t>
      </w:r>
      <w:r w:rsidR="251A27D0">
        <w:t xml:space="preserve"> will review Connectivity at the beginning of a new price control period, and under exceptional circumstances such as major system reconfigurations.  If any such reassessment is required, it will be undertaken against a background of minimal change to existing Connectivity and in line with the notification process set out in the </w:t>
      </w:r>
      <w:r w:rsidR="4991FD5E" w:rsidRPr="325E90A3">
        <w:rPr>
          <w:b/>
          <w:bCs/>
        </w:rPr>
        <w:t>ESO Licence</w:t>
      </w:r>
      <w:r w:rsidR="4991FD5E" w:rsidRPr="009919C1">
        <w:t xml:space="preserve">, the Transmission </w:t>
      </w:r>
      <w:r w:rsidR="251A27D0">
        <w:t>Licence and the CUSC.</w:t>
      </w:r>
    </w:p>
    <w:p w14:paraId="3E2A9639" w14:textId="77777777" w:rsidR="003A12C5" w:rsidRPr="003A12C5" w:rsidRDefault="003A12C5" w:rsidP="003A12C5">
      <w:pPr>
        <w:pStyle w:val="1"/>
        <w:jc w:val="both"/>
      </w:pPr>
    </w:p>
    <w:p w14:paraId="02D1D7FC" w14:textId="77777777" w:rsidR="003A12C5" w:rsidRPr="000B6C0D" w:rsidRDefault="003A12C5" w:rsidP="003A12C5">
      <w:pPr>
        <w:pStyle w:val="1"/>
        <w:jc w:val="both"/>
      </w:pPr>
      <w:r w:rsidRPr="000B6C0D">
        <w:t>Calculation of Boundary Sharing Factors</w:t>
      </w:r>
    </w:p>
    <w:p w14:paraId="475798C4" w14:textId="77777777" w:rsidR="003A12C5" w:rsidRPr="000B6C0D" w:rsidRDefault="003A12C5" w:rsidP="003A12C5">
      <w:pPr>
        <w:pStyle w:val="1"/>
        <w:ind w:left="1080"/>
        <w:jc w:val="both"/>
      </w:pPr>
    </w:p>
    <w:p w14:paraId="068C7638" w14:textId="77777777" w:rsidR="003A12C5" w:rsidRPr="000B6C0D" w:rsidRDefault="003A12C5" w:rsidP="007D27B2">
      <w:pPr>
        <w:pStyle w:val="1"/>
        <w:numPr>
          <w:ilvl w:val="0"/>
          <w:numId w:val="70"/>
        </w:numPr>
        <w:jc w:val="both"/>
      </w:pPr>
      <w:r w:rsidRPr="000B6C0D">
        <w:t>Boundary sharing factors (BSFs) are derived from the comparison of the cumulative proportion of Low Carbon and Carbon generation TEC behind each of the incremental MWkm boundary lengths using the following formulae –</w:t>
      </w:r>
    </w:p>
    <w:p w14:paraId="559FF2BF" w14:textId="77777777" w:rsidR="003A12C5" w:rsidRPr="000B6C0D" w:rsidRDefault="003A12C5" w:rsidP="003A12C5">
      <w:pPr>
        <w:pStyle w:val="1"/>
        <w:ind w:left="720"/>
        <w:jc w:val="both"/>
      </w:pPr>
    </w:p>
    <w:p w14:paraId="74307043" w14:textId="7B27DBC8" w:rsidR="003A12C5" w:rsidRPr="000B6C0D" w:rsidRDefault="003A12C5" w:rsidP="003A12C5">
      <w:pPr>
        <w:pStyle w:val="1"/>
        <w:ind w:left="1987"/>
        <w:jc w:val="both"/>
      </w:pPr>
      <w:r w:rsidRPr="000B6C0D">
        <w:t xml:space="preserve">If </w:t>
      </w:r>
      <w:r w:rsidR="008A41B4">
        <w:rPr>
          <w:noProof/>
          <w:position w:val="-30"/>
        </w:rPr>
        <w:drawing>
          <wp:inline distT="0" distB="0" distL="0" distR="0" wp14:anchorId="09BF10FB" wp14:editId="74DDC6FD">
            <wp:extent cx="799465" cy="4318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t>, then all Year round marginal km costs are shared i.e. the BSF is 100%.</w:t>
      </w:r>
    </w:p>
    <w:p w14:paraId="014FA33E" w14:textId="77777777" w:rsidR="003A12C5" w:rsidRPr="000B6C0D" w:rsidRDefault="003A12C5" w:rsidP="003A12C5">
      <w:pPr>
        <w:pStyle w:val="1"/>
        <w:ind w:left="1987"/>
        <w:jc w:val="both"/>
      </w:pPr>
    </w:p>
    <w:p w14:paraId="67364063" w14:textId="77777777" w:rsidR="003A12C5" w:rsidRPr="000B6C0D" w:rsidRDefault="003A12C5" w:rsidP="003A12C5">
      <w:pPr>
        <w:pStyle w:val="1"/>
        <w:ind w:left="1987"/>
        <w:jc w:val="both"/>
      </w:pPr>
      <w:r w:rsidRPr="000B6C0D">
        <w:t>Where:</w:t>
      </w:r>
    </w:p>
    <w:p w14:paraId="2750FF04" w14:textId="77777777" w:rsidR="003A12C5" w:rsidRPr="000B6C0D" w:rsidRDefault="003A12C5" w:rsidP="003A12C5">
      <w:pPr>
        <w:pStyle w:val="1"/>
        <w:ind w:left="1987" w:firstLine="23"/>
        <w:jc w:val="both"/>
      </w:pPr>
      <w:r w:rsidRPr="000B6C0D">
        <w:t>LC = Cumulative Low Carbon generation TEC behind the relevant transmission boundary</w:t>
      </w:r>
    </w:p>
    <w:p w14:paraId="695414B7" w14:textId="77777777" w:rsidR="003A12C5" w:rsidRPr="000B6C0D" w:rsidRDefault="003A12C5" w:rsidP="003A12C5">
      <w:pPr>
        <w:pStyle w:val="1"/>
        <w:ind w:left="1987" w:firstLine="23"/>
        <w:jc w:val="both"/>
      </w:pPr>
      <w:r w:rsidRPr="000B6C0D">
        <w:t>C = Cumulative Carbon generation TEC behind the relevant transmission boundary</w:t>
      </w:r>
    </w:p>
    <w:p w14:paraId="59ABAFA2" w14:textId="77777777" w:rsidR="003A12C5" w:rsidRPr="000B6C0D" w:rsidRDefault="003A12C5" w:rsidP="003A12C5">
      <w:pPr>
        <w:pStyle w:val="1"/>
        <w:ind w:left="1987"/>
        <w:jc w:val="both"/>
      </w:pPr>
    </w:p>
    <w:p w14:paraId="2A7DBD0F" w14:textId="77777777" w:rsidR="003A12C5" w:rsidRPr="000B6C0D" w:rsidRDefault="003A12C5" w:rsidP="003A12C5">
      <w:pPr>
        <w:pStyle w:val="1"/>
        <w:ind w:left="1987"/>
        <w:jc w:val="both"/>
      </w:pPr>
    </w:p>
    <w:p w14:paraId="34CAAECF" w14:textId="6B8D5487" w:rsidR="003A12C5" w:rsidRPr="000B6C0D" w:rsidRDefault="003A12C5" w:rsidP="003A12C5">
      <w:pPr>
        <w:pStyle w:val="1"/>
        <w:ind w:left="1987"/>
        <w:jc w:val="both"/>
        <w:rPr>
          <w:u w:val="single"/>
        </w:rPr>
      </w:pPr>
      <w:r w:rsidRPr="000B6C0D">
        <w:t xml:space="preserve">If </w:t>
      </w:r>
      <w:r w:rsidR="008A41B4">
        <w:rPr>
          <w:noProof/>
          <w:position w:val="-30"/>
        </w:rPr>
        <w:drawing>
          <wp:inline distT="0" distB="0" distL="0" distR="0" wp14:anchorId="01FB14AD" wp14:editId="784AE057">
            <wp:extent cx="799465" cy="4318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rPr>
          <w:u w:val="single"/>
        </w:rPr>
        <w:t xml:space="preserve">  then the BSF is calculated using the following formula: -</w:t>
      </w:r>
    </w:p>
    <w:p w14:paraId="5EA1042E" w14:textId="77777777" w:rsidR="003A12C5" w:rsidRPr="000B6C0D" w:rsidRDefault="003A12C5" w:rsidP="003A12C5">
      <w:pPr>
        <w:pStyle w:val="1"/>
        <w:ind w:left="1987"/>
        <w:jc w:val="both"/>
        <w:rPr>
          <w:u w:val="single"/>
        </w:rPr>
      </w:pPr>
    </w:p>
    <w:p w14:paraId="622A2F67" w14:textId="3E83F162" w:rsidR="003A12C5" w:rsidRPr="000B6C0D" w:rsidRDefault="008A41B4" w:rsidP="003A12C5">
      <w:pPr>
        <w:pStyle w:val="1"/>
        <w:ind w:left="1987" w:firstLine="23"/>
        <w:jc w:val="both"/>
      </w:pPr>
      <w:r>
        <w:rPr>
          <w:noProof/>
          <w:position w:val="-34"/>
        </w:rPr>
        <w:drawing>
          <wp:inline distT="0" distB="0" distL="0" distR="0" wp14:anchorId="1854D9C3" wp14:editId="4B98C32A">
            <wp:extent cx="1778635" cy="50419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778635" cy="504190"/>
                    </a:xfrm>
                    <a:prstGeom prst="rect">
                      <a:avLst/>
                    </a:prstGeom>
                    <a:noFill/>
                    <a:ln>
                      <a:noFill/>
                    </a:ln>
                  </pic:spPr>
                </pic:pic>
              </a:graphicData>
            </a:graphic>
          </wp:inline>
        </w:drawing>
      </w:r>
    </w:p>
    <w:p w14:paraId="07696254" w14:textId="77777777" w:rsidR="003A12C5" w:rsidRPr="000B6C0D" w:rsidRDefault="003A12C5" w:rsidP="003A12C5">
      <w:pPr>
        <w:pStyle w:val="1"/>
        <w:ind w:left="1987" w:firstLine="23"/>
        <w:jc w:val="both"/>
      </w:pPr>
      <w:r w:rsidRPr="000B6C0D">
        <w:t>Where:</w:t>
      </w:r>
    </w:p>
    <w:p w14:paraId="70EDF72C" w14:textId="77777777" w:rsidR="003A12C5" w:rsidRPr="000B6C0D" w:rsidRDefault="003A12C5" w:rsidP="003A12C5">
      <w:pPr>
        <w:pStyle w:val="1"/>
        <w:ind w:left="1987" w:firstLine="23"/>
        <w:jc w:val="both"/>
      </w:pPr>
      <w:r w:rsidRPr="000B6C0D">
        <w:t>BSF = boundary sharing factor.</w:t>
      </w:r>
    </w:p>
    <w:p w14:paraId="743037D6" w14:textId="77777777" w:rsidR="003A12C5" w:rsidRPr="000B6C0D" w:rsidRDefault="003A12C5" w:rsidP="003A12C5">
      <w:pPr>
        <w:pStyle w:val="1"/>
        <w:ind w:left="720"/>
        <w:jc w:val="both"/>
      </w:pPr>
    </w:p>
    <w:p w14:paraId="78DAF976" w14:textId="77777777" w:rsidR="003A12C5" w:rsidRPr="000B6C0D" w:rsidRDefault="003A12C5" w:rsidP="007D27B2">
      <w:pPr>
        <w:pStyle w:val="1"/>
        <w:numPr>
          <w:ilvl w:val="0"/>
          <w:numId w:val="70"/>
        </w:numPr>
        <w:jc w:val="both"/>
      </w:pPr>
      <w:r w:rsidRPr="000B6C0D">
        <w:t xml:space="preserve">The shared incremental km for each boundary are derived from the multiplication of the boundary sharing factor by the incremental km for that boundary; </w:t>
      </w:r>
    </w:p>
    <w:p w14:paraId="03A1134A" w14:textId="77777777" w:rsidR="003A12C5" w:rsidRPr="000B6C0D" w:rsidRDefault="003A12C5" w:rsidP="003A12C5">
      <w:pPr>
        <w:pStyle w:val="1"/>
        <w:ind w:left="720"/>
        <w:jc w:val="both"/>
      </w:pPr>
    </w:p>
    <w:p w14:paraId="556DB541" w14:textId="6F444680" w:rsidR="003A12C5" w:rsidRPr="003A12C5" w:rsidRDefault="008A41B4" w:rsidP="003A12C5">
      <w:pPr>
        <w:pStyle w:val="1"/>
        <w:tabs>
          <w:tab w:val="left" w:pos="2040"/>
        </w:tabs>
        <w:jc w:val="center"/>
      </w:pPr>
      <w:r>
        <w:rPr>
          <w:noProof/>
          <w:position w:val="-12"/>
        </w:rPr>
        <w:drawing>
          <wp:inline distT="0" distB="0" distL="0" distR="0" wp14:anchorId="0A32C811" wp14:editId="73B4844C">
            <wp:extent cx="1713865" cy="23749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713865" cy="237490"/>
                    </a:xfrm>
                    <a:prstGeom prst="rect">
                      <a:avLst/>
                    </a:prstGeom>
                    <a:noFill/>
                    <a:ln>
                      <a:noFill/>
                    </a:ln>
                  </pic:spPr>
                </pic:pic>
              </a:graphicData>
            </a:graphic>
          </wp:inline>
        </w:drawing>
      </w:r>
    </w:p>
    <w:p w14:paraId="6CCF615E" w14:textId="77777777" w:rsidR="003A12C5" w:rsidRPr="000B6C0D" w:rsidRDefault="003A12C5" w:rsidP="003A12C5">
      <w:pPr>
        <w:pStyle w:val="1"/>
        <w:tabs>
          <w:tab w:val="left" w:pos="2040"/>
        </w:tabs>
        <w:ind w:left="2040"/>
      </w:pPr>
      <w:r w:rsidRPr="000B6C0D">
        <w:t>Where;</w:t>
      </w:r>
    </w:p>
    <w:p w14:paraId="6AD73C6C" w14:textId="77777777" w:rsidR="003A12C5" w:rsidRPr="000B6C0D" w:rsidRDefault="003A12C5" w:rsidP="003A12C5">
      <w:pPr>
        <w:pStyle w:val="1"/>
        <w:tabs>
          <w:tab w:val="left" w:pos="2040"/>
        </w:tabs>
        <w:ind w:left="2040"/>
      </w:pPr>
      <w:r w:rsidRPr="000B6C0D">
        <w:t>SBIkm</w:t>
      </w:r>
      <w:r w:rsidRPr="000B6C0D">
        <w:rPr>
          <w:vertAlign w:val="subscript"/>
        </w:rPr>
        <w:t>ab</w:t>
      </w:r>
      <w:r w:rsidRPr="000B6C0D">
        <w:t xml:space="preserve"> = shared boundary incremental km between generation charging zone A and generation charging zone B</w:t>
      </w:r>
    </w:p>
    <w:p w14:paraId="5E35DD04" w14:textId="77777777" w:rsidR="003A12C5" w:rsidRPr="000B6C0D" w:rsidRDefault="003A12C5" w:rsidP="003A12C5">
      <w:pPr>
        <w:pStyle w:val="1"/>
        <w:tabs>
          <w:tab w:val="left" w:pos="2040"/>
        </w:tabs>
        <w:ind w:left="2040"/>
      </w:pPr>
      <w:r w:rsidRPr="000B6C0D">
        <w:t>BSF</w:t>
      </w:r>
      <w:r w:rsidRPr="000B6C0D">
        <w:rPr>
          <w:vertAlign w:val="subscript"/>
        </w:rPr>
        <w:t>ab</w:t>
      </w:r>
      <w:r w:rsidRPr="000B6C0D">
        <w:t xml:space="preserve"> = generation charging zone boundary sharing factor.</w:t>
      </w:r>
    </w:p>
    <w:p w14:paraId="536CBDF1" w14:textId="77777777" w:rsidR="003A12C5" w:rsidRPr="000B6C0D" w:rsidRDefault="003A12C5" w:rsidP="003A12C5">
      <w:pPr>
        <w:pStyle w:val="1"/>
        <w:ind w:left="720"/>
        <w:jc w:val="both"/>
      </w:pPr>
    </w:p>
    <w:p w14:paraId="0DBF9813" w14:textId="77777777" w:rsidR="003A12C5" w:rsidRPr="000B6C0D" w:rsidRDefault="003A12C5" w:rsidP="007D27B2">
      <w:pPr>
        <w:pStyle w:val="1"/>
        <w:numPr>
          <w:ilvl w:val="0"/>
          <w:numId w:val="70"/>
        </w:numPr>
        <w:jc w:val="both"/>
      </w:pPr>
      <w:r w:rsidRPr="000B6C0D">
        <w:t>The shared incremental km is discounted from the incremental km for that boundary to establish the not-shared boundary incremental km.  The not-shared boundary incremental km reflects the cost of transmission investment on that boundary accounting for the sharing of power stations behind that boundary.</w:t>
      </w:r>
    </w:p>
    <w:p w14:paraId="0A39DC5C" w14:textId="77777777" w:rsidR="003A12C5" w:rsidRPr="000B6C0D" w:rsidRDefault="003A12C5" w:rsidP="003A12C5">
      <w:pPr>
        <w:pStyle w:val="1"/>
        <w:ind w:left="720"/>
        <w:jc w:val="both"/>
      </w:pPr>
    </w:p>
    <w:p w14:paraId="68C76586" w14:textId="7EECBF3F" w:rsidR="003A12C5" w:rsidRPr="003A12C5" w:rsidRDefault="008A41B4" w:rsidP="003A12C5">
      <w:pPr>
        <w:pStyle w:val="1"/>
        <w:tabs>
          <w:tab w:val="left" w:pos="2040"/>
        </w:tabs>
        <w:jc w:val="center"/>
      </w:pPr>
      <w:r>
        <w:rPr>
          <w:noProof/>
          <w:position w:val="-12"/>
        </w:rPr>
        <w:drawing>
          <wp:inline distT="0" distB="0" distL="0" distR="0" wp14:anchorId="5931DD76" wp14:editId="7B54CA95">
            <wp:extent cx="1943735" cy="23749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43735" cy="237490"/>
                    </a:xfrm>
                    <a:prstGeom prst="rect">
                      <a:avLst/>
                    </a:prstGeom>
                    <a:noFill/>
                    <a:ln>
                      <a:noFill/>
                    </a:ln>
                  </pic:spPr>
                </pic:pic>
              </a:graphicData>
            </a:graphic>
          </wp:inline>
        </w:drawing>
      </w:r>
    </w:p>
    <w:p w14:paraId="448EB70C" w14:textId="77777777" w:rsidR="003A12C5" w:rsidRPr="000B6C0D" w:rsidRDefault="003A12C5" w:rsidP="003A12C5">
      <w:pPr>
        <w:pStyle w:val="1"/>
        <w:tabs>
          <w:tab w:val="left" w:pos="2040"/>
        </w:tabs>
        <w:ind w:left="2040"/>
      </w:pPr>
      <w:r w:rsidRPr="000B6C0D">
        <w:t>Where;</w:t>
      </w:r>
    </w:p>
    <w:p w14:paraId="32111A62" w14:textId="77777777" w:rsidR="003A12C5" w:rsidRPr="000B6C0D" w:rsidRDefault="003A12C5" w:rsidP="003A12C5">
      <w:pPr>
        <w:pStyle w:val="1"/>
        <w:tabs>
          <w:tab w:val="left" w:pos="2040"/>
        </w:tabs>
        <w:ind w:left="2040"/>
      </w:pPr>
      <w:r w:rsidRPr="000B6C0D">
        <w:t>NSBIkm</w:t>
      </w:r>
      <w:r w:rsidRPr="000B6C0D">
        <w:rPr>
          <w:vertAlign w:val="subscript"/>
        </w:rPr>
        <w:t>ab</w:t>
      </w:r>
      <w:r w:rsidRPr="000B6C0D">
        <w:t xml:space="preserve"> = not shared boundary incremental km between generation charging zone A and generation charging zone B.</w:t>
      </w:r>
    </w:p>
    <w:p w14:paraId="552DDEF8" w14:textId="77777777" w:rsidR="003A12C5" w:rsidRPr="000B6C0D" w:rsidRDefault="003A12C5" w:rsidP="003A12C5">
      <w:pPr>
        <w:pStyle w:val="1"/>
        <w:ind w:left="720"/>
        <w:jc w:val="both"/>
      </w:pPr>
    </w:p>
    <w:p w14:paraId="5BCFA0DD" w14:textId="77777777" w:rsidR="003A12C5" w:rsidRPr="000B6C0D" w:rsidRDefault="003A12C5" w:rsidP="003A12C5">
      <w:pPr>
        <w:pStyle w:val="1"/>
        <w:ind w:left="720"/>
        <w:jc w:val="both"/>
      </w:pPr>
      <w:r w:rsidRPr="000B6C0D">
        <w:t xml:space="preserve"> </w:t>
      </w:r>
    </w:p>
    <w:p w14:paraId="475B3725" w14:textId="77777777" w:rsidR="003A12C5" w:rsidRPr="000B6C0D" w:rsidRDefault="003A12C5" w:rsidP="007D27B2">
      <w:pPr>
        <w:pStyle w:val="1"/>
        <w:numPr>
          <w:ilvl w:val="0"/>
          <w:numId w:val="70"/>
        </w:numPr>
        <w:jc w:val="both"/>
      </w:pPr>
      <w:r w:rsidRPr="000B6C0D">
        <w:t>The shared incremental km for a generation charging zone is the sum of the appropriate shared boundary incremental km for that generation charging zone as derived from the connectivity diagram.</w:t>
      </w:r>
    </w:p>
    <w:p w14:paraId="115F5FC2"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12E95CBD" w14:textId="022ADCDE" w:rsidR="003A12C5" w:rsidRPr="003A12C5" w:rsidRDefault="008A41B4" w:rsidP="003A12C5">
      <w:pPr>
        <w:pStyle w:val="1"/>
        <w:jc w:val="center"/>
      </w:pPr>
      <w:r>
        <w:rPr>
          <w:noProof/>
          <w:position w:val="-16"/>
        </w:rPr>
        <w:drawing>
          <wp:inline distT="0" distB="0" distL="0" distR="0" wp14:anchorId="6909D4ED" wp14:editId="78A8E374">
            <wp:extent cx="1677670" cy="28829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677670" cy="288290"/>
                    </a:xfrm>
                    <a:prstGeom prst="rect">
                      <a:avLst/>
                    </a:prstGeom>
                    <a:noFill/>
                    <a:ln>
                      <a:noFill/>
                    </a:ln>
                  </pic:spPr>
                </pic:pic>
              </a:graphicData>
            </a:graphic>
          </wp:inline>
        </w:drawing>
      </w:r>
    </w:p>
    <w:p w14:paraId="1D97682C" w14:textId="77777777" w:rsidR="003A12C5" w:rsidRPr="000B6C0D" w:rsidRDefault="003A12C5" w:rsidP="003A12C5">
      <w:pPr>
        <w:pStyle w:val="1"/>
        <w:tabs>
          <w:tab w:val="left" w:pos="2040"/>
        </w:tabs>
        <w:ind w:left="2040"/>
      </w:pPr>
      <w:r w:rsidRPr="00F75086">
        <w:tab/>
      </w:r>
      <w:r w:rsidRPr="000B6C0D">
        <w:t>Where;</w:t>
      </w:r>
    </w:p>
    <w:p w14:paraId="54842B96" w14:textId="77777777" w:rsidR="003A12C5" w:rsidRPr="00F75086" w:rsidRDefault="003A12C5" w:rsidP="003A12C5">
      <w:pPr>
        <w:pStyle w:val="Variableexplanation"/>
        <w:tabs>
          <w:tab w:val="clear" w:pos="1134"/>
          <w:tab w:val="clear" w:pos="1418"/>
          <w:tab w:val="clear" w:pos="1701"/>
        </w:tabs>
        <w:ind w:left="2040"/>
        <w:rPr>
          <w:rFonts w:ascii="Arial" w:hAnsi="Arial"/>
          <w:sz w:val="22"/>
        </w:rPr>
      </w:pPr>
      <w:r w:rsidRPr="000B6C0D">
        <w:rPr>
          <w:rFonts w:ascii="Arial" w:hAnsi="Arial"/>
          <w:sz w:val="22"/>
        </w:rPr>
        <w:t>ZMkm</w:t>
      </w:r>
      <w:r w:rsidRPr="000B6C0D">
        <w:rPr>
          <w:rFonts w:ascii="Arial" w:hAnsi="Arial"/>
          <w:sz w:val="22"/>
          <w:vertAlign w:val="subscript"/>
        </w:rPr>
        <w:t>nYRS</w:t>
      </w:r>
      <w:r w:rsidRPr="000B6C0D">
        <w:rPr>
          <w:rFonts w:ascii="Arial" w:hAnsi="Arial"/>
          <w:sz w:val="22"/>
        </w:rPr>
        <w:tab/>
        <w:t>=</w:t>
      </w:r>
      <w:r w:rsidRPr="000B6C0D">
        <w:rPr>
          <w:rFonts w:ascii="Arial" w:hAnsi="Arial"/>
          <w:sz w:val="22"/>
        </w:rPr>
        <w:tab/>
        <w:t>Year Round Shared Zonal Marginal km for generation charging zone n</w:t>
      </w:r>
      <w:r w:rsidRPr="003A12C5">
        <w:rPr>
          <w:rFonts w:ascii="Arial" w:hAnsi="Arial"/>
          <w:sz w:val="22"/>
        </w:rPr>
        <w:t>.</w:t>
      </w:r>
    </w:p>
    <w:p w14:paraId="6D88FDE5" w14:textId="77777777" w:rsidR="003A12C5" w:rsidRPr="000B6C0D" w:rsidRDefault="003A12C5" w:rsidP="003A12C5">
      <w:pPr>
        <w:pStyle w:val="1"/>
        <w:ind w:left="720"/>
        <w:jc w:val="both"/>
      </w:pPr>
    </w:p>
    <w:p w14:paraId="3B812351" w14:textId="77777777" w:rsidR="003A12C5" w:rsidRPr="000B6C0D" w:rsidRDefault="003A12C5" w:rsidP="007D27B2">
      <w:pPr>
        <w:pStyle w:val="1"/>
        <w:numPr>
          <w:ilvl w:val="0"/>
          <w:numId w:val="70"/>
        </w:numPr>
        <w:jc w:val="both"/>
      </w:pPr>
      <w:r w:rsidRPr="000B6C0D">
        <w:t>The not-shared incremental km for a generation charging zone is the sum of the appropriate not-shared boundary incremental km for that generation charging zone as derived from the connectivity diagram.</w:t>
      </w:r>
    </w:p>
    <w:p w14:paraId="6434AE45"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540E70B8" w14:textId="69ABAD93" w:rsidR="003A12C5" w:rsidRPr="003A12C5" w:rsidRDefault="008A41B4" w:rsidP="003A12C5">
      <w:pPr>
        <w:pStyle w:val="1"/>
        <w:jc w:val="center"/>
      </w:pPr>
      <w:r>
        <w:rPr>
          <w:noProof/>
          <w:position w:val="-16"/>
        </w:rPr>
        <w:drawing>
          <wp:inline distT="0" distB="0" distL="0" distR="0" wp14:anchorId="393A78DE" wp14:editId="3C88DDA4">
            <wp:extent cx="1713865" cy="28829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713865" cy="288290"/>
                    </a:xfrm>
                    <a:prstGeom prst="rect">
                      <a:avLst/>
                    </a:prstGeom>
                    <a:noFill/>
                    <a:ln>
                      <a:noFill/>
                    </a:ln>
                  </pic:spPr>
                </pic:pic>
              </a:graphicData>
            </a:graphic>
          </wp:inline>
        </w:drawing>
      </w:r>
    </w:p>
    <w:p w14:paraId="49073303" w14:textId="77777777" w:rsidR="003A12C5" w:rsidRPr="000B6C0D" w:rsidRDefault="003A12C5" w:rsidP="003A12C5">
      <w:pPr>
        <w:pStyle w:val="1"/>
        <w:tabs>
          <w:tab w:val="left" w:pos="2040"/>
        </w:tabs>
        <w:ind w:left="2040"/>
      </w:pPr>
      <w:r w:rsidRPr="00F75086">
        <w:tab/>
      </w:r>
      <w:r w:rsidRPr="000B6C0D">
        <w:t>Where;</w:t>
      </w:r>
    </w:p>
    <w:p w14:paraId="343CD0B5" w14:textId="77777777" w:rsidR="003A12C5" w:rsidRPr="003A12C5" w:rsidRDefault="003A12C5" w:rsidP="003A12C5">
      <w:pPr>
        <w:pStyle w:val="1"/>
        <w:jc w:val="both"/>
      </w:pPr>
    </w:p>
    <w:p w14:paraId="1C1F88B2" w14:textId="77777777" w:rsidR="003A12C5" w:rsidRDefault="003A12C5" w:rsidP="003A12C5">
      <w:pPr>
        <w:pStyle w:val="1"/>
        <w:ind w:left="960"/>
        <w:jc w:val="both"/>
      </w:pPr>
      <w:r w:rsidRPr="000B6C0D">
        <w:rPr>
          <w:rFonts w:ascii="Arial" w:hAnsi="Arial"/>
        </w:rPr>
        <w:t>ZMkm</w:t>
      </w:r>
      <w:r w:rsidRPr="000B6C0D">
        <w:rPr>
          <w:rFonts w:ascii="Arial" w:hAnsi="Arial"/>
          <w:vertAlign w:val="subscript"/>
        </w:rPr>
        <w:t>nYRNS</w:t>
      </w:r>
      <w:r w:rsidRPr="000B6C0D">
        <w:rPr>
          <w:rFonts w:ascii="Arial" w:hAnsi="Arial"/>
        </w:rPr>
        <w:tab/>
        <w:t>=</w:t>
      </w:r>
      <w:r w:rsidRPr="000B6C0D">
        <w:rPr>
          <w:rFonts w:ascii="Arial" w:hAnsi="Arial"/>
        </w:rPr>
        <w:tab/>
        <w:t>Year Round Not-Shared Zonal Marginal km for generation zone n</w:t>
      </w:r>
      <w:r w:rsidRPr="003A12C5">
        <w:rPr>
          <w:rFonts w:ascii="Arial" w:hAnsi="Arial"/>
        </w:rPr>
        <w:t>.</w:t>
      </w:r>
    </w:p>
    <w:p w14:paraId="00CBDF72" w14:textId="77777777" w:rsidR="006661FE" w:rsidRDefault="006661FE" w:rsidP="006661FE">
      <w:pPr>
        <w:pStyle w:val="1"/>
        <w:jc w:val="both"/>
      </w:pPr>
    </w:p>
    <w:p w14:paraId="2847D688" w14:textId="77777777" w:rsidR="006661FE" w:rsidRDefault="006661FE" w:rsidP="006661FE">
      <w:pPr>
        <w:pStyle w:val="Heading2"/>
      </w:pPr>
      <w:bookmarkStart w:id="180" w:name="_Toc32201078"/>
      <w:bookmarkStart w:id="181" w:name="_Toc49661111"/>
      <w:bookmarkStart w:id="182" w:name="_Toc274049683"/>
      <w:r>
        <w:t>Deriving the Final</w:t>
      </w:r>
      <w:r w:rsidRPr="00E75EE9">
        <w:rPr>
          <w:color w:val="auto"/>
        </w:rPr>
        <w:t xml:space="preserve"> </w:t>
      </w:r>
      <w:r w:rsidRPr="00E75EE9">
        <w:t>Local £/kW Tariff and the Wider</w:t>
      </w:r>
      <w:r>
        <w:t xml:space="preserve"> £/kW Tariff</w:t>
      </w:r>
      <w:bookmarkEnd w:id="180"/>
      <w:bookmarkEnd w:id="181"/>
      <w:bookmarkEnd w:id="182"/>
    </w:p>
    <w:p w14:paraId="66FDE923" w14:textId="77777777" w:rsidR="006661FE" w:rsidRDefault="006661FE" w:rsidP="006661FE">
      <w:pPr>
        <w:jc w:val="both"/>
        <w:rPr>
          <w:rFonts w:ascii="Arial" w:hAnsi="Arial"/>
        </w:rPr>
      </w:pPr>
    </w:p>
    <w:p w14:paraId="35E5BEDE" w14:textId="77777777" w:rsidR="006661FE" w:rsidRDefault="006661FE" w:rsidP="007D27B2">
      <w:pPr>
        <w:pStyle w:val="1"/>
        <w:numPr>
          <w:ilvl w:val="0"/>
          <w:numId w:val="70"/>
        </w:numPr>
        <w:jc w:val="both"/>
      </w:pPr>
      <w:r>
        <w:t>The zonal marginal km</w:t>
      </w:r>
      <w:r w:rsidRPr="00E75EE9">
        <w:t xml:space="preserve"> (ZMkm</w:t>
      </w:r>
      <w:r w:rsidRPr="00E75EE9">
        <w:rPr>
          <w:szCs w:val="22"/>
          <w:vertAlign w:val="subscript"/>
        </w:rPr>
        <w:t>Gi</w:t>
      </w:r>
      <w:r w:rsidRPr="00E75EE9">
        <w:t xml:space="preserve">) </w:t>
      </w:r>
      <w:r>
        <w:t xml:space="preserve">are converted into costs and hence a tariff by multiplying by the </w:t>
      </w:r>
      <w:r>
        <w:rPr>
          <w:b/>
        </w:rPr>
        <w:t>Expansion Constant</w:t>
      </w:r>
      <w:r>
        <w:t xml:space="preserve"> and the </w:t>
      </w:r>
      <w:r>
        <w:rPr>
          <w:b/>
        </w:rPr>
        <w:t xml:space="preserve">Locational Security Factor </w:t>
      </w:r>
      <w:r>
        <w:t>(see below)</w:t>
      </w:r>
      <w:r>
        <w:rPr>
          <w:b/>
        </w:rPr>
        <w:fldChar w:fldCharType="begin"/>
      </w:r>
      <w:r>
        <w:instrText xml:space="preserve"> XE "Expansion Constant" </w:instrText>
      </w:r>
      <w:r>
        <w:rPr>
          <w:b/>
        </w:rPr>
        <w:fldChar w:fldCharType="end"/>
      </w:r>
      <w:r>
        <w:t xml:space="preserve">. The nodal local marginal km </w:t>
      </w:r>
      <w:r w:rsidRPr="00E75EE9">
        <w:t>(NLMkm</w:t>
      </w:r>
      <w:r w:rsidRPr="00E75EE9">
        <w:rPr>
          <w:vertAlign w:val="superscript"/>
        </w:rPr>
        <w:t>L</w:t>
      </w:r>
      <w:r w:rsidRPr="00E75EE9">
        <w:t>)</w:t>
      </w:r>
      <w:r>
        <w:t xml:space="preserve"> are converted into costs and hence a tariff by </w:t>
      </w:r>
      <w:r w:rsidRPr="00E75EE9">
        <w:t>multiplying</w:t>
      </w:r>
      <w:r>
        <w:t xml:space="preserve"> by the </w:t>
      </w:r>
      <w:r w:rsidRPr="00381C97">
        <w:rPr>
          <w:b/>
          <w:bCs/>
        </w:rPr>
        <w:t>Expansion Constant</w:t>
      </w:r>
      <w:r>
        <w:t xml:space="preserve"> and a </w:t>
      </w:r>
      <w:r w:rsidRPr="00381C97">
        <w:rPr>
          <w:b/>
          <w:bCs/>
        </w:rPr>
        <w:t>Local Security Factor</w:t>
      </w:r>
      <w:r>
        <w:t>.</w:t>
      </w:r>
    </w:p>
    <w:p w14:paraId="49D81008" w14:textId="77777777" w:rsidR="006661FE" w:rsidRDefault="006661FE" w:rsidP="006661FE">
      <w:pPr>
        <w:pStyle w:val="Heading3"/>
        <w:ind w:firstLine="709"/>
        <w:jc w:val="both"/>
      </w:pPr>
      <w:bookmarkStart w:id="183" w:name="_Toc49661112"/>
    </w:p>
    <w:p w14:paraId="00EBE464" w14:textId="77777777" w:rsidR="006661FE" w:rsidRPr="00543982" w:rsidRDefault="006661FE" w:rsidP="006661FE">
      <w:pPr>
        <w:pStyle w:val="Heading3"/>
        <w:ind w:firstLine="709"/>
        <w:jc w:val="both"/>
        <w:rPr>
          <w:rFonts w:ascii="Arial (W1)" w:hAnsi="Arial (W1)"/>
        </w:rPr>
      </w:pPr>
      <w:bookmarkStart w:id="184" w:name="_Toc274049684"/>
      <w:r w:rsidRPr="00543982">
        <w:rPr>
          <w:rFonts w:ascii="Arial" w:hAnsi="Arial" w:cs="Arial"/>
          <w:b/>
        </w:rPr>
        <w:t>The Expansion Constant</w:t>
      </w:r>
      <w:bookmarkEnd w:id="183"/>
      <w:bookmarkEnd w:id="184"/>
      <w:r w:rsidRPr="00543982">
        <w:rPr>
          <w:rFonts w:ascii="Arial (W1)" w:hAnsi="Arial (W1)"/>
        </w:rPr>
        <w:fldChar w:fldCharType="begin"/>
      </w:r>
      <w:r w:rsidRPr="00543982">
        <w:rPr>
          <w:rFonts w:ascii="Arial (W1)" w:hAnsi="Arial (W1)"/>
        </w:rPr>
        <w:instrText xml:space="preserve"> XE "Expansion Constant" </w:instrText>
      </w:r>
      <w:r w:rsidRPr="00543982">
        <w:rPr>
          <w:rFonts w:ascii="Arial (W1)" w:hAnsi="Arial (W1)"/>
        </w:rPr>
        <w:fldChar w:fldCharType="end"/>
      </w:r>
    </w:p>
    <w:p w14:paraId="74A58FDD" w14:textId="77777777" w:rsidR="006661FE" w:rsidRPr="0099632B" w:rsidRDefault="006661FE" w:rsidP="007D27B2">
      <w:pPr>
        <w:pStyle w:val="1"/>
        <w:numPr>
          <w:ilvl w:val="0"/>
          <w:numId w:val="70"/>
        </w:numPr>
        <w:jc w:val="both"/>
        <w:rPr>
          <w:rFonts w:cs="Arial"/>
          <w:szCs w:val="22"/>
        </w:rPr>
      </w:pPr>
      <w:r w:rsidRPr="0099632B">
        <w:rPr>
          <w:rFonts w:cs="Arial"/>
          <w:szCs w:val="22"/>
        </w:rPr>
        <w:t>The expansion constant, expressed in £/MWkm</w:t>
      </w:r>
      <w:r w:rsidRPr="0099632B">
        <w:rPr>
          <w:rFonts w:cs="Arial"/>
          <w:szCs w:val="22"/>
        </w:rPr>
        <w:fldChar w:fldCharType="begin"/>
      </w:r>
      <w:r w:rsidRPr="0099632B">
        <w:rPr>
          <w:rFonts w:cs="Arial"/>
          <w:szCs w:val="22"/>
        </w:rPr>
        <w:instrText xml:space="preserve"> XE "MWkm" </w:instrText>
      </w:r>
      <w:r w:rsidRPr="0099632B">
        <w:rPr>
          <w:rFonts w:cs="Arial"/>
          <w:szCs w:val="22"/>
        </w:rPr>
        <w:fldChar w:fldCharType="end"/>
      </w:r>
      <w:r w:rsidRPr="0099632B">
        <w:rPr>
          <w:rFonts w:cs="Arial"/>
          <w:szCs w:val="22"/>
        </w:rPr>
        <w:t xml:space="preserve">, represents the annuitised value of the transmission infrastructure capital investment required to transport 1 MW over 1 km.  Its magnitude is derived from the projected cost of 400kV overhead line, including an estimate of the cost of capital, to provide for future system expansion. </w:t>
      </w:r>
    </w:p>
    <w:p w14:paraId="0E8D12B1" w14:textId="77777777" w:rsidR="006661FE" w:rsidRPr="0099632B" w:rsidRDefault="006661FE" w:rsidP="006661FE">
      <w:pPr>
        <w:pStyle w:val="1"/>
        <w:jc w:val="both"/>
        <w:rPr>
          <w:rFonts w:cs="Arial"/>
          <w:szCs w:val="22"/>
        </w:rPr>
      </w:pPr>
    </w:p>
    <w:p w14:paraId="5512C3A0" w14:textId="77777777" w:rsidR="006661FE" w:rsidRPr="00824A12" w:rsidRDefault="006661FE" w:rsidP="007D27B2">
      <w:pPr>
        <w:pStyle w:val="1"/>
        <w:numPr>
          <w:ilvl w:val="0"/>
          <w:numId w:val="70"/>
        </w:numPr>
        <w:jc w:val="both"/>
        <w:rPr>
          <w:rFonts w:cs="Arial"/>
          <w:szCs w:val="22"/>
        </w:rPr>
      </w:pPr>
      <w:r w:rsidRPr="00824A12">
        <w:rPr>
          <w:rFonts w:cs="Arial"/>
          <w:szCs w:val="22"/>
        </w:rPr>
        <w:t xml:space="preserve">In the methodology, the expansion constant is used to convert the marginal km figure derived from the transport model into a £/MW signal. The tariff model performs this calculation, in accordance with </w:t>
      </w:r>
      <w:r w:rsidRPr="009B0384">
        <w:rPr>
          <w:rFonts w:cs="Arial"/>
          <w:szCs w:val="22"/>
        </w:rPr>
        <w:t>14.15.</w:t>
      </w:r>
      <w:r w:rsidR="00E31DFD">
        <w:rPr>
          <w:rFonts w:cs="Arial"/>
          <w:szCs w:val="22"/>
        </w:rPr>
        <w:t>9</w:t>
      </w:r>
      <w:r w:rsidR="00E71EB2">
        <w:rPr>
          <w:rFonts w:cs="Arial"/>
          <w:szCs w:val="22"/>
        </w:rPr>
        <w:t>6</w:t>
      </w:r>
      <w:r w:rsidRPr="00824A12">
        <w:rPr>
          <w:rFonts w:cs="Arial"/>
          <w:szCs w:val="22"/>
        </w:rPr>
        <w:t xml:space="preserve"> – </w:t>
      </w:r>
      <w:r w:rsidRPr="009B0384">
        <w:rPr>
          <w:rFonts w:cs="Arial"/>
          <w:szCs w:val="22"/>
        </w:rPr>
        <w:t>14.15</w:t>
      </w:r>
      <w:r w:rsidR="00A159A2" w:rsidRPr="00A159A2">
        <w:rPr>
          <w:rFonts w:cs="Arial"/>
          <w:szCs w:val="22"/>
        </w:rPr>
        <w:t>.1</w:t>
      </w:r>
      <w:r w:rsidR="00E71EB2">
        <w:rPr>
          <w:rFonts w:cs="Arial"/>
          <w:szCs w:val="22"/>
        </w:rPr>
        <w:t>21</w:t>
      </w:r>
      <w:r w:rsidRPr="00824A12">
        <w:rPr>
          <w:rFonts w:cs="Arial"/>
          <w:szCs w:val="22"/>
        </w:rPr>
        <w:t>, and also then calculates the residual element of the overall tariff</w:t>
      </w:r>
      <w:r w:rsidRPr="00BF295A">
        <w:rPr>
          <w:rFonts w:cs="Arial"/>
          <w:szCs w:val="22"/>
        </w:rPr>
        <w:t xml:space="preserve"> (to ensure correct revenue recovery in accordance with the price control), in accordance with </w:t>
      </w:r>
      <w:r w:rsidRPr="009B0384">
        <w:rPr>
          <w:rFonts w:cs="Arial"/>
          <w:szCs w:val="22"/>
        </w:rPr>
        <w:t>14.15.</w:t>
      </w:r>
      <w:r w:rsidR="00BE09DE" w:rsidRPr="009B0384">
        <w:rPr>
          <w:rFonts w:cs="Arial"/>
          <w:szCs w:val="22"/>
        </w:rPr>
        <w:t>1</w:t>
      </w:r>
      <w:r w:rsidR="00824A12" w:rsidRPr="009B0384">
        <w:rPr>
          <w:rFonts w:cs="Arial"/>
          <w:szCs w:val="22"/>
        </w:rPr>
        <w:t>3</w:t>
      </w:r>
      <w:r w:rsidR="00E71EB2">
        <w:rPr>
          <w:rFonts w:cs="Arial"/>
          <w:szCs w:val="22"/>
        </w:rPr>
        <w:t>7</w:t>
      </w:r>
      <w:r w:rsidRPr="009B0384">
        <w:rPr>
          <w:rFonts w:cs="Arial"/>
          <w:szCs w:val="22"/>
        </w:rPr>
        <w:t>.</w:t>
      </w:r>
    </w:p>
    <w:p w14:paraId="4BE7BB39" w14:textId="77777777" w:rsidR="006661FE" w:rsidRPr="00BF295A" w:rsidRDefault="006661FE" w:rsidP="006661FE">
      <w:pPr>
        <w:pStyle w:val="1"/>
        <w:jc w:val="both"/>
        <w:rPr>
          <w:rFonts w:cs="Arial"/>
          <w:szCs w:val="22"/>
        </w:rPr>
      </w:pPr>
    </w:p>
    <w:p w14:paraId="14065B57" w14:textId="79B1D025" w:rsidR="006661FE" w:rsidRPr="0099632B" w:rsidRDefault="5083A541" w:rsidP="325E90A3">
      <w:pPr>
        <w:pStyle w:val="1"/>
        <w:numPr>
          <w:ilvl w:val="0"/>
          <w:numId w:val="70"/>
        </w:numPr>
        <w:jc w:val="both"/>
        <w:rPr>
          <w:rFonts w:cs="Arial"/>
        </w:rPr>
      </w:pPr>
      <w:r w:rsidRPr="03871E98">
        <w:rPr>
          <w:rFonts w:cs="Arial"/>
        </w:rPr>
        <w:t xml:space="preserve">The transmission infrastructure capital costs used in the calculation of the expansion constant are provided via an externally audited process. They also include information provided from all onshore Transmission Owners (TOs). They are based on historic costs and tender valuations adjusted by a number of indices (e.g. global price of steel, labour, inflation, etc.). The objective of these adjustments is to make the costs reflect current prices, making the tariffs as forward looking as possible.  This cost data represents </w:t>
      </w:r>
      <w:r w:rsidR="4C0F0931" w:rsidRPr="03871E98">
        <w:rPr>
          <w:rFonts w:cs="Arial"/>
          <w:b/>
          <w:bCs/>
        </w:rPr>
        <w:t>The Company</w:t>
      </w:r>
      <w:r w:rsidRPr="03871E98">
        <w:rPr>
          <w:rFonts w:cs="Arial"/>
          <w:b/>
          <w:bCs/>
        </w:rPr>
        <w:t>’s</w:t>
      </w:r>
      <w:r w:rsidRPr="03871E98">
        <w:rPr>
          <w:rFonts w:cs="Arial"/>
        </w:rPr>
        <w:t xml:space="preserve"> best view; however it is considered as commercially sensitive and is therefore treated as confidential. The calculation of the expansion constant also relies on a significant amount of transmission asset information, much of which is provided in the </w:t>
      </w:r>
      <w:r w:rsidR="04B85E7F">
        <w:t xml:space="preserve"> </w:t>
      </w:r>
      <w:r w:rsidR="04B85E7F" w:rsidRPr="009919C1">
        <w:rPr>
          <w:b/>
          <w:bCs/>
        </w:rPr>
        <w:t>Electricity Ten Year Statement (ETYS)</w:t>
      </w:r>
      <w:r w:rsidRPr="002149F1">
        <w:rPr>
          <w:rFonts w:cs="Arial"/>
        </w:rPr>
        <w:t>.</w:t>
      </w:r>
    </w:p>
    <w:p w14:paraId="52EAE615" w14:textId="77777777" w:rsidR="006661FE" w:rsidRPr="0099632B" w:rsidRDefault="006661FE" w:rsidP="006661FE">
      <w:pPr>
        <w:pStyle w:val="1"/>
        <w:jc w:val="both"/>
        <w:rPr>
          <w:rFonts w:cs="Arial"/>
          <w:szCs w:val="22"/>
        </w:rPr>
      </w:pPr>
    </w:p>
    <w:p w14:paraId="1889866D"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For each circuit type and voltage </w:t>
      </w:r>
      <w:r>
        <w:rPr>
          <w:rFonts w:cs="Arial"/>
          <w:szCs w:val="22"/>
        </w:rPr>
        <w:t xml:space="preserve">used onshore, </w:t>
      </w:r>
      <w:r w:rsidRPr="0099632B">
        <w:rPr>
          <w:rFonts w:cs="Arial"/>
          <w:szCs w:val="22"/>
        </w:rPr>
        <w:t xml:space="preserve">an individual calculation is carried out to establish a £/MWkm figure, normalised against the 400KV overhead line (OHL) figure, these </w:t>
      </w:r>
      <w:r w:rsidRPr="00824A12">
        <w:rPr>
          <w:rFonts w:cs="Arial"/>
          <w:szCs w:val="22"/>
        </w:rPr>
        <w:t xml:space="preserve">provide the basis of the </w:t>
      </w:r>
      <w:r w:rsidRPr="00BF295A">
        <w:rPr>
          <w:rFonts w:cs="Arial"/>
          <w:szCs w:val="22"/>
        </w:rPr>
        <w:t xml:space="preserve">onshore circuit expansion factors discussed in </w:t>
      </w:r>
      <w:r w:rsidRPr="009B0384">
        <w:rPr>
          <w:rFonts w:cs="Arial"/>
          <w:szCs w:val="22"/>
        </w:rPr>
        <w:t>14.15.</w:t>
      </w:r>
      <w:r w:rsidR="00824A12" w:rsidRPr="009B0384">
        <w:rPr>
          <w:rFonts w:cs="Arial"/>
          <w:szCs w:val="22"/>
        </w:rPr>
        <w:t>70</w:t>
      </w:r>
      <w:r w:rsidRPr="009B0384">
        <w:rPr>
          <w:rFonts w:cs="Arial"/>
          <w:szCs w:val="22"/>
        </w:rPr>
        <w:t xml:space="preserve"> –</w:t>
      </w:r>
      <w:r w:rsidR="006765D4" w:rsidRPr="009B0384">
        <w:rPr>
          <w:rFonts w:cs="Arial"/>
          <w:szCs w:val="22"/>
        </w:rPr>
        <w:t xml:space="preserve"> 14.15.</w:t>
      </w:r>
      <w:r w:rsidR="00CB05E6">
        <w:rPr>
          <w:rFonts w:cs="Arial"/>
          <w:szCs w:val="22"/>
        </w:rPr>
        <w:t>77</w:t>
      </w:r>
      <w:r w:rsidRPr="00824A12">
        <w:rPr>
          <w:rFonts w:cs="Arial"/>
          <w:szCs w:val="22"/>
        </w:rPr>
        <w:t>.  In order to simplify the calculation a unity power factor is assumed, converting £/</w:t>
      </w:r>
      <w:r w:rsidRPr="00BF295A">
        <w:rPr>
          <w:rFonts w:cs="Arial"/>
          <w:szCs w:val="22"/>
        </w:rPr>
        <w:t>MVAkm to £/MWkm. This reflects that the fact tariffs and charges are based on real power.</w:t>
      </w:r>
    </w:p>
    <w:p w14:paraId="6EF6D26B" w14:textId="77777777" w:rsidR="006661FE" w:rsidRPr="0099632B" w:rsidRDefault="006661FE" w:rsidP="006661FE">
      <w:pPr>
        <w:pStyle w:val="1"/>
        <w:jc w:val="both"/>
        <w:rPr>
          <w:rFonts w:cs="Arial"/>
          <w:szCs w:val="22"/>
        </w:rPr>
      </w:pPr>
    </w:p>
    <w:p w14:paraId="0DF35660" w14:textId="77777777" w:rsidR="006661FE" w:rsidRPr="007863A7" w:rsidRDefault="006661FE" w:rsidP="007D27B2">
      <w:pPr>
        <w:pStyle w:val="1"/>
        <w:numPr>
          <w:ilvl w:val="0"/>
          <w:numId w:val="70"/>
        </w:numPr>
        <w:jc w:val="both"/>
        <w:rPr>
          <w:rFonts w:cs="Arial"/>
          <w:szCs w:val="22"/>
        </w:rPr>
      </w:pPr>
      <w:r w:rsidRPr="007863A7">
        <w:rPr>
          <w:rFonts w:cs="Arial"/>
          <w:szCs w:val="22"/>
        </w:rPr>
        <w:t xml:space="preserve">The table below shows the first stage in calculating the </w:t>
      </w:r>
      <w:r>
        <w:rPr>
          <w:rFonts w:cs="Arial"/>
          <w:szCs w:val="22"/>
        </w:rPr>
        <w:t xml:space="preserve">onshore </w:t>
      </w:r>
      <w:r w:rsidRPr="007863A7">
        <w:rPr>
          <w:rFonts w:cs="Arial"/>
          <w:szCs w:val="22"/>
        </w:rPr>
        <w:t>expansion constant.  A range of overhead line types is used and the types are weighted by recent usage on the transmission system. This is a simplified calculation for 400kV OHL using example data:</w:t>
      </w:r>
    </w:p>
    <w:p w14:paraId="4B454BF5" w14:textId="77777777" w:rsidR="006661FE" w:rsidRPr="0099632B" w:rsidRDefault="006661FE" w:rsidP="006661FE">
      <w:pPr>
        <w:pStyle w:val="1"/>
        <w:jc w:val="both"/>
        <w:rPr>
          <w:rFonts w:cs="Arial"/>
          <w:szCs w:val="22"/>
        </w:rPr>
      </w:pPr>
    </w:p>
    <w:tbl>
      <w:tblPr>
        <w:tblW w:w="0" w:type="auto"/>
        <w:tblInd w:w="918" w:type="dxa"/>
        <w:tblLayout w:type="fixed"/>
        <w:tblLook w:val="0000" w:firstRow="0" w:lastRow="0" w:firstColumn="0" w:lastColumn="0" w:noHBand="0" w:noVBand="0"/>
      </w:tblPr>
      <w:tblGrid>
        <w:gridCol w:w="783"/>
        <w:gridCol w:w="806"/>
        <w:gridCol w:w="1255"/>
        <w:gridCol w:w="1534"/>
        <w:gridCol w:w="1980"/>
        <w:gridCol w:w="1670"/>
      </w:tblGrid>
      <w:tr w:rsidR="006661FE" w:rsidRPr="002A4C04" w14:paraId="10E1E5C9" w14:textId="77777777" w:rsidTr="006661FE">
        <w:trPr>
          <w:cantSplit/>
          <w:trHeight w:val="278"/>
        </w:trPr>
        <w:tc>
          <w:tcPr>
            <w:tcW w:w="8028" w:type="dxa"/>
            <w:gridSpan w:val="6"/>
            <w:tcBorders>
              <w:top w:val="single" w:sz="8" w:space="0" w:color="auto"/>
              <w:left w:val="single" w:sz="8" w:space="0" w:color="auto"/>
              <w:bottom w:val="nil"/>
              <w:right w:val="single" w:sz="8" w:space="0" w:color="auto"/>
            </w:tcBorders>
            <w:shd w:val="clear" w:color="auto" w:fill="C0C0C0"/>
            <w:noWrap/>
            <w:vAlign w:val="center"/>
          </w:tcPr>
          <w:p w14:paraId="3C7FE0DA" w14:textId="77777777" w:rsidR="006661FE" w:rsidRPr="002A4C04" w:rsidRDefault="006661FE" w:rsidP="006661FE">
            <w:pPr>
              <w:rPr>
                <w:rFonts w:ascii="Arial" w:hAnsi="Arial" w:cs="Arial"/>
                <w:b/>
                <w:bCs/>
                <w:color w:val="0000FF"/>
                <w:lang w:val="fr-FR"/>
              </w:rPr>
            </w:pPr>
            <w:r w:rsidRPr="00375D43">
              <w:rPr>
                <w:rFonts w:ascii="Arial" w:hAnsi="Arial" w:cs="Arial"/>
                <w:lang w:val="fr-FR"/>
              </w:rPr>
              <w:br w:type="page"/>
            </w:r>
            <w:r w:rsidRPr="003863E3">
              <w:rPr>
                <w:rFonts w:ascii="Arial" w:hAnsi="Arial" w:cs="Arial"/>
                <w:b/>
                <w:bCs/>
                <w:color w:val="0000FF"/>
                <w:lang w:val="fr-FR"/>
              </w:rPr>
              <w:t xml:space="preserve">400kV OHL expansion constant calculation </w:t>
            </w:r>
          </w:p>
        </w:tc>
      </w:tr>
      <w:tr w:rsidR="006661FE" w:rsidRPr="002A4C04" w14:paraId="4488E944" w14:textId="77777777" w:rsidTr="006661FE">
        <w:trPr>
          <w:cantSplit/>
          <w:trHeight w:hRule="exact" w:val="360"/>
        </w:trPr>
        <w:tc>
          <w:tcPr>
            <w:tcW w:w="783" w:type="dxa"/>
            <w:tcBorders>
              <w:top w:val="nil"/>
              <w:left w:val="single" w:sz="8" w:space="0" w:color="auto"/>
              <w:bottom w:val="nil"/>
              <w:right w:val="nil"/>
            </w:tcBorders>
            <w:shd w:val="clear" w:color="auto" w:fill="auto"/>
            <w:vAlign w:val="center"/>
          </w:tcPr>
          <w:p w14:paraId="45391AA6" w14:textId="77777777" w:rsidR="006661FE" w:rsidRPr="002A4C04" w:rsidRDefault="006661FE" w:rsidP="006661FE">
            <w:pPr>
              <w:rPr>
                <w:rFonts w:ascii="Arial" w:hAnsi="Arial" w:cs="Arial"/>
                <w:b/>
                <w:bCs/>
              </w:rPr>
            </w:pPr>
            <w:r w:rsidRPr="002A4C04">
              <w:rPr>
                <w:rFonts w:ascii="Arial" w:hAnsi="Arial" w:cs="Arial"/>
                <w:b/>
                <w:bCs/>
                <w:lang w:val="fr-FR"/>
              </w:rPr>
              <w:t xml:space="preserve"> </w:t>
            </w:r>
            <w:r w:rsidRPr="002A4C04">
              <w:rPr>
                <w:rFonts w:ascii="Arial" w:hAnsi="Arial" w:cs="Arial"/>
                <w:b/>
                <w:bCs/>
              </w:rPr>
              <w:t>MW</w:t>
            </w:r>
          </w:p>
        </w:tc>
        <w:tc>
          <w:tcPr>
            <w:tcW w:w="806" w:type="dxa"/>
            <w:tcBorders>
              <w:top w:val="nil"/>
              <w:left w:val="nil"/>
              <w:bottom w:val="nil"/>
              <w:right w:val="nil"/>
            </w:tcBorders>
            <w:shd w:val="clear" w:color="auto" w:fill="auto"/>
            <w:vAlign w:val="center"/>
          </w:tcPr>
          <w:p w14:paraId="3AC028D9" w14:textId="77777777" w:rsidR="006661FE" w:rsidRPr="002A4C04" w:rsidRDefault="006661FE" w:rsidP="006661FE">
            <w:pPr>
              <w:rPr>
                <w:rFonts w:ascii="Arial" w:hAnsi="Arial" w:cs="Arial"/>
                <w:b/>
                <w:bCs/>
              </w:rPr>
            </w:pPr>
            <w:r w:rsidRPr="002A4C04">
              <w:rPr>
                <w:rFonts w:ascii="Arial" w:hAnsi="Arial" w:cs="Arial"/>
                <w:b/>
                <w:bCs/>
              </w:rPr>
              <w:t>Type</w:t>
            </w:r>
          </w:p>
        </w:tc>
        <w:tc>
          <w:tcPr>
            <w:tcW w:w="1255" w:type="dxa"/>
            <w:tcBorders>
              <w:top w:val="nil"/>
              <w:left w:val="nil"/>
              <w:bottom w:val="nil"/>
              <w:right w:val="nil"/>
            </w:tcBorders>
            <w:shd w:val="clear" w:color="auto" w:fill="auto"/>
            <w:vAlign w:val="center"/>
          </w:tcPr>
          <w:p w14:paraId="78EBDECD" w14:textId="77777777" w:rsidR="006661FE" w:rsidRPr="002A4C04" w:rsidRDefault="006661FE" w:rsidP="006661FE">
            <w:pPr>
              <w:rPr>
                <w:rFonts w:ascii="Arial" w:hAnsi="Arial" w:cs="Arial"/>
                <w:b/>
              </w:rPr>
            </w:pPr>
            <w:r w:rsidRPr="002A4C04">
              <w:rPr>
                <w:rFonts w:ascii="Arial" w:hAnsi="Arial" w:cs="Arial"/>
                <w:b/>
              </w:rPr>
              <w:t>£(000)/km</w:t>
            </w:r>
          </w:p>
        </w:tc>
        <w:tc>
          <w:tcPr>
            <w:tcW w:w="1534" w:type="dxa"/>
            <w:tcBorders>
              <w:top w:val="nil"/>
              <w:left w:val="nil"/>
              <w:bottom w:val="nil"/>
              <w:right w:val="nil"/>
            </w:tcBorders>
            <w:shd w:val="clear" w:color="auto" w:fill="auto"/>
            <w:vAlign w:val="center"/>
          </w:tcPr>
          <w:p w14:paraId="0BCF53BD" w14:textId="77777777" w:rsidR="006661FE" w:rsidRPr="002A4C04" w:rsidRDefault="006661FE" w:rsidP="006661FE">
            <w:pPr>
              <w:rPr>
                <w:rFonts w:ascii="Arial" w:hAnsi="Arial" w:cs="Arial"/>
                <w:b/>
              </w:rPr>
            </w:pPr>
            <w:r w:rsidRPr="002A4C04">
              <w:rPr>
                <w:rFonts w:ascii="Arial" w:hAnsi="Arial" w:cs="Arial"/>
                <w:b/>
              </w:rPr>
              <w:t>Circuit km*</w:t>
            </w:r>
          </w:p>
        </w:tc>
        <w:tc>
          <w:tcPr>
            <w:tcW w:w="1980" w:type="dxa"/>
            <w:tcBorders>
              <w:top w:val="nil"/>
              <w:left w:val="nil"/>
              <w:bottom w:val="nil"/>
              <w:right w:val="nil"/>
            </w:tcBorders>
            <w:shd w:val="clear" w:color="auto" w:fill="auto"/>
            <w:vAlign w:val="center"/>
          </w:tcPr>
          <w:p w14:paraId="2BCC377A" w14:textId="77777777" w:rsidR="006661FE" w:rsidRPr="002A4C04" w:rsidRDefault="006661FE" w:rsidP="006661FE">
            <w:pPr>
              <w:rPr>
                <w:rFonts w:ascii="Arial" w:hAnsi="Arial" w:cs="Arial"/>
                <w:b/>
                <w:bCs/>
              </w:rPr>
            </w:pPr>
            <w:r w:rsidRPr="002A4C04">
              <w:rPr>
                <w:rFonts w:ascii="Arial" w:hAnsi="Arial" w:cs="Arial"/>
                <w:b/>
                <w:bCs/>
              </w:rPr>
              <w:t>£/MWkm</w:t>
            </w:r>
          </w:p>
        </w:tc>
        <w:tc>
          <w:tcPr>
            <w:tcW w:w="1670" w:type="dxa"/>
            <w:tcBorders>
              <w:top w:val="nil"/>
              <w:left w:val="nil"/>
              <w:bottom w:val="nil"/>
              <w:right w:val="single" w:sz="8" w:space="0" w:color="auto"/>
            </w:tcBorders>
            <w:shd w:val="clear" w:color="auto" w:fill="auto"/>
            <w:vAlign w:val="center"/>
          </w:tcPr>
          <w:p w14:paraId="5479178A" w14:textId="77777777" w:rsidR="006661FE" w:rsidRPr="002A4C04" w:rsidRDefault="006661FE" w:rsidP="006661FE">
            <w:pPr>
              <w:rPr>
                <w:rFonts w:ascii="Arial" w:hAnsi="Arial" w:cs="Arial"/>
                <w:b/>
                <w:bCs/>
              </w:rPr>
            </w:pPr>
            <w:r w:rsidRPr="002A4C04">
              <w:rPr>
                <w:rFonts w:ascii="Arial" w:hAnsi="Arial" w:cs="Arial"/>
                <w:b/>
                <w:bCs/>
              </w:rPr>
              <w:t xml:space="preserve">Weight </w:t>
            </w:r>
          </w:p>
        </w:tc>
      </w:tr>
      <w:tr w:rsidR="006661FE" w:rsidRPr="002A4C04" w14:paraId="2420CA44" w14:textId="77777777" w:rsidTr="006661FE">
        <w:trPr>
          <w:cantSplit/>
          <w:trHeight w:hRule="exact" w:val="360"/>
        </w:trPr>
        <w:tc>
          <w:tcPr>
            <w:tcW w:w="783" w:type="dxa"/>
            <w:tcBorders>
              <w:top w:val="nil"/>
              <w:left w:val="single" w:sz="8" w:space="0" w:color="auto"/>
              <w:bottom w:val="nil"/>
              <w:right w:val="nil"/>
            </w:tcBorders>
            <w:shd w:val="clear" w:color="auto" w:fill="auto"/>
            <w:noWrap/>
            <w:vAlign w:val="center"/>
          </w:tcPr>
          <w:p w14:paraId="5369B144"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A</w:t>
            </w:r>
          </w:p>
        </w:tc>
        <w:tc>
          <w:tcPr>
            <w:tcW w:w="806" w:type="dxa"/>
            <w:tcBorders>
              <w:top w:val="nil"/>
              <w:left w:val="nil"/>
              <w:bottom w:val="nil"/>
              <w:right w:val="nil"/>
            </w:tcBorders>
            <w:shd w:val="clear" w:color="auto" w:fill="auto"/>
            <w:noWrap/>
            <w:vAlign w:val="center"/>
          </w:tcPr>
          <w:p w14:paraId="18C25632"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B</w:t>
            </w:r>
          </w:p>
        </w:tc>
        <w:tc>
          <w:tcPr>
            <w:tcW w:w="1255" w:type="dxa"/>
            <w:tcBorders>
              <w:top w:val="nil"/>
              <w:left w:val="nil"/>
              <w:bottom w:val="nil"/>
              <w:right w:val="nil"/>
            </w:tcBorders>
            <w:shd w:val="clear" w:color="auto" w:fill="auto"/>
            <w:noWrap/>
            <w:vAlign w:val="center"/>
          </w:tcPr>
          <w:p w14:paraId="7271837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C</w:t>
            </w:r>
          </w:p>
        </w:tc>
        <w:tc>
          <w:tcPr>
            <w:tcW w:w="1534" w:type="dxa"/>
            <w:tcBorders>
              <w:top w:val="nil"/>
              <w:left w:val="nil"/>
              <w:bottom w:val="nil"/>
              <w:right w:val="nil"/>
            </w:tcBorders>
            <w:shd w:val="clear" w:color="auto" w:fill="auto"/>
            <w:noWrap/>
            <w:vAlign w:val="center"/>
          </w:tcPr>
          <w:p w14:paraId="07CE75FB"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D</w:t>
            </w:r>
          </w:p>
        </w:tc>
        <w:tc>
          <w:tcPr>
            <w:tcW w:w="1980" w:type="dxa"/>
            <w:tcBorders>
              <w:top w:val="nil"/>
              <w:left w:val="nil"/>
              <w:bottom w:val="nil"/>
              <w:right w:val="nil"/>
            </w:tcBorders>
            <w:shd w:val="clear" w:color="auto" w:fill="auto"/>
            <w:noWrap/>
            <w:vAlign w:val="center"/>
          </w:tcPr>
          <w:p w14:paraId="1690E5B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E = C/A</w:t>
            </w:r>
          </w:p>
        </w:tc>
        <w:tc>
          <w:tcPr>
            <w:tcW w:w="1670" w:type="dxa"/>
            <w:tcBorders>
              <w:top w:val="nil"/>
              <w:left w:val="nil"/>
              <w:bottom w:val="nil"/>
              <w:right w:val="single" w:sz="8" w:space="0" w:color="auto"/>
            </w:tcBorders>
            <w:shd w:val="clear" w:color="auto" w:fill="auto"/>
            <w:noWrap/>
            <w:vAlign w:val="center"/>
          </w:tcPr>
          <w:p w14:paraId="4FCA6F68"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F=E*D</w:t>
            </w:r>
          </w:p>
        </w:tc>
      </w:tr>
      <w:tr w:rsidR="006661FE" w:rsidRPr="002A4C04" w14:paraId="1B6E1B9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18FC523F"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22EBEF90"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w:t>
            </w:r>
          </w:p>
        </w:tc>
        <w:tc>
          <w:tcPr>
            <w:tcW w:w="1255" w:type="dxa"/>
            <w:tcBorders>
              <w:top w:val="nil"/>
              <w:left w:val="nil"/>
              <w:bottom w:val="nil"/>
              <w:right w:val="nil"/>
            </w:tcBorders>
            <w:shd w:val="clear" w:color="auto" w:fill="FFFF00"/>
            <w:noWrap/>
            <w:vAlign w:val="center"/>
          </w:tcPr>
          <w:p w14:paraId="5052356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700</w:t>
            </w:r>
          </w:p>
        </w:tc>
        <w:tc>
          <w:tcPr>
            <w:tcW w:w="1534" w:type="dxa"/>
            <w:tcBorders>
              <w:top w:val="nil"/>
              <w:left w:val="nil"/>
              <w:bottom w:val="nil"/>
              <w:right w:val="nil"/>
            </w:tcBorders>
            <w:shd w:val="clear" w:color="auto" w:fill="FFFF00"/>
            <w:noWrap/>
            <w:vAlign w:val="center"/>
          </w:tcPr>
          <w:p w14:paraId="7CD6FB2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980" w:type="dxa"/>
            <w:tcBorders>
              <w:top w:val="nil"/>
              <w:left w:val="nil"/>
              <w:bottom w:val="nil"/>
              <w:right w:val="nil"/>
            </w:tcBorders>
            <w:shd w:val="clear" w:color="auto" w:fill="auto"/>
            <w:noWrap/>
            <w:vAlign w:val="center"/>
          </w:tcPr>
          <w:p w14:paraId="5E6D8EA9" w14:textId="77777777" w:rsidR="006661FE" w:rsidRPr="00277DA2" w:rsidRDefault="006661FE" w:rsidP="006661FE">
            <w:pPr>
              <w:spacing w:before="100" w:beforeAutospacing="1" w:after="100" w:afterAutospacing="1"/>
              <w:rPr>
                <w:rFonts w:ascii="Arial" w:hAnsi="Arial" w:cs="Arial"/>
              </w:rPr>
            </w:pPr>
            <w:r w:rsidRPr="00277DA2">
              <w:rPr>
                <w:rFonts w:ascii="Arial" w:hAnsi="Arial" w:cs="Arial"/>
              </w:rPr>
              <w:t>107.69</w:t>
            </w:r>
          </w:p>
        </w:tc>
        <w:tc>
          <w:tcPr>
            <w:tcW w:w="1670" w:type="dxa"/>
            <w:tcBorders>
              <w:top w:val="nil"/>
              <w:left w:val="nil"/>
              <w:bottom w:val="nil"/>
              <w:right w:val="single" w:sz="8" w:space="0" w:color="auto"/>
            </w:tcBorders>
            <w:shd w:val="clear" w:color="auto" w:fill="auto"/>
            <w:noWrap/>
            <w:vAlign w:val="center"/>
          </w:tcPr>
          <w:p w14:paraId="2C06C987"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53846</w:t>
            </w:r>
          </w:p>
        </w:tc>
      </w:tr>
      <w:tr w:rsidR="006661FE" w:rsidRPr="002A4C04" w14:paraId="755D94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6A25E1CC"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4A543CC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Lb</w:t>
            </w:r>
          </w:p>
        </w:tc>
        <w:tc>
          <w:tcPr>
            <w:tcW w:w="1255" w:type="dxa"/>
            <w:tcBorders>
              <w:top w:val="nil"/>
              <w:left w:val="nil"/>
              <w:bottom w:val="nil"/>
              <w:right w:val="nil"/>
            </w:tcBorders>
            <w:shd w:val="clear" w:color="auto" w:fill="FFFF00"/>
            <w:noWrap/>
            <w:vAlign w:val="center"/>
          </w:tcPr>
          <w:p w14:paraId="1CAD81A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780</w:t>
            </w:r>
          </w:p>
        </w:tc>
        <w:tc>
          <w:tcPr>
            <w:tcW w:w="1534" w:type="dxa"/>
            <w:tcBorders>
              <w:top w:val="nil"/>
              <w:left w:val="nil"/>
              <w:bottom w:val="nil"/>
              <w:right w:val="nil"/>
            </w:tcBorders>
            <w:shd w:val="clear" w:color="auto" w:fill="FFFF00"/>
            <w:noWrap/>
            <w:vAlign w:val="center"/>
          </w:tcPr>
          <w:p w14:paraId="4754B7B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0</w:t>
            </w:r>
          </w:p>
        </w:tc>
        <w:tc>
          <w:tcPr>
            <w:tcW w:w="1980" w:type="dxa"/>
            <w:tcBorders>
              <w:top w:val="nil"/>
              <w:left w:val="nil"/>
              <w:bottom w:val="nil"/>
              <w:right w:val="nil"/>
            </w:tcBorders>
            <w:shd w:val="clear" w:color="auto" w:fill="auto"/>
            <w:noWrap/>
            <w:vAlign w:val="center"/>
          </w:tcPr>
          <w:p w14:paraId="1817E615"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120.00</w:t>
            </w:r>
          </w:p>
        </w:tc>
        <w:tc>
          <w:tcPr>
            <w:tcW w:w="1670" w:type="dxa"/>
            <w:tcBorders>
              <w:top w:val="nil"/>
              <w:left w:val="nil"/>
              <w:bottom w:val="nil"/>
              <w:right w:val="single" w:sz="8" w:space="0" w:color="auto"/>
            </w:tcBorders>
            <w:shd w:val="clear" w:color="auto" w:fill="auto"/>
            <w:noWrap/>
            <w:vAlign w:val="center"/>
          </w:tcPr>
          <w:p w14:paraId="67E272D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0</w:t>
            </w:r>
          </w:p>
        </w:tc>
      </w:tr>
      <w:tr w:rsidR="006661FE" w:rsidRPr="002A4C04" w14:paraId="2805E34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20A60E9"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3500</w:t>
            </w:r>
          </w:p>
        </w:tc>
        <w:tc>
          <w:tcPr>
            <w:tcW w:w="806" w:type="dxa"/>
            <w:tcBorders>
              <w:top w:val="nil"/>
              <w:left w:val="nil"/>
              <w:bottom w:val="nil"/>
              <w:right w:val="nil"/>
            </w:tcBorders>
            <w:shd w:val="clear" w:color="auto" w:fill="FFFF00"/>
            <w:noWrap/>
            <w:vAlign w:val="center"/>
          </w:tcPr>
          <w:p w14:paraId="0334871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La/b</w:t>
            </w:r>
          </w:p>
        </w:tc>
        <w:tc>
          <w:tcPr>
            <w:tcW w:w="1255" w:type="dxa"/>
            <w:tcBorders>
              <w:top w:val="nil"/>
              <w:left w:val="nil"/>
              <w:bottom w:val="nil"/>
              <w:right w:val="nil"/>
            </w:tcBorders>
            <w:shd w:val="clear" w:color="auto" w:fill="FFFF00"/>
            <w:noWrap/>
            <w:vAlign w:val="center"/>
          </w:tcPr>
          <w:p w14:paraId="11302D6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600</w:t>
            </w:r>
          </w:p>
        </w:tc>
        <w:tc>
          <w:tcPr>
            <w:tcW w:w="1534" w:type="dxa"/>
            <w:tcBorders>
              <w:top w:val="nil"/>
              <w:left w:val="nil"/>
              <w:bottom w:val="nil"/>
              <w:right w:val="nil"/>
            </w:tcBorders>
            <w:shd w:val="clear" w:color="auto" w:fill="FFFF00"/>
            <w:noWrap/>
            <w:vAlign w:val="center"/>
          </w:tcPr>
          <w:p w14:paraId="004B191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200</w:t>
            </w:r>
          </w:p>
        </w:tc>
        <w:tc>
          <w:tcPr>
            <w:tcW w:w="1980" w:type="dxa"/>
            <w:tcBorders>
              <w:top w:val="nil"/>
              <w:left w:val="nil"/>
              <w:bottom w:val="nil"/>
              <w:right w:val="nil"/>
            </w:tcBorders>
            <w:shd w:val="clear" w:color="auto" w:fill="auto"/>
            <w:noWrap/>
            <w:vAlign w:val="center"/>
          </w:tcPr>
          <w:p w14:paraId="5C0E998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171.43</w:t>
            </w:r>
          </w:p>
        </w:tc>
        <w:tc>
          <w:tcPr>
            <w:tcW w:w="1670" w:type="dxa"/>
            <w:tcBorders>
              <w:top w:val="nil"/>
              <w:left w:val="nil"/>
              <w:bottom w:val="nil"/>
              <w:right w:val="single" w:sz="8" w:space="0" w:color="auto"/>
            </w:tcBorders>
            <w:shd w:val="clear" w:color="auto" w:fill="auto"/>
            <w:noWrap/>
            <w:vAlign w:val="center"/>
          </w:tcPr>
          <w:p w14:paraId="37252B96"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34286</w:t>
            </w:r>
          </w:p>
        </w:tc>
      </w:tr>
      <w:tr w:rsidR="006661FE" w:rsidRPr="002A4C04" w14:paraId="00E9D0D7"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EDB13B"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3600</w:t>
            </w:r>
          </w:p>
        </w:tc>
        <w:tc>
          <w:tcPr>
            <w:tcW w:w="806" w:type="dxa"/>
            <w:tcBorders>
              <w:top w:val="nil"/>
              <w:left w:val="nil"/>
              <w:bottom w:val="nil"/>
              <w:right w:val="nil"/>
            </w:tcBorders>
            <w:shd w:val="clear" w:color="auto" w:fill="FFFF00"/>
            <w:noWrap/>
            <w:vAlign w:val="center"/>
          </w:tcPr>
          <w:p w14:paraId="2DB4D70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w:t>
            </w:r>
          </w:p>
        </w:tc>
        <w:tc>
          <w:tcPr>
            <w:tcW w:w="1255" w:type="dxa"/>
            <w:tcBorders>
              <w:top w:val="nil"/>
              <w:left w:val="nil"/>
              <w:bottom w:val="nil"/>
              <w:right w:val="nil"/>
            </w:tcBorders>
            <w:shd w:val="clear" w:color="auto" w:fill="FFFF00"/>
            <w:noWrap/>
            <w:vAlign w:val="center"/>
          </w:tcPr>
          <w:p w14:paraId="0DA958DF"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400</w:t>
            </w:r>
          </w:p>
        </w:tc>
        <w:tc>
          <w:tcPr>
            <w:tcW w:w="1534" w:type="dxa"/>
            <w:tcBorders>
              <w:top w:val="nil"/>
              <w:left w:val="nil"/>
              <w:bottom w:val="nil"/>
              <w:right w:val="nil"/>
            </w:tcBorders>
            <w:shd w:val="clear" w:color="auto" w:fill="FFFF00"/>
            <w:noWrap/>
            <w:vAlign w:val="center"/>
          </w:tcPr>
          <w:p w14:paraId="34C3212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DAB8B8"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111.11</w:t>
            </w:r>
          </w:p>
        </w:tc>
        <w:tc>
          <w:tcPr>
            <w:tcW w:w="1670" w:type="dxa"/>
            <w:tcBorders>
              <w:top w:val="nil"/>
              <w:left w:val="nil"/>
              <w:bottom w:val="nil"/>
              <w:right w:val="single" w:sz="8" w:space="0" w:color="auto"/>
            </w:tcBorders>
            <w:shd w:val="clear" w:color="auto" w:fill="auto"/>
            <w:noWrap/>
            <w:vAlign w:val="center"/>
          </w:tcPr>
          <w:p w14:paraId="2DED3A7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33333</w:t>
            </w:r>
          </w:p>
        </w:tc>
      </w:tr>
      <w:tr w:rsidR="006661FE" w:rsidRPr="002A4C04" w14:paraId="650178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4FD6C26"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4000</w:t>
            </w:r>
          </w:p>
        </w:tc>
        <w:tc>
          <w:tcPr>
            <w:tcW w:w="806" w:type="dxa"/>
            <w:tcBorders>
              <w:top w:val="nil"/>
              <w:left w:val="nil"/>
              <w:bottom w:val="nil"/>
              <w:right w:val="nil"/>
            </w:tcBorders>
            <w:shd w:val="clear" w:color="auto" w:fill="FFFF00"/>
            <w:noWrap/>
            <w:vAlign w:val="center"/>
          </w:tcPr>
          <w:p w14:paraId="292AAF7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Lc/a</w:t>
            </w:r>
          </w:p>
        </w:tc>
        <w:tc>
          <w:tcPr>
            <w:tcW w:w="1255" w:type="dxa"/>
            <w:tcBorders>
              <w:top w:val="nil"/>
              <w:left w:val="nil"/>
              <w:bottom w:val="nil"/>
              <w:right w:val="nil"/>
            </w:tcBorders>
            <w:shd w:val="clear" w:color="auto" w:fill="FFFF00"/>
            <w:noWrap/>
            <w:vAlign w:val="center"/>
          </w:tcPr>
          <w:p w14:paraId="65996B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450</w:t>
            </w:r>
          </w:p>
        </w:tc>
        <w:tc>
          <w:tcPr>
            <w:tcW w:w="1534" w:type="dxa"/>
            <w:tcBorders>
              <w:top w:val="nil"/>
              <w:left w:val="nil"/>
              <w:bottom w:val="nil"/>
              <w:right w:val="nil"/>
            </w:tcBorders>
            <w:shd w:val="clear" w:color="auto" w:fill="FFFF00"/>
            <w:noWrap/>
            <w:vAlign w:val="center"/>
          </w:tcPr>
          <w:p w14:paraId="49CCBF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1100</w:t>
            </w:r>
          </w:p>
        </w:tc>
        <w:tc>
          <w:tcPr>
            <w:tcW w:w="1980" w:type="dxa"/>
            <w:tcBorders>
              <w:top w:val="nil"/>
              <w:left w:val="nil"/>
              <w:bottom w:val="nil"/>
              <w:right w:val="nil"/>
            </w:tcBorders>
            <w:shd w:val="clear" w:color="auto" w:fill="auto"/>
            <w:noWrap/>
            <w:vAlign w:val="center"/>
          </w:tcPr>
          <w:p w14:paraId="4EEA568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112.50</w:t>
            </w:r>
          </w:p>
        </w:tc>
        <w:tc>
          <w:tcPr>
            <w:tcW w:w="1670" w:type="dxa"/>
            <w:tcBorders>
              <w:top w:val="nil"/>
              <w:left w:val="nil"/>
              <w:bottom w:val="nil"/>
              <w:right w:val="single" w:sz="8" w:space="0" w:color="auto"/>
            </w:tcBorders>
            <w:shd w:val="clear" w:color="auto" w:fill="auto"/>
            <w:noWrap/>
            <w:vAlign w:val="center"/>
          </w:tcPr>
          <w:p w14:paraId="0F059A69"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123750</w:t>
            </w:r>
          </w:p>
        </w:tc>
      </w:tr>
      <w:tr w:rsidR="006661FE" w:rsidRPr="002A4C04" w14:paraId="181B924E"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6C1B83"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5000</w:t>
            </w:r>
          </w:p>
        </w:tc>
        <w:tc>
          <w:tcPr>
            <w:tcW w:w="806" w:type="dxa"/>
            <w:tcBorders>
              <w:top w:val="nil"/>
              <w:left w:val="nil"/>
              <w:bottom w:val="nil"/>
              <w:right w:val="nil"/>
            </w:tcBorders>
            <w:shd w:val="clear" w:color="auto" w:fill="FFFF00"/>
            <w:noWrap/>
            <w:vAlign w:val="center"/>
          </w:tcPr>
          <w:p w14:paraId="426816C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Ld</w:t>
            </w:r>
          </w:p>
        </w:tc>
        <w:tc>
          <w:tcPr>
            <w:tcW w:w="1255" w:type="dxa"/>
            <w:tcBorders>
              <w:top w:val="nil"/>
              <w:left w:val="nil"/>
              <w:bottom w:val="nil"/>
              <w:right w:val="nil"/>
            </w:tcBorders>
            <w:shd w:val="clear" w:color="auto" w:fill="FFFF00"/>
            <w:noWrap/>
            <w:vAlign w:val="center"/>
          </w:tcPr>
          <w:p w14:paraId="2E3FA8B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534" w:type="dxa"/>
            <w:tcBorders>
              <w:top w:val="nil"/>
              <w:left w:val="nil"/>
              <w:bottom w:val="nil"/>
              <w:right w:val="nil"/>
            </w:tcBorders>
            <w:shd w:val="clear" w:color="auto" w:fill="FFFF00"/>
            <w:noWrap/>
            <w:vAlign w:val="center"/>
          </w:tcPr>
          <w:p w14:paraId="5B39349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A2C40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100.00</w:t>
            </w:r>
          </w:p>
        </w:tc>
        <w:tc>
          <w:tcPr>
            <w:tcW w:w="1670" w:type="dxa"/>
            <w:tcBorders>
              <w:top w:val="nil"/>
              <w:left w:val="nil"/>
              <w:bottom w:val="nil"/>
              <w:right w:val="single" w:sz="8" w:space="0" w:color="auto"/>
            </w:tcBorders>
            <w:shd w:val="clear" w:color="auto" w:fill="auto"/>
            <w:noWrap/>
            <w:vAlign w:val="center"/>
          </w:tcPr>
          <w:p w14:paraId="4B47AF44"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30000</w:t>
            </w:r>
          </w:p>
        </w:tc>
      </w:tr>
      <w:tr w:rsidR="006661FE" w:rsidRPr="002A4C04" w14:paraId="6DC383B6"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74C88290"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5400</w:t>
            </w:r>
          </w:p>
        </w:tc>
        <w:tc>
          <w:tcPr>
            <w:tcW w:w="806" w:type="dxa"/>
            <w:tcBorders>
              <w:top w:val="nil"/>
              <w:left w:val="nil"/>
              <w:bottom w:val="nil"/>
              <w:right w:val="nil"/>
            </w:tcBorders>
            <w:shd w:val="clear" w:color="auto" w:fill="FFFF00"/>
            <w:noWrap/>
            <w:vAlign w:val="center"/>
          </w:tcPr>
          <w:p w14:paraId="4B45D269"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Ld/a</w:t>
            </w:r>
          </w:p>
        </w:tc>
        <w:tc>
          <w:tcPr>
            <w:tcW w:w="1255" w:type="dxa"/>
            <w:tcBorders>
              <w:top w:val="nil"/>
              <w:left w:val="nil"/>
              <w:bottom w:val="nil"/>
              <w:right w:val="nil"/>
            </w:tcBorders>
            <w:shd w:val="clear" w:color="auto" w:fill="FFFF00"/>
            <w:noWrap/>
            <w:vAlign w:val="center"/>
          </w:tcPr>
          <w:p w14:paraId="50A5E8F9"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550</w:t>
            </w:r>
          </w:p>
        </w:tc>
        <w:tc>
          <w:tcPr>
            <w:tcW w:w="1534" w:type="dxa"/>
            <w:tcBorders>
              <w:top w:val="nil"/>
              <w:left w:val="nil"/>
              <w:bottom w:val="nil"/>
              <w:right w:val="nil"/>
            </w:tcBorders>
            <w:shd w:val="clear" w:color="auto" w:fill="FFFF00"/>
            <w:noWrap/>
            <w:vAlign w:val="center"/>
          </w:tcPr>
          <w:p w14:paraId="07E788B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w:t>
            </w:r>
          </w:p>
        </w:tc>
        <w:tc>
          <w:tcPr>
            <w:tcW w:w="1980" w:type="dxa"/>
            <w:tcBorders>
              <w:top w:val="nil"/>
              <w:left w:val="nil"/>
              <w:bottom w:val="nil"/>
              <w:right w:val="nil"/>
            </w:tcBorders>
            <w:shd w:val="clear" w:color="auto" w:fill="auto"/>
            <w:noWrap/>
            <w:vAlign w:val="center"/>
          </w:tcPr>
          <w:p w14:paraId="5874189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101.85</w:t>
            </w:r>
          </w:p>
        </w:tc>
        <w:tc>
          <w:tcPr>
            <w:tcW w:w="1670" w:type="dxa"/>
            <w:tcBorders>
              <w:top w:val="nil"/>
              <w:left w:val="nil"/>
              <w:bottom w:val="nil"/>
              <w:right w:val="single" w:sz="8" w:space="0" w:color="auto"/>
            </w:tcBorders>
            <w:shd w:val="clear" w:color="auto" w:fill="auto"/>
            <w:noWrap/>
            <w:vAlign w:val="center"/>
          </w:tcPr>
          <w:p w14:paraId="78E113DA"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10185</w:t>
            </w:r>
          </w:p>
        </w:tc>
      </w:tr>
      <w:tr w:rsidR="006661FE" w:rsidRPr="002A4C04" w14:paraId="43E3EF18" w14:textId="77777777" w:rsidTr="006661FE">
        <w:trPr>
          <w:cantSplit/>
          <w:trHeight w:hRule="exact" w:val="360"/>
        </w:trPr>
        <w:tc>
          <w:tcPr>
            <w:tcW w:w="783" w:type="dxa"/>
            <w:tcBorders>
              <w:left w:val="single" w:sz="8" w:space="0" w:color="auto"/>
              <w:bottom w:val="single" w:sz="8" w:space="0" w:color="auto"/>
              <w:right w:val="nil"/>
            </w:tcBorders>
            <w:shd w:val="clear" w:color="auto" w:fill="auto"/>
            <w:noWrap/>
            <w:vAlign w:val="center"/>
          </w:tcPr>
          <w:p w14:paraId="00A0BE27" w14:textId="77777777" w:rsidR="006661FE" w:rsidRPr="00E622C1" w:rsidRDefault="006661FE" w:rsidP="006661FE">
            <w:pPr>
              <w:spacing w:before="100" w:beforeAutospacing="1" w:after="100" w:afterAutospacing="1"/>
              <w:rPr>
                <w:rFonts w:ascii="Arial" w:hAnsi="Arial" w:cs="Arial"/>
                <w:i/>
              </w:rPr>
            </w:pPr>
            <w:r w:rsidRPr="00C52A02">
              <w:rPr>
                <w:rFonts w:ascii="Arial" w:hAnsi="Arial" w:cs="Arial"/>
                <w:i/>
              </w:rPr>
              <w:t>S</w:t>
            </w:r>
            <w:r w:rsidRPr="00E622C1">
              <w:rPr>
                <w:rFonts w:ascii="Arial" w:hAnsi="Arial" w:cs="Arial"/>
                <w:i/>
              </w:rPr>
              <w:t>um</w:t>
            </w:r>
          </w:p>
        </w:tc>
        <w:tc>
          <w:tcPr>
            <w:tcW w:w="806" w:type="dxa"/>
            <w:tcBorders>
              <w:left w:val="nil"/>
              <w:bottom w:val="single" w:sz="8" w:space="0" w:color="auto"/>
              <w:right w:val="nil"/>
            </w:tcBorders>
            <w:shd w:val="clear" w:color="auto" w:fill="auto"/>
            <w:noWrap/>
            <w:vAlign w:val="center"/>
          </w:tcPr>
          <w:p w14:paraId="31AB9A56" w14:textId="77777777" w:rsidR="006661FE" w:rsidRPr="00A51DF5" w:rsidRDefault="006661FE" w:rsidP="006661FE">
            <w:pPr>
              <w:spacing w:before="100" w:beforeAutospacing="1" w:after="100" w:afterAutospacing="1"/>
              <w:rPr>
                <w:rFonts w:ascii="Arial" w:hAnsi="Arial" w:cs="Arial"/>
              </w:rPr>
            </w:pPr>
          </w:p>
        </w:tc>
        <w:tc>
          <w:tcPr>
            <w:tcW w:w="1255" w:type="dxa"/>
            <w:tcBorders>
              <w:left w:val="nil"/>
              <w:bottom w:val="single" w:sz="8" w:space="0" w:color="auto"/>
              <w:right w:val="nil"/>
            </w:tcBorders>
            <w:shd w:val="clear" w:color="auto" w:fill="auto"/>
            <w:noWrap/>
            <w:vAlign w:val="center"/>
          </w:tcPr>
          <w:p w14:paraId="1F4CA99D" w14:textId="77777777" w:rsidR="006661FE" w:rsidRPr="00A51DF5" w:rsidRDefault="006661FE" w:rsidP="006661FE">
            <w:pPr>
              <w:spacing w:before="100" w:beforeAutospacing="1" w:after="100" w:afterAutospacing="1"/>
              <w:rPr>
                <w:rFonts w:ascii="Arial" w:hAnsi="Arial" w:cs="Arial"/>
              </w:rPr>
            </w:pPr>
          </w:p>
        </w:tc>
        <w:tc>
          <w:tcPr>
            <w:tcW w:w="1534" w:type="dxa"/>
            <w:tcBorders>
              <w:left w:val="nil"/>
              <w:bottom w:val="single" w:sz="8" w:space="0" w:color="auto"/>
              <w:right w:val="nil"/>
            </w:tcBorders>
            <w:shd w:val="clear" w:color="auto" w:fill="auto"/>
            <w:noWrap/>
            <w:vAlign w:val="center"/>
          </w:tcPr>
          <w:p w14:paraId="5B13BF3E" w14:textId="77777777" w:rsidR="006661FE" w:rsidRPr="00A51DF5" w:rsidRDefault="006661FE" w:rsidP="006661FE">
            <w:pPr>
              <w:spacing w:before="100" w:beforeAutospacing="1" w:after="100" w:afterAutospacing="1"/>
              <w:rPr>
                <w:rFonts w:ascii="Arial" w:hAnsi="Arial" w:cs="Arial"/>
                <w:b/>
                <w:bCs/>
              </w:rPr>
            </w:pPr>
            <w:r w:rsidRPr="00A51DF5">
              <w:rPr>
                <w:rFonts w:ascii="Arial" w:hAnsi="Arial" w:cs="Arial"/>
                <w:b/>
                <w:bCs/>
              </w:rPr>
              <w:t>2500 (G)</w:t>
            </w:r>
          </w:p>
        </w:tc>
        <w:tc>
          <w:tcPr>
            <w:tcW w:w="1980" w:type="dxa"/>
            <w:tcBorders>
              <w:left w:val="nil"/>
              <w:bottom w:val="single" w:sz="8" w:space="0" w:color="auto"/>
              <w:right w:val="nil"/>
            </w:tcBorders>
            <w:shd w:val="clear" w:color="auto" w:fill="auto"/>
            <w:noWrap/>
            <w:vAlign w:val="center"/>
          </w:tcPr>
          <w:p w14:paraId="1F9C8F7F" w14:textId="77777777" w:rsidR="006661FE" w:rsidRPr="00A51DF5" w:rsidRDefault="006661FE" w:rsidP="006661FE">
            <w:pPr>
              <w:spacing w:before="100" w:beforeAutospacing="1" w:after="100" w:afterAutospacing="1"/>
              <w:rPr>
                <w:rFonts w:ascii="Arial" w:hAnsi="Arial" w:cs="Arial"/>
                <w:b/>
                <w:bCs/>
              </w:rPr>
            </w:pPr>
          </w:p>
        </w:tc>
        <w:tc>
          <w:tcPr>
            <w:tcW w:w="1670" w:type="dxa"/>
            <w:tcBorders>
              <w:left w:val="nil"/>
              <w:bottom w:val="single" w:sz="8" w:space="0" w:color="auto"/>
              <w:right w:val="single" w:sz="8" w:space="0" w:color="auto"/>
            </w:tcBorders>
            <w:shd w:val="clear" w:color="auto" w:fill="auto"/>
            <w:noWrap/>
            <w:vAlign w:val="center"/>
          </w:tcPr>
          <w:p w14:paraId="5439AE63" w14:textId="77777777" w:rsidR="006661FE" w:rsidRPr="002A4C04" w:rsidRDefault="006661FE" w:rsidP="006661FE">
            <w:pPr>
              <w:spacing w:before="100" w:beforeAutospacing="1" w:after="100" w:afterAutospacing="1"/>
              <w:rPr>
                <w:rFonts w:ascii="Arial" w:hAnsi="Arial" w:cs="Arial"/>
                <w:b/>
                <w:bCs/>
              </w:rPr>
            </w:pPr>
            <w:r w:rsidRPr="002A4C04">
              <w:rPr>
                <w:rFonts w:ascii="Arial" w:hAnsi="Arial" w:cs="Arial"/>
                <w:b/>
                <w:bCs/>
              </w:rPr>
              <w:t>285400 (H)</w:t>
            </w:r>
          </w:p>
        </w:tc>
      </w:tr>
      <w:tr w:rsidR="006661FE" w:rsidRPr="002A4C04" w14:paraId="00245BC6" w14:textId="77777777" w:rsidTr="006661FE">
        <w:trPr>
          <w:cantSplit/>
          <w:trHeight w:val="278"/>
        </w:trPr>
        <w:tc>
          <w:tcPr>
            <w:tcW w:w="783" w:type="dxa"/>
            <w:tcBorders>
              <w:left w:val="single" w:sz="8" w:space="0" w:color="auto"/>
              <w:bottom w:val="single" w:sz="8" w:space="0" w:color="auto"/>
              <w:right w:val="nil"/>
            </w:tcBorders>
            <w:shd w:val="clear" w:color="auto" w:fill="auto"/>
            <w:noWrap/>
            <w:vAlign w:val="center"/>
          </w:tcPr>
          <w:p w14:paraId="1A585179" w14:textId="77777777" w:rsidR="006661FE" w:rsidRPr="00C52A02" w:rsidRDefault="006661FE" w:rsidP="006661FE">
            <w:pPr>
              <w:rPr>
                <w:rFonts w:ascii="Arial" w:hAnsi="Arial" w:cs="Arial"/>
              </w:rPr>
            </w:pPr>
          </w:p>
        </w:tc>
        <w:tc>
          <w:tcPr>
            <w:tcW w:w="806" w:type="dxa"/>
            <w:tcBorders>
              <w:left w:val="nil"/>
              <w:bottom w:val="single" w:sz="8" w:space="0" w:color="auto"/>
              <w:right w:val="nil"/>
            </w:tcBorders>
            <w:shd w:val="clear" w:color="auto" w:fill="auto"/>
            <w:noWrap/>
            <w:vAlign w:val="center"/>
          </w:tcPr>
          <w:p w14:paraId="493A5C0F" w14:textId="77777777" w:rsidR="006661FE" w:rsidRPr="00E622C1" w:rsidRDefault="006661FE" w:rsidP="006661FE">
            <w:pPr>
              <w:rPr>
                <w:rFonts w:ascii="Arial" w:hAnsi="Arial" w:cs="Arial"/>
              </w:rPr>
            </w:pPr>
          </w:p>
        </w:tc>
        <w:tc>
          <w:tcPr>
            <w:tcW w:w="1255" w:type="dxa"/>
            <w:tcBorders>
              <w:left w:val="nil"/>
              <w:bottom w:val="single" w:sz="8" w:space="0" w:color="auto"/>
              <w:right w:val="nil"/>
            </w:tcBorders>
            <w:shd w:val="clear" w:color="auto" w:fill="auto"/>
            <w:noWrap/>
            <w:vAlign w:val="center"/>
          </w:tcPr>
          <w:p w14:paraId="5EEA81C4" w14:textId="77777777" w:rsidR="006661FE" w:rsidRPr="00A51DF5" w:rsidRDefault="006661FE" w:rsidP="006661FE">
            <w:pPr>
              <w:rPr>
                <w:rFonts w:ascii="Arial" w:hAnsi="Arial" w:cs="Arial"/>
              </w:rPr>
            </w:pPr>
          </w:p>
        </w:tc>
        <w:tc>
          <w:tcPr>
            <w:tcW w:w="1534" w:type="dxa"/>
            <w:tcBorders>
              <w:left w:val="nil"/>
              <w:bottom w:val="single" w:sz="8" w:space="0" w:color="auto"/>
              <w:right w:val="nil"/>
            </w:tcBorders>
            <w:shd w:val="clear" w:color="auto" w:fill="auto"/>
            <w:noWrap/>
            <w:vAlign w:val="center"/>
          </w:tcPr>
          <w:p w14:paraId="65811FA2" w14:textId="77777777" w:rsidR="006661FE" w:rsidRPr="00A51DF5" w:rsidRDefault="006661FE" w:rsidP="006661FE">
            <w:pPr>
              <w:rPr>
                <w:rFonts w:ascii="Arial" w:hAnsi="Arial" w:cs="Arial"/>
                <w:b/>
                <w:bCs/>
              </w:rPr>
            </w:pPr>
          </w:p>
        </w:tc>
        <w:tc>
          <w:tcPr>
            <w:tcW w:w="1980" w:type="dxa"/>
            <w:tcBorders>
              <w:left w:val="nil"/>
              <w:bottom w:val="single" w:sz="8" w:space="0" w:color="auto"/>
              <w:right w:val="nil"/>
            </w:tcBorders>
            <w:shd w:val="clear" w:color="auto" w:fill="auto"/>
            <w:noWrap/>
            <w:vAlign w:val="center"/>
          </w:tcPr>
          <w:p w14:paraId="25A7651E" w14:textId="77777777" w:rsidR="006661FE" w:rsidRPr="00A51DF5" w:rsidRDefault="006661FE" w:rsidP="006661FE">
            <w:pPr>
              <w:rPr>
                <w:rFonts w:ascii="Arial" w:hAnsi="Arial" w:cs="Arial"/>
                <w:b/>
                <w:bCs/>
              </w:rPr>
            </w:pPr>
            <w:r w:rsidRPr="00A51DF5">
              <w:rPr>
                <w:rFonts w:ascii="Arial" w:hAnsi="Arial" w:cs="Arial"/>
                <w:b/>
                <w:bCs/>
              </w:rPr>
              <w:t>Weighted Average (J= H/G):</w:t>
            </w:r>
          </w:p>
        </w:tc>
        <w:tc>
          <w:tcPr>
            <w:tcW w:w="1670" w:type="dxa"/>
            <w:tcBorders>
              <w:left w:val="nil"/>
              <w:bottom w:val="single" w:sz="8" w:space="0" w:color="auto"/>
              <w:right w:val="single" w:sz="8" w:space="0" w:color="auto"/>
            </w:tcBorders>
            <w:shd w:val="clear" w:color="auto" w:fill="auto"/>
            <w:noWrap/>
            <w:vAlign w:val="center"/>
          </w:tcPr>
          <w:p w14:paraId="21DEEC85" w14:textId="77777777" w:rsidR="006661FE" w:rsidRPr="002A4C04" w:rsidRDefault="006661FE" w:rsidP="006661FE">
            <w:pPr>
              <w:rPr>
                <w:rFonts w:ascii="Arial" w:hAnsi="Arial" w:cs="Arial"/>
                <w:b/>
                <w:bCs/>
              </w:rPr>
            </w:pPr>
            <w:r w:rsidRPr="002A4C04">
              <w:rPr>
                <w:rFonts w:ascii="Arial" w:hAnsi="Arial" w:cs="Arial"/>
                <w:b/>
                <w:bCs/>
              </w:rPr>
              <w:t>114.160 (J)</w:t>
            </w:r>
          </w:p>
        </w:tc>
      </w:tr>
      <w:tr w:rsidR="006661FE" w:rsidRPr="002A4C04" w14:paraId="1BA8E537" w14:textId="77777777" w:rsidTr="006661FE">
        <w:trPr>
          <w:cantSplit/>
          <w:trHeight w:val="278"/>
        </w:trPr>
        <w:tc>
          <w:tcPr>
            <w:tcW w:w="8028" w:type="dxa"/>
            <w:gridSpan w:val="6"/>
            <w:tcBorders>
              <w:top w:val="single" w:sz="8" w:space="0" w:color="auto"/>
              <w:left w:val="nil"/>
              <w:bottom w:val="nil"/>
              <w:right w:val="nil"/>
            </w:tcBorders>
            <w:shd w:val="clear" w:color="auto" w:fill="auto"/>
            <w:noWrap/>
            <w:vAlign w:val="center"/>
          </w:tcPr>
          <w:p w14:paraId="0DE169EA" w14:textId="77777777" w:rsidR="006661FE" w:rsidRPr="002A4C04" w:rsidRDefault="006661FE" w:rsidP="006661FE">
            <w:pPr>
              <w:ind w:left="360"/>
              <w:rPr>
                <w:rFonts w:ascii="Arial" w:hAnsi="Arial" w:cs="Arial"/>
                <w:bCs/>
              </w:rPr>
            </w:pPr>
            <w:r w:rsidRPr="002A4C04">
              <w:rPr>
                <w:rFonts w:ascii="Arial" w:hAnsi="Arial" w:cs="Arial"/>
                <w:bCs/>
              </w:rPr>
              <w:t xml:space="preserve">*These are circuit km of types that have been provided in the previous 10 years. If no information is available for a particular category the best forecast will be used.  </w:t>
            </w:r>
          </w:p>
        </w:tc>
      </w:tr>
    </w:tbl>
    <w:p w14:paraId="396E4175" w14:textId="77777777" w:rsidR="006661FE" w:rsidRPr="0099632B" w:rsidRDefault="006661FE" w:rsidP="006661FE">
      <w:pPr>
        <w:pStyle w:val="1"/>
        <w:jc w:val="both"/>
        <w:rPr>
          <w:rFonts w:cs="Arial"/>
          <w:szCs w:val="22"/>
        </w:rPr>
      </w:pPr>
    </w:p>
    <w:p w14:paraId="55D206AF" w14:textId="77777777" w:rsidR="006661FE" w:rsidRDefault="006661FE" w:rsidP="007D27B2">
      <w:pPr>
        <w:pStyle w:val="1"/>
        <w:numPr>
          <w:ilvl w:val="0"/>
          <w:numId w:val="70"/>
        </w:numPr>
        <w:jc w:val="both"/>
        <w:rPr>
          <w:rFonts w:cs="Arial"/>
          <w:szCs w:val="22"/>
        </w:rPr>
      </w:pPr>
      <w:r w:rsidRPr="0099632B">
        <w:rPr>
          <w:rFonts w:cs="Arial"/>
          <w:szCs w:val="22"/>
        </w:rPr>
        <w:t>The weighted average £/MWkm (J in the example above) is then converted in to an annual figure by multiplying it by an annuity factor. The formula used to calculate of the annuity factor is shown below:</w:t>
      </w:r>
    </w:p>
    <w:p w14:paraId="755757F7" w14:textId="77777777" w:rsidR="006661FE" w:rsidRPr="0099632B" w:rsidRDefault="006661FE" w:rsidP="006661FE">
      <w:pPr>
        <w:pStyle w:val="1"/>
        <w:jc w:val="both"/>
        <w:rPr>
          <w:rFonts w:cs="Arial"/>
          <w:szCs w:val="22"/>
        </w:rPr>
      </w:pPr>
    </w:p>
    <w:p w14:paraId="32D68A41" w14:textId="0ABE8C42" w:rsidR="006661FE" w:rsidRDefault="008A41B4" w:rsidP="006661FE">
      <w:pPr>
        <w:jc w:val="center"/>
        <w:rPr>
          <w:rFonts w:ascii="Arial" w:hAnsi="Arial" w:cs="Arial"/>
          <w:sz w:val="22"/>
          <w:szCs w:val="22"/>
        </w:rPr>
      </w:pPr>
      <w:r>
        <w:rPr>
          <w:rFonts w:ascii="Arial" w:hAnsi="Arial" w:cs="Arial"/>
          <w:noProof/>
          <w:position w:val="-70"/>
          <w:sz w:val="22"/>
          <w:szCs w:val="22"/>
        </w:rPr>
        <w:drawing>
          <wp:inline distT="0" distB="0" distL="0" distR="0" wp14:anchorId="133B9E4A" wp14:editId="4ADFE770">
            <wp:extent cx="2599055" cy="67691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599055" cy="676910"/>
                    </a:xfrm>
                    <a:prstGeom prst="rect">
                      <a:avLst/>
                    </a:prstGeom>
                    <a:noFill/>
                    <a:ln>
                      <a:noFill/>
                    </a:ln>
                  </pic:spPr>
                </pic:pic>
              </a:graphicData>
            </a:graphic>
          </wp:inline>
        </w:drawing>
      </w:r>
    </w:p>
    <w:p w14:paraId="6B82AC43" w14:textId="77777777" w:rsidR="006661FE" w:rsidRPr="0099632B" w:rsidRDefault="006661FE" w:rsidP="006661FE">
      <w:pPr>
        <w:jc w:val="center"/>
        <w:rPr>
          <w:rFonts w:ascii="Arial" w:hAnsi="Arial" w:cs="Arial"/>
          <w:sz w:val="22"/>
          <w:szCs w:val="22"/>
        </w:rPr>
      </w:pPr>
    </w:p>
    <w:p w14:paraId="0F177F94"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Weighted Average Cost of Capital (WACC) and asset life are established at the start of a price control and remain constant throughout a price control period. The WACC used in the calculation of the annuity factor is </w:t>
      </w:r>
      <w:r w:rsidR="00C41DDA">
        <w:rPr>
          <w:rFonts w:cs="Arial"/>
          <w:szCs w:val="22"/>
        </w:rPr>
        <w:t>NGET’s</w:t>
      </w:r>
      <w:r w:rsidRPr="0099632B">
        <w:rPr>
          <w:rFonts w:cs="Arial"/>
          <w:szCs w:val="22"/>
        </w:rPr>
        <w:t xml:space="preserve"> regulated rate of return, this assumes that it will be reasonably representative of all licensees. The asset life used in the calculation is 50 years; the appropriateness of this is reviewed when the annuity factor is recalculated at the start of a price control period.  These assumptions</w:t>
      </w:r>
      <w:r w:rsidR="008C48A2">
        <w:rPr>
          <w:rFonts w:cs="Arial"/>
          <w:szCs w:val="22"/>
        </w:rPr>
        <w:t>, applied in accordance with 14.15.64,</w:t>
      </w:r>
      <w:r w:rsidRPr="0099632B">
        <w:rPr>
          <w:rFonts w:cs="Arial"/>
          <w:szCs w:val="22"/>
        </w:rPr>
        <w:t xml:space="preserve"> provide a current annuity factor</w:t>
      </w:r>
      <w:r w:rsidR="008C48A2">
        <w:rPr>
          <w:rFonts w:cs="Arial"/>
          <w:szCs w:val="22"/>
        </w:rPr>
        <w:t xml:space="preserve">, </w:t>
      </w:r>
      <w:r w:rsidR="008C48A2" w:rsidRPr="008C48A2">
        <w:rPr>
          <w:rFonts w:cs="Arial"/>
          <w:szCs w:val="22"/>
        </w:rPr>
        <w:t xml:space="preserve">as set out in </w:t>
      </w:r>
      <w:r w:rsidR="00E71EB2" w:rsidRPr="00E71EB2">
        <w:rPr>
          <w:rFonts w:cs="Arial"/>
          <w:b/>
          <w:bCs/>
          <w:szCs w:val="22"/>
        </w:rPr>
        <w:t>The Company</w:t>
      </w:r>
      <w:r w:rsidR="008C48A2" w:rsidRPr="00CD5631">
        <w:rPr>
          <w:rFonts w:cs="Arial"/>
          <w:b/>
          <w:bCs/>
          <w:szCs w:val="22"/>
        </w:rPr>
        <w:t>'s 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w:t>
      </w:r>
    </w:p>
    <w:p w14:paraId="13860059" w14:textId="77777777" w:rsidR="006661FE" w:rsidRPr="0099632B" w:rsidRDefault="006661FE" w:rsidP="006661FE">
      <w:pPr>
        <w:pStyle w:val="1"/>
        <w:jc w:val="both"/>
        <w:rPr>
          <w:rFonts w:cs="Arial"/>
          <w:szCs w:val="22"/>
        </w:rPr>
      </w:pPr>
    </w:p>
    <w:p w14:paraId="16C816EC"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final step in calculating the expansion constant is to add a share of the annual transmission overheads (maintenance, rates etc). This is done by multiplying the average weighted cost (J) by an ‘overhead factor’. The ‘overhead factor’ represents the total business overhead in any year divided by the total Gross Asset Value (GAV) of the transmission system. This is recalculated at the start of each price control period. The </w:t>
      </w:r>
      <w:r w:rsidR="008C48A2">
        <w:rPr>
          <w:rFonts w:cs="Arial"/>
          <w:szCs w:val="22"/>
        </w:rPr>
        <w:t xml:space="preserve">currently applicable </w:t>
      </w:r>
      <w:r w:rsidRPr="0099632B">
        <w:rPr>
          <w:rFonts w:cs="Arial"/>
          <w:szCs w:val="22"/>
        </w:rPr>
        <w:t>overhead factor used in the calculation of the</w:t>
      </w:r>
      <w:r w:rsidR="008C48A2">
        <w:rPr>
          <w:rFonts w:cs="Arial"/>
          <w:szCs w:val="22"/>
        </w:rPr>
        <w:t xml:space="preserve"> current</w:t>
      </w:r>
      <w:r w:rsidRPr="0099632B">
        <w:rPr>
          <w:rFonts w:cs="Arial"/>
          <w:szCs w:val="22"/>
        </w:rPr>
        <w:t xml:space="preserve"> expansion constant</w:t>
      </w:r>
      <w:r w:rsidR="008C48A2">
        <w:rPr>
          <w:rFonts w:cs="Arial"/>
          <w:szCs w:val="22"/>
        </w:rPr>
        <w:t xml:space="preserve"> is, </w:t>
      </w:r>
      <w:r w:rsidR="008C48A2" w:rsidRPr="008C48A2">
        <w:rPr>
          <w:rFonts w:cs="Arial"/>
          <w:szCs w:val="22"/>
        </w:rPr>
        <w:t xml:space="preserve">calculated as above, and detailed in </w:t>
      </w:r>
      <w:r w:rsidR="00E71EB2" w:rsidRPr="00E71EB2">
        <w:rPr>
          <w:rFonts w:cs="Arial"/>
          <w:b/>
          <w:szCs w:val="22"/>
        </w:rPr>
        <w:t>The Compan</w:t>
      </w:r>
      <w:r w:rsidR="00E71EB2" w:rsidRPr="00587248">
        <w:rPr>
          <w:rFonts w:cs="Arial"/>
          <w:b/>
          <w:szCs w:val="22"/>
        </w:rPr>
        <w:t>y</w:t>
      </w:r>
      <w:r w:rsidR="008C48A2" w:rsidRPr="00CD5631">
        <w:rPr>
          <w:rFonts w:cs="Arial"/>
          <w:b/>
          <w:szCs w:val="22"/>
        </w:rPr>
        <w:t>'s</w:t>
      </w:r>
      <w:r w:rsidR="008C48A2" w:rsidRPr="008C48A2">
        <w:rPr>
          <w:rFonts w:cs="Arial"/>
          <w:szCs w:val="22"/>
        </w:rPr>
        <w:t xml:space="preserve"> </w:t>
      </w:r>
      <w:r w:rsidR="008C48A2" w:rsidRPr="00CD5631">
        <w:rPr>
          <w:rFonts w:cs="Arial"/>
          <w:b/>
          <w:bCs/>
          <w:szCs w:val="22"/>
        </w:rPr>
        <w:t>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The overhead and annuitised costs are then added to give the expansion constant. </w:t>
      </w:r>
    </w:p>
    <w:p w14:paraId="1524253E" w14:textId="77777777" w:rsidR="006661FE" w:rsidRPr="0099632B" w:rsidRDefault="006661FE" w:rsidP="006661FE">
      <w:pPr>
        <w:pStyle w:val="1"/>
        <w:jc w:val="both"/>
        <w:rPr>
          <w:rFonts w:cs="Arial"/>
          <w:szCs w:val="22"/>
        </w:rPr>
      </w:pPr>
    </w:p>
    <w:p w14:paraId="26B57645" w14:textId="77777777" w:rsidR="006661FE" w:rsidRPr="0099632B" w:rsidRDefault="006661FE" w:rsidP="007D27B2">
      <w:pPr>
        <w:pStyle w:val="1"/>
        <w:numPr>
          <w:ilvl w:val="0"/>
          <w:numId w:val="70"/>
        </w:numPr>
        <w:jc w:val="both"/>
        <w:rPr>
          <w:rFonts w:cs="Arial"/>
          <w:szCs w:val="22"/>
        </w:rPr>
      </w:pPr>
      <w:r w:rsidRPr="0099632B">
        <w:rPr>
          <w:rFonts w:cs="Arial"/>
          <w:szCs w:val="22"/>
        </w:rPr>
        <w:t>Using the previous example</w:t>
      </w:r>
      <w:r>
        <w:rPr>
          <w:rFonts w:cs="Arial"/>
          <w:szCs w:val="22"/>
        </w:rPr>
        <w:t>,</w:t>
      </w:r>
      <w:r w:rsidRPr="0099632B">
        <w:rPr>
          <w:rFonts w:cs="Arial"/>
          <w:szCs w:val="22"/>
        </w:rPr>
        <w:t xml:space="preserve"> </w:t>
      </w:r>
      <w:r w:rsidR="00DE4067" w:rsidRPr="00DE4067">
        <w:rPr>
          <w:rFonts w:cs="Arial"/>
          <w:szCs w:val="22"/>
        </w:rPr>
        <w:t xml:space="preserve">and the 2009/10 values for the annuity factor (6.6%) and overhead factor (1.8%), </w:t>
      </w:r>
      <w:r w:rsidRPr="0099632B">
        <w:rPr>
          <w:rFonts w:cs="Arial"/>
          <w:szCs w:val="22"/>
        </w:rPr>
        <w:t>the final steps in establishing the expansion constant are demonstrated below:</w:t>
      </w:r>
    </w:p>
    <w:p w14:paraId="1A86F821" w14:textId="77777777" w:rsidR="006661FE" w:rsidRPr="0099632B" w:rsidRDefault="006661FE" w:rsidP="006661FE">
      <w:pPr>
        <w:rPr>
          <w:rFonts w:ascii="Arial" w:hAnsi="Arial" w:cs="Arial"/>
          <w:sz w:val="22"/>
          <w:szCs w:val="22"/>
        </w:rPr>
      </w:pPr>
    </w:p>
    <w:tbl>
      <w:tblPr>
        <w:tblW w:w="6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6"/>
        <w:gridCol w:w="1929"/>
      </w:tblGrid>
      <w:tr w:rsidR="006661FE" w:rsidRPr="00465A2C" w14:paraId="1D0E887E" w14:textId="77777777" w:rsidTr="006661FE">
        <w:trPr>
          <w:trHeight w:hRule="exact" w:val="360"/>
          <w:jc w:val="center"/>
        </w:trPr>
        <w:tc>
          <w:tcPr>
            <w:tcW w:w="4706" w:type="dxa"/>
            <w:shd w:val="clear" w:color="auto" w:fill="auto"/>
            <w:noWrap/>
            <w:vAlign w:val="center"/>
          </w:tcPr>
          <w:p w14:paraId="46E9D345" w14:textId="77777777" w:rsidR="006661FE" w:rsidRPr="00887323" w:rsidRDefault="006661FE" w:rsidP="006661FE">
            <w:pPr>
              <w:spacing w:before="100" w:beforeAutospacing="1" w:after="100" w:afterAutospacing="1"/>
              <w:rPr>
                <w:rFonts w:ascii="Arial" w:hAnsi="Arial" w:cs="Arial"/>
                <w:lang w:val="fr-FR"/>
              </w:rPr>
            </w:pPr>
            <w:r w:rsidRPr="00887323">
              <w:rPr>
                <w:rFonts w:ascii="Arial" w:hAnsi="Arial" w:cs="Arial"/>
                <w:b/>
                <w:bCs/>
                <w:color w:val="0000FF"/>
                <w:lang w:val="fr-FR"/>
              </w:rPr>
              <w:t>400kV OHL expansion constant calculation</w:t>
            </w:r>
          </w:p>
        </w:tc>
        <w:tc>
          <w:tcPr>
            <w:tcW w:w="1929" w:type="dxa"/>
            <w:shd w:val="clear" w:color="auto" w:fill="auto"/>
            <w:vAlign w:val="center"/>
          </w:tcPr>
          <w:p w14:paraId="135ACA46"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Ave £/MWkm</w:t>
            </w:r>
          </w:p>
        </w:tc>
      </w:tr>
      <w:tr w:rsidR="006661FE" w:rsidRPr="00465A2C" w14:paraId="7503CDF2" w14:textId="77777777" w:rsidTr="006661FE">
        <w:trPr>
          <w:trHeight w:hRule="exact" w:val="360"/>
          <w:jc w:val="center"/>
        </w:trPr>
        <w:tc>
          <w:tcPr>
            <w:tcW w:w="4706" w:type="dxa"/>
            <w:shd w:val="clear" w:color="auto" w:fill="auto"/>
            <w:noWrap/>
            <w:vAlign w:val="center"/>
          </w:tcPr>
          <w:p w14:paraId="519711EE"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OHL</w:t>
            </w:r>
          </w:p>
        </w:tc>
        <w:tc>
          <w:tcPr>
            <w:tcW w:w="1929" w:type="dxa"/>
            <w:shd w:val="clear" w:color="auto" w:fill="auto"/>
            <w:noWrap/>
            <w:vAlign w:val="center"/>
          </w:tcPr>
          <w:p w14:paraId="2B97AE3B"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114.160</w:t>
            </w:r>
          </w:p>
        </w:tc>
      </w:tr>
      <w:tr w:rsidR="006661FE" w:rsidRPr="00465A2C" w14:paraId="37DF8B6F" w14:textId="77777777" w:rsidTr="006661FE">
        <w:trPr>
          <w:trHeight w:hRule="exact" w:val="360"/>
          <w:jc w:val="center"/>
        </w:trPr>
        <w:tc>
          <w:tcPr>
            <w:tcW w:w="4706" w:type="dxa"/>
            <w:shd w:val="clear" w:color="auto" w:fill="auto"/>
            <w:noWrap/>
            <w:vAlign w:val="center"/>
          </w:tcPr>
          <w:p w14:paraId="2E00A5D1"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rPr>
              <w:t>Annuitised</w:t>
            </w:r>
          </w:p>
        </w:tc>
        <w:tc>
          <w:tcPr>
            <w:tcW w:w="1929" w:type="dxa"/>
            <w:shd w:val="clear" w:color="auto" w:fill="auto"/>
            <w:noWrap/>
            <w:vAlign w:val="center"/>
          </w:tcPr>
          <w:p w14:paraId="69E601CA"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7.535</w:t>
            </w:r>
          </w:p>
        </w:tc>
      </w:tr>
      <w:tr w:rsidR="006661FE" w:rsidRPr="00465A2C" w14:paraId="3315C9E0" w14:textId="77777777" w:rsidTr="006661FE">
        <w:trPr>
          <w:trHeight w:hRule="exact" w:val="360"/>
          <w:jc w:val="center"/>
        </w:trPr>
        <w:tc>
          <w:tcPr>
            <w:tcW w:w="4706" w:type="dxa"/>
            <w:shd w:val="clear" w:color="auto" w:fill="auto"/>
            <w:noWrap/>
            <w:vAlign w:val="center"/>
          </w:tcPr>
          <w:p w14:paraId="15F4EE21"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rPr>
              <w:t>Overhead</w:t>
            </w:r>
          </w:p>
        </w:tc>
        <w:tc>
          <w:tcPr>
            <w:tcW w:w="1929" w:type="dxa"/>
            <w:shd w:val="clear" w:color="auto" w:fill="auto"/>
            <w:noWrap/>
            <w:vAlign w:val="center"/>
          </w:tcPr>
          <w:p w14:paraId="7060226E"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2.055</w:t>
            </w:r>
          </w:p>
        </w:tc>
      </w:tr>
      <w:tr w:rsidR="006661FE" w:rsidRPr="00465A2C" w14:paraId="32EC430F" w14:textId="77777777" w:rsidTr="006661FE">
        <w:trPr>
          <w:trHeight w:hRule="exact" w:val="360"/>
          <w:jc w:val="center"/>
        </w:trPr>
        <w:tc>
          <w:tcPr>
            <w:tcW w:w="4706" w:type="dxa"/>
            <w:shd w:val="clear" w:color="auto" w:fill="auto"/>
            <w:noWrap/>
            <w:vAlign w:val="center"/>
          </w:tcPr>
          <w:p w14:paraId="65EE7036"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 xml:space="preserve">Final </w:t>
            </w:r>
          </w:p>
        </w:tc>
        <w:tc>
          <w:tcPr>
            <w:tcW w:w="1929" w:type="dxa"/>
            <w:shd w:val="clear" w:color="auto" w:fill="auto"/>
            <w:noWrap/>
            <w:vAlign w:val="center"/>
          </w:tcPr>
          <w:p w14:paraId="0753BFA8"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9.589</w:t>
            </w:r>
          </w:p>
        </w:tc>
      </w:tr>
    </w:tbl>
    <w:p w14:paraId="2CD564AD" w14:textId="77777777" w:rsidR="006661FE" w:rsidRPr="0099632B" w:rsidRDefault="006661FE" w:rsidP="006661FE">
      <w:pPr>
        <w:rPr>
          <w:rFonts w:ascii="Arial" w:hAnsi="Arial" w:cs="Arial"/>
          <w:sz w:val="22"/>
          <w:szCs w:val="22"/>
        </w:rPr>
      </w:pPr>
    </w:p>
    <w:p w14:paraId="11840C9A" w14:textId="77777777" w:rsidR="006661FE" w:rsidRPr="0099632B" w:rsidRDefault="006661FE" w:rsidP="007D27B2">
      <w:pPr>
        <w:pStyle w:val="1"/>
        <w:numPr>
          <w:ilvl w:val="0"/>
          <w:numId w:val="70"/>
        </w:numPr>
        <w:jc w:val="both"/>
        <w:rPr>
          <w:rFonts w:cs="Arial"/>
          <w:szCs w:val="22"/>
        </w:rPr>
      </w:pPr>
      <w:r w:rsidRPr="0099632B">
        <w:rPr>
          <w:rFonts w:cs="Arial"/>
          <w:szCs w:val="22"/>
        </w:rPr>
        <w:t>This process is carried out for each voltage</w:t>
      </w:r>
      <w:r>
        <w:rPr>
          <w:rFonts w:cs="Arial"/>
          <w:szCs w:val="22"/>
        </w:rPr>
        <w:t xml:space="preserve"> onshore</w:t>
      </w:r>
      <w:r w:rsidRPr="0099632B">
        <w:rPr>
          <w:rFonts w:cs="Arial"/>
          <w:szCs w:val="22"/>
        </w:rPr>
        <w:t xml:space="preserve">, along with other adjustments to take account of upgrade options, see </w:t>
      </w:r>
      <w:r w:rsidRPr="009B0384">
        <w:rPr>
          <w:rFonts w:cs="Arial"/>
          <w:szCs w:val="22"/>
        </w:rPr>
        <w:t>14.15.</w:t>
      </w:r>
      <w:r w:rsidR="00134C1E">
        <w:rPr>
          <w:rFonts w:cs="Arial"/>
          <w:szCs w:val="22"/>
        </w:rPr>
        <w:t>73</w:t>
      </w:r>
      <w:r w:rsidRPr="0099632B">
        <w:rPr>
          <w:rFonts w:cs="Arial"/>
          <w:szCs w:val="22"/>
        </w:rPr>
        <w:t xml:space="preserve">, and normalised against the 400KV overhead line cost (the expansion constant) the resulting ratios provide the basis of the </w:t>
      </w:r>
      <w:r>
        <w:rPr>
          <w:rFonts w:cs="Arial"/>
          <w:szCs w:val="22"/>
        </w:rPr>
        <w:t xml:space="preserve">onshore </w:t>
      </w:r>
      <w:r w:rsidRPr="0099632B">
        <w:rPr>
          <w:rFonts w:cs="Arial"/>
          <w:szCs w:val="22"/>
        </w:rPr>
        <w:t>expansion factors.</w:t>
      </w:r>
      <w:r>
        <w:rPr>
          <w:rFonts w:cs="Arial"/>
          <w:szCs w:val="22"/>
        </w:rPr>
        <w:t xml:space="preserve">  The process used to derive circuit expansion factors for Offshore Transmission Owner networks is described </w:t>
      </w:r>
      <w:r w:rsidRPr="00824A12">
        <w:rPr>
          <w:rFonts w:cs="Arial"/>
          <w:szCs w:val="22"/>
        </w:rPr>
        <w:t xml:space="preserve">in </w:t>
      </w:r>
      <w:r w:rsidRPr="009B0384">
        <w:rPr>
          <w:rFonts w:cs="Arial"/>
          <w:szCs w:val="22"/>
        </w:rPr>
        <w:t>14.15.</w:t>
      </w:r>
      <w:r w:rsidR="007256FB">
        <w:rPr>
          <w:rFonts w:cs="Arial"/>
          <w:szCs w:val="22"/>
        </w:rPr>
        <w:t>80</w:t>
      </w:r>
      <w:r w:rsidR="00BE09DE" w:rsidRPr="009B0384">
        <w:rPr>
          <w:rFonts w:cs="Arial"/>
          <w:szCs w:val="22"/>
        </w:rPr>
        <w:t>.</w:t>
      </w:r>
    </w:p>
    <w:p w14:paraId="11E43BED" w14:textId="77777777" w:rsidR="006661FE" w:rsidRPr="0099632B" w:rsidRDefault="006661FE" w:rsidP="006661FE">
      <w:pPr>
        <w:pStyle w:val="1"/>
        <w:jc w:val="both"/>
        <w:rPr>
          <w:rFonts w:cs="Arial"/>
          <w:szCs w:val="22"/>
        </w:rPr>
      </w:pPr>
    </w:p>
    <w:p w14:paraId="7BDBAD9D" w14:textId="358B1DE4" w:rsidR="006661FE" w:rsidRDefault="5083A541" w:rsidP="325E90A3">
      <w:pPr>
        <w:pStyle w:val="1"/>
        <w:numPr>
          <w:ilvl w:val="0"/>
          <w:numId w:val="70"/>
        </w:numPr>
        <w:jc w:val="both"/>
        <w:rPr>
          <w:rFonts w:cs="Arial"/>
        </w:rPr>
      </w:pPr>
      <w:r w:rsidRPr="03871E98">
        <w:rPr>
          <w:rFonts w:cs="Arial"/>
        </w:rPr>
        <w:t xml:space="preserve">This process of calculating the incremental cost of capacity for a 400kV OHL, along with calculating the onshore expansion factors is carried out for the first year of the price control and is increased by inflation, </w:t>
      </w:r>
      <w:r w:rsidR="12F480CB" w:rsidRPr="03871E98">
        <w:rPr>
          <w:rFonts w:cs="Arial"/>
        </w:rPr>
        <w:t>TOPI</w:t>
      </w:r>
      <w:r w:rsidRPr="03871E98">
        <w:rPr>
          <w:rFonts w:cs="Arial"/>
        </w:rPr>
        <w:t xml:space="preserve">, (May–October average increase, as defined in </w:t>
      </w:r>
      <w:r w:rsidR="345DCCCA" w:rsidRPr="03871E98">
        <w:rPr>
          <w:rFonts w:cs="Arial"/>
        </w:rPr>
        <w:t>the</w:t>
      </w:r>
      <w:r w:rsidR="347B4A57" w:rsidRPr="03871E98">
        <w:rPr>
          <w:rFonts w:cs="Arial"/>
        </w:rPr>
        <w:t xml:space="preserve"> </w:t>
      </w:r>
      <w:r w:rsidR="15253DD8" w:rsidRPr="009919C1">
        <w:rPr>
          <w:rFonts w:cs="Arial"/>
          <w:b/>
          <w:bCs/>
        </w:rPr>
        <w:t xml:space="preserve">ESO Licence </w:t>
      </w:r>
      <w:r w:rsidR="15253DD8" w:rsidRPr="0065678A">
        <w:rPr>
          <w:rFonts w:cs="Arial"/>
        </w:rPr>
        <w:t xml:space="preserve">and/or Transmission </w:t>
      </w:r>
      <w:r w:rsidRPr="009919C1">
        <w:rPr>
          <w:rFonts w:cs="Arial"/>
          <w:b/>
          <w:bCs/>
        </w:rPr>
        <w:t>Licence</w:t>
      </w:r>
      <w:r w:rsidRPr="03871E98">
        <w:rPr>
          <w:rFonts w:cs="Arial"/>
        </w:rPr>
        <w:t xml:space="preserve">) each subsequent year of the price control period.  The </w:t>
      </w:r>
      <w:r w:rsidR="347B4A57" w:rsidRPr="03871E98">
        <w:rPr>
          <w:rFonts w:cs="Arial"/>
        </w:rPr>
        <w:t>currently applicable expansion</w:t>
      </w:r>
      <w:r w:rsidRPr="03871E98">
        <w:rPr>
          <w:rFonts w:cs="Arial"/>
        </w:rPr>
        <w:t xml:space="preserve"> constant </w:t>
      </w:r>
      <w:r w:rsidR="347B4A57" w:rsidRPr="03871E98">
        <w:rPr>
          <w:rFonts w:cs="Arial"/>
        </w:rPr>
        <w:t xml:space="preserve">is detailed in </w:t>
      </w:r>
      <w:r w:rsidR="4C0F0931" w:rsidRPr="03871E98">
        <w:rPr>
          <w:rFonts w:cs="Arial"/>
          <w:b/>
          <w:bCs/>
        </w:rPr>
        <w:t>The Company</w:t>
      </w:r>
      <w:r w:rsidR="347B4A57" w:rsidRPr="03871E98">
        <w:rPr>
          <w:rFonts w:cs="Arial"/>
          <w:b/>
          <w:bCs/>
        </w:rPr>
        <w:t>'s Statement of Use of System Charges</w:t>
      </w:r>
      <w:r w:rsidR="347B4A57" w:rsidRPr="03871E98">
        <w:rPr>
          <w:rFonts w:cs="Arial"/>
        </w:rPr>
        <w:t xml:space="preserve"> which is available from the </w:t>
      </w:r>
      <w:r w:rsidR="347B4A57" w:rsidRPr="03871E98">
        <w:rPr>
          <w:rFonts w:cs="Arial"/>
          <w:b/>
          <w:bCs/>
        </w:rPr>
        <w:t>Charging website</w:t>
      </w:r>
      <w:r w:rsidRPr="03871E98">
        <w:rPr>
          <w:rFonts w:cs="Arial"/>
        </w:rPr>
        <w:t xml:space="preserve">. </w:t>
      </w:r>
    </w:p>
    <w:p w14:paraId="35A05AEB" w14:textId="77777777" w:rsidR="00FD7F84" w:rsidRDefault="00FD7F84" w:rsidP="00CD5631">
      <w:pPr>
        <w:pStyle w:val="ListParagraph"/>
        <w:rPr>
          <w:rFonts w:cs="Arial"/>
          <w:szCs w:val="22"/>
        </w:rPr>
      </w:pPr>
    </w:p>
    <w:p w14:paraId="63CCBF03" w14:textId="77777777" w:rsidR="00FD7F84" w:rsidRDefault="00FD7F84" w:rsidP="00CD5631">
      <w:pPr>
        <w:pStyle w:val="1"/>
        <w:ind w:left="1627"/>
        <w:jc w:val="both"/>
        <w:rPr>
          <w:rFonts w:cs="Arial"/>
          <w:szCs w:val="22"/>
        </w:rPr>
      </w:pPr>
    </w:p>
    <w:p w14:paraId="40C8C788" w14:textId="793CD568" w:rsidR="006810D2" w:rsidRPr="0099632B" w:rsidRDefault="36F0E68A" w:rsidP="325E90A3">
      <w:pPr>
        <w:pStyle w:val="1"/>
        <w:ind w:left="720"/>
        <w:jc w:val="both"/>
        <w:rPr>
          <w:rFonts w:cs="Arial"/>
        </w:rPr>
      </w:pPr>
      <w:r w:rsidRPr="03871E98">
        <w:rPr>
          <w:rFonts w:cs="Arial"/>
        </w:rPr>
        <w:t>14.15.69</w:t>
      </w:r>
      <w:r w:rsidR="37F3A945" w:rsidRPr="03871E98">
        <w:rPr>
          <w:rFonts w:cs="Arial"/>
        </w:rPr>
        <w:t xml:space="preserve">A Notwithstanding Paragraph 14.15.69 from the first year of (and during) the T2 price control (which starts on 1st April 2021), until a further change is made, the Expansion Constant will be that used in the 2020/21 </w:t>
      </w:r>
      <w:r w:rsidR="1A0A6E3F" w:rsidRPr="03871E98">
        <w:rPr>
          <w:rFonts w:cs="Arial"/>
          <w:b/>
          <w:bCs/>
        </w:rPr>
        <w:t>Financial Year</w:t>
      </w:r>
      <w:r w:rsidR="37F3A945" w:rsidRPr="03871E98">
        <w:rPr>
          <w:rFonts w:cs="Arial"/>
        </w:rPr>
        <w:t xml:space="preserve"> inflated in accordance with </w:t>
      </w:r>
      <w:r w:rsidR="12F480CB" w:rsidRPr="03871E98">
        <w:rPr>
          <w:rFonts w:cs="Arial"/>
        </w:rPr>
        <w:t>TOPI</w:t>
      </w:r>
      <w:r w:rsidR="37F3A945" w:rsidRPr="03871E98">
        <w:rPr>
          <w:rFonts w:cs="Arial"/>
        </w:rPr>
        <w:t xml:space="preserve"> as per paragraph 14.15.69; and plus inflation as defined in the </w:t>
      </w:r>
      <w:r w:rsidR="29648215" w:rsidRPr="009919C1">
        <w:rPr>
          <w:rFonts w:cs="Arial"/>
          <w:b/>
          <w:bCs/>
        </w:rPr>
        <w:t xml:space="preserve">ESO License </w:t>
      </w:r>
      <w:r w:rsidR="29648215" w:rsidRPr="0065678A">
        <w:rPr>
          <w:rFonts w:cs="Arial"/>
        </w:rPr>
        <w:t xml:space="preserve">and/or </w:t>
      </w:r>
      <w:r w:rsidR="37F3A945" w:rsidRPr="0065678A">
        <w:rPr>
          <w:rFonts w:cs="Arial"/>
        </w:rPr>
        <w:t>Transmission Licence</w:t>
      </w:r>
      <w:r w:rsidR="37F3A945" w:rsidRPr="03871E98">
        <w:rPr>
          <w:rFonts w:cs="Arial"/>
        </w:rPr>
        <w:t xml:space="preserve"> for each subsequent year of the T2 price control.</w:t>
      </w:r>
    </w:p>
    <w:p w14:paraId="719B8664" w14:textId="77777777" w:rsidR="006661FE" w:rsidRDefault="006661FE" w:rsidP="006661FE">
      <w:pPr>
        <w:pStyle w:val="1"/>
        <w:ind w:left="705"/>
        <w:jc w:val="both"/>
        <w:rPr>
          <w:b/>
        </w:rPr>
      </w:pPr>
    </w:p>
    <w:p w14:paraId="767FB04C" w14:textId="77777777" w:rsidR="00A54327" w:rsidRDefault="00A54327" w:rsidP="006661FE">
      <w:pPr>
        <w:pStyle w:val="1"/>
        <w:ind w:left="705"/>
        <w:jc w:val="both"/>
        <w:rPr>
          <w:b/>
        </w:rPr>
      </w:pPr>
    </w:p>
    <w:p w14:paraId="1B9B4B1F" w14:textId="77777777" w:rsidR="00A54327" w:rsidRDefault="00A54327" w:rsidP="006661FE">
      <w:pPr>
        <w:pStyle w:val="1"/>
        <w:ind w:left="705"/>
        <w:jc w:val="both"/>
        <w:rPr>
          <w:b/>
        </w:rPr>
      </w:pPr>
    </w:p>
    <w:p w14:paraId="2F9DB350" w14:textId="77777777" w:rsidR="006661FE" w:rsidRDefault="006661FE" w:rsidP="006661FE">
      <w:pPr>
        <w:pStyle w:val="1"/>
        <w:ind w:left="705"/>
        <w:jc w:val="both"/>
        <w:rPr>
          <w:b/>
        </w:rPr>
      </w:pPr>
      <w:r>
        <w:rPr>
          <w:b/>
        </w:rPr>
        <w:t>Onshore Wider Circuit Expansion Factors</w:t>
      </w:r>
    </w:p>
    <w:p w14:paraId="4FF4CFBD" w14:textId="77777777" w:rsidR="006661FE" w:rsidRDefault="006661FE" w:rsidP="006661FE">
      <w:pPr>
        <w:pStyle w:val="1"/>
        <w:ind w:left="705"/>
        <w:jc w:val="both"/>
      </w:pPr>
    </w:p>
    <w:p w14:paraId="7DD27107" w14:textId="77777777" w:rsidR="006661FE" w:rsidRDefault="006661FE" w:rsidP="007D27B2">
      <w:pPr>
        <w:pStyle w:val="1"/>
        <w:numPr>
          <w:ilvl w:val="0"/>
          <w:numId w:val="70"/>
        </w:numPr>
        <w:jc w:val="both"/>
      </w:pPr>
      <w:r>
        <w:t>Base onshore expansion factors are calculated by deriving individual expansion constants for the various types of circuit, following the same principles used to calculate the 400kV overhead line expansion constant. The factors are then derived by dividing the calculated expansion constant by the 400kV overhead line expansion constant. The factors will be fixed for each respective price control period.</w:t>
      </w:r>
    </w:p>
    <w:p w14:paraId="0D4724EA" w14:textId="77777777" w:rsidR="006661FE" w:rsidRDefault="006661FE" w:rsidP="006661FE">
      <w:pPr>
        <w:ind w:left="709"/>
        <w:jc w:val="both"/>
        <w:rPr>
          <w:rFonts w:ascii="Arial" w:hAnsi="Arial"/>
          <w:sz w:val="22"/>
        </w:rPr>
      </w:pPr>
    </w:p>
    <w:p w14:paraId="7D5FD2C9" w14:textId="77777777" w:rsidR="006661FE" w:rsidRDefault="006661FE" w:rsidP="007D27B2">
      <w:pPr>
        <w:pStyle w:val="1"/>
        <w:numPr>
          <w:ilvl w:val="0"/>
          <w:numId w:val="70"/>
        </w:numPr>
        <w:jc w:val="both"/>
      </w:pPr>
      <w:r>
        <w:t>In calculating the onshore</w:t>
      </w:r>
      <w:r w:rsidR="003A3A2A">
        <w:t xml:space="preserve"> underground</w:t>
      </w:r>
      <w:r>
        <w:t xml:space="preserve"> cable factors, the forecast costs are weighted equally between urban and rural installation, and direct burial has been assumed. The operating costs for cable are aligned with those for overhead line. An allowance for overhead costs has also been included in the calculations.</w:t>
      </w:r>
    </w:p>
    <w:p w14:paraId="6026688C" w14:textId="77777777" w:rsidR="006661FE" w:rsidRDefault="006661FE" w:rsidP="006661FE">
      <w:pPr>
        <w:pStyle w:val="1"/>
        <w:ind w:left="705"/>
        <w:jc w:val="both"/>
      </w:pPr>
    </w:p>
    <w:p w14:paraId="3C85A2B1" w14:textId="77777777" w:rsidR="006661FE" w:rsidRDefault="006661FE" w:rsidP="007D27B2">
      <w:pPr>
        <w:pStyle w:val="1"/>
        <w:numPr>
          <w:ilvl w:val="0"/>
          <w:numId w:val="70"/>
        </w:numPr>
        <w:jc w:val="both"/>
      </w:pPr>
      <w:r>
        <w:t>The 132kV onshore circuit expansion factor is applied on a TO basis. This is to reflect the regional variation of plans to rebuild circuits at a lower voltage capacity to 400kV. The 132kV cable and line factor is calculated on the proportion of 132kV circuits likely to be uprated to 400kV. The 132kV expansion factor is then calculated by weighting the 132kV cable and overhead line costs with the relevant 400kV expansion factor, based on the proportion of 132kV circuitry to be uprated to 400kV. For example, in the TO areas of N</w:t>
      </w:r>
      <w:r w:rsidR="001C0596">
        <w:t>GET</w:t>
      </w:r>
      <w:r>
        <w:t xml:space="preserve"> and Scottish Power where there are no plans to uprate any 132kV circuits, the full cable and overhead line costs of 132kV circuit are reflected in the 132kV expansion factor calculation.</w:t>
      </w:r>
    </w:p>
    <w:p w14:paraId="6DBF465A" w14:textId="77777777" w:rsidR="006661FE" w:rsidRDefault="006661FE" w:rsidP="006661FE">
      <w:pPr>
        <w:pStyle w:val="1"/>
        <w:jc w:val="both"/>
      </w:pPr>
      <w:r>
        <w:t xml:space="preserve">  </w:t>
      </w:r>
    </w:p>
    <w:p w14:paraId="5DFAD3AB" w14:textId="77777777" w:rsidR="006661FE" w:rsidRDefault="006661FE" w:rsidP="007D27B2">
      <w:pPr>
        <w:pStyle w:val="1"/>
        <w:numPr>
          <w:ilvl w:val="0"/>
          <w:numId w:val="70"/>
        </w:numPr>
        <w:jc w:val="both"/>
      </w:pPr>
      <w:r>
        <w:t xml:space="preserve">The 275kV onshore circuit expansion factor is applied on a GB basis and includes a weighting of 83% of the relevant 400kV cable and overhead line factor. This is to reflect the averaged proportion of circuits across all three </w:t>
      </w:r>
      <w:r w:rsidR="001C0596">
        <w:t xml:space="preserve">Onshore </w:t>
      </w:r>
      <w:r>
        <w:t>Transmission Licensees which are likely to be uprated from 275kV to 400kV across GB within a price control period.</w:t>
      </w:r>
    </w:p>
    <w:p w14:paraId="7A973364" w14:textId="77777777" w:rsidR="006661FE" w:rsidRDefault="006661FE" w:rsidP="006661FE">
      <w:pPr>
        <w:pStyle w:val="1"/>
        <w:jc w:val="both"/>
      </w:pPr>
    </w:p>
    <w:p w14:paraId="159B6F3A" w14:textId="77777777" w:rsidR="006661FE" w:rsidRDefault="006661FE" w:rsidP="007D27B2">
      <w:pPr>
        <w:pStyle w:val="1"/>
        <w:numPr>
          <w:ilvl w:val="0"/>
          <w:numId w:val="70"/>
        </w:numPr>
        <w:jc w:val="both"/>
      </w:pPr>
      <w:r>
        <w:t>The 400kV onshore circuit expansion factor is applied on a GB basis and reflects the full costs for 400kV cable and overhead lines.</w:t>
      </w:r>
    </w:p>
    <w:p w14:paraId="0706CD21" w14:textId="77777777" w:rsidR="00BE09DE" w:rsidRDefault="00BE09DE" w:rsidP="000B6C0D">
      <w:pPr>
        <w:pStyle w:val="ListParagraph"/>
      </w:pPr>
    </w:p>
    <w:p w14:paraId="2AF82249" w14:textId="0D4C0A5B" w:rsidR="00BE09DE" w:rsidRDefault="00BE09DE" w:rsidP="007D27B2">
      <w:pPr>
        <w:pStyle w:val="1"/>
        <w:numPr>
          <w:ilvl w:val="0"/>
          <w:numId w:val="70"/>
        </w:numPr>
        <w:jc w:val="both"/>
      </w:pPr>
      <w:r>
        <w:t>AC sub-sea cable and HVDC circuit expansion factors are calculated on a case by case basis using actual project costs (Specific Circuit Expansion Factors)</w:t>
      </w:r>
      <w:r w:rsidR="007B475A">
        <w:t xml:space="preserve"> net of</w:t>
      </w:r>
      <w:r w:rsidR="00C33BCE">
        <w:t xml:space="preserve"> any Cost Adjustments.</w:t>
      </w:r>
      <w:r>
        <w:t xml:space="preserve">  </w:t>
      </w:r>
    </w:p>
    <w:p w14:paraId="0C48264F" w14:textId="77777777" w:rsidR="00BE09DE" w:rsidRDefault="00BE09DE" w:rsidP="00BE09DE">
      <w:pPr>
        <w:pStyle w:val="1"/>
        <w:ind w:left="720"/>
        <w:jc w:val="both"/>
      </w:pPr>
    </w:p>
    <w:p w14:paraId="46F26BBB" w14:textId="3B3EF1BD" w:rsidR="00BE09DE" w:rsidRDefault="00215BA8" w:rsidP="007D27B2">
      <w:pPr>
        <w:pStyle w:val="1"/>
        <w:numPr>
          <w:ilvl w:val="0"/>
          <w:numId w:val="70"/>
        </w:numPr>
        <w:jc w:val="both"/>
      </w:pPr>
      <w:r>
        <w:t xml:space="preserve">Calculation of </w:t>
      </w:r>
      <w:r w:rsidR="00BE09DE">
        <w:t>HVDC circuit expansion factors</w:t>
      </w:r>
      <w:r>
        <w:t xml:space="preserve">, and AC sub-sea circuit expansion factors, shall include only: </w:t>
      </w:r>
      <w:r w:rsidR="00BE09DE">
        <w:t xml:space="preserve">the cost of the converters </w:t>
      </w:r>
      <w:r>
        <w:t xml:space="preserve">(where applicable); and </w:t>
      </w:r>
      <w:r w:rsidR="00BE09DE">
        <w:t>the cost of the cable</w:t>
      </w:r>
      <w:r>
        <w:t>; and a percentage of the total overhead project costs, defined as the combined costs of the cables and converters (as relevant) divided by the total capital cost of the project</w:t>
      </w:r>
      <w:r w:rsidR="00C33BCE">
        <w:t xml:space="preserve"> minus a percentage of the Cost Adjustment</w:t>
      </w:r>
      <w:r w:rsidR="0076689C">
        <w:t>,</w:t>
      </w:r>
      <w:r w:rsidR="0022044D">
        <w:t xml:space="preserve"> defined as the combined costs of the cables, convert</w:t>
      </w:r>
      <w:r w:rsidR="0076689C">
        <w:t>e</w:t>
      </w:r>
      <w:r w:rsidR="0022044D">
        <w:t xml:space="preserve">rs (as relevant) and </w:t>
      </w:r>
      <w:r w:rsidR="00D12555">
        <w:t>appropriate overhead costs, as calculated above, all divided by the total capital cost of the project.</w:t>
      </w:r>
    </w:p>
    <w:p w14:paraId="5D1BC644" w14:textId="77777777" w:rsidR="006661FE" w:rsidRDefault="006661FE" w:rsidP="006661FE">
      <w:pPr>
        <w:pStyle w:val="1"/>
        <w:jc w:val="both"/>
      </w:pPr>
    </w:p>
    <w:p w14:paraId="0D91F6AC" w14:textId="77777777" w:rsidR="006661FE" w:rsidRDefault="006661FE" w:rsidP="007D27B2">
      <w:pPr>
        <w:pStyle w:val="1"/>
        <w:numPr>
          <w:ilvl w:val="0"/>
          <w:numId w:val="70"/>
        </w:numPr>
        <w:jc w:val="both"/>
      </w:pPr>
      <w:r>
        <w:t xml:space="preserve">The TO specific onshore circuit expansion factors </w:t>
      </w:r>
      <w:r w:rsidR="00DE4067" w:rsidRPr="00DE4067">
        <w:t xml:space="preserve">which are currently applicable, are detailed in </w:t>
      </w:r>
      <w:r w:rsidR="00E71EB2" w:rsidRPr="00E71EB2">
        <w:rPr>
          <w:b/>
        </w:rPr>
        <w:t xml:space="preserve">The </w:t>
      </w:r>
      <w:r w:rsidR="00E71EB2" w:rsidRPr="00587248">
        <w:rPr>
          <w:b/>
        </w:rPr>
        <w:t>Company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t>.</w:t>
      </w:r>
    </w:p>
    <w:p w14:paraId="33B0E167" w14:textId="77777777" w:rsidR="006661FE" w:rsidRDefault="006661FE" w:rsidP="006661FE">
      <w:pPr>
        <w:pStyle w:val="1"/>
        <w:ind w:left="709"/>
        <w:jc w:val="both"/>
        <w:rPr>
          <w:u w:val="single"/>
        </w:rPr>
      </w:pPr>
    </w:p>
    <w:p w14:paraId="23C3F9BF" w14:textId="77777777" w:rsidR="006661FE" w:rsidRPr="00CC223F" w:rsidRDefault="006661FE" w:rsidP="006661FE">
      <w:pPr>
        <w:pStyle w:val="1"/>
        <w:ind w:left="709"/>
        <w:jc w:val="both"/>
        <w:rPr>
          <w:b/>
        </w:rPr>
      </w:pPr>
      <w:r>
        <w:rPr>
          <w:b/>
        </w:rPr>
        <w:t xml:space="preserve">Onshore </w:t>
      </w:r>
      <w:r w:rsidRPr="00CC223F">
        <w:rPr>
          <w:b/>
        </w:rPr>
        <w:t>Local Circuit Expansion Factors</w:t>
      </w:r>
    </w:p>
    <w:p w14:paraId="3050D93F" w14:textId="77777777" w:rsidR="006661FE" w:rsidRPr="00397CF5" w:rsidRDefault="006661FE" w:rsidP="006661FE">
      <w:pPr>
        <w:pStyle w:val="1"/>
        <w:ind w:left="709"/>
        <w:jc w:val="both"/>
        <w:rPr>
          <w:color w:val="FF0000"/>
          <w:u w:val="single"/>
        </w:rPr>
      </w:pPr>
    </w:p>
    <w:p w14:paraId="28AB1CF5" w14:textId="77777777" w:rsidR="006661FE" w:rsidRPr="00CC223F" w:rsidRDefault="006661FE" w:rsidP="007D27B2">
      <w:pPr>
        <w:pStyle w:val="1"/>
        <w:numPr>
          <w:ilvl w:val="0"/>
          <w:numId w:val="70"/>
        </w:numPr>
        <w:jc w:val="both"/>
      </w:pPr>
      <w:r w:rsidRPr="00CC223F">
        <w:t xml:space="preserve">The </w:t>
      </w:r>
      <w:r>
        <w:t>l</w:t>
      </w:r>
      <w:r w:rsidRPr="00CC223F">
        <w:t xml:space="preserve">ocal </w:t>
      </w:r>
      <w:r>
        <w:t>onshore c</w:t>
      </w:r>
      <w:r w:rsidRPr="00CC223F">
        <w:t xml:space="preserve">ircuit </w:t>
      </w:r>
      <w:r>
        <w:t>t</w:t>
      </w:r>
      <w:r w:rsidRPr="00CC223F">
        <w:t xml:space="preserve">ariff is calculated using </w:t>
      </w:r>
      <w:r>
        <w:t>l</w:t>
      </w:r>
      <w:r w:rsidRPr="00CC223F">
        <w:t xml:space="preserve">ocal </w:t>
      </w:r>
      <w:r>
        <w:t>onshore c</w:t>
      </w:r>
      <w:r w:rsidRPr="00CC223F">
        <w:t xml:space="preserve">ircuit </w:t>
      </w:r>
      <w:r>
        <w:t>e</w:t>
      </w:r>
      <w:r w:rsidRPr="00CC223F">
        <w:t xml:space="preserve">xpansion </w:t>
      </w:r>
      <w:r>
        <w:t>f</w:t>
      </w:r>
      <w:r w:rsidRPr="00CC223F">
        <w:t xml:space="preserve">actors. These </w:t>
      </w:r>
      <w:r>
        <w:t>e</w:t>
      </w:r>
      <w:r w:rsidRPr="00CC223F">
        <w:t xml:space="preserve">xpansion </w:t>
      </w:r>
      <w:r>
        <w:t>f</w:t>
      </w:r>
      <w:r w:rsidRPr="00CC223F">
        <w:t xml:space="preserve">actors are calculated using the same methodology as </w:t>
      </w:r>
      <w:r>
        <w:t xml:space="preserve">the onshore </w:t>
      </w:r>
      <w:r w:rsidRPr="00CC223F">
        <w:t xml:space="preserve">wider </w:t>
      </w:r>
      <w:r>
        <w:t>e</w:t>
      </w:r>
      <w:r w:rsidRPr="00CC223F">
        <w:t xml:space="preserve">xpansion </w:t>
      </w:r>
      <w:r>
        <w:t>f</w:t>
      </w:r>
      <w:r w:rsidRPr="00CC223F">
        <w:t xml:space="preserve">actor but without taking into account the proportion of circuit kms that are planned to be uprated. </w:t>
      </w:r>
    </w:p>
    <w:p w14:paraId="47829907" w14:textId="77777777" w:rsidR="006661FE" w:rsidRPr="00CC223F" w:rsidRDefault="006661FE" w:rsidP="006661FE">
      <w:pPr>
        <w:pStyle w:val="1"/>
        <w:ind w:left="709" w:hanging="709"/>
        <w:jc w:val="both"/>
      </w:pPr>
    </w:p>
    <w:p w14:paraId="783579F5" w14:textId="77777777" w:rsidR="006661FE" w:rsidRPr="00CC223F" w:rsidRDefault="006661FE" w:rsidP="007D27B2">
      <w:pPr>
        <w:pStyle w:val="1"/>
        <w:numPr>
          <w:ilvl w:val="0"/>
          <w:numId w:val="70"/>
        </w:numPr>
        <w:jc w:val="both"/>
      </w:pPr>
      <w:r w:rsidRPr="00CC223F">
        <w:t xml:space="preserve">In addition, the 132kV </w:t>
      </w:r>
      <w:r>
        <w:t xml:space="preserve">onshore </w:t>
      </w:r>
      <w:r w:rsidRPr="00CC223F">
        <w:t>overhead line circuit expansion factor is sub divided into four more specific expansion factors</w:t>
      </w:r>
      <w:r>
        <w:t>.</w:t>
      </w:r>
      <w:r w:rsidRPr="00CC223F">
        <w:t xml:space="preserve"> This is based upon maximum (winter) circuit continuous rating (MVA) and route construction whether double or single circuit.</w:t>
      </w:r>
      <w:r w:rsidR="00DE4067">
        <w:t xml:space="preserve"> </w:t>
      </w:r>
      <w:r w:rsidR="00DE4067" w:rsidRPr="00DE4067">
        <w:t xml:space="preserve">The 132kV onshore overhead line circuit expansion factors which are currently applicable, are detailed in </w:t>
      </w:r>
      <w:r w:rsidR="00E71EB2" w:rsidRPr="00E71EB2">
        <w:rPr>
          <w:b/>
        </w:rPr>
        <w:t>The Compan</w:t>
      </w:r>
      <w:r w:rsidR="00E71EB2" w:rsidRPr="00587248">
        <w:rPr>
          <w:b/>
        </w:rPr>
        <w:t>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rsidRPr="00DE4067">
        <w:t>.</w:t>
      </w:r>
    </w:p>
    <w:p w14:paraId="369492BB" w14:textId="77777777" w:rsidR="006661FE" w:rsidRDefault="006661FE" w:rsidP="006661FE">
      <w:pPr>
        <w:pStyle w:val="1"/>
        <w:ind w:left="709"/>
        <w:jc w:val="both"/>
        <w:rPr>
          <w:u w:val="single"/>
        </w:rPr>
      </w:pPr>
    </w:p>
    <w:p w14:paraId="7CCDEAF8" w14:textId="77777777" w:rsidR="006810D2" w:rsidRDefault="006810D2" w:rsidP="006661FE">
      <w:pPr>
        <w:pStyle w:val="Heading3"/>
        <w:ind w:firstLine="709"/>
        <w:jc w:val="both"/>
        <w:rPr>
          <w:rFonts w:ascii="Arial" w:hAnsi="Arial" w:cs="Arial"/>
          <w:b/>
        </w:rPr>
      </w:pPr>
      <w:bookmarkStart w:id="185" w:name="_Toc274049685"/>
      <w:bookmarkStart w:id="186" w:name="_Toc49661113"/>
      <w:r w:rsidRPr="006810D2">
        <w:rPr>
          <w:rFonts w:ascii="Arial" w:hAnsi="Arial" w:cs="Arial"/>
          <w:b/>
        </w:rPr>
        <w:t>Onshore Expansion Factors in RIIO-T2</w:t>
      </w:r>
    </w:p>
    <w:p w14:paraId="02BC2089" w14:textId="77777777" w:rsidR="006810D2" w:rsidRPr="00CD5631" w:rsidRDefault="006810D2" w:rsidP="007D27B2">
      <w:pPr>
        <w:pStyle w:val="Heading3"/>
        <w:numPr>
          <w:ilvl w:val="0"/>
          <w:numId w:val="120"/>
        </w:numPr>
        <w:jc w:val="both"/>
        <w:rPr>
          <w:rFonts w:ascii="Arial" w:hAnsi="Arial" w:cs="Arial"/>
          <w:bCs/>
        </w:rPr>
      </w:pPr>
      <w:r w:rsidRPr="00CD5631">
        <w:rPr>
          <w:rFonts w:ascii="Arial" w:hAnsi="Arial" w:cs="Arial"/>
          <w:bCs/>
        </w:rPr>
        <w:t xml:space="preserve">Notwithstanding Paragraph 14.15.69, the previous paragraphs and following the same intent as adopted at Paragraph 14.15.69A, from the first year of (and during) the T2 price control (which starts on 1st April 2021), until a further change is made, the  Onshore expansion factors (being the Onshore local circuit factors and the Onshore wider circuit expansion factors, except those used for HVDC circuits and sub-sea AC cable) will be the value used in the 2020/21 </w:t>
      </w:r>
      <w:r w:rsidR="00A3322B" w:rsidRPr="00A3322B">
        <w:rPr>
          <w:rFonts w:ascii="Arial" w:hAnsi="Arial" w:cs="Arial"/>
          <w:b/>
          <w:bCs/>
        </w:rPr>
        <w:t>Financial Year</w:t>
      </w:r>
      <w:r w:rsidRPr="00CD5631">
        <w:rPr>
          <w:rFonts w:ascii="Arial" w:hAnsi="Arial" w:cs="Arial"/>
          <w:bCs/>
        </w:rPr>
        <w:t>. For clarity HVDC circuits and sub-sea AC cable will continue to be calculated in accordance with 14.15.75.</w:t>
      </w:r>
    </w:p>
    <w:p w14:paraId="0638E5BD" w14:textId="77777777" w:rsidR="006661FE" w:rsidRPr="00887323" w:rsidRDefault="006661FE" w:rsidP="006661FE">
      <w:pPr>
        <w:pStyle w:val="Heading3"/>
        <w:ind w:firstLine="709"/>
        <w:jc w:val="both"/>
        <w:rPr>
          <w:rFonts w:ascii="Arial" w:hAnsi="Arial" w:cs="Arial"/>
          <w:b/>
        </w:rPr>
      </w:pPr>
      <w:r w:rsidRPr="00887323">
        <w:rPr>
          <w:rFonts w:ascii="Arial" w:hAnsi="Arial" w:cs="Arial"/>
          <w:b/>
        </w:rPr>
        <w:t>Offshore Circuit Expansion Factors</w:t>
      </w:r>
      <w:bookmarkEnd w:id="185"/>
    </w:p>
    <w:p w14:paraId="4FD23F74" w14:textId="77777777" w:rsidR="006661FE" w:rsidRDefault="006661FE" w:rsidP="007D27B2">
      <w:pPr>
        <w:pStyle w:val="1"/>
        <w:numPr>
          <w:ilvl w:val="0"/>
          <w:numId w:val="70"/>
        </w:numPr>
        <w:jc w:val="both"/>
      </w:pPr>
      <w:r>
        <w:t>Offshore expansion factors (£/MWkm) are derived from information provided by Offshore Transmission Owners for each offshore circuit.  Offshore expansion factors are Offshore Transmission Owner and circuit specific.  Each Offshore Transmission Owner will periodically provide, via the STC, information to derive an annual circuit revenue requirement.  The offshore circuit revenue shall include revenues associated with the Offshore Transmission Owner’s reactive compensation equipment, harmonic filtering equipment, asset spares and HVDC converter stations.</w:t>
      </w:r>
    </w:p>
    <w:p w14:paraId="4FD93406" w14:textId="77777777" w:rsidR="006661FE" w:rsidRDefault="006661FE" w:rsidP="006661FE">
      <w:pPr>
        <w:pStyle w:val="1"/>
        <w:jc w:val="both"/>
      </w:pPr>
    </w:p>
    <w:p w14:paraId="5AADB480" w14:textId="77777777" w:rsidR="006661FE" w:rsidRDefault="006661FE" w:rsidP="007D27B2">
      <w:pPr>
        <w:pStyle w:val="1"/>
        <w:numPr>
          <w:ilvl w:val="0"/>
          <w:numId w:val="70"/>
        </w:numPr>
        <w:jc w:val="both"/>
      </w:pPr>
      <w:r>
        <w:t xml:space="preserve">In the year </w:t>
      </w:r>
      <w:r w:rsidR="007256FB" w:rsidRPr="007256FB">
        <w:t>that the offshore transmission assets are transferred to the Offshore Transmission Owner</w:t>
      </w:r>
      <w:r>
        <w:t>, the offshore circuit expansion factor would be calculated as follows:</w:t>
      </w:r>
    </w:p>
    <w:p w14:paraId="54F28909" w14:textId="77777777" w:rsidR="006661FE" w:rsidRDefault="006661FE" w:rsidP="006661FE">
      <w:pPr>
        <w:pStyle w:val="1"/>
        <w:jc w:val="both"/>
      </w:pPr>
    </w:p>
    <w:p w14:paraId="778005BE" w14:textId="0DA9FEEF" w:rsidR="006661FE" w:rsidRDefault="008A41B4" w:rsidP="006661FE">
      <w:pPr>
        <w:pStyle w:val="1"/>
        <w:jc w:val="center"/>
        <w:rPr>
          <w:rFonts w:cs="Arial"/>
          <w:szCs w:val="22"/>
        </w:rPr>
      </w:pPr>
      <w:r>
        <w:rPr>
          <w:rFonts w:cs="Arial"/>
          <w:noProof/>
          <w:position w:val="-24"/>
          <w:szCs w:val="22"/>
        </w:rPr>
        <w:drawing>
          <wp:inline distT="0" distB="0" distL="0" distR="0" wp14:anchorId="713434DA" wp14:editId="1179EDF1">
            <wp:extent cx="3592830" cy="403225"/>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3592830" cy="403225"/>
                    </a:xfrm>
                    <a:prstGeom prst="rect">
                      <a:avLst/>
                    </a:prstGeom>
                    <a:noFill/>
                    <a:ln>
                      <a:noFill/>
                    </a:ln>
                  </pic:spPr>
                </pic:pic>
              </a:graphicData>
            </a:graphic>
          </wp:inline>
        </w:drawing>
      </w:r>
    </w:p>
    <w:p w14:paraId="0569444F" w14:textId="77777777" w:rsidR="006661FE" w:rsidRDefault="006661FE" w:rsidP="006661FE">
      <w:pPr>
        <w:pStyle w:val="1"/>
        <w:ind w:firstLine="709"/>
        <w:jc w:val="both"/>
        <w:rPr>
          <w:rFonts w:cs="Arial"/>
          <w:szCs w:val="22"/>
        </w:rPr>
      </w:pPr>
      <w:r>
        <w:rPr>
          <w:rFonts w:cs="Arial"/>
          <w:szCs w:val="22"/>
        </w:rPr>
        <w:t>Where:</w:t>
      </w:r>
    </w:p>
    <w:p w14:paraId="326E4EF6" w14:textId="77777777" w:rsidR="006661FE" w:rsidRDefault="006661FE" w:rsidP="006661FE">
      <w:pPr>
        <w:pStyle w:val="1"/>
        <w:ind w:firstLine="709"/>
        <w:jc w:val="both"/>
        <w:rPr>
          <w:rFonts w:cs="Arial"/>
          <w:szCs w:val="22"/>
        </w:rPr>
      </w:pPr>
    </w:p>
    <w:p w14:paraId="4CD7F90D" w14:textId="77777777" w:rsidR="006661FE" w:rsidRDefault="006661FE" w:rsidP="006661FE">
      <w:pPr>
        <w:pStyle w:val="1"/>
        <w:ind w:firstLine="709"/>
        <w:jc w:val="both"/>
        <w:rPr>
          <w:rFonts w:cs="Arial"/>
          <w:szCs w:val="22"/>
        </w:rPr>
      </w:pPr>
      <w:r>
        <w:rPr>
          <w:rFonts w:cs="Arial"/>
          <w:szCs w:val="22"/>
        </w:rPr>
        <w:t xml:space="preserve">CRevOFTO1 </w:t>
      </w:r>
      <w:r>
        <w:rPr>
          <w:rFonts w:cs="Arial"/>
          <w:szCs w:val="22"/>
        </w:rPr>
        <w:tab/>
      </w:r>
      <w:r>
        <w:rPr>
          <w:rFonts w:cs="Arial"/>
          <w:szCs w:val="22"/>
        </w:rPr>
        <w:tab/>
        <w:t xml:space="preserve">= </w:t>
      </w:r>
      <w:r>
        <w:rPr>
          <w:rFonts w:cs="Arial"/>
          <w:szCs w:val="22"/>
        </w:rPr>
        <w:tab/>
        <w:t>The offshore circuit revenue in £ for Year 1</w:t>
      </w:r>
    </w:p>
    <w:p w14:paraId="147A3EB8" w14:textId="77777777" w:rsidR="006661FE" w:rsidRDefault="006661FE" w:rsidP="006661FE">
      <w:pPr>
        <w:pStyle w:val="1"/>
        <w:ind w:firstLine="709"/>
        <w:jc w:val="both"/>
        <w:rPr>
          <w:rFonts w:cs="Arial"/>
          <w:szCs w:val="22"/>
        </w:rPr>
      </w:pPr>
      <w:r>
        <w:rPr>
          <w:rFonts w:cs="Arial"/>
          <w:szCs w:val="22"/>
        </w:rPr>
        <w:t xml:space="preserve">L </w:t>
      </w:r>
      <w:r>
        <w:rPr>
          <w:rFonts w:cs="Arial"/>
          <w:szCs w:val="22"/>
        </w:rPr>
        <w:tab/>
      </w:r>
      <w:r>
        <w:rPr>
          <w:rFonts w:cs="Arial"/>
          <w:szCs w:val="22"/>
        </w:rPr>
        <w:tab/>
      </w:r>
      <w:r>
        <w:rPr>
          <w:rFonts w:cs="Arial"/>
          <w:szCs w:val="22"/>
        </w:rPr>
        <w:tab/>
        <w:t xml:space="preserve">= </w:t>
      </w:r>
      <w:r>
        <w:rPr>
          <w:rFonts w:cs="Arial"/>
          <w:szCs w:val="22"/>
        </w:rPr>
        <w:tab/>
        <w:t>The total circuit length in km of the offshore circuit</w:t>
      </w:r>
    </w:p>
    <w:p w14:paraId="30C4C7E6" w14:textId="77777777" w:rsidR="006661FE" w:rsidRDefault="006661FE" w:rsidP="006661FE">
      <w:pPr>
        <w:pStyle w:val="1"/>
        <w:ind w:firstLine="709"/>
        <w:jc w:val="both"/>
        <w:rPr>
          <w:rFonts w:cs="Arial"/>
          <w:szCs w:val="22"/>
        </w:rPr>
      </w:pPr>
      <w:r>
        <w:rPr>
          <w:rFonts w:cs="Arial"/>
          <w:szCs w:val="22"/>
        </w:rPr>
        <w:t xml:space="preserve">CircRat </w:t>
      </w:r>
      <w:r>
        <w:rPr>
          <w:rFonts w:cs="Arial"/>
          <w:szCs w:val="22"/>
        </w:rPr>
        <w:tab/>
      </w:r>
      <w:r>
        <w:rPr>
          <w:rFonts w:cs="Arial"/>
          <w:szCs w:val="22"/>
        </w:rPr>
        <w:tab/>
        <w:t xml:space="preserve">= </w:t>
      </w:r>
      <w:r>
        <w:rPr>
          <w:rFonts w:cs="Arial"/>
          <w:szCs w:val="22"/>
        </w:rPr>
        <w:tab/>
        <w:t>The continuous rating of the offshore circuit</w:t>
      </w:r>
    </w:p>
    <w:p w14:paraId="08359F18" w14:textId="77777777" w:rsidR="006661FE" w:rsidRDefault="006661FE" w:rsidP="006661FE">
      <w:pPr>
        <w:pStyle w:val="1"/>
        <w:ind w:firstLine="709"/>
        <w:jc w:val="both"/>
      </w:pPr>
    </w:p>
    <w:p w14:paraId="0C251BB6" w14:textId="77777777" w:rsidR="006661FE" w:rsidRDefault="006661FE" w:rsidP="007D27B2">
      <w:pPr>
        <w:pStyle w:val="1"/>
        <w:numPr>
          <w:ilvl w:val="0"/>
          <w:numId w:val="70"/>
        </w:numPr>
        <w:jc w:val="both"/>
      </w:pPr>
      <w:r>
        <w:t>In all subsequent years, the offshore circuit expansion factor would be calculated as follows:</w:t>
      </w:r>
    </w:p>
    <w:p w14:paraId="06A4CD3E" w14:textId="77777777" w:rsidR="006661FE" w:rsidRDefault="006661FE" w:rsidP="006661FE">
      <w:pPr>
        <w:pStyle w:val="1"/>
        <w:jc w:val="both"/>
      </w:pPr>
    </w:p>
    <w:p w14:paraId="7B6278DE" w14:textId="5337C941" w:rsidR="006661FE" w:rsidRDefault="008A41B4" w:rsidP="006661FE">
      <w:pPr>
        <w:pStyle w:val="1"/>
        <w:jc w:val="center"/>
        <w:rPr>
          <w:rFonts w:cs="Arial"/>
          <w:szCs w:val="22"/>
        </w:rPr>
      </w:pPr>
      <w:r>
        <w:rPr>
          <w:rFonts w:cs="Arial"/>
          <w:noProof/>
          <w:position w:val="-24"/>
          <w:szCs w:val="22"/>
        </w:rPr>
        <w:drawing>
          <wp:inline distT="0" distB="0" distL="0" distR="0" wp14:anchorId="7ADC8355" wp14:editId="2E03649E">
            <wp:extent cx="3707765" cy="403225"/>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3707765" cy="403225"/>
                    </a:xfrm>
                    <a:prstGeom prst="rect">
                      <a:avLst/>
                    </a:prstGeom>
                    <a:noFill/>
                    <a:ln>
                      <a:noFill/>
                    </a:ln>
                  </pic:spPr>
                </pic:pic>
              </a:graphicData>
            </a:graphic>
          </wp:inline>
        </w:drawing>
      </w:r>
    </w:p>
    <w:p w14:paraId="0BC3E971" w14:textId="77777777" w:rsidR="006661FE" w:rsidRDefault="006661FE" w:rsidP="006661FE">
      <w:pPr>
        <w:pStyle w:val="1"/>
        <w:rPr>
          <w:rFonts w:cs="Arial"/>
          <w:szCs w:val="22"/>
        </w:rPr>
      </w:pPr>
    </w:p>
    <w:p w14:paraId="75DF5336" w14:textId="77777777" w:rsidR="006661FE" w:rsidRDefault="006661FE" w:rsidP="006661FE">
      <w:pPr>
        <w:pStyle w:val="1"/>
        <w:ind w:firstLine="709"/>
        <w:jc w:val="both"/>
        <w:rPr>
          <w:rFonts w:cs="Arial"/>
          <w:szCs w:val="22"/>
        </w:rPr>
      </w:pPr>
      <w:r>
        <w:rPr>
          <w:rFonts w:cs="Arial"/>
          <w:szCs w:val="22"/>
        </w:rPr>
        <w:tab/>
        <w:t>Where:</w:t>
      </w:r>
    </w:p>
    <w:p w14:paraId="1388438B" w14:textId="77777777" w:rsidR="006661FE" w:rsidRDefault="006661FE" w:rsidP="006661FE">
      <w:pPr>
        <w:pStyle w:val="1"/>
        <w:ind w:firstLine="709"/>
        <w:jc w:val="both"/>
        <w:rPr>
          <w:rFonts w:cs="Arial"/>
          <w:szCs w:val="22"/>
        </w:rPr>
      </w:pPr>
    </w:p>
    <w:p w14:paraId="6D93E7F6" w14:textId="77777777" w:rsidR="006661FE" w:rsidRDefault="006661FE" w:rsidP="006661FE">
      <w:pPr>
        <w:pStyle w:val="1"/>
        <w:tabs>
          <w:tab w:val="left" w:pos="2835"/>
        </w:tabs>
        <w:ind w:left="3544" w:hanging="2835"/>
        <w:jc w:val="both"/>
        <w:rPr>
          <w:rFonts w:cs="Arial"/>
          <w:szCs w:val="22"/>
        </w:rPr>
      </w:pPr>
      <w:r>
        <w:rPr>
          <w:rFonts w:cs="Arial"/>
          <w:szCs w:val="22"/>
        </w:rPr>
        <w:t>AvCRevOFTO</w:t>
      </w:r>
      <w:r>
        <w:rPr>
          <w:rFonts w:cs="Arial"/>
          <w:szCs w:val="22"/>
        </w:rPr>
        <w:tab/>
        <w:t xml:space="preserve"> = </w:t>
      </w:r>
      <w:r>
        <w:rPr>
          <w:rFonts w:cs="Arial"/>
          <w:szCs w:val="22"/>
        </w:rPr>
        <w:tab/>
        <w:t>The annual offshore circuit revenue averaged over the remaining years of the onshore National Electricity Transmission System Operator (NETSO) price control</w:t>
      </w:r>
    </w:p>
    <w:p w14:paraId="5E36B89C" w14:textId="77777777" w:rsidR="006661FE" w:rsidRDefault="006661FE" w:rsidP="006661FE">
      <w:pPr>
        <w:pStyle w:val="1"/>
        <w:tabs>
          <w:tab w:val="left" w:pos="2835"/>
        </w:tabs>
        <w:ind w:firstLine="709"/>
        <w:jc w:val="both"/>
        <w:rPr>
          <w:rFonts w:cs="Arial"/>
          <w:szCs w:val="22"/>
        </w:rPr>
      </w:pPr>
      <w:r>
        <w:rPr>
          <w:rFonts w:cs="Arial"/>
          <w:szCs w:val="22"/>
        </w:rPr>
        <w:t xml:space="preserve">L </w:t>
      </w:r>
      <w:r>
        <w:rPr>
          <w:rFonts w:cs="Arial"/>
          <w:szCs w:val="22"/>
        </w:rPr>
        <w:tab/>
        <w:t xml:space="preserve"> = </w:t>
      </w:r>
      <w:r>
        <w:rPr>
          <w:rFonts w:cs="Arial"/>
          <w:szCs w:val="22"/>
        </w:rPr>
        <w:tab/>
        <w:t>The total circuit length in km of the offshore circuit</w:t>
      </w:r>
    </w:p>
    <w:p w14:paraId="74551668" w14:textId="77777777" w:rsidR="006661FE" w:rsidRPr="001646AB" w:rsidRDefault="006661FE" w:rsidP="006661FE">
      <w:pPr>
        <w:pStyle w:val="1"/>
        <w:tabs>
          <w:tab w:val="left" w:pos="2835"/>
        </w:tabs>
        <w:ind w:firstLine="709"/>
        <w:jc w:val="both"/>
        <w:rPr>
          <w:rFonts w:cs="Arial"/>
          <w:szCs w:val="22"/>
        </w:rPr>
      </w:pPr>
      <w:r>
        <w:rPr>
          <w:rFonts w:cs="Arial"/>
          <w:szCs w:val="22"/>
        </w:rPr>
        <w:t xml:space="preserve">CircRat </w:t>
      </w:r>
      <w:r>
        <w:rPr>
          <w:rFonts w:cs="Arial"/>
          <w:szCs w:val="22"/>
        </w:rPr>
        <w:tab/>
        <w:t xml:space="preserve"> = </w:t>
      </w:r>
      <w:r>
        <w:rPr>
          <w:rFonts w:cs="Arial"/>
          <w:szCs w:val="22"/>
        </w:rPr>
        <w:tab/>
        <w:t xml:space="preserve">The continuous </w:t>
      </w:r>
      <w:r w:rsidRPr="001646AB">
        <w:rPr>
          <w:rFonts w:cs="Arial"/>
          <w:szCs w:val="22"/>
        </w:rPr>
        <w:t>rating of the offshore circuit</w:t>
      </w:r>
    </w:p>
    <w:p w14:paraId="7F497689" w14:textId="77777777" w:rsidR="006661FE" w:rsidRPr="00A51DF5" w:rsidRDefault="006661FE" w:rsidP="006661FE">
      <w:pPr>
        <w:pStyle w:val="1"/>
        <w:tabs>
          <w:tab w:val="left" w:pos="2835"/>
        </w:tabs>
        <w:ind w:firstLine="709"/>
        <w:jc w:val="both"/>
        <w:rPr>
          <w:rFonts w:cs="Arial"/>
          <w:szCs w:val="22"/>
        </w:rPr>
      </w:pPr>
    </w:p>
    <w:p w14:paraId="40554F32" w14:textId="77777777" w:rsidR="00125177" w:rsidRPr="002052BD" w:rsidRDefault="00125177" w:rsidP="007D27B2">
      <w:pPr>
        <w:pStyle w:val="1"/>
        <w:numPr>
          <w:ilvl w:val="0"/>
          <w:numId w:val="70"/>
        </w:numPr>
        <w:jc w:val="both"/>
      </w:pPr>
      <w:r w:rsidRPr="002052BD">
        <w:t xml:space="preserve">For the avoidance of doubt, the offshore circuit revenue values, </w:t>
      </w:r>
      <w:r w:rsidRPr="002052BD">
        <w:rPr>
          <w:rFonts w:ascii="Times New Roman" w:hAnsi="Times New Roman"/>
          <w:i/>
        </w:rPr>
        <w:t>CRevOFTO1</w:t>
      </w:r>
      <w:r w:rsidRPr="002052BD">
        <w:t xml:space="preserve"> and </w:t>
      </w:r>
      <w:r w:rsidRPr="002052BD">
        <w:rPr>
          <w:rFonts w:ascii="Times New Roman" w:hAnsi="Times New Roman"/>
          <w:i/>
        </w:rPr>
        <w:t>AvCRevOFTO</w:t>
      </w:r>
      <w:r w:rsidRPr="002052BD">
        <w:t xml:space="preserve"> shall be determined using asset values after the removal of any One-Off Charges. </w:t>
      </w:r>
    </w:p>
    <w:p w14:paraId="23CBFA85" w14:textId="77777777" w:rsidR="00125177" w:rsidRPr="001646AB" w:rsidRDefault="00125177" w:rsidP="00125177">
      <w:pPr>
        <w:pStyle w:val="1"/>
        <w:ind w:left="720"/>
        <w:jc w:val="both"/>
      </w:pPr>
    </w:p>
    <w:p w14:paraId="6356937C" w14:textId="77777777" w:rsidR="004F04BE" w:rsidRPr="002052BD" w:rsidRDefault="006661FE" w:rsidP="007D27B2">
      <w:pPr>
        <w:pStyle w:val="1"/>
        <w:numPr>
          <w:ilvl w:val="0"/>
          <w:numId w:val="70"/>
        </w:numPr>
        <w:jc w:val="both"/>
      </w:pPr>
      <w:r w:rsidRPr="001646AB">
        <w:t xml:space="preserve">Prevailing OFFSHORE TRANSMISSION OWNER specific expansion factors will be </w:t>
      </w:r>
      <w:r w:rsidRPr="00A51DF5">
        <w:t xml:space="preserve">published </w:t>
      </w:r>
      <w:r w:rsidRPr="00F1129E">
        <w:t>in</w:t>
      </w:r>
      <w:r w:rsidRPr="00A51DF5">
        <w:t xml:space="preserve"> </w:t>
      </w:r>
      <w:r w:rsidR="00E71EB2" w:rsidRPr="00E71EB2">
        <w:rPr>
          <w:b/>
        </w:rPr>
        <w:t>The Company</w:t>
      </w:r>
      <w:r w:rsidR="007256FB" w:rsidRPr="00CD5631">
        <w:rPr>
          <w:b/>
        </w:rPr>
        <w:t>'s</w:t>
      </w:r>
      <w:r w:rsidR="007256FB" w:rsidRPr="007256FB">
        <w:t xml:space="preserve"> </w:t>
      </w:r>
      <w:r w:rsidR="007256FB" w:rsidRPr="00CD5631">
        <w:rPr>
          <w:b/>
          <w:bCs/>
        </w:rPr>
        <w:t>Statement of Use of System Charges</w:t>
      </w:r>
      <w:r w:rsidR="007256FB" w:rsidRPr="007256FB">
        <w:t xml:space="preserve"> which is available from the </w:t>
      </w:r>
      <w:r w:rsidR="007256FB" w:rsidRPr="00CD5631">
        <w:rPr>
          <w:b/>
          <w:bCs/>
        </w:rPr>
        <w:t>Charging website</w:t>
      </w:r>
      <w:r w:rsidR="007256FB" w:rsidRPr="007256FB">
        <w:t>.</w:t>
      </w:r>
      <w:r w:rsidRPr="00A51DF5">
        <w:t xml:space="preserve"> </w:t>
      </w:r>
      <w:r w:rsidR="004F04BE" w:rsidRPr="00A51DF5">
        <w:t xml:space="preserve">These shall be recalculated </w:t>
      </w:r>
      <w:r w:rsidR="00E21F32">
        <w:t>for</w:t>
      </w:r>
      <w:r w:rsidR="00E21F32" w:rsidRPr="00A51DF5">
        <w:t xml:space="preserve"> </w:t>
      </w:r>
      <w:r w:rsidR="004F04BE" w:rsidRPr="00A51DF5">
        <w:t>the start of</w:t>
      </w:r>
      <w:r w:rsidR="004F04BE" w:rsidRPr="00A51DF5">
        <w:rPr>
          <w:color w:val="3366FF"/>
        </w:rPr>
        <w:t xml:space="preserve"> </w:t>
      </w:r>
      <w:r w:rsidR="004F04BE" w:rsidRPr="00A51DF5">
        <w:t xml:space="preserve">each price control </w:t>
      </w:r>
      <w:r w:rsidR="004F04BE" w:rsidRPr="002052BD">
        <w:t>period using the formula in paragraph 14.15.</w:t>
      </w:r>
      <w:r w:rsidR="007256FB">
        <w:t>82</w:t>
      </w:r>
      <w:r w:rsidR="004F04BE" w:rsidRPr="002052BD">
        <w:t xml:space="preserve">. For each subsequent year within the price control period, these expansion factors will be adjusted by the annual Offshore Transmission Owner specific indexation factor, </w:t>
      </w:r>
      <w:r w:rsidR="004F04BE" w:rsidRPr="002052BD">
        <w:rPr>
          <w:i/>
        </w:rPr>
        <w:t>OFTOInd</w:t>
      </w:r>
      <w:r w:rsidR="004F04BE" w:rsidRPr="002052BD">
        <w:t xml:space="preserve">, calculated as follows; </w:t>
      </w:r>
    </w:p>
    <w:p w14:paraId="0B64EDB7" w14:textId="77777777" w:rsidR="004F04BE" w:rsidRPr="002052BD" w:rsidRDefault="004F04BE" w:rsidP="004F04BE">
      <w:pPr>
        <w:pStyle w:val="1"/>
        <w:jc w:val="both"/>
        <w:rPr>
          <w:rFonts w:ascii="Arial" w:hAnsi="Arial" w:cs="Arial"/>
          <w:szCs w:val="22"/>
        </w:rPr>
      </w:pPr>
    </w:p>
    <w:p w14:paraId="3A004E03" w14:textId="77777777" w:rsidR="004F04BE" w:rsidRDefault="004F04BE" w:rsidP="004F04BE">
      <w:pPr>
        <w:pStyle w:val="1"/>
        <w:ind w:left="720" w:firstLine="720"/>
        <w:jc w:val="both"/>
        <w:rPr>
          <w:rFonts w:ascii="Arial" w:hAnsi="Arial" w:cs="Arial"/>
          <w:position w:val="-30"/>
          <w:szCs w:val="22"/>
        </w:rPr>
      </w:pPr>
    </w:p>
    <w:p w14:paraId="38BD9C56" w14:textId="6197B1C2" w:rsidR="00E21F32" w:rsidRPr="002052BD" w:rsidRDefault="008A41B4" w:rsidP="004F04BE">
      <w:pPr>
        <w:pStyle w:val="1"/>
        <w:ind w:left="720" w:firstLine="720"/>
        <w:jc w:val="both"/>
        <w:rPr>
          <w:rFonts w:ascii="Arial" w:hAnsi="Arial" w:cs="Arial"/>
          <w:szCs w:val="22"/>
        </w:rPr>
      </w:pPr>
      <w:r>
        <w:rPr>
          <w:rFonts w:ascii="Arial" w:hAnsi="Arial" w:cs="Arial"/>
          <w:noProof/>
          <w:szCs w:val="22"/>
        </w:rPr>
        <w:drawing>
          <wp:inline distT="0" distB="0" distL="0" distR="0" wp14:anchorId="78A742B2" wp14:editId="74A463DB">
            <wp:extent cx="2051685" cy="338455"/>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051685" cy="338455"/>
                    </a:xfrm>
                    <a:prstGeom prst="rect">
                      <a:avLst/>
                    </a:prstGeom>
                    <a:noFill/>
                    <a:ln>
                      <a:noFill/>
                    </a:ln>
                  </pic:spPr>
                </pic:pic>
              </a:graphicData>
            </a:graphic>
          </wp:inline>
        </w:drawing>
      </w:r>
    </w:p>
    <w:p w14:paraId="5D236183" w14:textId="77777777" w:rsidR="004F04BE" w:rsidRPr="002052BD" w:rsidRDefault="004F04BE" w:rsidP="004F04BE">
      <w:pPr>
        <w:pStyle w:val="1"/>
        <w:ind w:left="720" w:firstLine="720"/>
        <w:jc w:val="both"/>
        <w:rPr>
          <w:rFonts w:ascii="Arial" w:hAnsi="Arial" w:cs="Arial"/>
          <w:szCs w:val="22"/>
        </w:rPr>
      </w:pPr>
    </w:p>
    <w:p w14:paraId="3160C95D" w14:textId="77777777" w:rsidR="004F04BE" w:rsidRPr="002052BD" w:rsidRDefault="004F04BE" w:rsidP="004F04BE">
      <w:pPr>
        <w:pStyle w:val="1"/>
        <w:ind w:left="720" w:firstLine="720"/>
        <w:jc w:val="both"/>
        <w:rPr>
          <w:rFonts w:ascii="Arial" w:hAnsi="Arial" w:cs="Arial"/>
          <w:szCs w:val="22"/>
        </w:rPr>
      </w:pPr>
      <w:r w:rsidRPr="002052BD">
        <w:rPr>
          <w:rFonts w:ascii="Arial" w:hAnsi="Arial" w:cs="Arial"/>
          <w:szCs w:val="22"/>
        </w:rPr>
        <w:t>where:</w:t>
      </w:r>
    </w:p>
    <w:p w14:paraId="6919C867" w14:textId="77777777" w:rsidR="004F04BE" w:rsidRPr="002052BD" w:rsidRDefault="004F04BE" w:rsidP="004F04BE">
      <w:pPr>
        <w:pStyle w:val="1"/>
        <w:ind w:left="720" w:firstLine="720"/>
        <w:jc w:val="both"/>
        <w:rPr>
          <w:rFonts w:ascii="Arial" w:hAnsi="Arial" w:cs="Arial"/>
          <w:szCs w:val="22"/>
        </w:rPr>
      </w:pPr>
    </w:p>
    <w:p w14:paraId="1D2A0C89"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OFTOInd</w:t>
      </w:r>
      <w:r w:rsidRPr="002052BD">
        <w:rPr>
          <w:rFonts w:ascii="Arial" w:hAnsi="Arial" w:cs="Arial"/>
          <w:i/>
          <w:sz w:val="22"/>
          <w:szCs w:val="22"/>
          <w:vertAlign w:val="subscript"/>
          <w:lang w:eastAsia="en-US"/>
        </w:rPr>
        <w:t>t,f</w:t>
      </w:r>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factor for Offshore Transmission </w:t>
      </w:r>
    </w:p>
    <w:p w14:paraId="712F9392"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sz w:val="22"/>
          <w:szCs w:val="22"/>
          <w:lang w:eastAsia="en-US"/>
        </w:rPr>
        <w:tab/>
      </w:r>
      <w:r w:rsidRPr="002052BD">
        <w:rPr>
          <w:rFonts w:ascii="Arial" w:hAnsi="Arial" w:cs="Arial"/>
          <w:sz w:val="22"/>
          <w:szCs w:val="22"/>
          <w:lang w:eastAsia="en-US"/>
        </w:rPr>
        <w:tab/>
        <w:t xml:space="preserve">Owner </w:t>
      </w:r>
      <w:r w:rsidRPr="002052BD">
        <w:rPr>
          <w:rFonts w:ascii="Arial" w:hAnsi="Arial" w:cs="Arial"/>
          <w:i/>
          <w:sz w:val="22"/>
          <w:szCs w:val="22"/>
          <w:lang w:eastAsia="en-US"/>
        </w:rPr>
        <w:t>f</w:t>
      </w:r>
      <w:r w:rsidRPr="002052BD">
        <w:rPr>
          <w:rFonts w:ascii="Arial" w:hAnsi="Arial" w:cs="Arial"/>
          <w:sz w:val="22"/>
          <w:szCs w:val="22"/>
          <w:lang w:eastAsia="en-US"/>
        </w:rPr>
        <w:t xml:space="preserv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493D43E5" w14:textId="77777777" w:rsidR="004F04BE" w:rsidRPr="002052BD" w:rsidRDefault="004F04BE" w:rsidP="004F04BE">
      <w:pPr>
        <w:tabs>
          <w:tab w:val="left" w:pos="4536"/>
        </w:tabs>
        <w:ind w:left="3686" w:hanging="2268"/>
        <w:rPr>
          <w:rFonts w:ascii="Arial" w:hAnsi="Arial" w:cs="Arial"/>
          <w:sz w:val="22"/>
          <w:szCs w:val="22"/>
          <w:lang w:eastAsia="en-US"/>
        </w:rPr>
      </w:pPr>
    </w:p>
    <w:p w14:paraId="4E628BC5"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OFTORevInd</w:t>
      </w:r>
      <w:r w:rsidRPr="002052BD">
        <w:rPr>
          <w:rFonts w:ascii="Arial" w:hAnsi="Arial" w:cs="Arial"/>
          <w:i/>
          <w:sz w:val="22"/>
          <w:szCs w:val="22"/>
          <w:vertAlign w:val="subscript"/>
          <w:lang w:eastAsia="en-US"/>
        </w:rPr>
        <w:t>t,f</w:t>
      </w:r>
      <w:r w:rsidRPr="002052BD">
        <w:rPr>
          <w:rFonts w:ascii="Arial" w:hAnsi="Arial" w:cs="Arial"/>
          <w:sz w:val="22"/>
          <w:szCs w:val="22"/>
          <w:vertAlign w:val="subscript"/>
          <w:lang w:eastAsia="en-US"/>
        </w:rPr>
        <w:t xml:space="preserve">  </w:t>
      </w:r>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rate applied to the revenue of </w:t>
      </w:r>
    </w:p>
    <w:p w14:paraId="3598EDC4" w14:textId="77777777" w:rsidR="004F04BE" w:rsidRPr="002052BD" w:rsidRDefault="004F04BE" w:rsidP="004F04BE">
      <w:pPr>
        <w:ind w:left="4536"/>
        <w:rPr>
          <w:rFonts w:ascii="Arial" w:hAnsi="Arial" w:cs="Arial"/>
          <w:sz w:val="22"/>
          <w:szCs w:val="22"/>
          <w:lang w:eastAsia="en-US"/>
        </w:rPr>
      </w:pPr>
      <w:r w:rsidRPr="002052BD">
        <w:rPr>
          <w:rFonts w:ascii="Arial" w:hAnsi="Arial" w:cs="Arial"/>
          <w:sz w:val="22"/>
          <w:szCs w:val="22"/>
          <w:lang w:eastAsia="en-US"/>
        </w:rPr>
        <w:t xml:space="preserve">Offshore Transmission Owner </w:t>
      </w:r>
      <w:r w:rsidRPr="002052BD">
        <w:rPr>
          <w:rFonts w:ascii="Arial" w:hAnsi="Arial" w:cs="Arial"/>
          <w:i/>
          <w:sz w:val="22"/>
          <w:szCs w:val="22"/>
          <w:lang w:eastAsia="en-US"/>
        </w:rPr>
        <w:t>f</w:t>
      </w:r>
      <w:r w:rsidR="001C0596">
        <w:rPr>
          <w:rFonts w:ascii="Arial" w:hAnsi="Arial" w:cs="Arial"/>
          <w:sz w:val="22"/>
          <w:szCs w:val="22"/>
          <w:lang w:eastAsia="en-US"/>
        </w:rPr>
        <w:t xml:space="preserve"> under the terms of its transmission l</w:t>
      </w:r>
      <w:r w:rsidRPr="002052BD">
        <w:rPr>
          <w:rFonts w:ascii="Arial" w:hAnsi="Arial" w:cs="Arial"/>
          <w:sz w:val="22"/>
          <w:szCs w:val="22"/>
          <w:lang w:eastAsia="en-US"/>
        </w:rPr>
        <w:t xml:space="preserve">icence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 and</w:t>
      </w:r>
    </w:p>
    <w:p w14:paraId="46E652F1" w14:textId="77777777" w:rsidR="004F04BE" w:rsidRPr="002052BD" w:rsidRDefault="004F04BE" w:rsidP="004F04BE">
      <w:pPr>
        <w:ind w:left="4536"/>
        <w:rPr>
          <w:rFonts w:ascii="Arial" w:hAnsi="Arial" w:cs="Arial"/>
          <w:sz w:val="22"/>
          <w:szCs w:val="22"/>
          <w:lang w:eastAsia="en-US"/>
        </w:rPr>
      </w:pPr>
    </w:p>
    <w:p w14:paraId="0D08C01F" w14:textId="77777777" w:rsidR="004F04BE" w:rsidRPr="002052BD" w:rsidRDefault="00E21F32" w:rsidP="004F04BE">
      <w:pPr>
        <w:tabs>
          <w:tab w:val="left" w:pos="4536"/>
        </w:tabs>
        <w:ind w:left="3686" w:hanging="2268"/>
        <w:rPr>
          <w:rFonts w:ascii="Arial" w:hAnsi="Arial" w:cs="Arial"/>
          <w:sz w:val="22"/>
          <w:szCs w:val="22"/>
          <w:lang w:eastAsia="en-US"/>
        </w:rPr>
      </w:pPr>
      <w:r>
        <w:rPr>
          <w:rFonts w:ascii="Arial" w:hAnsi="Arial" w:cs="Arial"/>
          <w:i/>
          <w:sz w:val="22"/>
          <w:szCs w:val="22"/>
          <w:lang w:eastAsia="en-US"/>
        </w:rPr>
        <w:t>TOPI</w:t>
      </w:r>
      <w:r w:rsidRPr="002052BD">
        <w:rPr>
          <w:rFonts w:ascii="Arial" w:hAnsi="Arial" w:cs="Arial"/>
          <w:i/>
          <w:sz w:val="22"/>
          <w:szCs w:val="22"/>
          <w:vertAlign w:val="subscript"/>
          <w:lang w:eastAsia="en-US"/>
        </w:rPr>
        <w:t>t</w:t>
      </w:r>
      <w:r w:rsidRPr="002052BD">
        <w:rPr>
          <w:rFonts w:ascii="Arial" w:hAnsi="Arial" w:cs="Arial"/>
          <w:sz w:val="22"/>
          <w:szCs w:val="22"/>
          <w:vertAlign w:val="subscript"/>
          <w:lang w:eastAsia="en-US"/>
        </w:rPr>
        <w:t xml:space="preserve"> </w:t>
      </w:r>
      <w:r w:rsidR="004F04BE" w:rsidRPr="002052BD">
        <w:rPr>
          <w:rFonts w:ascii="Arial" w:hAnsi="Arial" w:cs="Arial"/>
          <w:sz w:val="22"/>
          <w:szCs w:val="22"/>
          <w:lang w:eastAsia="en-US"/>
        </w:rPr>
        <w:tab/>
        <w:t>=</w:t>
      </w:r>
      <w:r w:rsidR="004F04BE" w:rsidRPr="002052BD">
        <w:rPr>
          <w:rFonts w:ascii="Arial" w:hAnsi="Arial" w:cs="Arial"/>
          <w:sz w:val="22"/>
          <w:szCs w:val="22"/>
          <w:lang w:eastAsia="en-US"/>
        </w:rPr>
        <w:tab/>
        <w:t>the indexation rate applied to the expansion</w:t>
      </w:r>
    </w:p>
    <w:p w14:paraId="23BF0D33" w14:textId="77777777" w:rsidR="004F04BE" w:rsidRPr="00C6295C"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ab/>
      </w:r>
      <w:r w:rsidRPr="002052BD">
        <w:rPr>
          <w:rFonts w:ascii="Arial" w:hAnsi="Arial" w:cs="Arial"/>
          <w:i/>
          <w:sz w:val="22"/>
          <w:szCs w:val="22"/>
          <w:lang w:eastAsia="en-US"/>
        </w:rPr>
        <w:tab/>
      </w:r>
      <w:r w:rsidRPr="002052BD">
        <w:rPr>
          <w:rFonts w:ascii="Arial" w:hAnsi="Arial" w:cs="Arial"/>
          <w:sz w:val="22"/>
          <w:szCs w:val="22"/>
          <w:lang w:eastAsia="en-US"/>
        </w:rPr>
        <w:t xml:space="preserve">constant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736A303F" w14:textId="77777777" w:rsidR="006661FE" w:rsidRDefault="006661FE" w:rsidP="00BF45BE">
      <w:pPr>
        <w:pStyle w:val="1"/>
        <w:ind w:left="1627"/>
        <w:jc w:val="both"/>
      </w:pPr>
    </w:p>
    <w:p w14:paraId="4BC9CF1B" w14:textId="77777777" w:rsidR="00271E09" w:rsidRDefault="00271E09" w:rsidP="00BF45BE">
      <w:pPr>
        <w:pStyle w:val="1"/>
        <w:ind w:left="1627"/>
        <w:jc w:val="both"/>
      </w:pPr>
    </w:p>
    <w:p w14:paraId="181B2025" w14:textId="77777777" w:rsidR="00271E09" w:rsidRDefault="00271E09" w:rsidP="00BF45BE">
      <w:pPr>
        <w:pStyle w:val="1"/>
        <w:ind w:left="1627"/>
        <w:jc w:val="both"/>
      </w:pPr>
    </w:p>
    <w:p w14:paraId="63ACDD0B" w14:textId="77777777" w:rsidR="00A51DF5" w:rsidRPr="00A51DF5" w:rsidRDefault="00A51DF5" w:rsidP="00A51DF5">
      <w:pPr>
        <w:pStyle w:val="Default"/>
        <w:rPr>
          <w:rFonts w:ascii="Arial (W1)" w:hAnsi="Arial (W1)"/>
          <w:b/>
          <w:bCs/>
          <w:color w:val="auto"/>
          <w:sz w:val="22"/>
          <w:szCs w:val="22"/>
        </w:rPr>
      </w:pPr>
      <w:r w:rsidRPr="00A51DF5">
        <w:rPr>
          <w:rFonts w:ascii="Arial (W1)" w:hAnsi="Arial (W1)"/>
          <w:b/>
          <w:bCs/>
          <w:color w:val="auto"/>
          <w:sz w:val="22"/>
          <w:szCs w:val="22"/>
        </w:rPr>
        <w:t xml:space="preserve">Offshore Interlinks </w:t>
      </w:r>
    </w:p>
    <w:p w14:paraId="79A8D246" w14:textId="77777777" w:rsidR="00A51DF5" w:rsidRPr="00A51DF5" w:rsidRDefault="00A51DF5" w:rsidP="00A51DF5">
      <w:pPr>
        <w:pStyle w:val="Default"/>
        <w:rPr>
          <w:color w:val="auto"/>
          <w:sz w:val="22"/>
          <w:szCs w:val="22"/>
        </w:rPr>
      </w:pPr>
    </w:p>
    <w:p w14:paraId="5C97BB1E" w14:textId="77777777" w:rsidR="00A51DF5" w:rsidRDefault="002A26AF" w:rsidP="00870007">
      <w:pPr>
        <w:pStyle w:val="Default"/>
        <w:ind w:left="1440" w:hanging="1440"/>
        <w:rPr>
          <w:rFonts w:ascii="Arial (W1)" w:hAnsi="Arial (W1)"/>
          <w:color w:val="auto"/>
          <w:sz w:val="22"/>
          <w:szCs w:val="22"/>
        </w:rPr>
      </w:pPr>
      <w:r>
        <w:rPr>
          <w:rFonts w:ascii="Arial (W1)" w:hAnsi="Arial (W1)"/>
          <w:color w:val="auto"/>
          <w:sz w:val="22"/>
          <w:szCs w:val="22"/>
        </w:rPr>
        <w:t xml:space="preserve">        </w:t>
      </w:r>
      <w:r w:rsidR="00A51DF5" w:rsidRPr="00A51DF5">
        <w:rPr>
          <w:rFonts w:ascii="Arial (W1)" w:hAnsi="Arial (W1)"/>
          <w:color w:val="auto"/>
          <w:sz w:val="22"/>
          <w:szCs w:val="22"/>
        </w:rPr>
        <w:t>14.15.</w:t>
      </w:r>
      <w:r w:rsidR="00A51DF5">
        <w:rPr>
          <w:rFonts w:ascii="Arial (W1)" w:hAnsi="Arial (W1)"/>
          <w:color w:val="auto"/>
          <w:sz w:val="22"/>
          <w:szCs w:val="22"/>
        </w:rPr>
        <w:t>85</w:t>
      </w:r>
      <w:r w:rsidR="00A51DF5" w:rsidRPr="00A51DF5">
        <w:rPr>
          <w:rFonts w:ascii="Arial (W1)" w:hAnsi="Arial (W1)"/>
          <w:color w:val="auto"/>
          <w:sz w:val="22"/>
          <w:szCs w:val="22"/>
        </w:rPr>
        <w:t xml:space="preserve"> </w:t>
      </w:r>
      <w:r w:rsidR="00A51DF5">
        <w:rPr>
          <w:rFonts w:ascii="Arial (W1)" w:hAnsi="Arial (W1)"/>
          <w:color w:val="auto"/>
          <w:sz w:val="22"/>
          <w:szCs w:val="22"/>
        </w:rPr>
        <w:tab/>
      </w:r>
      <w:r w:rsidR="00277DA2" w:rsidRPr="00277DA2">
        <w:rPr>
          <w:rFonts w:ascii="Arial (W1)" w:hAnsi="Arial (W1)"/>
          <w:color w:val="auto"/>
          <w:sz w:val="22"/>
          <w:szCs w:val="22"/>
        </w:rPr>
        <w:t>The revenue associated with an Offshore Interlink shall be divided entirely between those generators benefiting from the installation of that Offshore Interlink. Each of these Users will be responsible for their charge from their charging date, meaning that a proportion of the Offshore Interlink revenue may be socialised prior to all relevant Users being chargeable. The proportion associated with each User will be based on the Measure of Capacity to the MITS using the Offshore Interlink(s) in the event of a single circuit fault on the User’s circuit from their offshore substation towards the shore, compared to the Measure of Capacity of the other Users.</w:t>
      </w:r>
    </w:p>
    <w:p w14:paraId="43F2591F" w14:textId="77777777" w:rsidR="00277DA2" w:rsidRDefault="00277DA2" w:rsidP="00277DA2">
      <w:pPr>
        <w:pStyle w:val="Default"/>
        <w:ind w:left="1440" w:hanging="1440"/>
        <w:rPr>
          <w:rFonts w:ascii="Arial (W1)" w:hAnsi="Arial (W1)"/>
          <w:color w:val="auto"/>
          <w:sz w:val="22"/>
          <w:szCs w:val="22"/>
        </w:rPr>
      </w:pPr>
    </w:p>
    <w:p w14:paraId="4351D154" w14:textId="77777777" w:rsidR="00277DA2" w:rsidRDefault="00277DA2" w:rsidP="00277DA2">
      <w:pPr>
        <w:pStyle w:val="Default"/>
        <w:ind w:left="720" w:firstLine="720"/>
        <w:rPr>
          <w:rFonts w:ascii="Arial (W1)" w:hAnsi="Arial (W1)"/>
          <w:sz w:val="22"/>
          <w:szCs w:val="22"/>
        </w:rPr>
      </w:pPr>
      <w:r w:rsidRPr="00277DA2">
        <w:rPr>
          <w:rFonts w:ascii="Arial (W1)" w:hAnsi="Arial (W1)"/>
          <w:sz w:val="22"/>
          <w:szCs w:val="22"/>
        </w:rPr>
        <w:t xml:space="preserve">Where: </w:t>
      </w:r>
    </w:p>
    <w:p w14:paraId="34D85FE7" w14:textId="77777777" w:rsidR="00277DA2" w:rsidRPr="00277DA2" w:rsidRDefault="00277DA2" w:rsidP="00277DA2">
      <w:pPr>
        <w:pStyle w:val="Default"/>
        <w:ind w:left="720" w:firstLine="720"/>
        <w:rPr>
          <w:rFonts w:ascii="Arial (W1)" w:hAnsi="Arial (W1)"/>
          <w:sz w:val="22"/>
          <w:szCs w:val="22"/>
        </w:rPr>
      </w:pPr>
    </w:p>
    <w:p w14:paraId="6BE3F955"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An </w:t>
      </w:r>
      <w:r w:rsidRPr="00277DA2">
        <w:rPr>
          <w:rFonts w:ascii="Arial (W1)" w:hAnsi="Arial (W1)"/>
          <w:i/>
          <w:iCs/>
          <w:sz w:val="22"/>
          <w:szCs w:val="22"/>
        </w:rPr>
        <w:t xml:space="preserve">Offshore Interlink </w:t>
      </w:r>
      <w:r w:rsidRPr="00277DA2">
        <w:rPr>
          <w:rFonts w:ascii="Arial (W1)" w:hAnsi="Arial (W1)"/>
          <w:sz w:val="22"/>
          <w:szCs w:val="22"/>
        </w:rPr>
        <w:t xml:space="preserve">is a circuit which connects two offshore substations that are connected to a Single Common Substation. It is held in open standby until there is a transmission fault that limits the User’s ability to export power to the Single Common Substation. In the Transport Model, they are to be modelled in open standby. </w:t>
      </w:r>
    </w:p>
    <w:p w14:paraId="23E1189C" w14:textId="77777777" w:rsidR="00277DA2" w:rsidRDefault="00277DA2" w:rsidP="00277DA2">
      <w:pPr>
        <w:pStyle w:val="Default"/>
        <w:ind w:left="1440"/>
        <w:rPr>
          <w:rFonts w:ascii="Arial (W1)" w:hAnsi="Arial (W1)"/>
          <w:sz w:val="22"/>
          <w:szCs w:val="22"/>
        </w:rPr>
      </w:pPr>
    </w:p>
    <w:p w14:paraId="0D79CD5A" w14:textId="77777777" w:rsidR="00277DA2" w:rsidRPr="00277DA2" w:rsidRDefault="00277DA2" w:rsidP="00277DA2">
      <w:pPr>
        <w:pStyle w:val="Default"/>
        <w:ind w:left="1440"/>
        <w:rPr>
          <w:rFonts w:ascii="Arial (W1)" w:hAnsi="Arial (W1)"/>
          <w:sz w:val="22"/>
          <w:szCs w:val="22"/>
        </w:rPr>
      </w:pPr>
      <w:r w:rsidRPr="00277DA2">
        <w:rPr>
          <w:rFonts w:ascii="Arial (W1)" w:hAnsi="Arial (W1)"/>
          <w:sz w:val="22"/>
          <w:szCs w:val="22"/>
        </w:rPr>
        <w:t xml:space="preserve">A </w:t>
      </w:r>
      <w:r w:rsidRPr="00277DA2">
        <w:rPr>
          <w:rFonts w:ascii="Arial (W1)" w:hAnsi="Arial (W1)"/>
          <w:i/>
          <w:iCs/>
          <w:sz w:val="22"/>
          <w:szCs w:val="22"/>
        </w:rPr>
        <w:t xml:space="preserve">Single Common Substation </w:t>
      </w:r>
      <w:r w:rsidRPr="00277DA2">
        <w:rPr>
          <w:rFonts w:ascii="Arial (W1)" w:hAnsi="Arial (W1)"/>
          <w:sz w:val="22"/>
          <w:szCs w:val="22"/>
        </w:rPr>
        <w:t xml:space="preserve">is a substation where: </w:t>
      </w:r>
    </w:p>
    <w:p w14:paraId="14C79D69" w14:textId="77777777" w:rsidR="00277DA2" w:rsidRPr="00277DA2" w:rsidRDefault="00277DA2" w:rsidP="00277DA2">
      <w:pPr>
        <w:pStyle w:val="Default"/>
        <w:ind w:left="2160" w:hanging="720"/>
        <w:rPr>
          <w:rFonts w:ascii="Arial (W1)" w:hAnsi="Arial (W1)"/>
          <w:sz w:val="22"/>
          <w:szCs w:val="22"/>
        </w:rPr>
      </w:pPr>
      <w:r w:rsidRPr="00277DA2">
        <w:rPr>
          <w:rFonts w:ascii="Arial (W1)" w:hAnsi="Arial (W1)"/>
          <w:sz w:val="22"/>
          <w:szCs w:val="22"/>
        </w:rPr>
        <w:t xml:space="preserve">i. </w:t>
      </w:r>
      <w:r>
        <w:rPr>
          <w:rFonts w:ascii="Arial (W1)" w:hAnsi="Arial (W1)"/>
          <w:sz w:val="22"/>
          <w:szCs w:val="22"/>
        </w:rPr>
        <w:tab/>
      </w:r>
      <w:r w:rsidRPr="00277DA2">
        <w:rPr>
          <w:rFonts w:ascii="Arial (W1)" w:hAnsi="Arial (W1)"/>
          <w:sz w:val="22"/>
          <w:szCs w:val="22"/>
        </w:rPr>
        <w:t xml:space="preserve">each substation that is connected by an Offshore Interlink is connected via at least one circuit without passing through another substation; and </w:t>
      </w:r>
    </w:p>
    <w:p w14:paraId="48EE82F6" w14:textId="77777777" w:rsidR="00277DA2" w:rsidRPr="00277DA2" w:rsidRDefault="00277DA2" w:rsidP="00277DA2">
      <w:pPr>
        <w:pStyle w:val="Default"/>
        <w:ind w:left="2160" w:hanging="720"/>
        <w:rPr>
          <w:rFonts w:ascii="Arial (W1)" w:hAnsi="Arial (W1)"/>
          <w:sz w:val="22"/>
          <w:szCs w:val="22"/>
        </w:rPr>
      </w:pPr>
      <w:r w:rsidRPr="00277DA2">
        <w:rPr>
          <w:rFonts w:ascii="Arial (W1)" w:hAnsi="Arial (W1)"/>
          <w:sz w:val="22"/>
          <w:szCs w:val="22"/>
        </w:rPr>
        <w:t xml:space="preserve">ii. </w:t>
      </w:r>
      <w:r>
        <w:rPr>
          <w:rFonts w:ascii="Arial (W1)" w:hAnsi="Arial (W1)"/>
          <w:sz w:val="22"/>
          <w:szCs w:val="22"/>
        </w:rPr>
        <w:tab/>
      </w:r>
      <w:r w:rsidRPr="00277DA2">
        <w:rPr>
          <w:rFonts w:ascii="Arial (W1)" w:hAnsi="Arial (W1)"/>
          <w:sz w:val="22"/>
          <w:szCs w:val="22"/>
        </w:rPr>
        <w:t xml:space="preserve">all routes connecting each substation that is connected by an Offshore Interlink to the MITS pass through. </w:t>
      </w:r>
    </w:p>
    <w:p w14:paraId="0122EB97" w14:textId="77777777" w:rsidR="00277DA2" w:rsidRPr="00277DA2" w:rsidRDefault="00277DA2" w:rsidP="00277DA2">
      <w:pPr>
        <w:pStyle w:val="Default"/>
        <w:ind w:left="1440"/>
        <w:rPr>
          <w:rFonts w:ascii="Arial (W1)" w:hAnsi="Arial (W1)"/>
          <w:sz w:val="22"/>
          <w:szCs w:val="22"/>
        </w:rPr>
      </w:pPr>
    </w:p>
    <w:p w14:paraId="33B4B9A0"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The Measure of Capacity to the MITS for each Offshore substation is the result of the following formula or zero whichever is larger. For the situation with only one interlink, all terms relating to C should be set to zero: </w:t>
      </w:r>
    </w:p>
    <w:p w14:paraId="37420AB0" w14:textId="77777777" w:rsidR="00277DA2" w:rsidRDefault="00277DA2" w:rsidP="00277DA2">
      <w:pPr>
        <w:pStyle w:val="Default"/>
        <w:ind w:left="1440"/>
        <w:rPr>
          <w:rFonts w:ascii="Arial (W1)" w:hAnsi="Arial (W1)"/>
          <w:sz w:val="22"/>
          <w:szCs w:val="22"/>
        </w:rPr>
      </w:pPr>
    </w:p>
    <w:p w14:paraId="7BA0E5ED"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A: </w:t>
      </w:r>
    </w:p>
    <w:p w14:paraId="66A1B17A"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min { Cap</w:t>
      </w:r>
      <w:r w:rsidRPr="004D2270">
        <w:rPr>
          <w:rFonts w:ascii="Arial (W1)" w:hAnsi="Arial (W1)"/>
          <w:sz w:val="22"/>
          <w:szCs w:val="22"/>
          <w:vertAlign w:val="subscript"/>
        </w:rPr>
        <w:t>IAB</w:t>
      </w:r>
      <w:r w:rsidRPr="004D2270">
        <w:rPr>
          <w:rFonts w:ascii="Arial (W1)" w:hAnsi="Arial (W1)"/>
          <w:sz w:val="22"/>
          <w:szCs w:val="22"/>
        </w:rPr>
        <w:t>,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RCap</w:t>
      </w:r>
      <w:r w:rsidRPr="004D2270">
        <w:rPr>
          <w:rFonts w:ascii="Arial (W1)" w:hAnsi="Arial (W1)"/>
          <w:sz w:val="22"/>
          <w:szCs w:val="22"/>
          <w:vertAlign w:val="subscript"/>
        </w:rPr>
        <w:t>A</w:t>
      </w:r>
      <w:r w:rsidRPr="004D2270">
        <w:rPr>
          <w:rFonts w:ascii="Arial (W1)" w:hAnsi="Arial (W1)"/>
          <w:sz w:val="22"/>
          <w:szCs w:val="22"/>
        </w:rPr>
        <w:t>, Cap</w:t>
      </w:r>
      <w:r w:rsidRPr="004D2270">
        <w:rPr>
          <w:rFonts w:ascii="Arial (W1)" w:hAnsi="Arial (W1)"/>
          <w:sz w:val="22"/>
          <w:szCs w:val="22"/>
          <w:vertAlign w:val="subscript"/>
        </w:rPr>
        <w:t xml:space="preserve">B </w:t>
      </w:r>
      <w:r w:rsidRPr="004D2270">
        <w:rPr>
          <w:rFonts w:ascii="Arial (W1)" w:hAnsi="Arial (W1)"/>
          <w:sz w:val="22"/>
          <w:szCs w:val="22"/>
        </w:rPr>
        <w:t>-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min (Cap</w:t>
      </w:r>
      <w:r w:rsidRPr="004D2270">
        <w:rPr>
          <w:rFonts w:ascii="Arial (W1)" w:hAnsi="Arial (W1)"/>
          <w:sz w:val="22"/>
          <w:szCs w:val="22"/>
          <w:vertAlign w:val="subscript"/>
        </w:rPr>
        <w:t>IBC</w:t>
      </w:r>
      <w:r w:rsidRPr="004D2270">
        <w:rPr>
          <w:rFonts w:ascii="Arial (W1)" w:hAnsi="Arial (W1)"/>
          <w:sz w:val="22"/>
          <w:szCs w:val="22"/>
        </w:rPr>
        <w:t>, Cap</w:t>
      </w:r>
      <w:r w:rsidRPr="004D2270">
        <w:rPr>
          <w:rFonts w:ascii="Arial (W1)" w:hAnsi="Arial (W1)"/>
          <w:sz w:val="22"/>
          <w:szCs w:val="22"/>
          <w:vertAlign w:val="subscript"/>
        </w:rPr>
        <w:t>C</w:t>
      </w:r>
      <w:r w:rsidRPr="004D2270">
        <w:rPr>
          <w:rFonts w:ascii="Arial (W1)" w:hAnsi="Arial (W1)"/>
          <w:sz w:val="22"/>
          <w:szCs w:val="22"/>
        </w:rPr>
        <w:t xml:space="preserve"> - ILF</w:t>
      </w:r>
      <w:r w:rsidRPr="004D2270">
        <w:rPr>
          <w:rFonts w:ascii="Arial (W1)" w:hAnsi="Arial (W1)"/>
          <w:sz w:val="22"/>
          <w:szCs w:val="22"/>
          <w:vertAlign w:val="subscript"/>
        </w:rPr>
        <w:t>C</w:t>
      </w:r>
      <w:r w:rsidRPr="004D2270">
        <w:rPr>
          <w:rFonts w:ascii="Arial (W1)" w:hAnsi="Arial (W1)"/>
          <w:sz w:val="22"/>
          <w:szCs w:val="22"/>
        </w:rPr>
        <w:t xml:space="preserve"> × TEC</w:t>
      </w:r>
      <w:r w:rsidRPr="004D2270">
        <w:rPr>
          <w:rFonts w:ascii="Arial (W1)" w:hAnsi="Arial (W1)"/>
          <w:sz w:val="22"/>
          <w:szCs w:val="22"/>
          <w:vertAlign w:val="subscript"/>
        </w:rPr>
        <w:t>C</w:t>
      </w:r>
      <w:r w:rsidRPr="004D2270">
        <w:rPr>
          <w:rFonts w:ascii="Arial (W1)" w:hAnsi="Arial (W1)"/>
          <w:sz w:val="22"/>
          <w:szCs w:val="22"/>
          <w:vertAlign w:val="superscript"/>
        </w:rPr>
        <w:t xml:space="preserve"> </w:t>
      </w:r>
      <w:r w:rsidRPr="004D2270">
        <w:rPr>
          <w:rFonts w:ascii="Arial (W1)" w:hAnsi="Arial (W1)"/>
          <w:sz w:val="22"/>
          <w:szCs w:val="22"/>
        </w:rPr>
        <w:t xml:space="preserve">) } </w:t>
      </w:r>
    </w:p>
    <w:p w14:paraId="6422833D" w14:textId="77777777" w:rsidR="00926FF8" w:rsidRPr="00277DA2" w:rsidRDefault="00926FF8" w:rsidP="00277DA2">
      <w:pPr>
        <w:pStyle w:val="Default"/>
        <w:ind w:left="1440"/>
        <w:rPr>
          <w:rFonts w:ascii="Arial (W1)" w:hAnsi="Arial (W1)"/>
          <w:sz w:val="22"/>
          <w:szCs w:val="22"/>
        </w:rPr>
      </w:pPr>
    </w:p>
    <w:p w14:paraId="1B11A6E9"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B: </w:t>
      </w:r>
    </w:p>
    <w:p w14:paraId="0F3CF3C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min {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RCap</w:t>
      </w:r>
      <w:r w:rsidRPr="004D2270">
        <w:rPr>
          <w:rFonts w:ascii="Arial (W1)" w:hAnsi="Arial (W1)"/>
          <w:sz w:val="22"/>
          <w:szCs w:val="22"/>
          <w:vertAlign w:val="subscript"/>
        </w:rPr>
        <w:t>B,</w:t>
      </w:r>
      <w:r w:rsidRPr="004D2270">
        <w:rPr>
          <w:rFonts w:ascii="Arial (W1)" w:hAnsi="Arial (W1)"/>
          <w:sz w:val="22"/>
          <w:szCs w:val="22"/>
        </w:rPr>
        <w:t xml:space="preserve"> min (Cap</w:t>
      </w:r>
      <w:r w:rsidRPr="004D2270">
        <w:rPr>
          <w:rFonts w:ascii="Arial (W1)" w:hAnsi="Arial (W1)"/>
          <w:sz w:val="22"/>
          <w:szCs w:val="22"/>
          <w:vertAlign w:val="subscript"/>
        </w:rPr>
        <w:t>IAB</w:t>
      </w:r>
      <w:r w:rsidRPr="004D2270">
        <w:rPr>
          <w:rFonts w:ascii="Arial (W1)" w:hAnsi="Arial (W1)"/>
          <w:sz w:val="22"/>
          <w:szCs w:val="22"/>
        </w:rPr>
        <w:t>, Cap</w:t>
      </w:r>
      <w:r w:rsidRPr="004D2270">
        <w:rPr>
          <w:rFonts w:ascii="Arial (W1)" w:hAnsi="Arial (W1)"/>
          <w:sz w:val="22"/>
          <w:szCs w:val="22"/>
          <w:vertAlign w:val="subscript"/>
        </w:rPr>
        <w:t>A</w:t>
      </w:r>
      <w:r w:rsidRPr="004D2270">
        <w:rPr>
          <w:rFonts w:ascii="Arial (W1)" w:hAnsi="Arial (W1)"/>
          <w:sz w:val="22"/>
          <w:szCs w:val="22"/>
        </w:rPr>
        <w:t xml:space="preserve"> -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w:t>
      </w:r>
    </w:p>
    <w:p w14:paraId="306065BE" w14:textId="77777777" w:rsidR="00926FF8" w:rsidRPr="004D2270" w:rsidRDefault="00926FF8" w:rsidP="215D4A0F">
      <w:pPr>
        <w:pStyle w:val="Default"/>
        <w:ind w:left="1440"/>
        <w:rPr>
          <w:rFonts w:ascii="Arial (W1)" w:hAnsi="Arial (W1)"/>
          <w:sz w:val="22"/>
          <w:szCs w:val="22"/>
        </w:rPr>
      </w:pPr>
      <w:r w:rsidRPr="004D2270">
        <w:rPr>
          <w:rFonts w:ascii="Arial (W1)" w:hAnsi="Arial (W1)"/>
          <w:sz w:val="22"/>
          <w:szCs w:val="22"/>
        </w:rPr>
        <w:tab/>
      </w:r>
      <w:r w:rsidRPr="215D4A0F">
        <w:rPr>
          <w:rFonts w:ascii="Arial (W1)" w:hAnsi="Arial (W1)"/>
          <w:sz w:val="22"/>
          <w:szCs w:val="22"/>
        </w:rPr>
        <w:t>+ min ( Cap</w:t>
      </w:r>
      <w:r w:rsidRPr="215D4A0F">
        <w:rPr>
          <w:rFonts w:ascii="Arial (W1)" w:hAnsi="Arial (W1)"/>
          <w:sz w:val="22"/>
          <w:szCs w:val="22"/>
          <w:vertAlign w:val="subscript"/>
        </w:rPr>
        <w:t>IBC</w:t>
      </w:r>
      <w:r w:rsidRPr="215D4A0F">
        <w:rPr>
          <w:rFonts w:ascii="Arial (W1)" w:hAnsi="Arial (W1)"/>
          <w:sz w:val="22"/>
          <w:szCs w:val="22"/>
        </w:rPr>
        <w:t>, Cap</w:t>
      </w:r>
      <w:r w:rsidRPr="215D4A0F">
        <w:rPr>
          <w:rFonts w:ascii="Arial (W1)" w:hAnsi="Arial (W1)"/>
          <w:sz w:val="22"/>
          <w:szCs w:val="22"/>
          <w:vertAlign w:val="subscript"/>
        </w:rPr>
        <w:t>C</w:t>
      </w:r>
      <w:r w:rsidRPr="215D4A0F">
        <w:rPr>
          <w:rFonts w:ascii="Arial (W1)" w:hAnsi="Arial (W1)"/>
          <w:sz w:val="22"/>
          <w:szCs w:val="22"/>
        </w:rPr>
        <w:t xml:space="preserve"> - ILF</w:t>
      </w:r>
      <w:r w:rsidRPr="215D4A0F">
        <w:rPr>
          <w:rFonts w:ascii="Arial (W1)" w:hAnsi="Arial (W1)"/>
          <w:sz w:val="22"/>
          <w:szCs w:val="22"/>
          <w:vertAlign w:val="subscript"/>
        </w:rPr>
        <w:t>C</w:t>
      </w:r>
      <w:r w:rsidRPr="215D4A0F">
        <w:rPr>
          <w:rFonts w:ascii="Arial (W1)" w:hAnsi="Arial (W1)"/>
          <w:sz w:val="22"/>
          <w:szCs w:val="22"/>
        </w:rPr>
        <w:t xml:space="preserve"> × TEC</w:t>
      </w:r>
      <w:r w:rsidRPr="215D4A0F">
        <w:rPr>
          <w:rFonts w:ascii="Arial (W1)" w:hAnsi="Arial (W1)"/>
          <w:sz w:val="22"/>
          <w:szCs w:val="22"/>
          <w:vertAlign w:val="subscript"/>
        </w:rPr>
        <w:t>C</w:t>
      </w:r>
      <w:r w:rsidRPr="215D4A0F">
        <w:rPr>
          <w:rFonts w:ascii="Arial (W1)" w:hAnsi="Arial (W1)"/>
          <w:sz w:val="22"/>
          <w:szCs w:val="22"/>
        </w:rPr>
        <w:t>) }</w:t>
      </w:r>
    </w:p>
    <w:p w14:paraId="7D2C050F" w14:textId="77777777" w:rsidR="00277DA2" w:rsidRPr="004D2270" w:rsidRDefault="00277DA2" w:rsidP="00277DA2">
      <w:pPr>
        <w:pStyle w:val="Default"/>
        <w:ind w:left="1440"/>
        <w:rPr>
          <w:rFonts w:ascii="Arial (W1)" w:hAnsi="Arial (W1)"/>
          <w:sz w:val="22"/>
          <w:szCs w:val="22"/>
        </w:rPr>
      </w:pPr>
    </w:p>
    <w:p w14:paraId="1CCB04E4"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For Substation C:</w:t>
      </w:r>
    </w:p>
    <w:p w14:paraId="33875CCB"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min { Cap</w:t>
      </w:r>
      <w:r w:rsidRPr="004D2270">
        <w:rPr>
          <w:rFonts w:ascii="Arial (W1)" w:hAnsi="Arial (W1)"/>
          <w:sz w:val="22"/>
          <w:szCs w:val="22"/>
          <w:vertAlign w:val="subscript"/>
          <w:lang w:val="it-IT"/>
        </w:rPr>
        <w:t>IBC</w:t>
      </w:r>
      <w:r w:rsidRPr="004D2270">
        <w:rPr>
          <w:rFonts w:ascii="Arial (W1)" w:hAnsi="Arial (W1)"/>
          <w:sz w:val="22"/>
          <w:szCs w:val="22"/>
          <w:lang w:val="it-IT"/>
        </w:rPr>
        <w:t>, ILF</w:t>
      </w:r>
      <w:r w:rsidRPr="004D2270">
        <w:rPr>
          <w:rFonts w:ascii="Arial (W1)" w:hAnsi="Arial (W1)"/>
          <w:sz w:val="22"/>
          <w:szCs w:val="22"/>
          <w:vertAlign w:val="subscript"/>
          <w:lang w:val="it-IT"/>
        </w:rPr>
        <w:t>C</w:t>
      </w:r>
      <w:r w:rsidRPr="004D2270">
        <w:rPr>
          <w:rFonts w:ascii="Arial (W1)" w:hAnsi="Arial (W1)"/>
          <w:sz w:val="22"/>
          <w:szCs w:val="22"/>
          <w:lang w:val="it-IT"/>
        </w:rPr>
        <w:t xml:space="preserve"> × TEC</w:t>
      </w:r>
      <w:r w:rsidRPr="004D2270">
        <w:rPr>
          <w:rFonts w:ascii="Arial (W1)" w:hAnsi="Arial (W1)"/>
          <w:sz w:val="22"/>
          <w:szCs w:val="22"/>
          <w:vertAlign w:val="subscript"/>
          <w:lang w:val="it-IT"/>
        </w:rPr>
        <w:t xml:space="preserve">C - </w:t>
      </w:r>
      <w:r w:rsidRPr="004D2270">
        <w:rPr>
          <w:rFonts w:ascii="Arial (W1)" w:hAnsi="Arial (W1)"/>
          <w:sz w:val="22"/>
          <w:szCs w:val="22"/>
          <w:lang w:val="it-IT"/>
        </w:rPr>
        <w:t>- RCap</w:t>
      </w:r>
      <w:r w:rsidRPr="004D2270">
        <w:rPr>
          <w:rFonts w:ascii="Arial (W1)" w:hAnsi="Arial (W1)"/>
          <w:sz w:val="22"/>
          <w:szCs w:val="22"/>
          <w:vertAlign w:val="subscript"/>
          <w:lang w:val="it-IT"/>
        </w:rPr>
        <w:t>C</w:t>
      </w:r>
      <w:r w:rsidRPr="004D2270">
        <w:rPr>
          <w:rFonts w:ascii="Arial (W1)" w:hAnsi="Arial (W1)"/>
          <w:sz w:val="22"/>
          <w:szCs w:val="22"/>
          <w:lang w:val="it-IT"/>
        </w:rPr>
        <w:t>, Cap</w:t>
      </w:r>
      <w:r w:rsidRPr="004D2270">
        <w:rPr>
          <w:rFonts w:ascii="Arial (W1)" w:hAnsi="Arial (W1)"/>
          <w:sz w:val="22"/>
          <w:szCs w:val="22"/>
          <w:vertAlign w:val="subscript"/>
          <w:lang w:val="it-IT"/>
        </w:rPr>
        <w:t xml:space="preserve">B </w:t>
      </w:r>
      <w:r w:rsidRPr="004D2270">
        <w:rPr>
          <w:rFonts w:ascii="Arial (W1)" w:hAnsi="Arial (W1)"/>
          <w:sz w:val="22"/>
          <w:szCs w:val="22"/>
          <w:lang w:val="it-IT"/>
        </w:rPr>
        <w:t>- ILF</w:t>
      </w:r>
      <w:r w:rsidRPr="004D2270">
        <w:rPr>
          <w:rFonts w:ascii="Arial (W1)" w:hAnsi="Arial (W1)"/>
          <w:sz w:val="22"/>
          <w:szCs w:val="22"/>
          <w:vertAlign w:val="subscript"/>
          <w:lang w:val="it-IT"/>
        </w:rPr>
        <w:t>B</w:t>
      </w:r>
      <w:r w:rsidRPr="004D2270">
        <w:rPr>
          <w:rFonts w:ascii="Arial (W1)" w:hAnsi="Arial (W1)"/>
          <w:sz w:val="22"/>
          <w:szCs w:val="22"/>
          <w:lang w:val="it-IT"/>
        </w:rPr>
        <w:t xml:space="preserve"> × TEC</w:t>
      </w:r>
      <w:r w:rsidRPr="004D2270">
        <w:rPr>
          <w:rFonts w:ascii="Arial (W1)" w:hAnsi="Arial (W1)"/>
          <w:sz w:val="22"/>
          <w:szCs w:val="22"/>
          <w:vertAlign w:val="subscript"/>
          <w:lang w:val="it-IT"/>
        </w:rPr>
        <w:t>B</w:t>
      </w:r>
      <w:r w:rsidRPr="004D2270">
        <w:rPr>
          <w:rFonts w:ascii="Arial (W1)" w:hAnsi="Arial (W1)"/>
          <w:sz w:val="22"/>
          <w:szCs w:val="22"/>
          <w:lang w:val="it-IT"/>
        </w:rPr>
        <w:t xml:space="preserve"> + min (Cap</w:t>
      </w:r>
      <w:r w:rsidRPr="004D2270">
        <w:rPr>
          <w:rFonts w:ascii="Arial (W1)" w:hAnsi="Arial (W1)"/>
          <w:sz w:val="22"/>
          <w:szCs w:val="22"/>
          <w:vertAlign w:val="subscript"/>
          <w:lang w:val="it-IT"/>
        </w:rPr>
        <w:t>IAB</w:t>
      </w:r>
      <w:r w:rsidRPr="004D2270">
        <w:rPr>
          <w:rFonts w:ascii="Arial (W1)" w:hAnsi="Arial (W1)"/>
          <w:sz w:val="22"/>
          <w:szCs w:val="22"/>
          <w:lang w:val="it-IT"/>
        </w:rPr>
        <w:t>, Cap</w:t>
      </w:r>
      <w:r w:rsidRPr="004D2270">
        <w:rPr>
          <w:rFonts w:ascii="Arial (W1)" w:hAnsi="Arial (W1)"/>
          <w:sz w:val="22"/>
          <w:szCs w:val="22"/>
          <w:vertAlign w:val="subscript"/>
          <w:lang w:val="it-IT"/>
        </w:rPr>
        <w:t>A</w:t>
      </w:r>
      <w:r w:rsidRPr="004D2270">
        <w:rPr>
          <w:rFonts w:ascii="Arial (W1)" w:hAnsi="Arial (W1)"/>
          <w:sz w:val="22"/>
          <w:szCs w:val="22"/>
          <w:lang w:val="it-IT"/>
        </w:rPr>
        <w:t xml:space="preserve"> – ILF</w:t>
      </w:r>
      <w:r w:rsidRPr="004D2270">
        <w:rPr>
          <w:rFonts w:ascii="Arial (W1)" w:hAnsi="Arial (W1)"/>
          <w:sz w:val="22"/>
          <w:szCs w:val="22"/>
          <w:vertAlign w:val="subscript"/>
          <w:lang w:val="it-IT"/>
        </w:rPr>
        <w:t>A</w:t>
      </w:r>
      <w:r w:rsidRPr="004D2270">
        <w:rPr>
          <w:rFonts w:ascii="Arial (W1)" w:hAnsi="Arial (W1)"/>
          <w:sz w:val="22"/>
          <w:szCs w:val="22"/>
          <w:lang w:val="it-IT"/>
        </w:rPr>
        <w:t xml:space="preserve"> × TEC</w:t>
      </w:r>
      <w:r w:rsidRPr="004D2270">
        <w:rPr>
          <w:rFonts w:ascii="Arial (W1)" w:hAnsi="Arial (W1)"/>
          <w:sz w:val="22"/>
          <w:szCs w:val="22"/>
          <w:vertAlign w:val="subscript"/>
          <w:lang w:val="it-IT"/>
        </w:rPr>
        <w:t>A</w:t>
      </w:r>
      <w:r w:rsidRPr="004D2270">
        <w:rPr>
          <w:rFonts w:ascii="Arial (W1)" w:hAnsi="Arial (W1)"/>
          <w:sz w:val="22"/>
          <w:szCs w:val="22"/>
          <w:vertAlign w:val="superscript"/>
          <w:lang w:val="it-IT"/>
        </w:rPr>
        <w:t xml:space="preserve"> </w:t>
      </w:r>
      <w:r w:rsidRPr="004D2270">
        <w:rPr>
          <w:rFonts w:ascii="Arial (W1)" w:hAnsi="Arial (W1)"/>
          <w:sz w:val="22"/>
          <w:szCs w:val="22"/>
          <w:lang w:val="it-IT"/>
        </w:rPr>
        <w:t xml:space="preserve">) } </w:t>
      </w:r>
    </w:p>
    <w:p w14:paraId="6AFFB9E6" w14:textId="77777777" w:rsidR="00277DA2" w:rsidRPr="00F3009F" w:rsidRDefault="00277DA2" w:rsidP="00277DA2">
      <w:pPr>
        <w:pStyle w:val="Default"/>
        <w:ind w:left="1440"/>
        <w:rPr>
          <w:rFonts w:ascii="Arial (W1)" w:hAnsi="Arial (W1)"/>
          <w:sz w:val="22"/>
          <w:szCs w:val="22"/>
        </w:rPr>
      </w:pPr>
      <w:r w:rsidRPr="00F3009F">
        <w:rPr>
          <w:rFonts w:ascii="Arial (W1)" w:hAnsi="Arial (W1)"/>
          <w:sz w:val="22"/>
          <w:szCs w:val="22"/>
        </w:rPr>
        <w:t xml:space="preserve">and </w:t>
      </w:r>
    </w:p>
    <w:p w14:paraId="6F8BAACE" w14:textId="77777777" w:rsidR="00926FF8" w:rsidRPr="00B03C57" w:rsidRDefault="00926FF8" w:rsidP="00277DA2">
      <w:pPr>
        <w:pStyle w:val="Default"/>
        <w:ind w:left="1440"/>
        <w:rPr>
          <w:rFonts w:ascii="Arial (W1)" w:hAnsi="Arial (W1)"/>
          <w:sz w:val="22"/>
          <w:szCs w:val="22"/>
        </w:rPr>
      </w:pPr>
    </w:p>
    <w:p w14:paraId="5C24A396"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IAB</w:t>
      </w:r>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A and B</w:t>
      </w:r>
    </w:p>
    <w:p w14:paraId="04A489FD"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IBC</w:t>
      </w:r>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B and C</w:t>
      </w:r>
    </w:p>
    <w:p w14:paraId="374E4FE1" w14:textId="77777777" w:rsidR="00926FF8" w:rsidRPr="004D2270" w:rsidRDefault="00926FF8" w:rsidP="00926FF8">
      <w:pPr>
        <w:pStyle w:val="Default"/>
        <w:ind w:left="2835" w:hanging="1395"/>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X</w:t>
      </w:r>
      <w:r w:rsidRPr="004D2270">
        <w:rPr>
          <w:rFonts w:ascii="Arial (W1)" w:hAnsi="Arial (W1)"/>
          <w:sz w:val="22"/>
          <w:szCs w:val="22"/>
        </w:rPr>
        <w:t xml:space="preserve">    = </w:t>
      </w:r>
      <w:r w:rsidRPr="004D2270">
        <w:rPr>
          <w:rFonts w:ascii="Arial (W1)" w:hAnsi="Arial (W1)"/>
          <w:sz w:val="22"/>
          <w:szCs w:val="22"/>
        </w:rPr>
        <w:tab/>
        <w:t>total capacity of the circuit between offshore substation X and the Single Common Substation, where X is A, B or C.</w:t>
      </w:r>
    </w:p>
    <w:p w14:paraId="525B4194" w14:textId="77777777" w:rsidR="00926FF8" w:rsidRPr="004D2270" w:rsidRDefault="00926FF8" w:rsidP="004D2270">
      <w:pPr>
        <w:pStyle w:val="Default"/>
        <w:ind w:left="2835" w:hanging="1395"/>
        <w:rPr>
          <w:rFonts w:ascii="Arial (W1)" w:hAnsi="Arial (W1)"/>
          <w:sz w:val="22"/>
          <w:szCs w:val="22"/>
        </w:rPr>
      </w:pPr>
      <w:r w:rsidRPr="004D2270">
        <w:rPr>
          <w:rFonts w:ascii="Arial (W1)" w:hAnsi="Arial (W1)"/>
          <w:sz w:val="22"/>
          <w:szCs w:val="22"/>
        </w:rPr>
        <w:t>RCap</w:t>
      </w:r>
      <w:r w:rsidRPr="004D2270">
        <w:rPr>
          <w:rFonts w:ascii="Arial (W1)" w:hAnsi="Arial (W1)"/>
          <w:sz w:val="22"/>
          <w:szCs w:val="22"/>
          <w:vertAlign w:val="subscript"/>
        </w:rPr>
        <w:t xml:space="preserve">X  </w:t>
      </w:r>
      <w:r w:rsidRPr="004D2270">
        <w:rPr>
          <w:rFonts w:ascii="Arial (W1)" w:hAnsi="Arial (W1)"/>
          <w:sz w:val="22"/>
          <w:szCs w:val="22"/>
        </w:rPr>
        <w:t>=</w:t>
      </w:r>
      <w:r w:rsidRPr="004D2270">
        <w:rPr>
          <w:rFonts w:ascii="Arial (W1)" w:hAnsi="Arial (W1)"/>
          <w:sz w:val="22"/>
          <w:szCs w:val="22"/>
        </w:rPr>
        <w:tab/>
        <w:t>remaining capacity of the circuit between offshore substation X and the Single Common Substation in the event of a single cable fault, where X is A, B or C.</w:t>
      </w:r>
    </w:p>
    <w:p w14:paraId="11EFB89D" w14:textId="77777777" w:rsidR="00926FF8" w:rsidRPr="004D2270" w:rsidRDefault="00926FF8" w:rsidP="00926FF8">
      <w:pPr>
        <w:pStyle w:val="Default"/>
        <w:ind w:left="2835" w:hanging="1395"/>
        <w:rPr>
          <w:rFonts w:ascii="Arial (W1)" w:hAnsi="Arial (W1)"/>
          <w:sz w:val="22"/>
          <w:szCs w:val="22"/>
        </w:rPr>
      </w:pPr>
      <w:r w:rsidRPr="004D2270">
        <w:rPr>
          <w:rFonts w:ascii="Arial (W1)" w:hAnsi="Arial (W1)"/>
          <w:sz w:val="22"/>
          <w:szCs w:val="22"/>
        </w:rPr>
        <w:t>TEC</w:t>
      </w:r>
      <w:r w:rsidRPr="004D2270">
        <w:rPr>
          <w:rFonts w:ascii="Arial (W1)" w:hAnsi="Arial (W1)"/>
          <w:sz w:val="22"/>
          <w:szCs w:val="22"/>
          <w:vertAlign w:val="subscript"/>
        </w:rPr>
        <w:t>X</w:t>
      </w:r>
      <w:r w:rsidRPr="004D2270">
        <w:rPr>
          <w:rFonts w:ascii="Arial (W1)" w:hAnsi="Arial (W1)"/>
          <w:sz w:val="22"/>
          <w:szCs w:val="22"/>
        </w:rPr>
        <w:t xml:space="preserve">  = </w:t>
      </w:r>
      <w:r w:rsidRPr="004D2270">
        <w:rPr>
          <w:rFonts w:ascii="Arial (W1)" w:hAnsi="Arial (W1)"/>
          <w:sz w:val="22"/>
          <w:szCs w:val="22"/>
        </w:rPr>
        <w:tab/>
        <w:t>the sum of the TEC for the Users connected, or contracted to connect, to offshore substation X, where X is A, B or C, where the value of TEC will be the maximum TEC that each User has held since the initial charging date, or is contracted to hold if prior to the initial charging date.</w:t>
      </w:r>
    </w:p>
    <w:p w14:paraId="348A1D7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ILF</w:t>
      </w:r>
      <w:r w:rsidRPr="004D2270">
        <w:rPr>
          <w:rFonts w:ascii="Arial (W1)" w:hAnsi="Arial (W1)"/>
          <w:sz w:val="22"/>
          <w:szCs w:val="22"/>
          <w:vertAlign w:val="subscript"/>
        </w:rPr>
        <w:t>X</w:t>
      </w:r>
      <w:r w:rsidRPr="004D2270">
        <w:rPr>
          <w:rFonts w:ascii="Arial (W1)" w:hAnsi="Arial (W1)"/>
          <w:sz w:val="22"/>
          <w:szCs w:val="22"/>
          <w:vertAlign w:val="subscript"/>
        </w:rPr>
        <w:tab/>
      </w:r>
      <w:r w:rsidRPr="004D2270">
        <w:rPr>
          <w:rFonts w:ascii="Arial (W1)" w:hAnsi="Arial (W1)"/>
          <w:sz w:val="22"/>
          <w:szCs w:val="22"/>
        </w:rPr>
        <w:t>=</w:t>
      </w:r>
      <w:r w:rsidRPr="004D2270">
        <w:rPr>
          <w:rFonts w:ascii="Arial (W1)" w:hAnsi="Arial (W1)"/>
          <w:sz w:val="22"/>
          <w:szCs w:val="22"/>
        </w:rPr>
        <w:tab/>
        <w:t>Offshore Interlink Load Factor, where X is A, B or C.</w:t>
      </w:r>
    </w:p>
    <w:p w14:paraId="3198AA62" w14:textId="77777777" w:rsidR="00926FF8" w:rsidRPr="004D2270" w:rsidRDefault="00926FF8" w:rsidP="004D2270">
      <w:pPr>
        <w:pStyle w:val="Default"/>
        <w:ind w:left="2835"/>
        <w:rPr>
          <w:rFonts w:ascii="Arial (W1)" w:hAnsi="Arial (W1)"/>
          <w:sz w:val="22"/>
          <w:szCs w:val="22"/>
        </w:rPr>
      </w:pPr>
      <w:r w:rsidRPr="004D2270">
        <w:rPr>
          <w:rFonts w:ascii="Arial (W1)" w:hAnsi="Arial (W1)"/>
          <w:sz w:val="22"/>
          <w:szCs w:val="22"/>
        </w:rPr>
        <w:t xml:space="preserve">The Offshore Interlink Load Factor (ILF) is based on the Annual Load Factor (ALF).  Until all the Users connected to a Single Common Substation have a station specific Annual Load Factor based on five years of data, the generic ALF for the fuel type will be used as the ILF for all stations.  When all Users have a station specific ALF, the value of the ALF in the first such year will be used as the ILF in the calculation for all subsequent </w:t>
      </w:r>
      <w:r w:rsidR="00A3322B" w:rsidRPr="00A3322B">
        <w:rPr>
          <w:rFonts w:ascii="Arial (W1)" w:hAnsi="Arial (W1)"/>
          <w:b/>
          <w:sz w:val="22"/>
          <w:szCs w:val="22"/>
        </w:rPr>
        <w:t>Financial Year</w:t>
      </w:r>
      <w:r w:rsidR="00EA233F">
        <w:rPr>
          <w:rFonts w:ascii="Arial (W1)" w:hAnsi="Arial (W1)"/>
          <w:b/>
          <w:sz w:val="22"/>
          <w:szCs w:val="22"/>
        </w:rPr>
        <w:t>s</w:t>
      </w:r>
      <w:r w:rsidRPr="004D2270">
        <w:rPr>
          <w:rFonts w:ascii="Arial (W1)" w:hAnsi="Arial (W1)"/>
          <w:sz w:val="22"/>
          <w:szCs w:val="22"/>
        </w:rPr>
        <w:t>.</w:t>
      </w:r>
    </w:p>
    <w:p w14:paraId="48CD30C4" w14:textId="77777777" w:rsidR="00277DA2" w:rsidRPr="00277DA2" w:rsidRDefault="00277DA2" w:rsidP="00277DA2">
      <w:pPr>
        <w:pStyle w:val="Default"/>
        <w:ind w:left="1440"/>
        <w:rPr>
          <w:rFonts w:ascii="Arial (W1)" w:hAnsi="Arial (W1)"/>
          <w:sz w:val="22"/>
          <w:szCs w:val="22"/>
        </w:rPr>
      </w:pPr>
    </w:p>
    <w:p w14:paraId="02D4ADC4" w14:textId="77777777" w:rsidR="00CD2281" w:rsidRPr="00CD2281" w:rsidRDefault="00CD2281" w:rsidP="00CD2281">
      <w:pPr>
        <w:pStyle w:val="Default"/>
        <w:rPr>
          <w:rFonts w:ascii="Arial (W1)" w:hAnsi="Arial (W1)"/>
          <w:sz w:val="22"/>
          <w:szCs w:val="22"/>
        </w:rPr>
      </w:pPr>
    </w:p>
    <w:p w14:paraId="341AF485" w14:textId="77777777" w:rsidR="00CD2281" w:rsidRPr="00CD2281" w:rsidRDefault="00CD2281" w:rsidP="00CD2281">
      <w:pPr>
        <w:pStyle w:val="Default"/>
        <w:ind w:left="2268" w:hanging="828"/>
        <w:rPr>
          <w:rFonts w:ascii="Arial (W1)" w:hAnsi="Arial (W1)"/>
          <w:sz w:val="22"/>
          <w:szCs w:val="22"/>
        </w:rPr>
      </w:pPr>
      <w:r w:rsidRPr="00CD2281">
        <w:rPr>
          <w:rFonts w:ascii="Arial (W1)" w:hAnsi="Arial (W1)"/>
          <w:sz w:val="22"/>
          <w:szCs w:val="22"/>
        </w:rPr>
        <w:t>14.15.</w:t>
      </w:r>
      <w:r>
        <w:rPr>
          <w:rFonts w:ascii="Arial (W1)" w:hAnsi="Arial (W1)"/>
          <w:sz w:val="22"/>
          <w:szCs w:val="22"/>
        </w:rPr>
        <w:t>86</w:t>
      </w:r>
      <w:r w:rsidRPr="00CD2281">
        <w:rPr>
          <w:rFonts w:ascii="Arial (W1)" w:hAnsi="Arial (W1)"/>
          <w:sz w:val="22"/>
          <w:szCs w:val="22"/>
        </w:rPr>
        <w:t xml:space="preserve"> The apportionment of revenue associated with Offshore Interlink(s) in 14.15.</w:t>
      </w:r>
      <w:r w:rsidR="00134C1E">
        <w:rPr>
          <w:rFonts w:ascii="Arial (W1)" w:hAnsi="Arial (W1)"/>
          <w:sz w:val="22"/>
          <w:szCs w:val="22"/>
        </w:rPr>
        <w:t>85</w:t>
      </w:r>
      <w:r w:rsidRPr="00CD2281">
        <w:rPr>
          <w:rFonts w:ascii="Arial (W1)" w:hAnsi="Arial (W1)"/>
          <w:sz w:val="22"/>
          <w:szCs w:val="22"/>
        </w:rPr>
        <w:t xml:space="preserve"> applies in situations where the</w:t>
      </w:r>
      <w:r w:rsidR="005A2CC7">
        <w:rPr>
          <w:rFonts w:ascii="Arial (W1)" w:hAnsi="Arial (W1)"/>
          <w:sz w:val="22"/>
          <w:szCs w:val="22"/>
        </w:rPr>
        <w:t xml:space="preserve"> Offshore I</w:t>
      </w:r>
      <w:r w:rsidRPr="00CD2281">
        <w:rPr>
          <w:rFonts w:ascii="Arial (W1)" w:hAnsi="Arial (W1)"/>
          <w:sz w:val="22"/>
          <w:szCs w:val="22"/>
        </w:rPr>
        <w:t>nterlink was included in the design phase, or if one or more User</w:t>
      </w:r>
      <w:r w:rsidR="005A2CC7">
        <w:rPr>
          <w:rFonts w:ascii="Arial (W1)" w:hAnsi="Arial (W1)"/>
          <w:sz w:val="22"/>
          <w:szCs w:val="22"/>
        </w:rPr>
        <w:t>(s)</w:t>
      </w:r>
      <w:r w:rsidRPr="00CD2281">
        <w:rPr>
          <w:rFonts w:ascii="Arial (W1)" w:hAnsi="Arial (W1)"/>
          <w:sz w:val="22"/>
          <w:szCs w:val="22"/>
        </w:rPr>
        <w:t xml:space="preserve"> has already financially committed or been commissioned then only where that User(s) agrees to the</w:t>
      </w:r>
      <w:r w:rsidR="005A2CC7">
        <w:rPr>
          <w:rFonts w:ascii="Arial (W1)" w:hAnsi="Arial (W1)"/>
          <w:sz w:val="22"/>
          <w:szCs w:val="22"/>
        </w:rPr>
        <w:t xml:space="preserve"> Offshore</w:t>
      </w:r>
      <w:r w:rsidRPr="00CD2281">
        <w:rPr>
          <w:rFonts w:ascii="Arial (W1)" w:hAnsi="Arial (W1)"/>
          <w:sz w:val="22"/>
          <w:szCs w:val="22"/>
        </w:rPr>
        <w:t xml:space="preserve"> </w:t>
      </w:r>
      <w:r w:rsidR="005A2CC7">
        <w:rPr>
          <w:rFonts w:ascii="Arial (W1)" w:hAnsi="Arial (W1)"/>
          <w:sz w:val="22"/>
          <w:szCs w:val="22"/>
        </w:rPr>
        <w:t>I</w:t>
      </w:r>
      <w:r w:rsidRPr="00CD2281">
        <w:rPr>
          <w:rFonts w:ascii="Arial (W1)" w:hAnsi="Arial (W1)"/>
          <w:sz w:val="22"/>
          <w:szCs w:val="22"/>
        </w:rPr>
        <w:t xml:space="preserve">nterlink. </w:t>
      </w:r>
    </w:p>
    <w:p w14:paraId="092374A1" w14:textId="77777777" w:rsidR="00CD2281" w:rsidRPr="00CD2281" w:rsidRDefault="00CD2281" w:rsidP="00CD2281">
      <w:pPr>
        <w:pStyle w:val="Default"/>
        <w:ind w:left="1440"/>
        <w:rPr>
          <w:rFonts w:ascii="Arial (W1)" w:hAnsi="Arial (W1)"/>
          <w:sz w:val="22"/>
          <w:szCs w:val="22"/>
        </w:rPr>
      </w:pPr>
    </w:p>
    <w:p w14:paraId="303DF498" w14:textId="77777777" w:rsidR="00CD2281" w:rsidRPr="00CD2281" w:rsidRDefault="00CD2281" w:rsidP="00CD2281">
      <w:pPr>
        <w:pStyle w:val="Default"/>
        <w:ind w:left="2410" w:hanging="970"/>
        <w:rPr>
          <w:rFonts w:ascii="Arial (W1)" w:hAnsi="Arial (W1)"/>
          <w:sz w:val="22"/>
          <w:szCs w:val="22"/>
        </w:rPr>
      </w:pPr>
      <w:r w:rsidRPr="00CD2281">
        <w:rPr>
          <w:rFonts w:ascii="Arial (W1)" w:hAnsi="Arial (W1)"/>
          <w:sz w:val="22"/>
          <w:szCs w:val="22"/>
        </w:rPr>
        <w:t>14.15.</w:t>
      </w:r>
      <w:r>
        <w:rPr>
          <w:rFonts w:ascii="Arial (W1)" w:hAnsi="Arial (W1)"/>
          <w:sz w:val="22"/>
          <w:szCs w:val="22"/>
        </w:rPr>
        <w:t>87</w:t>
      </w:r>
      <w:r w:rsidRPr="00CD2281">
        <w:rPr>
          <w:rFonts w:ascii="Arial (W1)" w:hAnsi="Arial (W1)"/>
          <w:sz w:val="22"/>
          <w:szCs w:val="22"/>
        </w:rPr>
        <w:t xml:space="preserve"> </w:t>
      </w:r>
      <w:r>
        <w:rPr>
          <w:rFonts w:ascii="Arial (W1)" w:hAnsi="Arial (W1)"/>
          <w:sz w:val="22"/>
          <w:szCs w:val="22"/>
        </w:rPr>
        <w:t xml:space="preserve"> </w:t>
      </w:r>
      <w:r w:rsidRPr="00CD2281">
        <w:rPr>
          <w:rFonts w:ascii="Arial (W1)" w:hAnsi="Arial (W1)"/>
          <w:sz w:val="22"/>
          <w:szCs w:val="22"/>
        </w:rPr>
        <w:t>Alternatively to the formula specified in 14.15.</w:t>
      </w:r>
      <w:r w:rsidR="00134C1E">
        <w:rPr>
          <w:rFonts w:ascii="Arial (W1)" w:hAnsi="Arial (W1)"/>
          <w:sz w:val="22"/>
          <w:szCs w:val="22"/>
        </w:rPr>
        <w:t>85</w:t>
      </w:r>
      <w:r w:rsidRPr="00CD2281">
        <w:rPr>
          <w:rFonts w:ascii="Arial (W1)" w:hAnsi="Arial (W1)"/>
          <w:sz w:val="22"/>
          <w:szCs w:val="22"/>
        </w:rPr>
        <w:t xml:space="preserve"> the proportion of the OFTO revenue associated with the Offshore Interlink allocated to each generator benefiting from the installation of an Offshore Interlink may be agreed between these Users. In this event: </w:t>
      </w:r>
    </w:p>
    <w:p w14:paraId="53DD3639"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a. </w:t>
      </w:r>
      <w:r>
        <w:rPr>
          <w:rFonts w:ascii="Arial (W1)" w:hAnsi="Arial (W1)"/>
          <w:sz w:val="22"/>
          <w:szCs w:val="22"/>
        </w:rPr>
        <w:tab/>
      </w:r>
      <w:r w:rsidRPr="00CD2281">
        <w:rPr>
          <w:rFonts w:ascii="Arial (W1)" w:hAnsi="Arial (W1)"/>
          <w:sz w:val="22"/>
          <w:szCs w:val="22"/>
        </w:rPr>
        <w:t xml:space="preserve">All relevant Users shall notify </w:t>
      </w:r>
      <w:r w:rsidR="00E71EB2" w:rsidRPr="00E71EB2">
        <w:rPr>
          <w:rFonts w:ascii="Arial (W1)" w:hAnsi="Arial (W1)"/>
          <w:b/>
          <w:sz w:val="22"/>
          <w:szCs w:val="22"/>
        </w:rPr>
        <w:t>The Company</w:t>
      </w:r>
      <w:r w:rsidRPr="00CD2281">
        <w:rPr>
          <w:rFonts w:ascii="Arial (W1)" w:hAnsi="Arial (W1)"/>
          <w:sz w:val="22"/>
          <w:szCs w:val="22"/>
        </w:rPr>
        <w:t xml:space="preserve"> of its respective proportions three months prior the OTSDUW asset transfer in the case of a generator build, or the charging date of the first generator, in the case of an OFTO build. </w:t>
      </w:r>
    </w:p>
    <w:p w14:paraId="6875FBBA" w14:textId="77777777" w:rsidR="00CD2281" w:rsidRPr="00CD2281" w:rsidRDefault="00CD2281" w:rsidP="00CD2281">
      <w:pPr>
        <w:pStyle w:val="Default"/>
        <w:ind w:left="2410" w:hanging="840"/>
        <w:rPr>
          <w:rFonts w:ascii="Arial (W1)" w:hAnsi="Arial (W1)"/>
          <w:sz w:val="22"/>
          <w:szCs w:val="22"/>
        </w:rPr>
      </w:pPr>
      <w:r w:rsidRPr="00CD2281">
        <w:rPr>
          <w:rFonts w:ascii="Arial (W1)" w:hAnsi="Arial (W1)"/>
          <w:sz w:val="22"/>
          <w:szCs w:val="22"/>
        </w:rPr>
        <w:t xml:space="preserve">b. </w:t>
      </w:r>
      <w:r>
        <w:rPr>
          <w:rFonts w:ascii="Arial (W1)" w:hAnsi="Arial (W1)"/>
          <w:sz w:val="22"/>
          <w:szCs w:val="22"/>
        </w:rPr>
        <w:tab/>
      </w:r>
      <w:r w:rsidRPr="00CD2281">
        <w:rPr>
          <w:rFonts w:ascii="Arial (W1)" w:hAnsi="Arial (W1)"/>
          <w:sz w:val="22"/>
          <w:szCs w:val="22"/>
        </w:rPr>
        <w:t xml:space="preserve">All relevant Users may agree to vary the proportions notified under (a) </w:t>
      </w:r>
      <w:r>
        <w:rPr>
          <w:rFonts w:ascii="Arial (W1)" w:hAnsi="Arial (W1)"/>
          <w:sz w:val="22"/>
          <w:szCs w:val="22"/>
        </w:rPr>
        <w:t xml:space="preserve">  </w:t>
      </w:r>
      <w:r w:rsidRPr="00CD2281">
        <w:rPr>
          <w:rFonts w:ascii="Arial (W1)" w:hAnsi="Arial (W1)"/>
          <w:sz w:val="22"/>
          <w:szCs w:val="22"/>
        </w:rPr>
        <w:t xml:space="preserve">by each writing to </w:t>
      </w:r>
      <w:r w:rsidR="00E71EB2" w:rsidRPr="00E71EB2">
        <w:rPr>
          <w:rFonts w:ascii="Arial (W1)" w:hAnsi="Arial (W1)"/>
          <w:b/>
          <w:sz w:val="22"/>
          <w:szCs w:val="22"/>
        </w:rPr>
        <w:t>The Company</w:t>
      </w:r>
      <w:r w:rsidRPr="00CD2281">
        <w:rPr>
          <w:rFonts w:ascii="Arial (W1)" w:hAnsi="Arial (W1)"/>
          <w:sz w:val="22"/>
          <w:szCs w:val="22"/>
        </w:rPr>
        <w:t xml:space="preserve"> three months prior to the charges being set for a given </w:t>
      </w:r>
      <w:r w:rsidR="00A3322B" w:rsidRPr="00A3322B">
        <w:rPr>
          <w:rFonts w:ascii="Arial (W1)" w:hAnsi="Arial (W1)"/>
          <w:b/>
          <w:sz w:val="22"/>
          <w:szCs w:val="22"/>
        </w:rPr>
        <w:t>Financial Year</w:t>
      </w:r>
      <w:r w:rsidRPr="00CD2281">
        <w:rPr>
          <w:rFonts w:ascii="Arial (W1)" w:hAnsi="Arial (W1)"/>
          <w:sz w:val="22"/>
          <w:szCs w:val="22"/>
        </w:rPr>
        <w:t xml:space="preserve">. </w:t>
      </w:r>
    </w:p>
    <w:p w14:paraId="1146F24E"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c. </w:t>
      </w:r>
      <w:r>
        <w:rPr>
          <w:rFonts w:ascii="Arial (W1)" w:hAnsi="Arial (W1)"/>
          <w:sz w:val="22"/>
          <w:szCs w:val="22"/>
        </w:rPr>
        <w:tab/>
      </w:r>
      <w:r w:rsidRPr="00CD2281">
        <w:rPr>
          <w:rFonts w:ascii="Arial (W1)" w:hAnsi="Arial (W1)"/>
          <w:sz w:val="22"/>
          <w:szCs w:val="22"/>
        </w:rPr>
        <w:t xml:space="preserve">Once a set of proportions of the OFTO revenue associated with the Offshore Interlink has been provided to </w:t>
      </w:r>
      <w:r w:rsidR="00E71EB2" w:rsidRPr="00E71EB2">
        <w:rPr>
          <w:rFonts w:ascii="Arial (W1)" w:hAnsi="Arial (W1)"/>
          <w:b/>
          <w:sz w:val="22"/>
          <w:szCs w:val="22"/>
        </w:rPr>
        <w:t>The Company</w:t>
      </w:r>
      <w:r w:rsidRPr="00CD2281">
        <w:rPr>
          <w:rFonts w:ascii="Arial (W1)" w:hAnsi="Arial (W1)"/>
          <w:sz w:val="22"/>
          <w:szCs w:val="22"/>
        </w:rPr>
        <w:t xml:space="preserve">, these will apply for the next and future </w:t>
      </w:r>
      <w:r w:rsidR="00A3322B" w:rsidRPr="00A3322B">
        <w:rPr>
          <w:rFonts w:ascii="Arial (W1)" w:hAnsi="Arial (W1)"/>
          <w:b/>
          <w:sz w:val="22"/>
          <w:szCs w:val="22"/>
        </w:rPr>
        <w:t>Financial Year</w:t>
      </w:r>
      <w:r w:rsidR="00EA233F">
        <w:rPr>
          <w:rFonts w:ascii="Arial (W1)" w:hAnsi="Arial (W1)"/>
          <w:b/>
          <w:sz w:val="22"/>
          <w:szCs w:val="22"/>
        </w:rPr>
        <w:t>s</w:t>
      </w:r>
      <w:r w:rsidRPr="00CD2281">
        <w:rPr>
          <w:rFonts w:ascii="Arial (W1)" w:hAnsi="Arial (W1)"/>
          <w:sz w:val="22"/>
          <w:szCs w:val="22"/>
        </w:rPr>
        <w:t xml:space="preserve"> unless and until </w:t>
      </w:r>
      <w:r w:rsidR="00E71EB2" w:rsidRPr="00E71EB2">
        <w:rPr>
          <w:rFonts w:ascii="Arial (W1)" w:hAnsi="Arial (W1)"/>
          <w:b/>
          <w:sz w:val="22"/>
          <w:szCs w:val="22"/>
        </w:rPr>
        <w:t>The Company</w:t>
      </w:r>
      <w:r w:rsidRPr="00CD2281">
        <w:rPr>
          <w:rFonts w:ascii="Arial (W1)" w:hAnsi="Arial (W1)"/>
          <w:sz w:val="22"/>
          <w:szCs w:val="22"/>
        </w:rPr>
        <w:t xml:space="preserve"> is informed otherwise in accordance with (b) by all of the relevant Users. </w:t>
      </w:r>
    </w:p>
    <w:p w14:paraId="69CA44BE" w14:textId="01B404E1"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d.</w:t>
      </w:r>
      <w:r>
        <w:rPr>
          <w:rFonts w:ascii="Arial (W1)" w:hAnsi="Arial (W1)"/>
          <w:sz w:val="22"/>
          <w:szCs w:val="22"/>
        </w:rPr>
        <w:tab/>
      </w:r>
      <w:r w:rsidRPr="00CD2281">
        <w:rPr>
          <w:rFonts w:ascii="Arial (W1)" w:hAnsi="Arial (W1)"/>
          <w:sz w:val="22"/>
          <w:szCs w:val="22"/>
        </w:rPr>
        <w:t>If all relevant Users are unable to reach agreement on the proportioning of the OFTO revenue associated with the Offshore Interlink they can raise a dispute. Any dispute between two or more Users as to the proportioning of such revenue shall be managed in accordance with CUSC Section 7 Paragraph 7.4.1 but the reference to the ‘</w:t>
      </w:r>
      <w:r w:rsidR="00A13011">
        <w:rPr>
          <w:rFonts w:ascii="Arial (W1)" w:hAnsi="Arial (W1)"/>
          <w:sz w:val="22"/>
          <w:szCs w:val="22"/>
        </w:rPr>
        <w:t xml:space="preserve">London </w:t>
      </w:r>
      <w:r w:rsidR="002E5BC1">
        <w:rPr>
          <w:rFonts w:ascii="Arial (W1)" w:hAnsi="Arial (W1)"/>
          <w:sz w:val="22"/>
          <w:szCs w:val="22"/>
        </w:rPr>
        <w:t xml:space="preserve">Court of </w:t>
      </w:r>
      <w:r w:rsidR="005026DC">
        <w:rPr>
          <w:rFonts w:ascii="Arial (W1)" w:hAnsi="Arial (W1)"/>
          <w:sz w:val="22"/>
          <w:szCs w:val="22"/>
        </w:rPr>
        <w:t xml:space="preserve">International </w:t>
      </w:r>
      <w:r w:rsidRPr="00CD2281">
        <w:rPr>
          <w:rFonts w:ascii="Arial (W1)" w:hAnsi="Arial (W1)"/>
          <w:sz w:val="22"/>
          <w:szCs w:val="22"/>
        </w:rPr>
        <w:t xml:space="preserve">Arbitration’ shall instead be to the ‘Authority’ and the Authority’s determination of such dispute shall, without prejudice to apply for judicial review of any determination, be final and binding on the Users. </w:t>
      </w:r>
    </w:p>
    <w:p w14:paraId="0FBC25E3" w14:textId="77777777" w:rsidR="00277DA2" w:rsidRDefault="00277DA2" w:rsidP="00CD2281">
      <w:pPr>
        <w:pStyle w:val="Default"/>
        <w:ind w:left="1440"/>
        <w:rPr>
          <w:rFonts w:ascii="Arial (W1)" w:hAnsi="Arial (W1)"/>
          <w:color w:val="auto"/>
          <w:sz w:val="22"/>
          <w:szCs w:val="22"/>
        </w:rPr>
      </w:pPr>
    </w:p>
    <w:p w14:paraId="4006286B" w14:textId="77777777" w:rsidR="00A51DF5" w:rsidRDefault="00A51DF5" w:rsidP="008D32D0">
      <w:pPr>
        <w:pStyle w:val="Heading3"/>
        <w:ind w:left="709"/>
        <w:jc w:val="both"/>
      </w:pPr>
    </w:p>
    <w:p w14:paraId="47495821" w14:textId="77777777" w:rsidR="006661FE" w:rsidRPr="00543982" w:rsidRDefault="006661FE" w:rsidP="006661FE">
      <w:pPr>
        <w:pStyle w:val="Heading3"/>
        <w:ind w:firstLine="709"/>
        <w:jc w:val="both"/>
        <w:rPr>
          <w:rFonts w:ascii="Arial" w:hAnsi="Arial" w:cs="Arial"/>
          <w:b/>
        </w:rPr>
      </w:pPr>
      <w:bookmarkStart w:id="187" w:name="_Toc274049686"/>
      <w:r w:rsidRPr="00543982">
        <w:rPr>
          <w:rFonts w:ascii="Arial" w:hAnsi="Arial" w:cs="Arial"/>
          <w:b/>
        </w:rPr>
        <w:t>The Locational Onshore Security Factor</w:t>
      </w:r>
      <w:bookmarkEnd w:id="186"/>
      <w:bookmarkEnd w:id="187"/>
    </w:p>
    <w:p w14:paraId="63C6B9DC" w14:textId="77777777" w:rsidR="006661FE" w:rsidRDefault="006661FE" w:rsidP="007D27B2">
      <w:pPr>
        <w:pStyle w:val="1"/>
        <w:numPr>
          <w:ilvl w:val="0"/>
          <w:numId w:val="89"/>
        </w:numPr>
        <w:jc w:val="both"/>
      </w:pPr>
      <w:r>
        <w:t xml:space="preserve">The locational onshore security factor </w:t>
      </w:r>
      <w:r w:rsidR="005E3FB7">
        <w:t xml:space="preserve">for everything other </w:t>
      </w:r>
      <w:r w:rsidR="00EA233F">
        <w:t>th</w:t>
      </w:r>
      <w:r w:rsidR="00350AA3">
        <w:t xml:space="preserve">an </w:t>
      </w:r>
      <w:r w:rsidR="005E3FB7">
        <w:t xml:space="preserve">Identified Onshore Circuits </w:t>
      </w:r>
      <w:r>
        <w:t xml:space="preserve">is derived by running a secure DCLF ICRP transport study </w:t>
      </w:r>
      <w:r w:rsidR="005E3FB7">
        <w:t xml:space="preserve">of the network excluding local circuits and Identified Onshore Circuits </w:t>
      </w:r>
      <w:r>
        <w:t>based on the same market background as used</w:t>
      </w:r>
      <w:r w:rsidR="008A52EF">
        <w:t xml:space="preserve"> for Zoning</w:t>
      </w:r>
      <w:r>
        <w:t xml:space="preserve"> in the DCLF ICRP transport model. This calculates the nodal marginal costs where peak</w:t>
      </w:r>
      <w:r w:rsidR="004633BA" w:rsidRPr="004633BA">
        <w:t xml:space="preserve"> </w:t>
      </w:r>
      <w:r w:rsidR="004633BA">
        <w:t>net</w:t>
      </w:r>
      <w:r>
        <w:t xml:space="preserve"> demand can be met despite the Security and Quality of Supply Standard contingencies (simulating single and double circuit faults) on the network. Essentially the calculation of secured nodal marginal costs is identical to the process outlined above except that the secure DCLF study additionally calculates a nodal marginal cost taking into account the requirement to be secure against a set of worse case contingencies in terms of maximum flow for each circuit. </w:t>
      </w:r>
    </w:p>
    <w:p w14:paraId="59D51EE3" w14:textId="77777777" w:rsidR="006661FE" w:rsidRDefault="006661FE" w:rsidP="006661FE">
      <w:pPr>
        <w:pStyle w:val="1"/>
        <w:jc w:val="both"/>
      </w:pPr>
    </w:p>
    <w:p w14:paraId="600ECEDE" w14:textId="77777777" w:rsidR="006661FE" w:rsidRDefault="005E3FB7" w:rsidP="007D27B2">
      <w:pPr>
        <w:pStyle w:val="1"/>
        <w:numPr>
          <w:ilvl w:val="0"/>
          <w:numId w:val="89"/>
        </w:numPr>
        <w:jc w:val="both"/>
      </w:pPr>
      <w:r>
        <w:t>For the purposes of 14.15.88 t</w:t>
      </w:r>
      <w:r w:rsidR="006661FE">
        <w:t>he secured nodal cost differential is compared to that produced by the DCLF ICRP transport model and the resultant ratio of the two determines the locational security factor using the Least Squares Fit method. Further information may be obtained from the charging websit</w:t>
      </w:r>
      <w:r w:rsidR="00D60ED8">
        <w:t>e</w:t>
      </w:r>
      <w:r w:rsidR="00A104FD">
        <w:rPr>
          <w:rStyle w:val="FootnoteReference"/>
          <w:color w:val="FFFFFF"/>
          <w:sz w:val="2"/>
        </w:rPr>
        <w:footnoteReference w:id="2"/>
      </w:r>
      <w:r w:rsidR="00D60ED8" w:rsidRPr="00A104FD">
        <w:rPr>
          <w:rStyle w:val="FootnoteReference"/>
          <w:vertAlign w:val="superscript"/>
        </w:rPr>
        <w:footnoteReference w:id="3"/>
      </w:r>
      <w:r w:rsidR="006661FE">
        <w:t>.</w:t>
      </w:r>
    </w:p>
    <w:p w14:paraId="332303C6" w14:textId="77777777" w:rsidR="00677152" w:rsidRDefault="00677152" w:rsidP="00CD5631">
      <w:pPr>
        <w:pStyle w:val="ListParagraph"/>
      </w:pPr>
    </w:p>
    <w:p w14:paraId="615496B3" w14:textId="77777777" w:rsidR="005E3FB7" w:rsidRDefault="005E3FB7" w:rsidP="007D27B2">
      <w:pPr>
        <w:pStyle w:val="1"/>
        <w:numPr>
          <w:ilvl w:val="0"/>
          <w:numId w:val="89"/>
        </w:numPr>
        <w:jc w:val="both"/>
      </w:pPr>
      <w:r>
        <w:t>For the purposes of 14.15.88 t</w:t>
      </w:r>
      <w:r w:rsidR="006661FE">
        <w:t>he locational onshore security factor</w:t>
      </w:r>
      <w:r w:rsidR="00B43C4C">
        <w:rPr>
          <w:color w:val="0070C0"/>
          <w:u w:val="single"/>
          <w:lang w:eastAsia="en-GB"/>
        </w:rPr>
        <w:t>,</w:t>
      </w:r>
      <w:r w:rsidR="006661FE">
        <w:t xml:space="preserve"> derived </w:t>
      </w:r>
      <w:r w:rsidR="00B43C4C" w:rsidRPr="00B43C4C">
        <w:t>in accordance with paragraphs 14.15.88 and 14.15.89</w:t>
      </w:r>
      <w:r w:rsidR="00412630" w:rsidRPr="00412630">
        <w:t xml:space="preserve"> </w:t>
      </w:r>
      <w:r w:rsidR="00412630" w:rsidRPr="00822EF2">
        <w:t>and expressed to eight decimal places,</w:t>
      </w:r>
      <w:r w:rsidR="00B43C4C">
        <w:t xml:space="preserve"> </w:t>
      </w:r>
      <w:r w:rsidR="006661FE">
        <w:t xml:space="preserve">is based on an average from a number of studies conducted by </w:t>
      </w:r>
      <w:r w:rsidR="00E71EB2" w:rsidRPr="00E71EB2">
        <w:rPr>
          <w:b/>
        </w:rPr>
        <w:t>The Company</w:t>
      </w:r>
      <w:r w:rsidR="006661FE">
        <w:t xml:space="preserve"> to account for future network developments. Th</w:t>
      </w:r>
      <w:r w:rsidR="00412630">
        <w:t>is</w:t>
      </w:r>
      <w:r w:rsidR="006661FE">
        <w:t xml:space="preserve"> security factor is reviewed for each price control period and fixed for the duration.</w:t>
      </w:r>
      <w:r w:rsidR="00D774A6">
        <w:t xml:space="preserve"> </w:t>
      </w:r>
      <w:r w:rsidR="00D774A6" w:rsidRPr="00D774A6">
        <w:t xml:space="preserve">The locational onshore security factor which is currently applicable, is detailed in </w:t>
      </w:r>
      <w:r w:rsidR="00E71EB2" w:rsidRPr="00E71EB2">
        <w:rPr>
          <w:b/>
        </w:rPr>
        <w:t>The Company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rsidRPr="00D774A6">
        <w:t>.</w:t>
      </w:r>
    </w:p>
    <w:p w14:paraId="05262DB8" w14:textId="77777777" w:rsidR="005E3FB7" w:rsidRDefault="00A30D36" w:rsidP="007D27B2">
      <w:pPr>
        <w:pStyle w:val="1"/>
        <w:numPr>
          <w:ilvl w:val="0"/>
          <w:numId w:val="121"/>
        </w:numPr>
        <w:jc w:val="both"/>
      </w:pPr>
      <w:r>
        <w:t>A</w:t>
      </w:r>
      <w:r w:rsidR="005E3FB7" w:rsidRPr="005E3FB7">
        <w:t>n Identified Onshore Circuit shall be defined as a single transmission HVDC subsea circuit or a single transmission AC subsea circuit between two MITS Nodes where there is only one route for the power to flow between the two MITS Nodes. The expansion factors for Identified Onshore Circuits are adjusted by dividing the applicable expansion factor for the Identified Onshore Circuits, calculated as per Sections 14.15.70 to 14.15.77, by the locational onshore security factor calculated in 14.15.90. When the locational onshore security factor is applied as per Section 14.15.9</w:t>
      </w:r>
      <w:r w:rsidR="00E71EB2">
        <w:t>4</w:t>
      </w:r>
      <w:r w:rsidR="005E3FB7" w:rsidRPr="005E3FB7">
        <w:t xml:space="preserve"> and 14.15.9</w:t>
      </w:r>
      <w:r w:rsidR="00E71EB2">
        <w:t>5</w:t>
      </w:r>
      <w:r w:rsidR="005E3FB7" w:rsidRPr="005E3FB7">
        <w:t>, this would result in an effective locational onshore security factor for Identified Onshore Circuits of 1.0.</w:t>
      </w:r>
    </w:p>
    <w:p w14:paraId="24B49368" w14:textId="77777777" w:rsidR="006661FE" w:rsidRDefault="006661FE" w:rsidP="006661FE">
      <w:pPr>
        <w:pStyle w:val="Heading3"/>
        <w:ind w:left="709"/>
        <w:jc w:val="both"/>
      </w:pPr>
      <w:bookmarkStart w:id="188" w:name="_Hlt506963614"/>
      <w:bookmarkEnd w:id="188"/>
    </w:p>
    <w:p w14:paraId="3E87D306" w14:textId="77777777" w:rsidR="006661FE" w:rsidRPr="00CC223F" w:rsidRDefault="006661FE" w:rsidP="006661FE">
      <w:pPr>
        <w:pStyle w:val="1"/>
        <w:ind w:left="709"/>
        <w:jc w:val="both"/>
        <w:rPr>
          <w:b/>
          <w:bCs/>
        </w:rPr>
      </w:pPr>
      <w:r w:rsidRPr="00CC223F">
        <w:rPr>
          <w:b/>
          <w:bCs/>
        </w:rPr>
        <w:t>Local Security Factors</w:t>
      </w:r>
    </w:p>
    <w:p w14:paraId="7BB769A3" w14:textId="77777777" w:rsidR="006661FE" w:rsidRPr="00CC223F" w:rsidRDefault="006661FE" w:rsidP="006661FE">
      <w:pPr>
        <w:pStyle w:val="1"/>
        <w:jc w:val="both"/>
      </w:pPr>
    </w:p>
    <w:p w14:paraId="465C97F6" w14:textId="77777777" w:rsidR="006661FE" w:rsidRDefault="006661FE" w:rsidP="007D27B2">
      <w:pPr>
        <w:pStyle w:val="1"/>
        <w:numPr>
          <w:ilvl w:val="0"/>
          <w:numId w:val="89"/>
        </w:numPr>
        <w:jc w:val="both"/>
      </w:pPr>
      <w:bookmarkStart w:id="189" w:name="_Ref221008868"/>
      <w:r w:rsidRPr="00CC223F">
        <w:t xml:space="preserve">Local </w:t>
      </w:r>
      <w:r>
        <w:t>onshore s</w:t>
      </w:r>
      <w:r w:rsidRPr="00CC223F">
        <w:t xml:space="preserve">ecurity </w:t>
      </w:r>
      <w:r>
        <w:t>f</w:t>
      </w:r>
      <w:r w:rsidRPr="00CC223F">
        <w:t xml:space="preserve">actors are generator specific and are </w:t>
      </w:r>
      <w:r>
        <w:t>applied to a generator</w:t>
      </w:r>
      <w:r w:rsidR="009B4836">
        <w:t>’</w:t>
      </w:r>
      <w:r>
        <w:t>s local onshore circuits</w:t>
      </w:r>
      <w:r w:rsidRPr="00CC223F">
        <w:t xml:space="preserve">. </w:t>
      </w:r>
      <w:r>
        <w:t xml:space="preserve"> </w:t>
      </w:r>
      <w:r w:rsidRPr="00CC223F">
        <w:t xml:space="preserve">If the loss of any one of the local circuits prevents the export of power from the generator to the MITS then a </w:t>
      </w:r>
      <w:r>
        <w:t>l</w:t>
      </w:r>
      <w:r w:rsidRPr="00CC223F">
        <w:t xml:space="preserve">ocal </w:t>
      </w:r>
      <w:r>
        <w:t>s</w:t>
      </w:r>
      <w:r w:rsidRPr="00CC223F">
        <w:t xml:space="preserve">ecurity </w:t>
      </w:r>
      <w:r>
        <w:t>f</w:t>
      </w:r>
      <w:r w:rsidRPr="00CC223F">
        <w:t xml:space="preserve">actor of 1.0 is applied. For generation with circuit redundancy, a </w:t>
      </w:r>
      <w:r>
        <w:t>l</w:t>
      </w:r>
      <w:r w:rsidRPr="00CC223F">
        <w:t xml:space="preserve">ocal </w:t>
      </w:r>
      <w:r>
        <w:t>s</w:t>
      </w:r>
      <w:r w:rsidRPr="00CC223F">
        <w:t xml:space="preserve">ecurity </w:t>
      </w:r>
      <w:r>
        <w:t>f</w:t>
      </w:r>
      <w:r w:rsidRPr="00CC223F">
        <w:t xml:space="preserve">actor is applied that is equal to the </w:t>
      </w:r>
      <w:r>
        <w:t>l</w:t>
      </w:r>
      <w:r w:rsidRPr="00CC223F">
        <w:t xml:space="preserve">ocational </w:t>
      </w:r>
      <w:r>
        <w:t>s</w:t>
      </w:r>
      <w:r w:rsidRPr="00CC223F">
        <w:t xml:space="preserve">ecurity </w:t>
      </w:r>
      <w:r>
        <w:t>f</w:t>
      </w:r>
      <w:r w:rsidRPr="00CC223F">
        <w:t xml:space="preserve">actor, </w:t>
      </w:r>
      <w:r w:rsidR="00D774A6" w:rsidRPr="00D774A6">
        <w:t>derived in accordance with paragraphs 14.15.88 and 14.15.90</w:t>
      </w:r>
      <w:r w:rsidR="00D774A6">
        <w:t>.</w:t>
      </w:r>
      <w:bookmarkEnd w:id="189"/>
    </w:p>
    <w:p w14:paraId="693E9B0C" w14:textId="77777777" w:rsidR="006661FE" w:rsidRDefault="006661FE" w:rsidP="006661FE">
      <w:pPr>
        <w:pStyle w:val="1"/>
        <w:jc w:val="both"/>
      </w:pPr>
    </w:p>
    <w:p w14:paraId="21CEFDAB" w14:textId="77777777" w:rsidR="0093242F" w:rsidRPr="001646AB" w:rsidRDefault="0093242F" w:rsidP="007D27B2">
      <w:pPr>
        <w:pStyle w:val="1"/>
        <w:numPr>
          <w:ilvl w:val="0"/>
          <w:numId w:val="89"/>
        </w:numPr>
        <w:jc w:val="both"/>
      </w:pPr>
      <w:r w:rsidRPr="009B0384">
        <w:t xml:space="preserve">Where a </w:t>
      </w:r>
      <w:r w:rsidRPr="001646AB">
        <w:t>Transmission</w:t>
      </w:r>
      <w:r w:rsidRPr="009B0384">
        <w:t xml:space="preserve"> Owner has designed a local onshore circuit </w:t>
      </w:r>
      <w:r w:rsidRPr="001646AB">
        <w:t xml:space="preserve">(or otherwise that circuit once built) </w:t>
      </w:r>
      <w:r w:rsidRPr="009B0384">
        <w:t>to a capacity lower than the aggregated TEC of the generation using that circuit, then the local security factor of 1.0 will be multiplied by a Counter Correlation Factor (CCF) as described in the formula below;</w:t>
      </w:r>
    </w:p>
    <w:p w14:paraId="1CE64896" w14:textId="2D433B80" w:rsidR="0093242F" w:rsidRPr="001646AB" w:rsidRDefault="0093242F" w:rsidP="0093242F">
      <w:pPr>
        <w:spacing w:before="100" w:beforeAutospacing="1" w:after="100" w:afterAutospacing="1"/>
        <w:jc w:val="both"/>
      </w:pPr>
      <w:r w:rsidRPr="009B0384">
        <w:rPr>
          <w:rFonts w:ascii="Arial (W1)" w:hAnsi="Arial (W1)"/>
        </w:rPr>
        <w:t> </w:t>
      </w:r>
      <w:r w:rsidRPr="009B0384">
        <w:rPr>
          <w:rFonts w:ascii="Arial (W1)" w:hAnsi="Arial (W1)"/>
        </w:rPr>
        <w:tab/>
      </w:r>
      <w:r w:rsidRPr="009B0384">
        <w:rPr>
          <w:rFonts w:ascii="Arial (W1)" w:hAnsi="Arial (W1)"/>
        </w:rPr>
        <w:tab/>
        <w:t xml:space="preserve">   </w:t>
      </w:r>
      <w:r w:rsidR="008A41B4">
        <w:rPr>
          <w:rFonts w:ascii="Arial (W1)" w:hAnsi="Arial (W1)"/>
          <w:noProof/>
          <w:position w:val="-32"/>
        </w:rPr>
        <w:drawing>
          <wp:inline distT="0" distB="0" distL="0" distR="0" wp14:anchorId="43B69961" wp14:editId="4E1596B3">
            <wp:extent cx="1151890" cy="46101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151890" cy="461010"/>
                    </a:xfrm>
                    <a:prstGeom prst="rect">
                      <a:avLst/>
                    </a:prstGeom>
                    <a:noFill/>
                    <a:ln>
                      <a:noFill/>
                    </a:ln>
                  </pic:spPr>
                </pic:pic>
              </a:graphicData>
            </a:graphic>
          </wp:inline>
        </w:drawing>
      </w:r>
    </w:p>
    <w:p w14:paraId="497B7690" w14:textId="77777777" w:rsidR="0093242F" w:rsidRPr="001646AB" w:rsidRDefault="0093242F" w:rsidP="0093242F">
      <w:pPr>
        <w:spacing w:before="100" w:beforeAutospacing="1" w:after="100" w:afterAutospacing="1"/>
        <w:ind w:left="1627"/>
        <w:jc w:val="both"/>
      </w:pPr>
      <w:r w:rsidRPr="009B0384">
        <w:rPr>
          <w:rFonts w:ascii="Arial (W1)" w:hAnsi="Arial (W1)"/>
          <w:sz w:val="22"/>
          <w:szCs w:val="22"/>
        </w:rPr>
        <w:t>Where; D</w:t>
      </w:r>
      <w:r w:rsidRPr="009B0384">
        <w:rPr>
          <w:rFonts w:ascii="Arial (W1)" w:hAnsi="Arial (W1)"/>
          <w:sz w:val="22"/>
          <w:szCs w:val="22"/>
          <w:vertAlign w:val="subscript"/>
        </w:rPr>
        <w:t>min</w:t>
      </w:r>
      <w:r w:rsidRPr="009B0384">
        <w:rPr>
          <w:rFonts w:ascii="Arial (W1)" w:hAnsi="Arial (W1)"/>
          <w:sz w:val="22"/>
          <w:szCs w:val="22"/>
        </w:rPr>
        <w:t xml:space="preserve"> = minimum annual net demand (MW) supplied via that circuit in the absence of that generation using the circuit</w:t>
      </w:r>
    </w:p>
    <w:p w14:paraId="20804483" w14:textId="77777777" w:rsidR="0093242F" w:rsidRPr="001646AB" w:rsidRDefault="0093242F" w:rsidP="0093242F">
      <w:pPr>
        <w:spacing w:before="100" w:beforeAutospacing="1" w:after="100" w:afterAutospacing="1"/>
        <w:ind w:left="1627"/>
        <w:jc w:val="both"/>
      </w:pPr>
      <w:r w:rsidRPr="009B0384">
        <w:rPr>
          <w:rFonts w:ascii="Arial (W1)" w:hAnsi="Arial (W1)"/>
          <w:sz w:val="22"/>
          <w:szCs w:val="22"/>
        </w:rPr>
        <w:t>T</w:t>
      </w:r>
      <w:r w:rsidRPr="009B0384">
        <w:rPr>
          <w:rFonts w:ascii="Arial (W1)" w:hAnsi="Arial (W1)"/>
          <w:sz w:val="22"/>
          <w:szCs w:val="22"/>
          <w:vertAlign w:val="subscript"/>
        </w:rPr>
        <w:t>cap</w:t>
      </w:r>
      <w:r w:rsidRPr="009B0384">
        <w:rPr>
          <w:rFonts w:ascii="Arial (W1)" w:hAnsi="Arial (W1)"/>
          <w:sz w:val="22"/>
          <w:szCs w:val="22"/>
        </w:rPr>
        <w:t xml:space="preserve"> = transmission capacity built (MVA)</w:t>
      </w:r>
    </w:p>
    <w:p w14:paraId="73D11307" w14:textId="77777777" w:rsidR="0093242F" w:rsidRPr="009B0384" w:rsidRDefault="0093242F" w:rsidP="0093242F">
      <w:pPr>
        <w:spacing w:before="100" w:beforeAutospacing="1" w:after="100" w:afterAutospacing="1"/>
        <w:ind w:left="1627"/>
        <w:jc w:val="both"/>
        <w:rPr>
          <w:rFonts w:ascii="Arial (W1)" w:hAnsi="Arial (W1)"/>
          <w:sz w:val="22"/>
          <w:szCs w:val="22"/>
        </w:rPr>
      </w:pPr>
      <w:r w:rsidRPr="009B0384">
        <w:rPr>
          <w:rFonts w:ascii="Arial (W1)" w:hAnsi="Arial (W1)"/>
          <w:sz w:val="22"/>
          <w:szCs w:val="22"/>
        </w:rPr>
        <w:t>G</w:t>
      </w:r>
      <w:r w:rsidRPr="009B0384">
        <w:rPr>
          <w:rFonts w:ascii="Arial (W1)" w:hAnsi="Arial (W1)"/>
          <w:sz w:val="22"/>
          <w:szCs w:val="22"/>
          <w:vertAlign w:val="subscript"/>
        </w:rPr>
        <w:t>cap</w:t>
      </w:r>
      <w:r w:rsidRPr="009B0384">
        <w:rPr>
          <w:rFonts w:ascii="Arial (W1)" w:hAnsi="Arial (W1)"/>
          <w:sz w:val="22"/>
          <w:szCs w:val="22"/>
        </w:rPr>
        <w:t xml:space="preserve"> = aggregated TEC of generation using that circuit</w:t>
      </w:r>
    </w:p>
    <w:p w14:paraId="36D3F1A6" w14:textId="77777777" w:rsidR="0093242F" w:rsidRPr="00532403" w:rsidRDefault="0093242F" w:rsidP="0093242F">
      <w:pPr>
        <w:spacing w:before="100" w:beforeAutospacing="1" w:after="100" w:afterAutospacing="1"/>
        <w:ind w:left="1627"/>
        <w:jc w:val="both"/>
        <w:rPr>
          <w:rFonts w:ascii="Arial" w:hAnsi="Arial" w:cs="Arial"/>
          <w:sz w:val="22"/>
          <w:szCs w:val="22"/>
        </w:rPr>
      </w:pPr>
      <w:r w:rsidRPr="00532403">
        <w:rPr>
          <w:rFonts w:ascii="Arial" w:hAnsi="Arial" w:cs="Arial"/>
          <w:sz w:val="22"/>
          <w:szCs w:val="22"/>
        </w:rPr>
        <w:t>CCF cannot be greater than 1.0.</w:t>
      </w:r>
    </w:p>
    <w:p w14:paraId="7BEA3BC0" w14:textId="77777777" w:rsidR="0093242F" w:rsidRDefault="0093242F" w:rsidP="000B6C0D">
      <w:pPr>
        <w:pStyle w:val="1"/>
        <w:jc w:val="both"/>
      </w:pPr>
    </w:p>
    <w:p w14:paraId="64033BC5" w14:textId="77777777" w:rsidR="0093242F" w:rsidRDefault="0093242F" w:rsidP="000B6C0D">
      <w:pPr>
        <w:pStyle w:val="ListParagraph"/>
      </w:pPr>
    </w:p>
    <w:p w14:paraId="6B18DAB1" w14:textId="77777777" w:rsidR="006661FE" w:rsidRDefault="006661FE" w:rsidP="007D27B2">
      <w:pPr>
        <w:pStyle w:val="1"/>
        <w:numPr>
          <w:ilvl w:val="0"/>
          <w:numId w:val="89"/>
        </w:numPr>
        <w:jc w:val="both"/>
      </w:pPr>
      <w:r>
        <w:t>A specific offshore local security factor (LocalSF) will be calculated for each offshore connection using the following methodology:</w:t>
      </w:r>
    </w:p>
    <w:p w14:paraId="338AA83F" w14:textId="77777777" w:rsidR="0033649F" w:rsidRDefault="0033649F" w:rsidP="000B6C0D">
      <w:pPr>
        <w:pStyle w:val="1"/>
        <w:ind w:left="1627"/>
        <w:jc w:val="both"/>
      </w:pPr>
    </w:p>
    <w:p w14:paraId="69653ABF" w14:textId="4214EB0A" w:rsidR="006661FE" w:rsidRDefault="008A41B4" w:rsidP="006661FE">
      <w:pPr>
        <w:pStyle w:val="1"/>
        <w:ind w:left="720" w:firstLine="720"/>
        <w:rPr>
          <w:rFonts w:cs="Arial"/>
          <w:szCs w:val="22"/>
        </w:rPr>
      </w:pPr>
      <w:r>
        <w:rPr>
          <w:rFonts w:cs="Arial"/>
          <w:noProof/>
          <w:position w:val="-46"/>
          <w:szCs w:val="22"/>
        </w:rPr>
        <w:drawing>
          <wp:inline distT="0" distB="0" distL="0" distR="0" wp14:anchorId="4F26FBAC" wp14:editId="333CE473">
            <wp:extent cx="2260600" cy="532765"/>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260600" cy="532765"/>
                    </a:xfrm>
                    <a:prstGeom prst="rect">
                      <a:avLst/>
                    </a:prstGeom>
                    <a:noFill/>
                    <a:ln>
                      <a:noFill/>
                    </a:ln>
                  </pic:spPr>
                </pic:pic>
              </a:graphicData>
            </a:graphic>
          </wp:inline>
        </w:drawing>
      </w:r>
    </w:p>
    <w:p w14:paraId="6B8BA4A0" w14:textId="77777777" w:rsidR="006661FE" w:rsidRDefault="006661FE" w:rsidP="006661FE">
      <w:pPr>
        <w:pStyle w:val="1"/>
        <w:rPr>
          <w:rFonts w:cs="Arial"/>
          <w:szCs w:val="22"/>
        </w:rPr>
      </w:pPr>
    </w:p>
    <w:p w14:paraId="673775E6" w14:textId="77777777" w:rsidR="006661FE" w:rsidRDefault="006661FE" w:rsidP="006661FE">
      <w:pPr>
        <w:pStyle w:val="1"/>
        <w:ind w:firstLine="709"/>
        <w:jc w:val="both"/>
        <w:rPr>
          <w:rFonts w:cs="Arial"/>
          <w:szCs w:val="22"/>
        </w:rPr>
      </w:pPr>
      <w:r>
        <w:rPr>
          <w:rFonts w:cs="Arial"/>
          <w:szCs w:val="22"/>
        </w:rPr>
        <w:tab/>
        <w:t>Where:</w:t>
      </w:r>
    </w:p>
    <w:p w14:paraId="55B2E86C" w14:textId="77777777" w:rsidR="006661FE" w:rsidRDefault="006661FE" w:rsidP="00870007">
      <w:pPr>
        <w:pStyle w:val="1"/>
        <w:tabs>
          <w:tab w:val="left" w:pos="2835"/>
        </w:tabs>
        <w:ind w:left="3600" w:hanging="2891"/>
        <w:jc w:val="both"/>
        <w:rPr>
          <w:rFonts w:cs="Arial"/>
          <w:szCs w:val="22"/>
        </w:rPr>
      </w:pPr>
      <w:r>
        <w:rPr>
          <w:rFonts w:cs="Arial"/>
          <w:szCs w:val="22"/>
        </w:rPr>
        <w:t>NetworkExportCapacity =</w:t>
      </w:r>
      <w:r>
        <w:rPr>
          <w:rFonts w:cs="Arial"/>
          <w:szCs w:val="22"/>
        </w:rPr>
        <w:tab/>
        <w:t xml:space="preserve">the total export capacity of the network </w:t>
      </w:r>
      <w:r w:rsidR="00277DA2">
        <w:rPr>
          <w:rFonts w:cs="Arial"/>
          <w:szCs w:val="22"/>
        </w:rPr>
        <w:t xml:space="preserve">disregarding any Offshore Interlinks </w:t>
      </w:r>
    </w:p>
    <w:p w14:paraId="4B8B5857" w14:textId="77777777" w:rsidR="006661FE" w:rsidRDefault="006661FE" w:rsidP="006661FE">
      <w:pPr>
        <w:pStyle w:val="1"/>
        <w:tabs>
          <w:tab w:val="left" w:pos="2835"/>
        </w:tabs>
        <w:ind w:firstLine="709"/>
        <w:jc w:val="both"/>
        <w:rPr>
          <w:rFonts w:cs="Arial"/>
          <w:szCs w:val="22"/>
        </w:rPr>
      </w:pPr>
      <w:r>
        <w:rPr>
          <w:rFonts w:cs="Arial"/>
          <w:szCs w:val="22"/>
        </w:rPr>
        <w:t>k</w:t>
      </w:r>
      <w:r>
        <w:rPr>
          <w:rFonts w:cs="Arial"/>
          <w:szCs w:val="22"/>
        </w:rPr>
        <w:tab/>
        <w:t xml:space="preserve">    = </w:t>
      </w:r>
      <w:r>
        <w:rPr>
          <w:rFonts w:cs="Arial"/>
          <w:szCs w:val="22"/>
        </w:rPr>
        <w:tab/>
        <w:t>the generation connected to the offshore network</w:t>
      </w:r>
    </w:p>
    <w:p w14:paraId="3BC8EB08" w14:textId="77777777" w:rsidR="006661FE" w:rsidRDefault="006661FE" w:rsidP="006661FE">
      <w:pPr>
        <w:pStyle w:val="1"/>
        <w:jc w:val="both"/>
      </w:pPr>
    </w:p>
    <w:p w14:paraId="25ED5B30" w14:textId="77777777" w:rsidR="006661FE" w:rsidRDefault="00271E09" w:rsidP="002A26AF">
      <w:pPr>
        <w:pStyle w:val="1"/>
        <w:ind w:left="1440" w:hanging="1440"/>
        <w:jc w:val="both"/>
      </w:pPr>
      <w:r>
        <w:t xml:space="preserve">       </w:t>
      </w:r>
      <w:r w:rsidR="008D32D0">
        <w:t>14.15.94</w:t>
      </w:r>
      <w:r w:rsidR="002A26AF">
        <w:tab/>
      </w:r>
      <w:r w:rsidR="006661FE">
        <w:t xml:space="preserve">The </w:t>
      </w:r>
      <w:r w:rsidR="00822EF2">
        <w:t xml:space="preserve">local </w:t>
      </w:r>
      <w:r w:rsidR="006661FE">
        <w:t>offshore</w:t>
      </w:r>
      <w:r w:rsidR="00D774A6">
        <w:t xml:space="preserve"> </w:t>
      </w:r>
      <w:r w:rsidR="006661FE">
        <w:t xml:space="preserve">security factor for single circuits with a single cable will be 1.0 and for multiple circuit connections will be capped at the locational onshore security factor, derived </w:t>
      </w:r>
      <w:r w:rsidR="00D774A6" w:rsidRPr="00D774A6">
        <w:t>in accordance with 14.15.88-14.15.90</w:t>
      </w:r>
      <w:r w:rsidR="00D774A6">
        <w:t>.</w:t>
      </w:r>
    </w:p>
    <w:p w14:paraId="1DD00CA4" w14:textId="77777777" w:rsidR="00277DA2" w:rsidRPr="00277DA2" w:rsidRDefault="00277DA2" w:rsidP="00277DA2">
      <w:pPr>
        <w:pStyle w:val="1"/>
        <w:jc w:val="both"/>
      </w:pPr>
    </w:p>
    <w:p w14:paraId="5181BF00" w14:textId="77777777" w:rsidR="00277DA2" w:rsidRDefault="00271E09" w:rsidP="00870007">
      <w:pPr>
        <w:pStyle w:val="1"/>
        <w:ind w:left="1440" w:hanging="1440"/>
        <w:jc w:val="both"/>
      </w:pPr>
      <w:r>
        <w:t xml:space="preserve">       </w:t>
      </w:r>
      <w:r w:rsidR="00277DA2" w:rsidRPr="00277DA2">
        <w:t>14.15.</w:t>
      </w:r>
      <w:r w:rsidR="008D32D0">
        <w:t>95</w:t>
      </w:r>
      <w:r w:rsidR="00277DA2" w:rsidRPr="00277DA2">
        <w:t xml:space="preserve"> </w:t>
      </w:r>
      <w:r w:rsidR="00277DA2">
        <w:tab/>
      </w:r>
      <w:r w:rsidR="00277DA2" w:rsidRPr="00277DA2">
        <w:t>The offshore local security factor for configurations with one or more Offshore Interlinks is updated so that the offshore circuit tariff will include the proportion of revenue associated with the Offshore Interlink(s). The specific offshore local security factor for configurations involving an Offshore Interlink, which may be greater than</w:t>
      </w:r>
      <w:r w:rsidR="00D774A6">
        <w:t xml:space="preserve"> </w:t>
      </w:r>
      <w:r w:rsidR="00D774A6" w:rsidRPr="00D774A6">
        <w:t>the locational onshore security factor</w:t>
      </w:r>
      <w:r w:rsidR="00277DA2" w:rsidRPr="00277DA2">
        <w:t xml:space="preserve">, will be calculated for each offshore connection using the following methodology: </w:t>
      </w:r>
    </w:p>
    <w:p w14:paraId="79895184" w14:textId="77777777" w:rsidR="00452493" w:rsidRDefault="00452493" w:rsidP="00452493">
      <w:pPr>
        <w:pStyle w:val="1"/>
        <w:ind w:left="1440" w:hanging="1440"/>
        <w:jc w:val="both"/>
      </w:pPr>
    </w:p>
    <w:p w14:paraId="24093216" w14:textId="2F9F9B37" w:rsidR="00277DA2" w:rsidRDefault="008A41B4" w:rsidP="00CD5631">
      <w:pPr>
        <w:pStyle w:val="1"/>
        <w:ind w:left="1440" w:hanging="1440"/>
        <w:jc w:val="center"/>
      </w:pPr>
      <w:r>
        <w:rPr>
          <w:rFonts w:cs="Arial"/>
          <w:noProof/>
          <w:color w:val="9BBB59"/>
          <w:position w:val="-46"/>
          <w:szCs w:val="22"/>
          <w:u w:val="single"/>
        </w:rPr>
        <w:drawing>
          <wp:inline distT="0" distB="0" distL="0" distR="0" wp14:anchorId="2591E2BB" wp14:editId="1E153BB0">
            <wp:extent cx="3938270" cy="532765"/>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3938270" cy="532765"/>
                    </a:xfrm>
                    <a:prstGeom prst="rect">
                      <a:avLst/>
                    </a:prstGeom>
                    <a:noFill/>
                    <a:ln>
                      <a:noFill/>
                    </a:ln>
                  </pic:spPr>
                </pic:pic>
              </a:graphicData>
            </a:graphic>
          </wp:inline>
        </w:drawing>
      </w:r>
    </w:p>
    <w:p w14:paraId="0FD336A9" w14:textId="77777777" w:rsidR="00277DA2" w:rsidRDefault="00277DA2" w:rsidP="00870007">
      <w:pPr>
        <w:pStyle w:val="1"/>
        <w:ind w:left="1440" w:hanging="1440"/>
        <w:jc w:val="both"/>
      </w:pPr>
    </w:p>
    <w:p w14:paraId="34E49B81" w14:textId="77777777" w:rsidR="00277DA2" w:rsidRPr="00277DA2" w:rsidRDefault="00277DA2" w:rsidP="00870007">
      <w:pPr>
        <w:pStyle w:val="1"/>
        <w:ind w:firstLine="720"/>
        <w:jc w:val="both"/>
      </w:pPr>
      <w:r w:rsidRPr="00277DA2">
        <w:t xml:space="preserve">Where: </w:t>
      </w:r>
    </w:p>
    <w:p w14:paraId="412E80D9" w14:textId="77777777" w:rsidR="00277DA2" w:rsidRPr="00277DA2" w:rsidRDefault="00277DA2" w:rsidP="00870007">
      <w:pPr>
        <w:pStyle w:val="1"/>
        <w:ind w:left="2268" w:hanging="1548"/>
        <w:jc w:val="both"/>
      </w:pPr>
      <w:r w:rsidRPr="00277DA2">
        <w:t xml:space="preserve">IRevOFTO = </w:t>
      </w:r>
      <w:r w:rsidR="001F0FA5">
        <w:t xml:space="preserve"> </w:t>
      </w:r>
      <w:r w:rsidRPr="00277DA2">
        <w:t>The appropriate proportion of the Offshore Interlink(s) revenue in £ associated with the offshore connection calculated in 14.15.</w:t>
      </w:r>
      <w:r w:rsidR="00134C1E">
        <w:t>85</w:t>
      </w:r>
      <w:r w:rsidRPr="00277DA2">
        <w:t xml:space="preserve"> </w:t>
      </w:r>
    </w:p>
    <w:p w14:paraId="3011EEA2" w14:textId="77777777" w:rsidR="00277DA2" w:rsidRPr="00277DA2" w:rsidRDefault="00277DA2" w:rsidP="00870007">
      <w:pPr>
        <w:pStyle w:val="1"/>
        <w:ind w:left="2268" w:hanging="1548"/>
        <w:jc w:val="both"/>
      </w:pPr>
      <w:r w:rsidRPr="00277DA2">
        <w:t xml:space="preserve">CRevOFTO = </w:t>
      </w:r>
      <w:r w:rsidR="001F0FA5">
        <w:t xml:space="preserve"> </w:t>
      </w:r>
      <w:r w:rsidRPr="00277DA2">
        <w:t xml:space="preserve">The offshore circuit revenue in £ associated with the circuit(s) from the offshore substation to the Single Common Substation. </w:t>
      </w:r>
    </w:p>
    <w:p w14:paraId="3AFC829C" w14:textId="77777777" w:rsidR="00277DA2" w:rsidRPr="00277DA2" w:rsidRDefault="004D2270" w:rsidP="00870007">
      <w:pPr>
        <w:pStyle w:val="1"/>
        <w:ind w:firstLine="720"/>
        <w:jc w:val="both"/>
      </w:pPr>
      <w:r w:rsidRPr="004D2270">
        <w:rPr>
          <w:u w:val="single"/>
        </w:rPr>
        <w:t>LocalSF</w:t>
      </w:r>
      <w:r w:rsidRPr="004D2270">
        <w:rPr>
          <w:u w:val="single"/>
          <w:vertAlign w:val="subscript"/>
        </w:rPr>
        <w:t>initial</w:t>
      </w:r>
      <w:r w:rsidRPr="004D2270">
        <w:rPr>
          <w:u w:val="single"/>
        </w:rPr>
        <w:t xml:space="preserve"> </w:t>
      </w:r>
      <w:r w:rsidR="00277DA2" w:rsidRPr="00277DA2">
        <w:t xml:space="preserve">= </w:t>
      </w:r>
      <w:r>
        <w:t xml:space="preserve">   </w:t>
      </w:r>
      <w:r w:rsidR="00277DA2" w:rsidRPr="00277DA2">
        <w:t>Initial Local Securi</w:t>
      </w:r>
      <w:r w:rsidR="001F0FA5">
        <w:t>ty Factor calculated in 14.15.</w:t>
      </w:r>
      <w:r w:rsidR="00D774A6">
        <w:t>93</w:t>
      </w:r>
      <w:r w:rsidR="001F0FA5">
        <w:t xml:space="preserve"> and 14.15.</w:t>
      </w:r>
      <w:r w:rsidR="00D774A6">
        <w:t>94</w:t>
      </w:r>
      <w:r w:rsidR="00277DA2" w:rsidRPr="00277DA2">
        <w:t xml:space="preserve"> </w:t>
      </w:r>
    </w:p>
    <w:p w14:paraId="042B78A3" w14:textId="77777777" w:rsidR="00277DA2" w:rsidRPr="00CC223F" w:rsidRDefault="001F0FA5" w:rsidP="00870007">
      <w:pPr>
        <w:pStyle w:val="1"/>
        <w:ind w:left="2160"/>
        <w:jc w:val="both"/>
      </w:pPr>
      <w:r>
        <w:t xml:space="preserve">  </w:t>
      </w:r>
      <w:r w:rsidR="00277DA2" w:rsidRPr="00277DA2">
        <w:t xml:space="preserve">And </w:t>
      </w:r>
      <w:r>
        <w:t>other definitions as in 14.15.</w:t>
      </w:r>
      <w:r w:rsidR="00D774A6">
        <w:t>93</w:t>
      </w:r>
      <w:r w:rsidR="00277DA2" w:rsidRPr="00277DA2">
        <w:t>.</w:t>
      </w:r>
    </w:p>
    <w:p w14:paraId="12BFB027" w14:textId="77777777" w:rsidR="00887323" w:rsidRPr="00887323" w:rsidRDefault="00887323" w:rsidP="006661FE">
      <w:pPr>
        <w:rPr>
          <w:rFonts w:ascii="Arial" w:hAnsi="Arial" w:cs="Arial"/>
          <w:b/>
        </w:rPr>
      </w:pPr>
    </w:p>
    <w:p w14:paraId="5ED57EB7" w14:textId="77777777" w:rsidR="006661FE" w:rsidRPr="00887323" w:rsidRDefault="006661FE" w:rsidP="006661FE">
      <w:pPr>
        <w:pStyle w:val="Heading3"/>
        <w:ind w:left="709"/>
        <w:jc w:val="both"/>
        <w:rPr>
          <w:rFonts w:ascii="Arial" w:hAnsi="Arial" w:cs="Arial"/>
          <w:b/>
        </w:rPr>
      </w:pPr>
      <w:bookmarkStart w:id="190" w:name="_Toc49661114"/>
      <w:bookmarkStart w:id="191" w:name="_Toc274049687"/>
      <w:r w:rsidRPr="00887323">
        <w:rPr>
          <w:rFonts w:ascii="Arial" w:hAnsi="Arial" w:cs="Arial"/>
          <w:b/>
        </w:rPr>
        <w:t>Initial Transport Tariff</w:t>
      </w:r>
      <w:bookmarkEnd w:id="190"/>
      <w:bookmarkEnd w:id="191"/>
    </w:p>
    <w:p w14:paraId="3F6B1550" w14:textId="77777777" w:rsidR="006661FE" w:rsidRDefault="00822EF2" w:rsidP="007D27B2">
      <w:pPr>
        <w:pStyle w:val="1"/>
        <w:numPr>
          <w:ilvl w:val="0"/>
          <w:numId w:val="90"/>
        </w:numPr>
        <w:jc w:val="both"/>
      </w:pPr>
      <w:r>
        <w:t xml:space="preserve">   </w:t>
      </w:r>
      <w:r w:rsidR="006661FE">
        <w:t>First an Initial Transport Tariff (ITT) must be calculated</w:t>
      </w:r>
      <w:r w:rsidR="0093242F" w:rsidRPr="0093242F">
        <w:t xml:space="preserve"> </w:t>
      </w:r>
      <w:r w:rsidR="0093242F">
        <w:t>for both Peak Security and Year Round backgrounds.</w:t>
      </w:r>
      <w:r w:rsidR="006661FE">
        <w:t xml:space="preserve"> For Generation</w:t>
      </w:r>
      <w:r w:rsidR="0033649F">
        <w:t>,</w:t>
      </w:r>
      <w:r w:rsidR="006661FE">
        <w:t xml:space="preserve"> the </w:t>
      </w:r>
      <w:r w:rsidR="0093242F">
        <w:t xml:space="preserve">Peak Security </w:t>
      </w:r>
      <w:r w:rsidR="006661FE">
        <w:t>zonal marginal km (ZMkm</w:t>
      </w:r>
      <w:r w:rsidR="0093242F" w:rsidRPr="00AC562E">
        <w:rPr>
          <w:vertAlign w:val="subscript"/>
        </w:rPr>
        <w:t>PS</w:t>
      </w:r>
      <w:r w:rsidR="006661FE">
        <w:t>)</w:t>
      </w:r>
      <w:r w:rsidR="0093242F">
        <w:t>, Year Round Not-Shared zonal marginal km (ZMkm</w:t>
      </w:r>
      <w:r w:rsidR="0093242F">
        <w:rPr>
          <w:vertAlign w:val="subscript"/>
        </w:rPr>
        <w:t>YRNS</w:t>
      </w:r>
      <w:r w:rsidR="0093242F">
        <w:t>) and Year Round Shared zonal marginal km (ZMkm</w:t>
      </w:r>
      <w:r w:rsidR="0093242F" w:rsidRPr="00AC562E">
        <w:rPr>
          <w:vertAlign w:val="subscript"/>
        </w:rPr>
        <w:t>YR</w:t>
      </w:r>
      <w:r w:rsidR="0093242F">
        <w:rPr>
          <w:vertAlign w:val="subscript"/>
        </w:rPr>
        <w:t>S</w:t>
      </w:r>
      <w:r w:rsidR="0093242F">
        <w:t xml:space="preserve">) </w:t>
      </w:r>
      <w:r w:rsidR="006661FE">
        <w:t xml:space="preserve">are simply multiplied by the expansion constant and the locational security factor to give the </w:t>
      </w:r>
      <w:r w:rsidR="0093242F">
        <w:t>Peak Security ITT,</w:t>
      </w:r>
      <w:r w:rsidR="0093242F" w:rsidRPr="000B6C0D">
        <w:t xml:space="preserve"> Year Round Not-Shared ITT and Year Round Shared ITT respectively:</w:t>
      </w:r>
    </w:p>
    <w:p w14:paraId="0A1D67F2" w14:textId="77777777" w:rsidR="006661FE" w:rsidRDefault="006661FE" w:rsidP="006661FE">
      <w:pPr>
        <w:jc w:val="both"/>
        <w:rPr>
          <w:rFonts w:ascii="Arial" w:hAnsi="Arial"/>
        </w:rPr>
      </w:pPr>
    </w:p>
    <w:p w14:paraId="25296623" w14:textId="6FB87F20" w:rsidR="006661FE" w:rsidRDefault="008A41B4" w:rsidP="006661FE">
      <w:pPr>
        <w:pStyle w:val="Equation"/>
        <w:jc w:val="center"/>
        <w:rPr>
          <w:rFonts w:ascii="Arial" w:hAnsi="Arial"/>
          <w:sz w:val="22"/>
        </w:rPr>
      </w:pPr>
      <w:r>
        <w:rPr>
          <w:rFonts w:ascii="Arial" w:hAnsi="Arial"/>
          <w:noProof/>
          <w:position w:val="-12"/>
          <w:sz w:val="22"/>
        </w:rPr>
        <w:drawing>
          <wp:inline distT="0" distB="0" distL="0" distR="0" wp14:anchorId="68B3F354" wp14:editId="1508051A">
            <wp:extent cx="2023110" cy="23749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40402189" w14:textId="6885FBED"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5A8ABDB9" wp14:editId="6C112359">
            <wp:extent cx="2195830" cy="23749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2195830" cy="237490"/>
                    </a:xfrm>
                    <a:prstGeom prst="rect">
                      <a:avLst/>
                    </a:prstGeom>
                    <a:noFill/>
                    <a:ln>
                      <a:noFill/>
                    </a:ln>
                  </pic:spPr>
                </pic:pic>
              </a:graphicData>
            </a:graphic>
          </wp:inline>
        </w:drawing>
      </w:r>
    </w:p>
    <w:p w14:paraId="77534FEB" w14:textId="6BF5562A"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179D44BE" wp14:editId="4547BB9D">
            <wp:extent cx="2023110" cy="23749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522DF1B1" w14:textId="77777777" w:rsidR="006661FE" w:rsidRDefault="006661FE" w:rsidP="006661FE">
      <w:pPr>
        <w:jc w:val="both"/>
        <w:rPr>
          <w:rFonts w:ascii="Arial" w:hAnsi="Arial"/>
        </w:rPr>
      </w:pPr>
    </w:p>
    <w:p w14:paraId="479DEEF0" w14:textId="77777777" w:rsidR="006661FE" w:rsidRDefault="006661FE" w:rsidP="006661FE">
      <w:pPr>
        <w:ind w:firstLine="720"/>
        <w:jc w:val="both"/>
        <w:rPr>
          <w:rFonts w:ascii="Arial" w:hAnsi="Arial"/>
          <w:sz w:val="22"/>
        </w:rPr>
      </w:pPr>
      <w:r>
        <w:rPr>
          <w:rFonts w:ascii="Arial" w:hAnsi="Arial"/>
          <w:sz w:val="22"/>
        </w:rPr>
        <w:t>Where</w:t>
      </w:r>
    </w:p>
    <w:p w14:paraId="10E44CA6" w14:textId="77777777" w:rsidR="006661F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t>ZMkm</w:t>
      </w:r>
      <w:r>
        <w:rPr>
          <w:rFonts w:ascii="Arial" w:hAnsi="Arial"/>
          <w:sz w:val="22"/>
          <w:vertAlign w:val="subscript"/>
        </w:rPr>
        <w:t>Gi</w:t>
      </w:r>
      <w:r w:rsidR="009B58DA" w:rsidRPr="00AC562E">
        <w:rPr>
          <w:rFonts w:ascii="Arial" w:hAnsi="Arial"/>
          <w:sz w:val="22"/>
          <w:vertAlign w:val="subscript"/>
        </w:rPr>
        <w:t>PS</w:t>
      </w:r>
      <w:r w:rsidR="009B58DA">
        <w:rPr>
          <w:rFonts w:ascii="Arial" w:hAnsi="Arial"/>
          <w:sz w:val="22"/>
        </w:rPr>
        <w:tab/>
        <w:t>=</w:t>
      </w:r>
      <w:r w:rsidR="009B58DA">
        <w:rPr>
          <w:rFonts w:ascii="Arial" w:hAnsi="Arial"/>
          <w:sz w:val="22"/>
        </w:rPr>
        <w:tab/>
        <w:t>Peak Security Zonal Marginal km for each generation zone</w:t>
      </w:r>
      <w:r>
        <w:rPr>
          <w:rFonts w:ascii="Arial" w:hAnsi="Arial"/>
          <w:sz w:val="22"/>
        </w:rPr>
        <w:tab/>
      </w:r>
      <w:r>
        <w:rPr>
          <w:rFonts w:ascii="Arial" w:hAnsi="Arial"/>
          <w:sz w:val="22"/>
        </w:rPr>
        <w:tab/>
      </w:r>
      <w:r w:rsidR="009B58DA" w:rsidRPr="000B6C0D">
        <w:rPr>
          <w:rFonts w:ascii="Arial" w:hAnsi="Arial"/>
          <w:sz w:val="22"/>
        </w:rPr>
        <w:t>ZMkm</w:t>
      </w:r>
      <w:r w:rsidR="009B58DA" w:rsidRPr="000B6C0D">
        <w:rPr>
          <w:rFonts w:ascii="Arial" w:hAnsi="Arial"/>
          <w:sz w:val="22"/>
          <w:vertAlign w:val="subscript"/>
        </w:rPr>
        <w:t>GiYRNS</w:t>
      </w:r>
      <w:r w:rsidR="009B58DA" w:rsidRPr="000B6C0D">
        <w:rPr>
          <w:rFonts w:ascii="Arial" w:hAnsi="Arial"/>
          <w:sz w:val="22"/>
        </w:rPr>
        <w:tab/>
        <w:t>=</w:t>
      </w:r>
      <w:r w:rsidR="009B58DA" w:rsidRPr="000B6C0D">
        <w:rPr>
          <w:rFonts w:ascii="Arial" w:hAnsi="Arial"/>
          <w:sz w:val="22"/>
        </w:rPr>
        <w:tab/>
        <w:t xml:space="preserve">Year Round Not-Shared </w:t>
      </w:r>
      <w:r>
        <w:rPr>
          <w:rFonts w:ascii="Arial" w:hAnsi="Arial"/>
          <w:sz w:val="22"/>
        </w:rPr>
        <w:t>Zonal Marginal km for each generation</w:t>
      </w:r>
      <w:r w:rsidR="009B58DA">
        <w:rPr>
          <w:rFonts w:ascii="Arial" w:hAnsi="Arial"/>
          <w:sz w:val="22"/>
        </w:rPr>
        <w:t xml:space="preserve"> </w:t>
      </w:r>
      <w:r w:rsidR="007B32ED">
        <w:rPr>
          <w:rFonts w:ascii="Arial" w:hAnsi="Arial"/>
          <w:sz w:val="22"/>
        </w:rPr>
        <w:t xml:space="preserve">    </w:t>
      </w:r>
      <w:r w:rsidR="009B58DA">
        <w:rPr>
          <w:rFonts w:ascii="Arial" w:hAnsi="Arial"/>
          <w:sz w:val="22"/>
        </w:rPr>
        <w:t>charging</w:t>
      </w:r>
      <w:r>
        <w:rPr>
          <w:rFonts w:ascii="Arial" w:hAnsi="Arial"/>
          <w:sz w:val="22"/>
        </w:rPr>
        <w:t xml:space="preserve"> zone</w:t>
      </w:r>
    </w:p>
    <w:p w14:paraId="215D3F84" w14:textId="77777777" w:rsidR="000E1C2E" w:rsidRDefault="000E1C2E" w:rsidP="000E1C2E">
      <w:pPr>
        <w:pStyle w:val="Variableexplanation"/>
        <w:tabs>
          <w:tab w:val="clear" w:pos="1134"/>
          <w:tab w:val="clear" w:pos="1418"/>
          <w:tab w:val="clear" w:pos="1701"/>
        </w:tabs>
        <w:ind w:left="720"/>
        <w:rPr>
          <w:rFonts w:ascii="Arial" w:hAnsi="Arial"/>
          <w:sz w:val="22"/>
        </w:rPr>
      </w:pPr>
      <w:r w:rsidRPr="000B6C0D">
        <w:rPr>
          <w:rFonts w:ascii="Arial" w:hAnsi="Arial"/>
          <w:sz w:val="22"/>
        </w:rPr>
        <w:t>ZMkm</w:t>
      </w:r>
      <w:r w:rsidRPr="000B6C0D">
        <w:rPr>
          <w:rFonts w:ascii="Arial" w:hAnsi="Arial"/>
          <w:sz w:val="22"/>
          <w:vertAlign w:val="subscript"/>
        </w:rPr>
        <w:t>GiYRS</w:t>
      </w:r>
      <w:r w:rsidRPr="000B6C0D">
        <w:rPr>
          <w:rFonts w:ascii="Arial" w:hAnsi="Arial"/>
          <w:sz w:val="22"/>
        </w:rPr>
        <w:tab/>
        <w:t>=</w:t>
      </w:r>
      <w:r w:rsidRPr="000B6C0D">
        <w:rPr>
          <w:rFonts w:ascii="Arial" w:hAnsi="Arial"/>
          <w:sz w:val="22"/>
        </w:rPr>
        <w:tab/>
        <w:t>Year Round Shared Zonal Marginal km for each generation charging zone</w:t>
      </w:r>
    </w:p>
    <w:p w14:paraId="115A822C" w14:textId="77777777" w:rsidR="000E1C2E" w:rsidRDefault="000E1C2E" w:rsidP="006661FE">
      <w:pPr>
        <w:pStyle w:val="Variableexplanation"/>
        <w:tabs>
          <w:tab w:val="clear" w:pos="1134"/>
          <w:tab w:val="clear" w:pos="1418"/>
          <w:tab w:val="clear" w:pos="1701"/>
        </w:tabs>
        <w:rPr>
          <w:rFonts w:ascii="Arial" w:hAnsi="Arial"/>
          <w:sz w:val="22"/>
        </w:rPr>
      </w:pPr>
    </w:p>
    <w:p w14:paraId="584095F1"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t>EC</w:t>
      </w:r>
      <w:r>
        <w:rPr>
          <w:rFonts w:ascii="Arial" w:hAnsi="Arial"/>
          <w:sz w:val="22"/>
        </w:rPr>
        <w:tab/>
      </w:r>
      <w:r>
        <w:rPr>
          <w:rFonts w:ascii="Arial" w:hAnsi="Arial"/>
          <w:sz w:val="22"/>
        </w:rPr>
        <w:tab/>
        <w:t>=</w:t>
      </w:r>
      <w:r>
        <w:rPr>
          <w:rFonts w:ascii="Arial" w:hAnsi="Arial"/>
          <w:sz w:val="22"/>
        </w:rPr>
        <w:tab/>
        <w:t>Expansion Constant</w:t>
      </w:r>
    </w:p>
    <w:p w14:paraId="40C53516" w14:textId="77777777" w:rsidR="006661FE" w:rsidRDefault="006661FE" w:rsidP="006661FE">
      <w:pPr>
        <w:pStyle w:val="Variableexplanation"/>
        <w:tabs>
          <w:tab w:val="clear" w:pos="1134"/>
          <w:tab w:val="clear" w:pos="1418"/>
          <w:tab w:val="clear" w:pos="1701"/>
        </w:tabs>
        <w:ind w:firstLine="720"/>
        <w:rPr>
          <w:rFonts w:ascii="Arial" w:hAnsi="Arial"/>
          <w:sz w:val="22"/>
        </w:rPr>
      </w:pPr>
      <w:r>
        <w:rPr>
          <w:rFonts w:ascii="Arial" w:hAnsi="Arial"/>
          <w:sz w:val="22"/>
        </w:rPr>
        <w:t>LSF</w:t>
      </w:r>
      <w:r>
        <w:rPr>
          <w:rFonts w:ascii="Arial" w:hAnsi="Arial"/>
          <w:sz w:val="22"/>
        </w:rPr>
        <w:tab/>
      </w:r>
      <w:r>
        <w:rPr>
          <w:rFonts w:ascii="Arial" w:hAnsi="Arial"/>
          <w:sz w:val="22"/>
        </w:rPr>
        <w:tab/>
        <w:t>=</w:t>
      </w:r>
      <w:r>
        <w:rPr>
          <w:rFonts w:ascii="Arial" w:hAnsi="Arial"/>
          <w:sz w:val="22"/>
        </w:rPr>
        <w:tab/>
        <w:t>Locational Security Factor</w:t>
      </w:r>
      <w:r>
        <w:rPr>
          <w:rFonts w:ascii="Arial" w:hAnsi="Arial"/>
          <w:sz w:val="22"/>
        </w:rPr>
        <w:fldChar w:fldCharType="begin"/>
      </w:r>
      <w:r>
        <w:rPr>
          <w:rFonts w:ascii="Arial" w:hAnsi="Arial"/>
        </w:rPr>
        <w:instrText xml:space="preserve"> XE "Expansion Constant" </w:instrText>
      </w:r>
      <w:r>
        <w:rPr>
          <w:rFonts w:ascii="Arial" w:hAnsi="Arial"/>
          <w:sz w:val="22"/>
        </w:rPr>
        <w:fldChar w:fldCharType="end"/>
      </w:r>
    </w:p>
    <w:p w14:paraId="68927477" w14:textId="77777777" w:rsidR="000E1C2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r>
      <w:r w:rsidR="009B58DA">
        <w:rPr>
          <w:rFonts w:ascii="Arial" w:hAnsi="Arial"/>
          <w:sz w:val="22"/>
        </w:rPr>
        <w:t>ITT</w:t>
      </w:r>
      <w:r w:rsidR="009B58DA">
        <w:rPr>
          <w:rFonts w:ascii="Arial" w:hAnsi="Arial"/>
          <w:sz w:val="22"/>
          <w:vertAlign w:val="subscript"/>
        </w:rPr>
        <w:t>Gi</w:t>
      </w:r>
      <w:r w:rsidR="009B58DA" w:rsidRPr="00AC562E">
        <w:rPr>
          <w:rFonts w:ascii="Arial" w:hAnsi="Arial"/>
          <w:sz w:val="22"/>
          <w:vertAlign w:val="subscript"/>
        </w:rPr>
        <w:t>PS</w:t>
      </w:r>
      <w:r w:rsidR="009B58DA">
        <w:rPr>
          <w:rFonts w:ascii="Arial" w:hAnsi="Arial"/>
          <w:sz w:val="22"/>
          <w:vertAlign w:val="subscript"/>
        </w:rPr>
        <w:tab/>
      </w:r>
      <w:r w:rsidR="009B58DA">
        <w:rPr>
          <w:rFonts w:ascii="Arial" w:hAnsi="Arial"/>
          <w:sz w:val="22"/>
        </w:rPr>
        <w:tab/>
        <w:t>=</w:t>
      </w:r>
      <w:r w:rsidR="009B58DA">
        <w:rPr>
          <w:rFonts w:ascii="Arial" w:hAnsi="Arial"/>
          <w:sz w:val="22"/>
        </w:rPr>
        <w:tab/>
        <w:t xml:space="preserve">Peak Security Initial Transport Tariff (£/MW) for each generation zone </w:t>
      </w:r>
    </w:p>
    <w:p w14:paraId="558AF383" w14:textId="77777777" w:rsidR="006661FE" w:rsidRDefault="000E1C2E" w:rsidP="000B6C0D">
      <w:pPr>
        <w:pStyle w:val="Variableexplanation"/>
        <w:tabs>
          <w:tab w:val="clear" w:pos="1134"/>
          <w:tab w:val="clear" w:pos="1418"/>
          <w:tab w:val="clear" w:pos="1701"/>
        </w:tabs>
        <w:ind w:left="720"/>
        <w:rPr>
          <w:rFonts w:ascii="Arial" w:hAnsi="Arial"/>
          <w:sz w:val="22"/>
        </w:rPr>
      </w:pPr>
      <w:r w:rsidRPr="000B6C0D">
        <w:rPr>
          <w:rFonts w:ascii="Arial" w:hAnsi="Arial"/>
          <w:sz w:val="22"/>
        </w:rPr>
        <w:t>ITT</w:t>
      </w:r>
      <w:r w:rsidRPr="000B6C0D">
        <w:rPr>
          <w:rFonts w:ascii="Arial" w:hAnsi="Arial"/>
          <w:sz w:val="22"/>
          <w:vertAlign w:val="subscript"/>
        </w:rPr>
        <w:t>GiYRNS</w:t>
      </w:r>
      <w:r w:rsidRPr="000B6C0D">
        <w:rPr>
          <w:rFonts w:ascii="Arial" w:hAnsi="Arial"/>
          <w:sz w:val="22"/>
          <w:vertAlign w:val="subscript"/>
        </w:rPr>
        <w:tab/>
      </w:r>
      <w:r w:rsidRPr="000B6C0D">
        <w:rPr>
          <w:rFonts w:ascii="Arial" w:hAnsi="Arial"/>
          <w:sz w:val="22"/>
        </w:rPr>
        <w:t>=</w:t>
      </w:r>
      <w:r w:rsidRPr="000B6C0D">
        <w:rPr>
          <w:rFonts w:ascii="Arial" w:hAnsi="Arial"/>
          <w:sz w:val="22"/>
        </w:rPr>
        <w:tab/>
        <w:t>Year Round Not-</w:t>
      </w:r>
      <w:r>
        <w:rPr>
          <w:rFonts w:ascii="Arial" w:hAnsi="Arial"/>
          <w:sz w:val="22"/>
        </w:rPr>
        <w:t xml:space="preserve">Shared </w:t>
      </w:r>
      <w:r w:rsidR="006661FE">
        <w:rPr>
          <w:rFonts w:ascii="Arial" w:hAnsi="Arial"/>
          <w:sz w:val="22"/>
        </w:rPr>
        <w:t xml:space="preserve">Initial Transport Tariff (£/MW) for each generation </w:t>
      </w:r>
      <w:r>
        <w:rPr>
          <w:rFonts w:ascii="Arial" w:hAnsi="Arial"/>
          <w:sz w:val="22"/>
        </w:rPr>
        <w:t xml:space="preserve">charging </w:t>
      </w:r>
      <w:r w:rsidR="006661FE">
        <w:rPr>
          <w:rFonts w:ascii="Arial" w:hAnsi="Arial"/>
          <w:sz w:val="22"/>
        </w:rPr>
        <w:t>zone</w:t>
      </w:r>
    </w:p>
    <w:p w14:paraId="4EACD336" w14:textId="77777777" w:rsidR="00075548" w:rsidRDefault="00075548" w:rsidP="00075548">
      <w:pPr>
        <w:pStyle w:val="Variableexplanation"/>
        <w:tabs>
          <w:tab w:val="clear" w:pos="1134"/>
          <w:tab w:val="clear" w:pos="1418"/>
          <w:tab w:val="clear" w:pos="1701"/>
        </w:tabs>
        <w:ind w:left="720"/>
        <w:rPr>
          <w:rFonts w:ascii="Arial" w:hAnsi="Arial"/>
          <w:sz w:val="22"/>
        </w:rPr>
      </w:pPr>
      <w:r w:rsidRPr="000B6C0D">
        <w:rPr>
          <w:rFonts w:ascii="Arial" w:hAnsi="Arial"/>
          <w:sz w:val="22"/>
        </w:rPr>
        <w:t>ITT</w:t>
      </w:r>
      <w:r w:rsidRPr="000B6C0D">
        <w:rPr>
          <w:rFonts w:ascii="Arial" w:hAnsi="Arial"/>
          <w:sz w:val="22"/>
          <w:vertAlign w:val="subscript"/>
        </w:rPr>
        <w:t>GiYRS</w:t>
      </w:r>
      <w:r w:rsidRPr="000B6C0D">
        <w:rPr>
          <w:rFonts w:ascii="Arial" w:hAnsi="Arial"/>
          <w:sz w:val="22"/>
          <w:vertAlign w:val="subscript"/>
        </w:rPr>
        <w:tab/>
      </w:r>
      <w:r w:rsidRPr="000B6C0D">
        <w:rPr>
          <w:rFonts w:ascii="Arial" w:hAnsi="Arial"/>
          <w:sz w:val="22"/>
        </w:rPr>
        <w:t>=</w:t>
      </w:r>
      <w:r w:rsidRPr="000B6C0D">
        <w:rPr>
          <w:rFonts w:ascii="Arial" w:hAnsi="Arial"/>
          <w:sz w:val="22"/>
        </w:rPr>
        <w:tab/>
        <w:t>Year Round Shared Initial Transport Tariff (£/MW) for each generation charging zone</w:t>
      </w:r>
      <w:r w:rsidRPr="00075548">
        <w:rPr>
          <w:rFonts w:ascii="Arial" w:hAnsi="Arial"/>
          <w:sz w:val="22"/>
        </w:rPr>
        <w:t>.</w:t>
      </w:r>
    </w:p>
    <w:p w14:paraId="572FAAAA" w14:textId="77777777" w:rsidR="00075548" w:rsidRDefault="00075548" w:rsidP="006661FE">
      <w:pPr>
        <w:pStyle w:val="Variableexplanation"/>
        <w:tabs>
          <w:tab w:val="clear" w:pos="1134"/>
          <w:tab w:val="clear" w:pos="1418"/>
          <w:tab w:val="clear" w:pos="1701"/>
        </w:tabs>
        <w:rPr>
          <w:rFonts w:ascii="Arial" w:hAnsi="Arial"/>
          <w:sz w:val="22"/>
        </w:rPr>
      </w:pPr>
    </w:p>
    <w:p w14:paraId="5AB312C0" w14:textId="77777777" w:rsidR="006661FE" w:rsidRDefault="006661FE" w:rsidP="006661FE">
      <w:pPr>
        <w:pStyle w:val="Variableexplanation"/>
        <w:rPr>
          <w:rFonts w:ascii="Arial" w:hAnsi="Arial"/>
          <w:sz w:val="22"/>
        </w:rPr>
      </w:pPr>
    </w:p>
    <w:p w14:paraId="22E3252C" w14:textId="77777777" w:rsidR="006661FE" w:rsidRDefault="006661FE" w:rsidP="007D27B2">
      <w:pPr>
        <w:pStyle w:val="1"/>
        <w:numPr>
          <w:ilvl w:val="0"/>
          <w:numId w:val="90"/>
        </w:numPr>
        <w:jc w:val="both"/>
      </w:pPr>
      <w:r>
        <w:t>Similarly, for demand the</w:t>
      </w:r>
      <w:r w:rsidR="00075548">
        <w:t xml:space="preserve"> Peak Security</w:t>
      </w:r>
      <w:r>
        <w:t xml:space="preserve"> zonal marginal km (</w:t>
      </w:r>
      <w:r w:rsidR="00075548" w:rsidRPr="00075548">
        <w:t xml:space="preserve"> </w:t>
      </w:r>
      <w:r w:rsidR="00075548">
        <w:t>ZMkm</w:t>
      </w:r>
      <w:r w:rsidR="00075548" w:rsidRPr="00AC562E">
        <w:rPr>
          <w:vertAlign w:val="subscript"/>
        </w:rPr>
        <w:t>PS</w:t>
      </w:r>
      <w:r w:rsidR="00075548">
        <w:t>) and Year Round zonal marginal km (ZMkm</w:t>
      </w:r>
      <w:r w:rsidR="00075548" w:rsidRPr="00AC562E">
        <w:rPr>
          <w:vertAlign w:val="subscript"/>
        </w:rPr>
        <w:t>YR</w:t>
      </w:r>
      <w:r>
        <w:t xml:space="preserve">) are simply multiplied by the expansion constant and the locational security factor to give the </w:t>
      </w:r>
      <w:r w:rsidR="00075548">
        <w:t>Peak Security ITT and Year Round ITT respectively:</w:t>
      </w:r>
    </w:p>
    <w:p w14:paraId="7F15BF27" w14:textId="77777777" w:rsidR="006661FE" w:rsidRDefault="006661FE" w:rsidP="006661FE">
      <w:pPr>
        <w:pStyle w:val="1"/>
        <w:jc w:val="both"/>
      </w:pPr>
    </w:p>
    <w:p w14:paraId="005347E3" w14:textId="4BD420F2" w:rsidR="006661FE" w:rsidRDefault="008A41B4" w:rsidP="006661FE">
      <w:pPr>
        <w:pStyle w:val="Equation"/>
        <w:jc w:val="center"/>
        <w:rPr>
          <w:rFonts w:ascii="Arial" w:hAnsi="Arial"/>
          <w:position w:val="-12"/>
          <w:sz w:val="22"/>
        </w:rPr>
      </w:pPr>
      <w:r>
        <w:rPr>
          <w:rFonts w:ascii="Arial" w:hAnsi="Arial"/>
          <w:noProof/>
          <w:position w:val="-12"/>
          <w:sz w:val="22"/>
        </w:rPr>
        <w:drawing>
          <wp:inline distT="0" distB="0" distL="0" distR="0" wp14:anchorId="0762DB08" wp14:editId="7F250F97">
            <wp:extent cx="2023110" cy="22288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2023110" cy="222885"/>
                    </a:xfrm>
                    <a:prstGeom prst="rect">
                      <a:avLst/>
                    </a:prstGeom>
                    <a:noFill/>
                    <a:ln>
                      <a:noFill/>
                    </a:ln>
                  </pic:spPr>
                </pic:pic>
              </a:graphicData>
            </a:graphic>
          </wp:inline>
        </w:drawing>
      </w:r>
    </w:p>
    <w:p w14:paraId="15F987BD" w14:textId="3D60AF49" w:rsidR="00075548" w:rsidRDefault="008A41B4" w:rsidP="006661FE">
      <w:pPr>
        <w:pStyle w:val="Equation"/>
        <w:jc w:val="center"/>
        <w:rPr>
          <w:rFonts w:ascii="Arial" w:hAnsi="Arial"/>
          <w:sz w:val="22"/>
        </w:rPr>
      </w:pPr>
      <w:r>
        <w:rPr>
          <w:rFonts w:ascii="Arial" w:hAnsi="Arial"/>
          <w:noProof/>
          <w:position w:val="-12"/>
          <w:sz w:val="22"/>
        </w:rPr>
        <w:drawing>
          <wp:inline distT="0" distB="0" distL="0" distR="0" wp14:anchorId="7679899C" wp14:editId="3A9691B5">
            <wp:extent cx="2016125" cy="23749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2016125" cy="237490"/>
                    </a:xfrm>
                    <a:prstGeom prst="rect">
                      <a:avLst/>
                    </a:prstGeom>
                    <a:noFill/>
                    <a:ln>
                      <a:noFill/>
                    </a:ln>
                  </pic:spPr>
                </pic:pic>
              </a:graphicData>
            </a:graphic>
          </wp:inline>
        </w:drawing>
      </w:r>
    </w:p>
    <w:p w14:paraId="20D920F3" w14:textId="77777777" w:rsidR="006661FE" w:rsidRDefault="006661FE" w:rsidP="006661FE">
      <w:pPr>
        <w:ind w:firstLine="720"/>
        <w:jc w:val="both"/>
        <w:rPr>
          <w:rFonts w:ascii="Arial" w:hAnsi="Arial"/>
          <w:sz w:val="22"/>
        </w:rPr>
      </w:pPr>
      <w:r>
        <w:rPr>
          <w:rFonts w:ascii="Arial" w:hAnsi="Arial"/>
          <w:sz w:val="22"/>
        </w:rPr>
        <w:t>Where</w:t>
      </w:r>
    </w:p>
    <w:p w14:paraId="44D1D077"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t>ZMkm</w:t>
      </w:r>
      <w:r>
        <w:rPr>
          <w:rFonts w:ascii="Arial" w:hAnsi="Arial"/>
          <w:sz w:val="22"/>
          <w:vertAlign w:val="subscript"/>
        </w:rPr>
        <w:t>Di</w:t>
      </w:r>
      <w:r w:rsidR="00075548" w:rsidRPr="00AC562E">
        <w:rPr>
          <w:rFonts w:ascii="Arial" w:hAnsi="Arial"/>
          <w:sz w:val="22"/>
          <w:vertAlign w:val="subscript"/>
        </w:rPr>
        <w:t>PS</w:t>
      </w:r>
      <w:r w:rsidR="00075548">
        <w:rPr>
          <w:rFonts w:ascii="Arial" w:hAnsi="Arial"/>
          <w:sz w:val="22"/>
        </w:rPr>
        <w:tab/>
        <w:t>=</w:t>
      </w:r>
      <w:r w:rsidR="00075548">
        <w:rPr>
          <w:rFonts w:ascii="Arial" w:hAnsi="Arial"/>
          <w:sz w:val="22"/>
        </w:rPr>
        <w:tab/>
        <w:t>Peak Security</w:t>
      </w:r>
      <w:r>
        <w:rPr>
          <w:rFonts w:ascii="Arial" w:hAnsi="Arial"/>
          <w:sz w:val="22"/>
        </w:rPr>
        <w:tab/>
        <w:t>Zonal Marginal km for each demand zone</w:t>
      </w:r>
    </w:p>
    <w:p w14:paraId="40374E81" w14:textId="77777777" w:rsidR="00075548" w:rsidRDefault="006661FE" w:rsidP="00075548">
      <w:pPr>
        <w:pStyle w:val="Variableexplanation"/>
        <w:tabs>
          <w:tab w:val="clear" w:pos="1134"/>
          <w:tab w:val="clear" w:pos="1418"/>
          <w:tab w:val="clear" w:pos="1701"/>
        </w:tabs>
        <w:rPr>
          <w:rFonts w:ascii="Arial" w:hAnsi="Arial"/>
          <w:sz w:val="22"/>
        </w:rPr>
      </w:pPr>
      <w:r>
        <w:rPr>
          <w:rFonts w:ascii="Arial" w:hAnsi="Arial"/>
          <w:sz w:val="22"/>
        </w:rPr>
        <w:tab/>
      </w:r>
      <w:r w:rsidR="00075548" w:rsidRPr="00075548">
        <w:rPr>
          <w:rFonts w:ascii="Arial" w:hAnsi="Arial"/>
          <w:sz w:val="22"/>
        </w:rPr>
        <w:t xml:space="preserve"> </w:t>
      </w:r>
      <w:r w:rsidR="00075548">
        <w:rPr>
          <w:rFonts w:ascii="Arial" w:hAnsi="Arial"/>
          <w:sz w:val="22"/>
        </w:rPr>
        <w:t>ZMkm</w:t>
      </w:r>
      <w:r w:rsidR="00075548">
        <w:rPr>
          <w:rFonts w:ascii="Arial" w:hAnsi="Arial"/>
          <w:sz w:val="22"/>
          <w:vertAlign w:val="subscript"/>
        </w:rPr>
        <w:t>Di</w:t>
      </w:r>
      <w:r w:rsidR="00075548" w:rsidRPr="00AC562E">
        <w:rPr>
          <w:rFonts w:ascii="Arial" w:hAnsi="Arial"/>
          <w:sz w:val="22"/>
          <w:vertAlign w:val="subscript"/>
        </w:rPr>
        <w:t>YR</w:t>
      </w:r>
      <w:r w:rsidR="00075548">
        <w:rPr>
          <w:rFonts w:ascii="Arial" w:hAnsi="Arial"/>
          <w:sz w:val="22"/>
        </w:rPr>
        <w:tab/>
        <w:t>=</w:t>
      </w:r>
      <w:r w:rsidR="00075548">
        <w:rPr>
          <w:rFonts w:ascii="Arial" w:hAnsi="Arial"/>
          <w:sz w:val="22"/>
        </w:rPr>
        <w:tab/>
        <w:t>Year Round Zonal Marginal km for each demand zone</w:t>
      </w:r>
    </w:p>
    <w:p w14:paraId="24CB8C92" w14:textId="77777777" w:rsidR="006661FE" w:rsidRDefault="006661FE" w:rsidP="006661FE">
      <w:pPr>
        <w:pStyle w:val="Variableexplanation"/>
        <w:tabs>
          <w:tab w:val="clear" w:pos="1134"/>
          <w:tab w:val="clear" w:pos="1418"/>
          <w:tab w:val="clear" w:pos="1701"/>
        </w:tabs>
        <w:rPr>
          <w:rFonts w:ascii="Arial" w:hAnsi="Arial"/>
          <w:sz w:val="22"/>
        </w:rPr>
      </w:pPr>
    </w:p>
    <w:p w14:paraId="2FDC917C" w14:textId="77777777" w:rsidR="00075548" w:rsidRDefault="00075548" w:rsidP="00075548">
      <w:pPr>
        <w:pStyle w:val="Variableexplanation"/>
        <w:ind w:left="720"/>
        <w:rPr>
          <w:rFonts w:ascii="Arial" w:hAnsi="Arial"/>
          <w:sz w:val="22"/>
        </w:rPr>
      </w:pPr>
      <w:r w:rsidRPr="00075548">
        <w:rPr>
          <w:rFonts w:ascii="Arial" w:hAnsi="Arial"/>
          <w:sz w:val="22"/>
        </w:rPr>
        <w:t xml:space="preserve"> </w:t>
      </w:r>
      <w:r>
        <w:rPr>
          <w:rFonts w:ascii="Arial" w:hAnsi="Arial"/>
          <w:sz w:val="22"/>
        </w:rPr>
        <w:fldChar w:fldCharType="begin"/>
      </w:r>
      <w:r>
        <w:rPr>
          <w:rFonts w:ascii="Arial" w:hAnsi="Arial"/>
        </w:rPr>
        <w:instrText>xe "Expansion Constant"</w:instrText>
      </w:r>
      <w:r>
        <w:rPr>
          <w:rFonts w:ascii="Arial" w:hAnsi="Arial"/>
          <w:sz w:val="22"/>
        </w:rPr>
        <w:fldChar w:fldCharType="end"/>
      </w:r>
      <w:r>
        <w:rPr>
          <w:rFonts w:ascii="Arial" w:hAnsi="Arial"/>
          <w:sz w:val="22"/>
        </w:rPr>
        <w:t>ITT</w:t>
      </w:r>
      <w:r>
        <w:rPr>
          <w:rFonts w:ascii="Arial" w:hAnsi="Arial"/>
          <w:sz w:val="22"/>
          <w:vertAlign w:val="subscript"/>
        </w:rPr>
        <w:t>Di</w:t>
      </w:r>
      <w:r w:rsidRPr="00AC562E">
        <w:rPr>
          <w:rFonts w:ascii="Arial" w:hAnsi="Arial"/>
          <w:sz w:val="22"/>
          <w:vertAlign w:val="subscript"/>
        </w:rPr>
        <w:t>PS</w:t>
      </w:r>
      <w:r>
        <w:rPr>
          <w:rFonts w:ascii="Arial" w:hAnsi="Arial"/>
          <w:sz w:val="22"/>
        </w:rPr>
        <w:tab/>
      </w:r>
      <w:r>
        <w:rPr>
          <w:rFonts w:ascii="Arial" w:hAnsi="Arial"/>
          <w:sz w:val="22"/>
        </w:rPr>
        <w:tab/>
        <w:t>=</w:t>
      </w:r>
      <w:r>
        <w:rPr>
          <w:rFonts w:ascii="Arial" w:hAnsi="Arial"/>
          <w:sz w:val="22"/>
        </w:rPr>
        <w:tab/>
        <w:t>Peak Security Initial Transport Tariff (£/MW) for each demand one</w:t>
      </w:r>
    </w:p>
    <w:p w14:paraId="3BC610B9"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r w:rsidR="00075548">
        <w:rPr>
          <w:rFonts w:ascii="Arial" w:hAnsi="Arial"/>
          <w:sz w:val="22"/>
        </w:rPr>
        <w:t>ITT</w:t>
      </w:r>
      <w:r w:rsidR="00075548">
        <w:rPr>
          <w:rFonts w:ascii="Arial" w:hAnsi="Arial"/>
          <w:sz w:val="22"/>
          <w:vertAlign w:val="subscript"/>
        </w:rPr>
        <w:t>Di</w:t>
      </w:r>
      <w:r w:rsidR="00075548" w:rsidRPr="00AC562E">
        <w:rPr>
          <w:rFonts w:ascii="Arial" w:hAnsi="Arial"/>
          <w:sz w:val="22"/>
          <w:vertAlign w:val="subscript"/>
        </w:rPr>
        <w:t>YR</w:t>
      </w:r>
      <w:r w:rsidR="00075548">
        <w:rPr>
          <w:rFonts w:ascii="Arial" w:hAnsi="Arial"/>
          <w:sz w:val="22"/>
        </w:rPr>
        <w:tab/>
      </w:r>
      <w:r w:rsidR="00075548">
        <w:rPr>
          <w:rFonts w:ascii="Arial" w:hAnsi="Arial"/>
          <w:sz w:val="22"/>
        </w:rPr>
        <w:tab/>
        <w:t>=</w:t>
      </w:r>
      <w:r w:rsidR="00075548">
        <w:rPr>
          <w:rFonts w:ascii="Arial" w:hAnsi="Arial"/>
          <w:sz w:val="22"/>
        </w:rPr>
        <w:tab/>
        <w:t xml:space="preserve">Year Round </w:t>
      </w:r>
      <w:r>
        <w:rPr>
          <w:rFonts w:ascii="Arial" w:hAnsi="Arial"/>
          <w:sz w:val="22"/>
        </w:rPr>
        <w:t>Initial Transport Tariff (£/MW) for each demand zone</w:t>
      </w:r>
    </w:p>
    <w:p w14:paraId="387C5868" w14:textId="77777777" w:rsidR="006661FE" w:rsidRDefault="006661FE" w:rsidP="006661FE">
      <w:pPr>
        <w:pStyle w:val="Variableexplanation"/>
        <w:rPr>
          <w:rFonts w:ascii="Arial" w:hAnsi="Arial"/>
          <w:sz w:val="22"/>
        </w:rPr>
      </w:pPr>
      <w:r>
        <w:rPr>
          <w:rFonts w:ascii="Arial" w:hAnsi="Arial"/>
          <w:sz w:val="22"/>
        </w:rPr>
        <w:tab/>
      </w:r>
    </w:p>
    <w:p w14:paraId="15586766" w14:textId="77777777" w:rsidR="006661FE" w:rsidRDefault="006661FE" w:rsidP="007D27B2">
      <w:pPr>
        <w:pStyle w:val="1"/>
        <w:numPr>
          <w:ilvl w:val="0"/>
          <w:numId w:val="90"/>
        </w:numPr>
        <w:jc w:val="both"/>
      </w:pPr>
      <w:r>
        <w:t xml:space="preserve">The next step is to multiply these </w:t>
      </w:r>
      <w:r w:rsidR="00075548">
        <w:t xml:space="preserve">ITTs </w:t>
      </w:r>
      <w:r>
        <w:t xml:space="preserve">by the expected metered triad </w:t>
      </w:r>
      <w:r w:rsidR="004633BA">
        <w:t xml:space="preserve">gross GSP group </w:t>
      </w:r>
      <w:r>
        <w:t>demand and generation capacity to gain an estimate of the initial revenue recovery</w:t>
      </w:r>
      <w:r w:rsidR="00075548">
        <w:t xml:space="preserve"> for both Peak Security and Year Round backgrounds</w:t>
      </w:r>
      <w:r w:rsidR="00075548" w:rsidRPr="00B13788">
        <w:t xml:space="preserve">. </w:t>
      </w:r>
      <w:r w:rsidR="00075548">
        <w:t>The metered triad</w:t>
      </w:r>
      <w:r w:rsidR="004633BA">
        <w:t xml:space="preserve"> gross GSP group</w:t>
      </w:r>
      <w:r w:rsidR="00075548">
        <w:t xml:space="preserve"> demand and generation capacity </w:t>
      </w:r>
      <w:r>
        <w:t xml:space="preserve">are based on </w:t>
      </w:r>
      <w:r w:rsidR="004633BA">
        <w:t xml:space="preserve">analysis of </w:t>
      </w:r>
      <w:r>
        <w:t>forecasts provided by Users and are confidential.</w:t>
      </w:r>
    </w:p>
    <w:p w14:paraId="7B8370D1" w14:textId="77777777" w:rsidR="004633BA" w:rsidRDefault="004633BA" w:rsidP="004633BA">
      <w:pPr>
        <w:pStyle w:val="1"/>
        <w:ind w:left="1627"/>
        <w:jc w:val="both"/>
      </w:pPr>
    </w:p>
    <w:p w14:paraId="7C8C0E0A" w14:textId="77777777" w:rsidR="004633BA" w:rsidRDefault="004633BA" w:rsidP="004633BA">
      <w:pPr>
        <w:pStyle w:val="1"/>
        <w:ind w:left="1627"/>
        <w:jc w:val="both"/>
      </w:pPr>
      <w:r>
        <w:t>Metered triad gross GSP group demand is net demand for all GSP groups less embedded exports for all GSP groups.</w:t>
      </w:r>
    </w:p>
    <w:p w14:paraId="24038940" w14:textId="77777777" w:rsidR="00636937" w:rsidRDefault="00636937" w:rsidP="007D27B2">
      <w:pPr>
        <w:pStyle w:val="1"/>
        <w:numPr>
          <w:ilvl w:val="1"/>
          <w:numId w:val="90"/>
        </w:numPr>
        <w:jc w:val="both"/>
      </w:pPr>
    </w:p>
    <w:p w14:paraId="36B51A37" w14:textId="77777777" w:rsidR="006661FE" w:rsidRDefault="006661FE" w:rsidP="006661FE">
      <w:pPr>
        <w:jc w:val="both"/>
        <w:rPr>
          <w:rFonts w:ascii="Arial" w:hAnsi="Arial"/>
        </w:rPr>
      </w:pPr>
    </w:p>
    <w:p w14:paraId="5CBB9223" w14:textId="77777777" w:rsidR="00BF4F42" w:rsidRDefault="006661FE" w:rsidP="006661FE">
      <w:pPr>
        <w:jc w:val="both"/>
        <w:rPr>
          <w:rFonts w:ascii="Arial" w:hAnsi="Arial"/>
        </w:rPr>
      </w:pPr>
      <w:r>
        <w:rPr>
          <w:rFonts w:ascii="Arial" w:hAnsi="Arial"/>
        </w:rPr>
        <w:tab/>
        <w:t xml:space="preserve">      </w:t>
      </w:r>
      <w:r>
        <w:rPr>
          <w:rFonts w:ascii="Arial" w:hAnsi="Arial"/>
        </w:rPr>
        <w:tab/>
        <w:t xml:space="preserve">    </w:t>
      </w:r>
    </w:p>
    <w:p w14:paraId="22E2209C" w14:textId="77777777" w:rsidR="00BF4F42" w:rsidRPr="00BF4F42" w:rsidRDefault="00423464" w:rsidP="00423464">
      <w:pPr>
        <w:ind w:left="709" w:hanging="709"/>
        <w:jc w:val="both"/>
        <w:rPr>
          <w:rFonts w:ascii="Arial" w:hAnsi="Arial"/>
        </w:rPr>
      </w:pPr>
      <w:r>
        <w:rPr>
          <w:rFonts w:ascii="Arial" w:hAnsi="Arial"/>
        </w:rPr>
        <w:t xml:space="preserve">          </w:t>
      </w:r>
      <w:r w:rsidR="00BF4F42" w:rsidRPr="00BF4F42">
        <w:rPr>
          <w:rFonts w:ascii="Arial" w:hAnsi="Arial"/>
        </w:rPr>
        <w:t>Where</w:t>
      </w:r>
    </w:p>
    <w:p w14:paraId="5809B69E" w14:textId="77777777" w:rsidR="00BF4F42" w:rsidRPr="00BF4F42" w:rsidRDefault="00BF4F42" w:rsidP="00423464">
      <w:pPr>
        <w:ind w:left="709" w:hanging="709"/>
        <w:jc w:val="both"/>
        <w:rPr>
          <w:rFonts w:ascii="Arial" w:hAnsi="Arial"/>
        </w:rPr>
      </w:pPr>
      <w:r w:rsidRPr="00BF4F42">
        <w:rPr>
          <w:rFonts w:ascii="Arial" w:hAnsi="Arial"/>
        </w:rPr>
        <w:tab/>
        <w:t>ITRR</w:t>
      </w:r>
      <w:r w:rsidRPr="00BF4F42">
        <w:rPr>
          <w:rFonts w:ascii="Arial" w:hAnsi="Arial"/>
          <w:vertAlign w:val="subscript"/>
        </w:rPr>
        <w:t>G</w:t>
      </w:r>
      <w:r w:rsidRPr="00BF4F42">
        <w:rPr>
          <w:rFonts w:ascii="Arial" w:hAnsi="Arial"/>
        </w:rPr>
        <w:tab/>
      </w:r>
      <w:r w:rsidRPr="00BF4F42">
        <w:rPr>
          <w:rFonts w:ascii="Arial" w:hAnsi="Arial"/>
        </w:rPr>
        <w:tab/>
        <w:t>=</w:t>
      </w:r>
      <w:r w:rsidRPr="00BF4F42">
        <w:rPr>
          <w:rFonts w:ascii="Arial" w:hAnsi="Arial"/>
        </w:rPr>
        <w:tab/>
        <w:t>Initial Transport Revenue Recovery for generation</w:t>
      </w:r>
    </w:p>
    <w:p w14:paraId="07AFC336" w14:textId="77777777" w:rsidR="004633BA" w:rsidRDefault="00423464" w:rsidP="00423464">
      <w:pPr>
        <w:ind w:left="709" w:hanging="709"/>
        <w:jc w:val="both"/>
        <w:rPr>
          <w:rFonts w:ascii="Arial" w:hAnsi="Arial"/>
        </w:rPr>
      </w:pPr>
      <w:r>
        <w:rPr>
          <w:rFonts w:ascii="Arial" w:hAnsi="Arial"/>
        </w:rPr>
        <w:t xml:space="preserve">          </w:t>
      </w:r>
      <w:r w:rsidR="00BF4F42" w:rsidRPr="00BF4F42">
        <w:rPr>
          <w:rFonts w:ascii="Arial" w:hAnsi="Arial"/>
        </w:rPr>
        <w:t>G</w:t>
      </w:r>
      <w:r w:rsidR="00BF4F42" w:rsidRPr="00BF4F42">
        <w:rPr>
          <w:rFonts w:ascii="Arial" w:hAnsi="Arial"/>
          <w:vertAlign w:val="subscript"/>
        </w:rPr>
        <w:t>Gi</w:t>
      </w:r>
      <w:r w:rsidR="00BF4F42" w:rsidRPr="00BF4F42">
        <w:rPr>
          <w:rFonts w:ascii="Arial" w:hAnsi="Arial"/>
          <w:vertAlign w:val="subscript"/>
        </w:rPr>
        <w:tab/>
      </w:r>
      <w:r>
        <w:rPr>
          <w:rFonts w:ascii="Arial" w:hAnsi="Arial"/>
          <w:vertAlign w:val="subscript"/>
        </w:rPr>
        <w:t xml:space="preserve">      </w:t>
      </w:r>
      <w:r w:rsidR="004633BA">
        <w:rPr>
          <w:rFonts w:ascii="Arial" w:hAnsi="Arial"/>
          <w:vertAlign w:val="subscript"/>
        </w:rPr>
        <w:tab/>
      </w:r>
      <w:r w:rsidR="00BF4F42" w:rsidRPr="00BF4F42">
        <w:rPr>
          <w:rFonts w:ascii="Arial" w:hAnsi="Arial"/>
        </w:rPr>
        <w:t>=</w:t>
      </w:r>
      <w:r w:rsidR="00BF4F42" w:rsidRPr="00BF4F42">
        <w:rPr>
          <w:rFonts w:ascii="Arial" w:hAnsi="Arial"/>
        </w:rPr>
        <w:tab/>
        <w:t xml:space="preserve">Total forecast Generation for each generation zone (based </w:t>
      </w:r>
    </w:p>
    <w:p w14:paraId="7CE0B319" w14:textId="77777777" w:rsidR="00BF4F42" w:rsidRPr="00BF4F42" w:rsidRDefault="00BF4F42" w:rsidP="00AB4296">
      <w:pPr>
        <w:ind w:left="2869" w:firstLine="11"/>
        <w:jc w:val="both"/>
        <w:rPr>
          <w:rFonts w:ascii="Arial" w:hAnsi="Arial"/>
        </w:rPr>
      </w:pPr>
      <w:r w:rsidRPr="00BF4F42">
        <w:rPr>
          <w:rFonts w:ascii="Arial" w:hAnsi="Arial"/>
        </w:rPr>
        <w:t xml:space="preserve">on </w:t>
      </w:r>
      <w:r w:rsidR="004633BA">
        <w:rPr>
          <w:rFonts w:ascii="Arial" w:hAnsi="Arial"/>
        </w:rPr>
        <w:t xml:space="preserve">analysis of </w:t>
      </w:r>
      <w:r w:rsidRPr="00BF4F42">
        <w:rPr>
          <w:rFonts w:ascii="Arial" w:hAnsi="Arial"/>
        </w:rPr>
        <w:t>confidential User forecasts)</w:t>
      </w:r>
    </w:p>
    <w:p w14:paraId="5343C708" w14:textId="77777777" w:rsidR="004633BA" w:rsidRDefault="00BF4F42" w:rsidP="00AB4296">
      <w:pPr>
        <w:ind w:left="720" w:hanging="15"/>
        <w:jc w:val="both"/>
        <w:rPr>
          <w:rFonts w:ascii="Arial" w:hAnsi="Arial"/>
        </w:rPr>
      </w:pPr>
      <w:r w:rsidRPr="00BF4F42">
        <w:rPr>
          <w:rFonts w:ascii="Arial" w:hAnsi="Arial"/>
        </w:rPr>
        <w:t>ITRR</w:t>
      </w:r>
      <w:r w:rsidRPr="00BF4F42">
        <w:rPr>
          <w:rFonts w:ascii="Arial" w:hAnsi="Arial"/>
          <w:vertAlign w:val="subscript"/>
        </w:rPr>
        <w:t>D</w:t>
      </w:r>
      <w:r w:rsidRPr="00BF4F42">
        <w:rPr>
          <w:rFonts w:ascii="Arial" w:hAnsi="Arial"/>
          <w:vertAlign w:val="subscript"/>
        </w:rPr>
        <w:tab/>
      </w:r>
      <w:r w:rsidRPr="00BF4F42">
        <w:rPr>
          <w:rFonts w:ascii="Arial" w:hAnsi="Arial"/>
          <w:vertAlign w:val="subscript"/>
        </w:rPr>
        <w:tab/>
      </w:r>
      <w:r w:rsidRPr="00BF4F42">
        <w:rPr>
          <w:rFonts w:ascii="Arial" w:hAnsi="Arial"/>
        </w:rPr>
        <w:t>=</w:t>
      </w:r>
      <w:r w:rsidRPr="00BF4F42">
        <w:rPr>
          <w:rFonts w:ascii="Arial" w:hAnsi="Arial"/>
        </w:rPr>
        <w:tab/>
        <w:t>Initial Transport Revenue Recovery for</w:t>
      </w:r>
      <w:r w:rsidR="004633BA">
        <w:rPr>
          <w:rFonts w:ascii="Arial" w:hAnsi="Arial"/>
        </w:rPr>
        <w:t xml:space="preserve"> gross GSP group</w:t>
      </w:r>
    </w:p>
    <w:p w14:paraId="6A376EF9" w14:textId="77777777" w:rsidR="00BF4F42" w:rsidRPr="00BF4F42" w:rsidRDefault="00BF4F42" w:rsidP="00AB4296">
      <w:pPr>
        <w:ind w:left="2160" w:firstLine="720"/>
        <w:jc w:val="both"/>
        <w:rPr>
          <w:rFonts w:ascii="Arial" w:hAnsi="Arial"/>
        </w:rPr>
      </w:pPr>
      <w:r w:rsidRPr="00BF4F42">
        <w:rPr>
          <w:rFonts w:ascii="Arial" w:hAnsi="Arial"/>
        </w:rPr>
        <w:t>demand</w:t>
      </w:r>
    </w:p>
    <w:p w14:paraId="6BA923F7" w14:textId="77777777" w:rsidR="004633BA" w:rsidRDefault="00423464" w:rsidP="00423464">
      <w:pPr>
        <w:ind w:left="709" w:hanging="709"/>
        <w:jc w:val="both"/>
        <w:rPr>
          <w:rFonts w:ascii="Arial" w:hAnsi="Arial"/>
        </w:rPr>
      </w:pPr>
      <w:r>
        <w:rPr>
          <w:rFonts w:ascii="Arial" w:hAnsi="Arial"/>
        </w:rPr>
        <w:t xml:space="preserve">          </w:t>
      </w:r>
      <w:r w:rsidR="00BF4F42" w:rsidRPr="00BF4F42">
        <w:rPr>
          <w:rFonts w:ascii="Arial" w:hAnsi="Arial"/>
        </w:rPr>
        <w:t>D</w:t>
      </w:r>
      <w:r w:rsidR="00BF4F42" w:rsidRPr="00BF4F42">
        <w:rPr>
          <w:rFonts w:ascii="Arial" w:hAnsi="Arial"/>
          <w:vertAlign w:val="subscript"/>
        </w:rPr>
        <w:t>Di</w:t>
      </w:r>
      <w:r w:rsidR="00BF4F42" w:rsidRPr="00BF4F42">
        <w:rPr>
          <w:rFonts w:ascii="Arial" w:hAnsi="Arial"/>
        </w:rPr>
        <w:tab/>
      </w:r>
      <w:r w:rsidR="004633BA">
        <w:rPr>
          <w:rFonts w:ascii="Arial" w:hAnsi="Arial"/>
        </w:rPr>
        <w:tab/>
      </w:r>
      <w:r w:rsidR="00BF4F42" w:rsidRPr="00BF4F42">
        <w:rPr>
          <w:rFonts w:ascii="Arial" w:hAnsi="Arial"/>
        </w:rPr>
        <w:t>=</w:t>
      </w:r>
      <w:r w:rsidR="00BF4F42" w:rsidRPr="00BF4F42">
        <w:rPr>
          <w:rFonts w:ascii="Arial" w:hAnsi="Arial"/>
        </w:rPr>
        <w:tab/>
        <w:t>Total forecast Metered Triad</w:t>
      </w:r>
      <w:r w:rsidR="00BF4F42" w:rsidRPr="00BF4F42">
        <w:rPr>
          <w:rFonts w:ascii="Arial" w:hAnsi="Arial"/>
        </w:rPr>
        <w:fldChar w:fldCharType="begin"/>
      </w:r>
      <w:r w:rsidR="00BF4F42" w:rsidRPr="00BF4F42">
        <w:rPr>
          <w:rFonts w:ascii="Arial" w:hAnsi="Arial"/>
        </w:rPr>
        <w:instrText xml:space="preserve"> XE "Triad" </w:instrText>
      </w:r>
      <w:r w:rsidR="00BF4F42" w:rsidRPr="00BF4F42">
        <w:rPr>
          <w:rFonts w:ascii="Arial" w:hAnsi="Arial"/>
        </w:rPr>
        <w:fldChar w:fldCharType="end"/>
      </w:r>
      <w:r w:rsidR="00BF4F42" w:rsidRPr="00BF4F42">
        <w:rPr>
          <w:rFonts w:ascii="Arial" w:hAnsi="Arial"/>
        </w:rPr>
        <w:t xml:space="preserve"> </w:t>
      </w:r>
      <w:r w:rsidR="004633BA">
        <w:rPr>
          <w:rFonts w:ascii="Arial" w:hAnsi="Arial"/>
        </w:rPr>
        <w:t xml:space="preserve">gross GSP group </w:t>
      </w:r>
      <w:r w:rsidR="00BF4F42" w:rsidRPr="00BF4F42">
        <w:rPr>
          <w:rFonts w:ascii="Arial" w:hAnsi="Arial"/>
        </w:rPr>
        <w:t xml:space="preserve">Demand for </w:t>
      </w:r>
    </w:p>
    <w:p w14:paraId="52D5AEF2" w14:textId="77777777" w:rsidR="00BF4F42" w:rsidRPr="00BF4F42" w:rsidRDefault="00BF4F42" w:rsidP="00AB4296">
      <w:pPr>
        <w:ind w:left="2858" w:firstLine="11"/>
        <w:jc w:val="both"/>
        <w:rPr>
          <w:rFonts w:ascii="Arial" w:hAnsi="Arial"/>
        </w:rPr>
      </w:pPr>
      <w:r w:rsidRPr="00BF4F42">
        <w:rPr>
          <w:rFonts w:ascii="Arial" w:hAnsi="Arial"/>
        </w:rPr>
        <w:t>each demand zone (based on</w:t>
      </w:r>
      <w:r w:rsidR="004633BA">
        <w:rPr>
          <w:rFonts w:ascii="Arial" w:hAnsi="Arial"/>
        </w:rPr>
        <w:t xml:space="preserve"> analysis of</w:t>
      </w:r>
      <w:r w:rsidRPr="00BF4F42">
        <w:rPr>
          <w:rFonts w:ascii="Arial" w:hAnsi="Arial"/>
        </w:rPr>
        <w:t xml:space="preserve"> confidential User forecasts)</w:t>
      </w:r>
    </w:p>
    <w:p w14:paraId="6AA54943" w14:textId="77777777" w:rsidR="00BF4F42" w:rsidRDefault="00BF4F42" w:rsidP="006661FE">
      <w:pPr>
        <w:jc w:val="both"/>
        <w:rPr>
          <w:rFonts w:ascii="Arial" w:hAnsi="Arial"/>
        </w:rPr>
      </w:pPr>
    </w:p>
    <w:p w14:paraId="61F876E4" w14:textId="77777777" w:rsidR="006661FE" w:rsidRDefault="006661FE" w:rsidP="006661FE">
      <w:pPr>
        <w:jc w:val="both"/>
        <w:rPr>
          <w:rFonts w:ascii="Arial" w:hAnsi="Arial"/>
        </w:rPr>
      </w:pPr>
      <w:r>
        <w:rPr>
          <w:rFonts w:ascii="Arial" w:hAnsi="Arial"/>
        </w:rPr>
        <w:t xml:space="preserve">    </w:t>
      </w:r>
    </w:p>
    <w:p w14:paraId="13F5E3B8" w14:textId="77777777" w:rsidR="00636937" w:rsidRDefault="00636937" w:rsidP="00636937">
      <w:pPr>
        <w:pStyle w:val="1"/>
        <w:ind w:left="720"/>
        <w:jc w:val="both"/>
      </w:pPr>
      <w:r>
        <w:t xml:space="preserve">In addition, the initial tariffs for generation are also multiplied by the </w:t>
      </w:r>
      <w:r w:rsidRPr="00B13788">
        <w:rPr>
          <w:b/>
        </w:rPr>
        <w:t>Peak Security flag</w:t>
      </w:r>
      <w:r>
        <w:t xml:space="preserve"> when calculating the initial revenue recovery component for the Peak Security background. </w:t>
      </w:r>
      <w:r w:rsidR="002B4948">
        <w:t>W</w:t>
      </w:r>
      <w:r>
        <w:t xml:space="preserve">hen calculating the initial revenue recovery for the </w:t>
      </w:r>
      <w:r w:rsidRPr="00532403">
        <w:t>Shared component</w:t>
      </w:r>
      <w:r>
        <w:t xml:space="preserve"> of the Year Round background, the initial tariffs are multiplied by the </w:t>
      </w:r>
      <w:r>
        <w:rPr>
          <w:b/>
        </w:rPr>
        <w:t xml:space="preserve">Annual Load Factor </w:t>
      </w:r>
      <w:r>
        <w:t>(see below).</w:t>
      </w:r>
      <w:r w:rsidR="002B4948">
        <w:t xml:space="preserve"> When calculating the initial revenue recovery for the Not </w:t>
      </w:r>
      <w:r w:rsidR="002B4948" w:rsidRPr="00532403">
        <w:t>Shared component</w:t>
      </w:r>
      <w:r w:rsidR="002B4948">
        <w:t xml:space="preserve"> of the Year Round background, the initial tariffs are multiplied by the </w:t>
      </w:r>
      <w:r w:rsidR="002B4948">
        <w:rPr>
          <w:b/>
        </w:rPr>
        <w:t>Year Round Not Shared Flag</w:t>
      </w:r>
      <w:r w:rsidR="002B4948">
        <w:t>.</w:t>
      </w:r>
    </w:p>
    <w:p w14:paraId="5B2DC9FB" w14:textId="77777777" w:rsidR="006661FE" w:rsidRDefault="006661FE" w:rsidP="006661FE">
      <w:pPr>
        <w:jc w:val="both"/>
        <w:rPr>
          <w:rFonts w:ascii="Arial" w:hAnsi="Arial"/>
        </w:rPr>
      </w:pPr>
    </w:p>
    <w:p w14:paraId="06AA8E9C" w14:textId="77777777" w:rsidR="006661FE" w:rsidRDefault="006661FE" w:rsidP="006661FE">
      <w:pPr>
        <w:jc w:val="both"/>
        <w:rPr>
          <w:rFonts w:ascii="Arial" w:hAnsi="Arial"/>
        </w:rPr>
      </w:pPr>
    </w:p>
    <w:p w14:paraId="582DA3C7" w14:textId="77777777" w:rsidR="00636937" w:rsidRDefault="00636937" w:rsidP="00636937">
      <w:pPr>
        <w:pStyle w:val="1"/>
        <w:ind w:left="720"/>
        <w:jc w:val="both"/>
        <w:rPr>
          <w:b/>
        </w:rPr>
      </w:pPr>
      <w:r w:rsidRPr="00E0302B">
        <w:rPr>
          <w:b/>
        </w:rPr>
        <w:t xml:space="preserve">Peak Security </w:t>
      </w:r>
      <w:r>
        <w:rPr>
          <w:b/>
        </w:rPr>
        <w:t xml:space="preserve">(PS) </w:t>
      </w:r>
      <w:r w:rsidRPr="00E0302B">
        <w:rPr>
          <w:b/>
        </w:rPr>
        <w:t>Flag</w:t>
      </w:r>
    </w:p>
    <w:p w14:paraId="69F0F078" w14:textId="77777777" w:rsidR="00636937" w:rsidRPr="00E0302B" w:rsidRDefault="00636937" w:rsidP="00636937">
      <w:pPr>
        <w:pStyle w:val="1"/>
        <w:ind w:left="720"/>
        <w:jc w:val="both"/>
        <w:rPr>
          <w:b/>
        </w:rPr>
      </w:pPr>
    </w:p>
    <w:p w14:paraId="5B460A01" w14:textId="14FFEDA1" w:rsidR="00636937" w:rsidRDefault="36D89927" w:rsidP="007D27B2">
      <w:pPr>
        <w:pStyle w:val="1"/>
        <w:numPr>
          <w:ilvl w:val="0"/>
          <w:numId w:val="90"/>
        </w:numPr>
        <w:jc w:val="both"/>
      </w:pPr>
      <w:r>
        <w:t xml:space="preserve">   </w:t>
      </w:r>
      <w:r w:rsidR="062A8FEA">
        <w:t xml:space="preserve">The revenue from a specific generator due to the Peak Security locational </w:t>
      </w:r>
      <w:r w:rsidR="7103FEA0">
        <w:t xml:space="preserve">      </w:t>
      </w:r>
      <w:r w:rsidR="062A8FEA">
        <w:t xml:space="preserve">tariff needs to be multiplied by the appropriate Peak Security (PS) flag. The PS flags indicate the extent to which a generation plant type contributes to the need for transmission network investment at peak demand conditions. The PS flag is derived from the contribution of differing generation sources to the demand security criterion as described in the Security Standard. In the event of a significant change to the demand security assumptions in the Security Standard, </w:t>
      </w:r>
      <w:r w:rsidR="49DFC7FB" w:rsidRPr="009919C1">
        <w:rPr>
          <w:b/>
          <w:bCs/>
        </w:rPr>
        <w:t>The Company</w:t>
      </w:r>
      <w:r w:rsidR="062A8FEA" w:rsidRPr="009919C1">
        <w:rPr>
          <w:b/>
          <w:bCs/>
        </w:rPr>
        <w:t xml:space="preserve"> </w:t>
      </w:r>
      <w:r w:rsidR="062A8FEA">
        <w:t>will review the use of the PS flag.</w:t>
      </w:r>
    </w:p>
    <w:p w14:paraId="28FA9D1C" w14:textId="77777777" w:rsidR="00636937" w:rsidRDefault="00636937" w:rsidP="00636937">
      <w:pPr>
        <w:pStyle w:val="1"/>
        <w:ind w:left="720"/>
        <w:jc w:val="both"/>
      </w:pP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8"/>
        <w:gridCol w:w="926"/>
      </w:tblGrid>
      <w:tr w:rsidR="00636937" w:rsidRPr="00506BD8" w14:paraId="3261B8D4" w14:textId="77777777" w:rsidTr="00CD2194">
        <w:tc>
          <w:tcPr>
            <w:tcW w:w="0" w:type="auto"/>
          </w:tcPr>
          <w:p w14:paraId="3169FF5C" w14:textId="77777777" w:rsidR="00636937" w:rsidRPr="00874A70" w:rsidRDefault="00636937" w:rsidP="00CD2194">
            <w:pPr>
              <w:pStyle w:val="1"/>
              <w:jc w:val="both"/>
              <w:rPr>
                <w:szCs w:val="22"/>
              </w:rPr>
            </w:pPr>
            <w:r w:rsidRPr="00874A70">
              <w:rPr>
                <w:szCs w:val="22"/>
              </w:rPr>
              <w:t>Generation Plant Type</w:t>
            </w:r>
          </w:p>
        </w:tc>
        <w:tc>
          <w:tcPr>
            <w:tcW w:w="0" w:type="auto"/>
          </w:tcPr>
          <w:p w14:paraId="4A762B23" w14:textId="77777777" w:rsidR="00636937" w:rsidRPr="00874A70" w:rsidRDefault="00636937" w:rsidP="00CD2194">
            <w:pPr>
              <w:pStyle w:val="1"/>
              <w:jc w:val="both"/>
              <w:rPr>
                <w:szCs w:val="22"/>
              </w:rPr>
            </w:pPr>
            <w:r w:rsidRPr="00874A70">
              <w:rPr>
                <w:szCs w:val="22"/>
              </w:rPr>
              <w:t>PS flag</w:t>
            </w:r>
          </w:p>
        </w:tc>
      </w:tr>
      <w:tr w:rsidR="00636937" w:rsidRPr="00506BD8" w14:paraId="539814D2" w14:textId="77777777" w:rsidTr="00CD2194">
        <w:tc>
          <w:tcPr>
            <w:tcW w:w="0" w:type="auto"/>
          </w:tcPr>
          <w:p w14:paraId="69FC720F" w14:textId="77777777" w:rsidR="00636937" w:rsidRPr="00874A70" w:rsidRDefault="00636937" w:rsidP="00CD2194">
            <w:pPr>
              <w:pStyle w:val="1"/>
              <w:jc w:val="both"/>
              <w:rPr>
                <w:szCs w:val="22"/>
              </w:rPr>
            </w:pPr>
            <w:r w:rsidRPr="00874A70">
              <w:rPr>
                <w:szCs w:val="22"/>
              </w:rPr>
              <w:t>Intermittent</w:t>
            </w:r>
          </w:p>
        </w:tc>
        <w:tc>
          <w:tcPr>
            <w:tcW w:w="0" w:type="auto"/>
          </w:tcPr>
          <w:p w14:paraId="14B08983" w14:textId="77777777" w:rsidR="00636937" w:rsidRPr="00874A70" w:rsidRDefault="00636937" w:rsidP="00CD2194">
            <w:pPr>
              <w:pStyle w:val="1"/>
              <w:jc w:val="center"/>
              <w:rPr>
                <w:szCs w:val="22"/>
              </w:rPr>
            </w:pPr>
            <w:r w:rsidRPr="00874A70">
              <w:rPr>
                <w:szCs w:val="22"/>
              </w:rPr>
              <w:t>0</w:t>
            </w:r>
          </w:p>
        </w:tc>
      </w:tr>
      <w:tr w:rsidR="00636937" w:rsidRPr="00506BD8" w14:paraId="2DA817BD" w14:textId="77777777" w:rsidTr="00CD2194">
        <w:tc>
          <w:tcPr>
            <w:tcW w:w="0" w:type="auto"/>
          </w:tcPr>
          <w:p w14:paraId="0C6398E7" w14:textId="77777777" w:rsidR="00636937" w:rsidRPr="00874A70" w:rsidRDefault="00636937" w:rsidP="00CD2194">
            <w:pPr>
              <w:pStyle w:val="1"/>
              <w:jc w:val="both"/>
              <w:rPr>
                <w:szCs w:val="22"/>
              </w:rPr>
            </w:pPr>
            <w:r w:rsidRPr="00874A70">
              <w:rPr>
                <w:szCs w:val="22"/>
              </w:rPr>
              <w:t>Other</w:t>
            </w:r>
          </w:p>
        </w:tc>
        <w:tc>
          <w:tcPr>
            <w:tcW w:w="0" w:type="auto"/>
          </w:tcPr>
          <w:p w14:paraId="63ED9CE0" w14:textId="77777777" w:rsidR="00636937" w:rsidRPr="00874A70" w:rsidRDefault="00636937" w:rsidP="00CD2194">
            <w:pPr>
              <w:pStyle w:val="1"/>
              <w:jc w:val="center"/>
              <w:rPr>
                <w:szCs w:val="22"/>
              </w:rPr>
            </w:pPr>
            <w:r w:rsidRPr="00874A70">
              <w:rPr>
                <w:szCs w:val="22"/>
              </w:rPr>
              <w:t>1</w:t>
            </w:r>
          </w:p>
        </w:tc>
      </w:tr>
    </w:tbl>
    <w:p w14:paraId="24A389C0" w14:textId="77777777" w:rsidR="00636937" w:rsidRDefault="00636937" w:rsidP="00636937">
      <w:pPr>
        <w:pStyle w:val="1"/>
        <w:ind w:left="720"/>
        <w:jc w:val="both"/>
      </w:pPr>
    </w:p>
    <w:p w14:paraId="30E8474B" w14:textId="77777777" w:rsidR="002B4948" w:rsidRDefault="002B4948" w:rsidP="002B4948">
      <w:pPr>
        <w:pStyle w:val="1"/>
        <w:ind w:left="720"/>
        <w:jc w:val="both"/>
        <w:rPr>
          <w:b/>
        </w:rPr>
      </w:pPr>
      <w:r>
        <w:rPr>
          <w:b/>
        </w:rPr>
        <w:t xml:space="preserve">Year Round Not Shared (YRNS) </w:t>
      </w:r>
      <w:r w:rsidRPr="00E0302B">
        <w:rPr>
          <w:b/>
        </w:rPr>
        <w:t>Flag</w:t>
      </w:r>
    </w:p>
    <w:p w14:paraId="5A03D918" w14:textId="77777777" w:rsidR="002B4948" w:rsidRPr="00E0302B" w:rsidRDefault="002B4948" w:rsidP="002B4948">
      <w:pPr>
        <w:pStyle w:val="1"/>
        <w:ind w:left="720"/>
        <w:jc w:val="both"/>
        <w:rPr>
          <w:b/>
        </w:rPr>
      </w:pPr>
    </w:p>
    <w:p w14:paraId="60AC472E" w14:textId="77777777" w:rsidR="002B4948" w:rsidRDefault="002B4948" w:rsidP="007D27B2">
      <w:pPr>
        <w:pStyle w:val="1"/>
        <w:numPr>
          <w:ilvl w:val="0"/>
          <w:numId w:val="90"/>
        </w:numPr>
        <w:jc w:val="both"/>
      </w:pPr>
      <w:r>
        <w:t xml:space="preserve">The revenue from a specific generator due to the Year Round Not Shared locational tariff needs to be multiplied by the appropriate Year Round Not Shared (YRNS) flag. The YRNS flag indicates the extent to which a generation plant type contributes to the need for transmission network investment at year round demand conditions in areas of the System where the proportion of Low Carbon generation exceeds Carbon generation as defined in 14.15.49. </w:t>
      </w:r>
    </w:p>
    <w:p w14:paraId="4C33AB44" w14:textId="77777777" w:rsidR="002B4948" w:rsidRDefault="002B4948" w:rsidP="002B4948">
      <w:pPr>
        <w:pStyle w:val="1"/>
        <w:ind w:left="720"/>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1244"/>
      </w:tblGrid>
      <w:tr w:rsidR="002B4948" w:rsidRPr="00506BD8" w14:paraId="5E010EAC" w14:textId="77777777" w:rsidTr="00970793">
        <w:trPr>
          <w:jc w:val="center"/>
        </w:trPr>
        <w:tc>
          <w:tcPr>
            <w:tcW w:w="0" w:type="auto"/>
          </w:tcPr>
          <w:p w14:paraId="753E3DB2" w14:textId="77777777" w:rsidR="002B4948" w:rsidRPr="00874A70" w:rsidRDefault="002B4948" w:rsidP="00DE092B">
            <w:pPr>
              <w:pStyle w:val="1"/>
              <w:jc w:val="both"/>
              <w:rPr>
                <w:szCs w:val="22"/>
              </w:rPr>
            </w:pPr>
            <w:r w:rsidRPr="00874A70">
              <w:rPr>
                <w:szCs w:val="22"/>
              </w:rPr>
              <w:t>Generation Plant Type</w:t>
            </w:r>
          </w:p>
        </w:tc>
        <w:tc>
          <w:tcPr>
            <w:tcW w:w="0" w:type="auto"/>
          </w:tcPr>
          <w:p w14:paraId="6FD1C860" w14:textId="77777777" w:rsidR="002B4948" w:rsidRPr="00874A70" w:rsidRDefault="002B4948" w:rsidP="00DE092B">
            <w:pPr>
              <w:pStyle w:val="1"/>
              <w:jc w:val="both"/>
              <w:rPr>
                <w:szCs w:val="22"/>
              </w:rPr>
            </w:pPr>
            <w:r>
              <w:rPr>
                <w:szCs w:val="22"/>
              </w:rPr>
              <w:t>YRNS</w:t>
            </w:r>
            <w:r w:rsidRPr="00874A70">
              <w:rPr>
                <w:szCs w:val="22"/>
              </w:rPr>
              <w:t xml:space="preserve"> flag</w:t>
            </w:r>
          </w:p>
        </w:tc>
      </w:tr>
      <w:tr w:rsidR="002B4948" w:rsidRPr="00506BD8" w14:paraId="1AEB869E" w14:textId="77777777" w:rsidTr="00970793">
        <w:trPr>
          <w:jc w:val="center"/>
        </w:trPr>
        <w:tc>
          <w:tcPr>
            <w:tcW w:w="0" w:type="auto"/>
          </w:tcPr>
          <w:p w14:paraId="699CC9CD" w14:textId="77777777" w:rsidR="002B4948" w:rsidRPr="00874A70" w:rsidRDefault="002B4948" w:rsidP="00DE092B">
            <w:pPr>
              <w:pStyle w:val="1"/>
              <w:jc w:val="both"/>
              <w:rPr>
                <w:szCs w:val="22"/>
              </w:rPr>
            </w:pPr>
            <w:r>
              <w:rPr>
                <w:szCs w:val="22"/>
              </w:rPr>
              <w:t>Non Conventional Carbon</w:t>
            </w:r>
          </w:p>
        </w:tc>
        <w:tc>
          <w:tcPr>
            <w:tcW w:w="0" w:type="auto"/>
          </w:tcPr>
          <w:p w14:paraId="3EF6BE33" w14:textId="77777777" w:rsidR="002B4948" w:rsidRPr="00874A70" w:rsidRDefault="002B4948" w:rsidP="00DE092B">
            <w:pPr>
              <w:pStyle w:val="1"/>
              <w:jc w:val="center"/>
              <w:rPr>
                <w:szCs w:val="22"/>
              </w:rPr>
            </w:pPr>
            <w:r>
              <w:rPr>
                <w:szCs w:val="22"/>
              </w:rPr>
              <w:t>1</w:t>
            </w:r>
          </w:p>
        </w:tc>
      </w:tr>
      <w:tr w:rsidR="002B4948" w:rsidRPr="00506BD8" w14:paraId="409BA785" w14:textId="77777777" w:rsidTr="00970793">
        <w:trPr>
          <w:jc w:val="center"/>
        </w:trPr>
        <w:tc>
          <w:tcPr>
            <w:tcW w:w="0" w:type="auto"/>
          </w:tcPr>
          <w:p w14:paraId="589817F0" w14:textId="77777777" w:rsidR="002B4948" w:rsidRPr="00874A70" w:rsidRDefault="002B4948" w:rsidP="00DE092B">
            <w:pPr>
              <w:pStyle w:val="1"/>
              <w:jc w:val="both"/>
              <w:rPr>
                <w:szCs w:val="22"/>
              </w:rPr>
            </w:pPr>
            <w:r>
              <w:rPr>
                <w:szCs w:val="22"/>
              </w:rPr>
              <w:t>Conventional Carbon</w:t>
            </w:r>
          </w:p>
        </w:tc>
        <w:tc>
          <w:tcPr>
            <w:tcW w:w="0" w:type="auto"/>
          </w:tcPr>
          <w:p w14:paraId="5DDB4966" w14:textId="77777777" w:rsidR="002B4948" w:rsidRPr="00874A70" w:rsidRDefault="002B4948" w:rsidP="00DE092B">
            <w:pPr>
              <w:pStyle w:val="1"/>
              <w:jc w:val="center"/>
              <w:rPr>
                <w:szCs w:val="22"/>
              </w:rPr>
            </w:pPr>
            <w:r>
              <w:rPr>
                <w:szCs w:val="22"/>
              </w:rPr>
              <w:t>ALF</w:t>
            </w:r>
          </w:p>
        </w:tc>
      </w:tr>
    </w:tbl>
    <w:p w14:paraId="2E766E83" w14:textId="77777777" w:rsidR="002B4948" w:rsidRDefault="002B4948" w:rsidP="00636937">
      <w:pPr>
        <w:pStyle w:val="1"/>
        <w:ind w:left="720"/>
        <w:jc w:val="both"/>
      </w:pPr>
    </w:p>
    <w:p w14:paraId="107A5F39" w14:textId="77777777" w:rsidR="00636937" w:rsidRDefault="00636937" w:rsidP="00636937">
      <w:pPr>
        <w:pStyle w:val="1"/>
        <w:ind w:left="720"/>
        <w:jc w:val="both"/>
      </w:pPr>
    </w:p>
    <w:p w14:paraId="41A3DA0F" w14:textId="77777777" w:rsidR="00636937" w:rsidRDefault="00636937" w:rsidP="00636937">
      <w:pPr>
        <w:pStyle w:val="1"/>
        <w:ind w:left="720"/>
        <w:jc w:val="both"/>
        <w:rPr>
          <w:b/>
        </w:rPr>
      </w:pPr>
      <w:r w:rsidRPr="00891501">
        <w:rPr>
          <w:b/>
        </w:rPr>
        <w:t>Annual Load Factor</w:t>
      </w:r>
      <w:r>
        <w:rPr>
          <w:b/>
        </w:rPr>
        <w:t xml:space="preserve"> (ALF)</w:t>
      </w:r>
    </w:p>
    <w:p w14:paraId="45F14ECF" w14:textId="77777777" w:rsidR="00636937" w:rsidRDefault="00636937" w:rsidP="00636937">
      <w:pPr>
        <w:pStyle w:val="1"/>
        <w:ind w:left="720"/>
        <w:jc w:val="both"/>
        <w:rPr>
          <w:b/>
        </w:rPr>
      </w:pPr>
    </w:p>
    <w:p w14:paraId="5569417A" w14:textId="77777777" w:rsidR="00636937" w:rsidRPr="00532403" w:rsidRDefault="00636937" w:rsidP="007D27B2">
      <w:pPr>
        <w:pStyle w:val="1"/>
        <w:numPr>
          <w:ilvl w:val="0"/>
          <w:numId w:val="90"/>
        </w:numPr>
        <w:jc w:val="both"/>
      </w:pPr>
      <w:r>
        <w:t>The ALF for each individual Power Station is calculated using the relevant TEC (MW) and corresponding output data. Where output data is not available for a Power Station, including for new Power Stations and emerging Power Station technologies, generic data for the appropriate generation plant type will be used.</w:t>
      </w:r>
    </w:p>
    <w:p w14:paraId="4201BCD6" w14:textId="77777777" w:rsidR="00636937" w:rsidRPr="00891501" w:rsidRDefault="00636937" w:rsidP="00636937">
      <w:pPr>
        <w:pStyle w:val="1"/>
        <w:jc w:val="both"/>
      </w:pPr>
      <w:r>
        <w:tab/>
      </w:r>
    </w:p>
    <w:p w14:paraId="57B63D93" w14:textId="77777777" w:rsidR="00636937" w:rsidRDefault="00636937" w:rsidP="007D27B2">
      <w:pPr>
        <w:pStyle w:val="1"/>
        <w:numPr>
          <w:ilvl w:val="0"/>
          <w:numId w:val="90"/>
        </w:numPr>
        <w:jc w:val="both"/>
      </w:pPr>
      <w:r>
        <w:t xml:space="preserve">For a given </w:t>
      </w:r>
      <w:r w:rsidR="00A3322B" w:rsidRPr="00A3322B">
        <w:rPr>
          <w:b/>
        </w:rPr>
        <w:t>Financial Year</w:t>
      </w:r>
      <w:r>
        <w:t xml:space="preserve"> “t” the Power Station ALF will be based on information from the previous five </w:t>
      </w:r>
      <w:r w:rsidR="00A3322B" w:rsidRPr="00A3322B">
        <w:rPr>
          <w:b/>
        </w:rPr>
        <w:t>Financial Year</w:t>
      </w:r>
      <w:r w:rsidR="00EA233F">
        <w:rPr>
          <w:b/>
        </w:rPr>
        <w:t>s</w:t>
      </w:r>
      <w:r>
        <w:t>,</w:t>
      </w:r>
      <w:r w:rsidR="00FD4D58">
        <w:t xml:space="preserve"> </w:t>
      </w:r>
      <w:r>
        <w:t xml:space="preserve">calculated for each </w:t>
      </w:r>
      <w:r w:rsidR="00A3322B" w:rsidRPr="00A3322B">
        <w:rPr>
          <w:b/>
        </w:rPr>
        <w:t>Financial Year</w:t>
      </w:r>
      <w:r>
        <w:t xml:space="preserve"> as set out below.</w:t>
      </w:r>
    </w:p>
    <w:p w14:paraId="05651675" w14:textId="77777777" w:rsidR="00636937" w:rsidRDefault="00636937" w:rsidP="00636937">
      <w:pPr>
        <w:pStyle w:val="1"/>
        <w:ind w:left="720"/>
        <w:jc w:val="both"/>
      </w:pPr>
    </w:p>
    <w:p w14:paraId="121B491E" w14:textId="5C00E89D" w:rsidR="00636937" w:rsidRDefault="008A41B4" w:rsidP="00636937">
      <w:pPr>
        <w:pStyle w:val="1"/>
        <w:ind w:left="720"/>
        <w:jc w:val="center"/>
      </w:pPr>
      <w:r>
        <w:rPr>
          <w:noProof/>
          <w:position w:val="-64"/>
        </w:rPr>
        <w:drawing>
          <wp:inline distT="0" distB="0" distL="0" distR="0" wp14:anchorId="2FA11F5B" wp14:editId="75E7E31E">
            <wp:extent cx="1410970" cy="864235"/>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410970" cy="864235"/>
                    </a:xfrm>
                    <a:prstGeom prst="rect">
                      <a:avLst/>
                    </a:prstGeom>
                    <a:noFill/>
                    <a:ln>
                      <a:noFill/>
                    </a:ln>
                  </pic:spPr>
                </pic:pic>
              </a:graphicData>
            </a:graphic>
          </wp:inline>
        </w:drawing>
      </w:r>
    </w:p>
    <w:p w14:paraId="3BD0C9BB" w14:textId="77777777" w:rsidR="00636937" w:rsidRDefault="00636937" w:rsidP="00636937">
      <w:pPr>
        <w:pStyle w:val="1"/>
        <w:ind w:left="720"/>
      </w:pPr>
      <w:r>
        <w:tab/>
      </w:r>
    </w:p>
    <w:p w14:paraId="53D7EFDC" w14:textId="77777777" w:rsidR="00636937" w:rsidRDefault="00636937" w:rsidP="00636937">
      <w:pPr>
        <w:pStyle w:val="1"/>
        <w:ind w:left="1440"/>
      </w:pPr>
      <w:r>
        <w:t>Where:</w:t>
      </w:r>
    </w:p>
    <w:p w14:paraId="1E19BE77" w14:textId="77777777" w:rsidR="00636937" w:rsidRDefault="00636937" w:rsidP="00636937">
      <w:pPr>
        <w:pStyle w:val="1"/>
        <w:ind w:left="1440"/>
      </w:pPr>
      <w:r>
        <w:t>GMWh</w:t>
      </w:r>
      <w:r w:rsidRPr="00E215A3">
        <w:rPr>
          <w:vertAlign w:val="subscript"/>
        </w:rPr>
        <w:t>p</w:t>
      </w:r>
      <w:r>
        <w:t xml:space="preserve"> is the maximum of FPN or actual metered output in a Settlement Period related to the power station TEC (MW); and </w:t>
      </w:r>
    </w:p>
    <w:p w14:paraId="5CAC9227" w14:textId="77777777" w:rsidR="00636937" w:rsidRDefault="00636937" w:rsidP="00636937">
      <w:pPr>
        <w:pStyle w:val="1"/>
        <w:ind w:left="1440"/>
      </w:pPr>
      <w:r>
        <w:t>TEC</w:t>
      </w:r>
      <w:r w:rsidRPr="00823D2E">
        <w:rPr>
          <w:vertAlign w:val="subscript"/>
        </w:rPr>
        <w:t>p</w:t>
      </w:r>
      <w:r>
        <w:rPr>
          <w:vertAlign w:val="subscript"/>
        </w:rPr>
        <w:t xml:space="preserve"> </w:t>
      </w:r>
      <w:r>
        <w:t>is</w:t>
      </w:r>
      <w:r w:rsidRPr="00891501">
        <w:t xml:space="preserve"> the TEC </w:t>
      </w:r>
      <w:r>
        <w:t xml:space="preserve">(MW) </w:t>
      </w:r>
      <w:r w:rsidRPr="00891501">
        <w:t>applicable to</w:t>
      </w:r>
      <w:r>
        <w:t xml:space="preserve"> </w:t>
      </w:r>
      <w:r w:rsidRPr="00891501">
        <w:t xml:space="preserve">that </w:t>
      </w:r>
      <w:r>
        <w:t>P</w:t>
      </w:r>
      <w:r w:rsidRPr="00891501">
        <w:t xml:space="preserve">ower </w:t>
      </w:r>
      <w:r>
        <w:t>S</w:t>
      </w:r>
      <w:r w:rsidRPr="00891501">
        <w:t xml:space="preserve">tation for </w:t>
      </w:r>
      <w:r>
        <w:t>that Settlement Period including any STTEC and LDTEC, accounting for any trading of TEC.</w:t>
      </w:r>
    </w:p>
    <w:p w14:paraId="636FC17A" w14:textId="77777777" w:rsidR="00636937" w:rsidRDefault="00636937" w:rsidP="00636937">
      <w:pPr>
        <w:pStyle w:val="1"/>
        <w:ind w:left="1440"/>
      </w:pPr>
    </w:p>
    <w:p w14:paraId="515E40F5" w14:textId="77777777" w:rsidR="00636937" w:rsidRPr="00891501" w:rsidRDefault="00636937" w:rsidP="00636937">
      <w:pPr>
        <w:pStyle w:val="1"/>
        <w:ind w:left="720"/>
        <w:jc w:val="both"/>
      </w:pPr>
    </w:p>
    <w:p w14:paraId="27EED677" w14:textId="77777777" w:rsidR="00636937" w:rsidRPr="00823D2E" w:rsidRDefault="00636937" w:rsidP="007D27B2">
      <w:pPr>
        <w:pStyle w:val="1"/>
        <w:numPr>
          <w:ilvl w:val="0"/>
          <w:numId w:val="90"/>
        </w:numPr>
        <w:jc w:val="both"/>
        <w:rPr>
          <w:b/>
        </w:rPr>
      </w:pPr>
      <w:r w:rsidRPr="00891501">
        <w:t xml:space="preserve">The </w:t>
      </w:r>
      <w:r>
        <w:t xml:space="preserve">appropriate output (FPN or actual metered) </w:t>
      </w:r>
      <w:r w:rsidRPr="00891501">
        <w:t xml:space="preserve">figure </w:t>
      </w:r>
      <w:r>
        <w:t>is</w:t>
      </w:r>
      <w:r w:rsidRPr="00891501">
        <w:t xml:space="preserve"> derived</w:t>
      </w:r>
      <w:r>
        <w:t xml:space="preserve"> </w:t>
      </w:r>
      <w:r w:rsidRPr="00891501">
        <w:t xml:space="preserve">from </w:t>
      </w:r>
      <w:r w:rsidRPr="008F688B">
        <w:rPr>
          <w:b/>
        </w:rPr>
        <w:t>BM Unit</w:t>
      </w:r>
      <w:r w:rsidRPr="00891501">
        <w:t xml:space="preserve"> data available to </w:t>
      </w:r>
      <w:r w:rsidR="00E71EB2" w:rsidRPr="00E71EB2">
        <w:rPr>
          <w:b/>
        </w:rPr>
        <w:t>The Company</w:t>
      </w:r>
      <w:r w:rsidR="001C0596">
        <w:t xml:space="preserve"> </w:t>
      </w:r>
      <w:r>
        <w:t>and relates to the total TEC of the Power Station</w:t>
      </w:r>
      <w:r w:rsidRPr="00891501">
        <w:t xml:space="preserve">. </w:t>
      </w:r>
    </w:p>
    <w:p w14:paraId="10A65672" w14:textId="77777777" w:rsidR="00636937" w:rsidRPr="00823D2E" w:rsidRDefault="00636937" w:rsidP="00636937">
      <w:pPr>
        <w:pStyle w:val="1"/>
        <w:ind w:left="720"/>
        <w:jc w:val="both"/>
        <w:rPr>
          <w:b/>
        </w:rPr>
      </w:pPr>
    </w:p>
    <w:p w14:paraId="584F0444" w14:textId="77777777" w:rsidR="00636937" w:rsidRPr="00B53D38" w:rsidRDefault="00636937" w:rsidP="007D27B2">
      <w:pPr>
        <w:pStyle w:val="1"/>
        <w:numPr>
          <w:ilvl w:val="0"/>
          <w:numId w:val="90"/>
        </w:numPr>
        <w:jc w:val="both"/>
        <w:rPr>
          <w:b/>
        </w:rPr>
      </w:pPr>
      <w:r w:rsidRPr="00891501">
        <w:t xml:space="preserve">Once all five </w:t>
      </w:r>
      <w:r w:rsidR="00A3322B" w:rsidRPr="00A3322B">
        <w:rPr>
          <w:b/>
        </w:rPr>
        <w:t>Financial Year</w:t>
      </w:r>
      <w:r>
        <w:t xml:space="preserve"> ALFs</w:t>
      </w:r>
      <w:r w:rsidRPr="00891501">
        <w:t xml:space="preserve"> have been calculated</w:t>
      </w:r>
      <w:r>
        <w:t xml:space="preserve"> for the individual Power Station</w:t>
      </w:r>
      <w:r w:rsidRPr="00891501">
        <w:t xml:space="preserve"> they </w:t>
      </w:r>
      <w:r>
        <w:t>are</w:t>
      </w:r>
      <w:r w:rsidRPr="00891501">
        <w:t xml:space="preserve"> compared, and the highest and lowest figures are discarded. The </w:t>
      </w:r>
      <w:r>
        <w:t xml:space="preserve">final </w:t>
      </w:r>
      <w:r w:rsidRPr="00891501">
        <w:t>ALF, to be used for transmission charging purposes, is calculated as the</w:t>
      </w:r>
      <w:r>
        <w:t xml:space="preserve"> </w:t>
      </w:r>
      <w:r w:rsidRPr="00891501">
        <w:t>average of the remaining thre</w:t>
      </w:r>
      <w:r>
        <w:t>e ALFs.</w:t>
      </w:r>
    </w:p>
    <w:p w14:paraId="6A638F06" w14:textId="77777777" w:rsidR="00636937" w:rsidRDefault="00636937" w:rsidP="00636937">
      <w:pPr>
        <w:pStyle w:val="1"/>
        <w:ind w:left="720"/>
        <w:jc w:val="both"/>
      </w:pPr>
    </w:p>
    <w:p w14:paraId="0872CFB8" w14:textId="77777777" w:rsidR="00636937" w:rsidRDefault="00636937" w:rsidP="007D27B2">
      <w:pPr>
        <w:pStyle w:val="1"/>
        <w:numPr>
          <w:ilvl w:val="0"/>
          <w:numId w:val="90"/>
        </w:numPr>
        <w:jc w:val="both"/>
      </w:pPr>
      <w:r w:rsidRPr="00891501">
        <w:t xml:space="preserve">In the event that only four </w:t>
      </w:r>
      <w:r w:rsidR="00A3322B" w:rsidRPr="00A3322B">
        <w:rPr>
          <w:b/>
        </w:rPr>
        <w:t>Financial Year</w:t>
      </w:r>
      <w:r w:rsidR="003115AC">
        <w:rPr>
          <w:b/>
        </w:rPr>
        <w:t>s</w:t>
      </w:r>
      <w:r w:rsidRPr="00891501">
        <w:t xml:space="preserve"> of complete </w:t>
      </w:r>
      <w:r>
        <w:t>output</w:t>
      </w:r>
      <w:r w:rsidRPr="00891501">
        <w:t xml:space="preserve"> </w:t>
      </w:r>
      <w:r>
        <w:t xml:space="preserve">(FPN or actual metered) </w:t>
      </w:r>
      <w:r w:rsidRPr="00891501">
        <w:t>data are available for a</w:t>
      </w:r>
      <w:r>
        <w:t>n individual Power Station</w:t>
      </w:r>
      <w:r w:rsidRPr="00891501">
        <w:t xml:space="preserve"> then the higher three </w:t>
      </w:r>
      <w:r w:rsidR="00A3322B" w:rsidRPr="00A3322B">
        <w:rPr>
          <w:b/>
        </w:rPr>
        <w:t>Financial Year</w:t>
      </w:r>
      <w:r w:rsidR="003115AC">
        <w:rPr>
          <w:b/>
        </w:rPr>
        <w:t>s</w:t>
      </w:r>
      <w:r w:rsidRPr="00891501">
        <w:t xml:space="preserve"> </w:t>
      </w:r>
      <w:r>
        <w:t>ALF</w:t>
      </w:r>
      <w:r w:rsidRPr="00891501">
        <w:t xml:space="preserve"> would be used in the calculation</w:t>
      </w:r>
      <w:r>
        <w:t xml:space="preserve"> </w:t>
      </w:r>
      <w:r w:rsidRPr="00891501">
        <w:t xml:space="preserve">of </w:t>
      </w:r>
      <w:r>
        <w:t xml:space="preserve">the final </w:t>
      </w:r>
      <w:r w:rsidRPr="00891501">
        <w:t xml:space="preserve">ALF. In the event that only three </w:t>
      </w:r>
      <w:r w:rsidR="00A3322B" w:rsidRPr="00A3322B">
        <w:rPr>
          <w:b/>
        </w:rPr>
        <w:t>Financial Year</w:t>
      </w:r>
      <w:r w:rsidR="003115AC">
        <w:rPr>
          <w:b/>
        </w:rPr>
        <w:t>s</w:t>
      </w:r>
      <w:r w:rsidRPr="00891501">
        <w:t xml:space="preserve"> of complete </w:t>
      </w:r>
      <w:r>
        <w:t>output</w:t>
      </w:r>
      <w:r w:rsidRPr="00891501">
        <w:t xml:space="preserve"> </w:t>
      </w:r>
      <w:r>
        <w:t>(FPN or actual metered)</w:t>
      </w:r>
      <w:r w:rsidRPr="00891501">
        <w:t xml:space="preserve"> data are available</w:t>
      </w:r>
      <w:r>
        <w:t xml:space="preserve"> </w:t>
      </w:r>
      <w:r w:rsidRPr="00891501">
        <w:t xml:space="preserve">then these three </w:t>
      </w:r>
      <w:r w:rsidR="00A3322B" w:rsidRPr="00A3322B">
        <w:rPr>
          <w:b/>
        </w:rPr>
        <w:t>Financial Year</w:t>
      </w:r>
      <w:r w:rsidR="003115AC">
        <w:rPr>
          <w:b/>
        </w:rPr>
        <w:t>s</w:t>
      </w:r>
      <w:r w:rsidRPr="00891501">
        <w:t xml:space="preserve"> would be used.</w:t>
      </w:r>
    </w:p>
    <w:p w14:paraId="379786F5" w14:textId="77777777" w:rsidR="00636937" w:rsidRDefault="00636937" w:rsidP="00636937">
      <w:pPr>
        <w:pStyle w:val="1"/>
        <w:ind w:left="720"/>
        <w:jc w:val="both"/>
      </w:pPr>
    </w:p>
    <w:p w14:paraId="4B2138EC" w14:textId="77777777" w:rsidR="00636937" w:rsidRDefault="00636937" w:rsidP="007D27B2">
      <w:pPr>
        <w:pStyle w:val="1"/>
        <w:numPr>
          <w:ilvl w:val="0"/>
          <w:numId w:val="90"/>
        </w:numPr>
        <w:jc w:val="both"/>
      </w:pPr>
      <w:r w:rsidRPr="00891501">
        <w:t xml:space="preserve">Due to the aggregation of </w:t>
      </w:r>
      <w:r>
        <w:t>output</w:t>
      </w:r>
      <w:r w:rsidRPr="00891501">
        <w:t xml:space="preserve"> </w:t>
      </w:r>
      <w:r>
        <w:t>(FPN or actual metered)</w:t>
      </w:r>
      <w:r w:rsidRPr="00891501">
        <w:t xml:space="preserve"> data for dispersed generation (e.g. cascade</w:t>
      </w:r>
      <w:r>
        <w:t xml:space="preserve"> </w:t>
      </w:r>
      <w:r w:rsidRPr="00891501">
        <w:t>hydro schemes), where a single generator BMU consists of geographically</w:t>
      </w:r>
      <w:r>
        <w:t xml:space="preserve"> </w:t>
      </w:r>
      <w:r w:rsidRPr="00891501">
        <w:t xml:space="preserve">separated power stations, the </w:t>
      </w:r>
      <w:r>
        <w:t>ALF</w:t>
      </w:r>
      <w:r w:rsidRPr="00891501">
        <w:t xml:space="preserve"> would be calculated based on the</w:t>
      </w:r>
      <w:r>
        <w:t xml:space="preserve"> </w:t>
      </w:r>
      <w:r w:rsidRPr="00891501">
        <w:t>total output of the BMU and the overall TEC of th</w:t>
      </w:r>
      <w:r>
        <w:t>os</w:t>
      </w:r>
      <w:r w:rsidRPr="00891501">
        <w:t>e</w:t>
      </w:r>
      <w:r>
        <w:t xml:space="preserve"> Power Stations</w:t>
      </w:r>
      <w:r w:rsidRPr="00891501">
        <w:t>.</w:t>
      </w:r>
    </w:p>
    <w:p w14:paraId="5491A05B" w14:textId="77777777" w:rsidR="00636937" w:rsidRPr="00891501" w:rsidRDefault="00636937" w:rsidP="00636937">
      <w:pPr>
        <w:pStyle w:val="1"/>
        <w:ind w:left="720"/>
        <w:jc w:val="both"/>
      </w:pPr>
    </w:p>
    <w:p w14:paraId="71C1AF1A" w14:textId="77777777" w:rsidR="00636937" w:rsidRDefault="00636937" w:rsidP="007D27B2">
      <w:pPr>
        <w:pStyle w:val="1"/>
        <w:numPr>
          <w:ilvl w:val="0"/>
          <w:numId w:val="90"/>
        </w:numPr>
        <w:jc w:val="both"/>
      </w:pPr>
      <w:r w:rsidRPr="00891501">
        <w:t xml:space="preserve">In the event that there are not three full </w:t>
      </w:r>
      <w:r w:rsidR="00A3322B" w:rsidRPr="00A3322B">
        <w:rPr>
          <w:b/>
        </w:rPr>
        <w:t>Financial Year</w:t>
      </w:r>
      <w:r w:rsidR="003115AC">
        <w:rPr>
          <w:b/>
        </w:rPr>
        <w:t>s</w:t>
      </w:r>
      <w:r w:rsidRPr="00891501">
        <w:t xml:space="preserve"> of a</w:t>
      </w:r>
      <w:r>
        <w:t>n individual power station’s</w:t>
      </w:r>
      <w:r w:rsidRPr="00891501">
        <w:t xml:space="preserve"> output available,</w:t>
      </w:r>
      <w:r>
        <w:t xml:space="preserve"> </w:t>
      </w:r>
      <w:r w:rsidRPr="00891501">
        <w:t xml:space="preserve">missing </w:t>
      </w:r>
      <w:r>
        <w:t>output</w:t>
      </w:r>
      <w:r w:rsidRPr="00891501">
        <w:t xml:space="preserve"> </w:t>
      </w:r>
      <w:r>
        <w:t>(FPN or actual metered)</w:t>
      </w:r>
      <w:r w:rsidRPr="00891501">
        <w:t xml:space="preserve"> data</w:t>
      </w:r>
      <w:r w:rsidRPr="00891501" w:rsidDel="00BB7E8F">
        <w:t xml:space="preserve"> </w:t>
      </w:r>
      <w:r w:rsidRPr="00891501">
        <w:t>would be replaced by generic data for that generat</w:t>
      </w:r>
      <w:r>
        <w:t xml:space="preserve">ion plant </w:t>
      </w:r>
      <w:r w:rsidRPr="00891501">
        <w:t xml:space="preserve">type </w:t>
      </w:r>
      <w:r w:rsidRPr="00BF295A">
        <w:t xml:space="preserve">to ensure three </w:t>
      </w:r>
      <w:r w:rsidR="00A3322B" w:rsidRPr="00A3322B">
        <w:rPr>
          <w:b/>
        </w:rPr>
        <w:t>Financial Year</w:t>
      </w:r>
      <w:r w:rsidR="003115AC">
        <w:rPr>
          <w:b/>
        </w:rPr>
        <w:t>s</w:t>
      </w:r>
      <w:r w:rsidRPr="00BF295A">
        <w:t xml:space="preserve"> of information are available for the Power Station</w:t>
      </w:r>
      <w:r w:rsidRPr="00C52A02">
        <w:t xml:space="preserve">. The derivation of the generic data is described in paragraphs </w:t>
      </w:r>
      <w:r w:rsidRPr="009B0384">
        <w:t>14.15.</w:t>
      </w:r>
      <w:r w:rsidR="00C5521A" w:rsidRPr="00C5521A">
        <w:t>1</w:t>
      </w:r>
      <w:r w:rsidR="00C5521A">
        <w:t>1</w:t>
      </w:r>
      <w:r w:rsidR="004D2270">
        <w:t>1</w:t>
      </w:r>
      <w:r w:rsidRPr="00BF295A">
        <w:t>-</w:t>
      </w:r>
      <w:r w:rsidRPr="009B0384">
        <w:t>14.15.1</w:t>
      </w:r>
      <w:r w:rsidR="00BF295A" w:rsidRPr="009B0384">
        <w:t>1</w:t>
      </w:r>
      <w:r w:rsidR="004D2270">
        <w:t>4</w:t>
      </w:r>
      <w:r w:rsidRPr="00BF295A">
        <w:t>.</w:t>
      </w:r>
    </w:p>
    <w:p w14:paraId="2E6775CD" w14:textId="77777777" w:rsidR="00636937" w:rsidRDefault="00636937" w:rsidP="00636937">
      <w:pPr>
        <w:pStyle w:val="1"/>
        <w:ind w:left="720"/>
        <w:jc w:val="both"/>
      </w:pPr>
    </w:p>
    <w:p w14:paraId="521F0EF7" w14:textId="77777777" w:rsidR="00A3322B" w:rsidRPr="00CD5631" w:rsidRDefault="00636937" w:rsidP="007D27B2">
      <w:pPr>
        <w:pStyle w:val="1"/>
        <w:numPr>
          <w:ilvl w:val="0"/>
          <w:numId w:val="90"/>
        </w:numPr>
        <w:jc w:val="both"/>
      </w:pPr>
      <w:r>
        <w:t>Users will receive draft ALFs before 25</w:t>
      </w:r>
      <w:r w:rsidRPr="008F688B">
        <w:rPr>
          <w:vertAlign w:val="superscript"/>
        </w:rPr>
        <w:t>th</w:t>
      </w:r>
      <w:r>
        <w:t xml:space="preserve"> December of the </w:t>
      </w:r>
      <w:r w:rsidR="00A3322B" w:rsidRPr="00A3322B">
        <w:rPr>
          <w:b/>
        </w:rPr>
        <w:t>Financial Year</w:t>
      </w:r>
      <w:r>
        <w:t xml:space="preserve"> (t-1) </w:t>
      </w:r>
      <w:r w:rsidRPr="009B0384">
        <w:t xml:space="preserve">for the </w:t>
      </w:r>
      <w:r w:rsidR="00A3322B" w:rsidRPr="00A3322B">
        <w:rPr>
          <w:b/>
        </w:rPr>
        <w:t>Financial Year</w:t>
      </w:r>
      <w:r w:rsidRPr="009B0384">
        <w:t xml:space="preserve"> (t) </w:t>
      </w:r>
      <w:r w:rsidRPr="001646AB">
        <w:t>and</w:t>
      </w:r>
      <w:r>
        <w:t xml:space="preserve"> will have a period of 15 </w:t>
      </w:r>
      <w:r w:rsidR="00A3322B" w:rsidRPr="00A3322B">
        <w:rPr>
          <w:b/>
        </w:rPr>
        <w:t>Business Days</w:t>
      </w:r>
    </w:p>
    <w:p w14:paraId="0C8DFD3D" w14:textId="77777777" w:rsidR="00A3322B" w:rsidRDefault="00A3322B" w:rsidP="00CD5631">
      <w:pPr>
        <w:pStyle w:val="ListParagraph"/>
      </w:pPr>
    </w:p>
    <w:p w14:paraId="3E38C907" w14:textId="77777777" w:rsidR="00636937" w:rsidRDefault="00636937" w:rsidP="007D27B2">
      <w:pPr>
        <w:pStyle w:val="1"/>
        <w:numPr>
          <w:ilvl w:val="0"/>
          <w:numId w:val="90"/>
        </w:numPr>
        <w:jc w:val="both"/>
      </w:pPr>
      <w:r>
        <w:rPr>
          <w:rFonts w:ascii="Arial" w:hAnsi="Arial" w:cs="Arial"/>
          <w:szCs w:val="22"/>
        </w:rPr>
        <w:t xml:space="preserve">from date of publishing to notify </w:t>
      </w:r>
      <w:r w:rsidR="00E71EB2" w:rsidRPr="00E71EB2">
        <w:rPr>
          <w:rFonts w:ascii="Arial" w:hAnsi="Arial" w:cs="Arial"/>
          <w:b/>
          <w:szCs w:val="22"/>
        </w:rPr>
        <w:t>The Company</w:t>
      </w:r>
      <w:r>
        <w:rPr>
          <w:rFonts w:ascii="Arial" w:hAnsi="Arial" w:cs="Arial"/>
          <w:szCs w:val="22"/>
        </w:rPr>
        <w:t xml:space="preserve"> of any errors</w:t>
      </w:r>
      <w:r>
        <w:t>.</w:t>
      </w:r>
      <w:r w:rsidRPr="005C1029">
        <w:rPr>
          <w:rFonts w:ascii="Arial" w:hAnsi="Arial" w:cs="Arial"/>
          <w:szCs w:val="22"/>
        </w:rPr>
        <w:t xml:space="preserve"> </w:t>
      </w:r>
      <w:r>
        <w:rPr>
          <w:rFonts w:ascii="Arial" w:hAnsi="Arial" w:cs="Arial"/>
          <w:szCs w:val="22"/>
        </w:rPr>
        <w:t>Failure to agree changes relating to errors will be treated as a charging dispute under the CUSC.</w:t>
      </w:r>
    </w:p>
    <w:p w14:paraId="2384F067" w14:textId="77777777" w:rsidR="00636937" w:rsidRPr="008F688B" w:rsidRDefault="00636937" w:rsidP="00636937">
      <w:pPr>
        <w:pStyle w:val="1"/>
        <w:ind w:left="720"/>
        <w:jc w:val="both"/>
      </w:pPr>
    </w:p>
    <w:p w14:paraId="3E07779C" w14:textId="77777777" w:rsidR="00636937" w:rsidRDefault="00636937" w:rsidP="007D27B2">
      <w:pPr>
        <w:pStyle w:val="1"/>
        <w:numPr>
          <w:ilvl w:val="0"/>
          <w:numId w:val="90"/>
        </w:numPr>
        <w:jc w:val="both"/>
      </w:pPr>
      <w:r>
        <w:rPr>
          <w:rFonts w:ascii="Arial" w:hAnsi="Arial" w:cs="Arial"/>
          <w:szCs w:val="22"/>
        </w:rPr>
        <w:t>The ALFs used in the setting of final tariffs will be published in the annual Statement of Use of System Charges. Changes to ALFs after this publication will not result in changes to published tariffs (e.g. following dispute resolution).</w:t>
      </w:r>
    </w:p>
    <w:p w14:paraId="3F846D7E" w14:textId="77777777" w:rsidR="00636937" w:rsidRPr="00891501" w:rsidRDefault="00636937" w:rsidP="00636937">
      <w:pPr>
        <w:pStyle w:val="1"/>
        <w:ind w:left="720"/>
        <w:jc w:val="both"/>
      </w:pPr>
    </w:p>
    <w:p w14:paraId="56696219" w14:textId="77777777" w:rsidR="00636937" w:rsidRPr="00112FAA" w:rsidRDefault="00636937" w:rsidP="00636937">
      <w:pPr>
        <w:pStyle w:val="1"/>
        <w:ind w:left="720"/>
        <w:jc w:val="both"/>
        <w:rPr>
          <w:b/>
        </w:rPr>
      </w:pPr>
      <w:r w:rsidRPr="00112FAA">
        <w:rPr>
          <w:b/>
        </w:rPr>
        <w:t xml:space="preserve">Derivation of Generic </w:t>
      </w:r>
      <w:r>
        <w:rPr>
          <w:b/>
        </w:rPr>
        <w:t>ALFs</w:t>
      </w:r>
    </w:p>
    <w:p w14:paraId="23E5456E" w14:textId="77777777" w:rsidR="00636937" w:rsidRPr="00891501" w:rsidRDefault="00636937" w:rsidP="00636937">
      <w:pPr>
        <w:pStyle w:val="1"/>
        <w:jc w:val="both"/>
      </w:pPr>
    </w:p>
    <w:p w14:paraId="2DA55977" w14:textId="77777777" w:rsidR="00636937" w:rsidRDefault="00636937" w:rsidP="007D27B2">
      <w:pPr>
        <w:pStyle w:val="1"/>
        <w:numPr>
          <w:ilvl w:val="0"/>
          <w:numId w:val="90"/>
        </w:numPr>
        <w:jc w:val="both"/>
      </w:pPr>
      <w:r>
        <w:t>The g</w:t>
      </w:r>
      <w:r w:rsidRPr="00891501">
        <w:t xml:space="preserve">eneric </w:t>
      </w:r>
      <w:r>
        <w:t>ALF</w:t>
      </w:r>
      <w:r w:rsidRPr="00891501">
        <w:t xml:space="preserve"> </w:t>
      </w:r>
      <w:r>
        <w:t xml:space="preserve">is </w:t>
      </w:r>
      <w:r w:rsidRPr="00891501">
        <w:t xml:space="preserve">derived from the average annual output of </w:t>
      </w:r>
      <w:r>
        <w:t>the ten most recently commissioned</w:t>
      </w:r>
      <w:r w:rsidRPr="00891501">
        <w:t xml:space="preserve"> GB</w:t>
      </w:r>
      <w:r>
        <w:t xml:space="preserve"> </w:t>
      </w:r>
      <w:r w:rsidRPr="00891501">
        <w:t xml:space="preserve">generation of a particular </w:t>
      </w:r>
      <w:r>
        <w:t>generation plant</w:t>
      </w:r>
      <w:r w:rsidRPr="00891501">
        <w:t xml:space="preserve"> type </w:t>
      </w:r>
      <w:r>
        <w:t>that have at least</w:t>
      </w:r>
      <w:r w:rsidRPr="00891501">
        <w:t xml:space="preserve"> five </w:t>
      </w:r>
      <w:r w:rsidR="00A3322B" w:rsidRPr="00A3322B">
        <w:rPr>
          <w:b/>
        </w:rPr>
        <w:t>Financial Year</w:t>
      </w:r>
      <w:r w:rsidR="003115AC">
        <w:rPr>
          <w:b/>
        </w:rPr>
        <w:t>s</w:t>
      </w:r>
      <w:r>
        <w:t>’ data</w:t>
      </w:r>
      <w:r w:rsidRPr="00891501">
        <w:t>, using an identical</w:t>
      </w:r>
      <w:r>
        <w:t xml:space="preserve"> </w:t>
      </w:r>
      <w:r w:rsidRPr="00891501">
        <w:t xml:space="preserve">methodology to that used for the </w:t>
      </w:r>
      <w:r>
        <w:t>Power Station</w:t>
      </w:r>
      <w:r w:rsidRPr="00891501">
        <w:t xml:space="preserve"> specific calculation</w:t>
      </w:r>
      <w:r>
        <w:t xml:space="preserve"> described above</w:t>
      </w:r>
      <w:r w:rsidRPr="00891501">
        <w:t xml:space="preserve">. </w:t>
      </w:r>
      <w:r>
        <w:t xml:space="preserve">Where less than ten GB generators </w:t>
      </w:r>
      <w:r w:rsidRPr="00891501">
        <w:t xml:space="preserve">of a particular </w:t>
      </w:r>
      <w:r>
        <w:t>generation plant</w:t>
      </w:r>
      <w:r w:rsidRPr="00891501">
        <w:t xml:space="preserve"> type </w:t>
      </w:r>
      <w:r>
        <w:t>exist, then data from all existing generators of that particular generation plant type will be used. Example generation plant</w:t>
      </w:r>
      <w:r w:rsidRPr="00891501">
        <w:t xml:space="preserve"> type</w:t>
      </w:r>
      <w:r>
        <w:t xml:space="preserve"> </w:t>
      </w:r>
      <w:r w:rsidRPr="00891501">
        <w:t>categories are listed below;</w:t>
      </w:r>
    </w:p>
    <w:p w14:paraId="3B65EF2A" w14:textId="77777777" w:rsidR="00636937" w:rsidRDefault="00636937" w:rsidP="00636937">
      <w:pPr>
        <w:pStyle w:val="1"/>
        <w:ind w:left="720"/>
        <w:jc w:val="both"/>
      </w:pPr>
    </w:p>
    <w:tbl>
      <w:tblPr>
        <w:tblW w:w="0" w:type="auto"/>
        <w:tblInd w:w="2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7"/>
      </w:tblGrid>
      <w:tr w:rsidR="00636937" w:rsidRPr="00506BD8" w14:paraId="7E9FA182" w14:textId="77777777" w:rsidTr="00CD2194">
        <w:tc>
          <w:tcPr>
            <w:tcW w:w="2397" w:type="dxa"/>
          </w:tcPr>
          <w:p w14:paraId="5094FC4B" w14:textId="77777777" w:rsidR="00636937" w:rsidRPr="00874A70" w:rsidRDefault="00636937" w:rsidP="00CD2194">
            <w:pPr>
              <w:pStyle w:val="1"/>
              <w:jc w:val="both"/>
              <w:rPr>
                <w:b/>
                <w:szCs w:val="22"/>
              </w:rPr>
            </w:pPr>
            <w:r w:rsidRPr="00874A70">
              <w:rPr>
                <w:b/>
                <w:szCs w:val="22"/>
              </w:rPr>
              <w:t>Fuel Type</w:t>
            </w:r>
          </w:p>
        </w:tc>
      </w:tr>
      <w:tr w:rsidR="00636937" w:rsidRPr="00506BD8" w14:paraId="2C362785" w14:textId="77777777" w:rsidTr="00CD2194">
        <w:tc>
          <w:tcPr>
            <w:tcW w:w="2397" w:type="dxa"/>
          </w:tcPr>
          <w:p w14:paraId="4D03F761" w14:textId="77777777" w:rsidR="00636937" w:rsidRPr="00874A70" w:rsidRDefault="00636937" w:rsidP="00CD2194">
            <w:pPr>
              <w:pStyle w:val="1"/>
              <w:jc w:val="both"/>
              <w:rPr>
                <w:szCs w:val="22"/>
              </w:rPr>
            </w:pPr>
            <w:r w:rsidRPr="00874A70">
              <w:rPr>
                <w:szCs w:val="22"/>
              </w:rPr>
              <w:t>Biomass</w:t>
            </w:r>
          </w:p>
        </w:tc>
      </w:tr>
      <w:tr w:rsidR="00636937" w:rsidRPr="00506BD8" w14:paraId="1C1B0CCE" w14:textId="77777777" w:rsidTr="00CD2194">
        <w:tc>
          <w:tcPr>
            <w:tcW w:w="2397" w:type="dxa"/>
          </w:tcPr>
          <w:p w14:paraId="3496E6A5" w14:textId="77777777" w:rsidR="00636937" w:rsidRPr="00874A70" w:rsidRDefault="00636937" w:rsidP="00CD2194">
            <w:pPr>
              <w:pStyle w:val="1"/>
              <w:jc w:val="both"/>
              <w:rPr>
                <w:szCs w:val="22"/>
              </w:rPr>
            </w:pPr>
            <w:r w:rsidRPr="00874A70">
              <w:rPr>
                <w:szCs w:val="22"/>
              </w:rPr>
              <w:t xml:space="preserve">Coal </w:t>
            </w:r>
          </w:p>
        </w:tc>
      </w:tr>
      <w:tr w:rsidR="00636937" w:rsidRPr="00506BD8" w14:paraId="6E46E984" w14:textId="77777777" w:rsidTr="00CD2194">
        <w:tc>
          <w:tcPr>
            <w:tcW w:w="2397" w:type="dxa"/>
          </w:tcPr>
          <w:p w14:paraId="54C6EB8A" w14:textId="77777777" w:rsidR="00636937" w:rsidRPr="00874A70" w:rsidRDefault="00636937" w:rsidP="00CD2194">
            <w:pPr>
              <w:pStyle w:val="1"/>
              <w:jc w:val="both"/>
              <w:rPr>
                <w:szCs w:val="22"/>
              </w:rPr>
            </w:pPr>
            <w:r w:rsidRPr="00874A70">
              <w:rPr>
                <w:szCs w:val="22"/>
              </w:rPr>
              <w:t xml:space="preserve">Gas </w:t>
            </w:r>
          </w:p>
        </w:tc>
      </w:tr>
      <w:tr w:rsidR="00636937" w:rsidRPr="00506BD8" w14:paraId="1A26CBAA" w14:textId="77777777" w:rsidTr="00CD2194">
        <w:tc>
          <w:tcPr>
            <w:tcW w:w="2397" w:type="dxa"/>
          </w:tcPr>
          <w:p w14:paraId="31796BBC" w14:textId="77777777" w:rsidR="00636937" w:rsidRPr="00874A70" w:rsidRDefault="00636937" w:rsidP="00CD2194">
            <w:pPr>
              <w:pStyle w:val="1"/>
              <w:jc w:val="both"/>
              <w:rPr>
                <w:szCs w:val="22"/>
              </w:rPr>
            </w:pPr>
            <w:r w:rsidRPr="00874A70">
              <w:rPr>
                <w:szCs w:val="22"/>
              </w:rPr>
              <w:t>Hydro</w:t>
            </w:r>
          </w:p>
        </w:tc>
      </w:tr>
      <w:tr w:rsidR="00636937" w:rsidRPr="00506BD8" w14:paraId="4421A987" w14:textId="77777777" w:rsidTr="00CD2194">
        <w:tc>
          <w:tcPr>
            <w:tcW w:w="2397" w:type="dxa"/>
          </w:tcPr>
          <w:p w14:paraId="5D5FED5B" w14:textId="77777777" w:rsidR="00636937" w:rsidRPr="00874A70" w:rsidRDefault="00636937" w:rsidP="00CD2194">
            <w:pPr>
              <w:pStyle w:val="1"/>
              <w:jc w:val="both"/>
              <w:rPr>
                <w:szCs w:val="22"/>
              </w:rPr>
            </w:pPr>
            <w:r w:rsidRPr="00874A70">
              <w:rPr>
                <w:szCs w:val="22"/>
              </w:rPr>
              <w:t>Nuclear (by reactor type)</w:t>
            </w:r>
          </w:p>
        </w:tc>
      </w:tr>
      <w:tr w:rsidR="00636937" w:rsidRPr="00506BD8" w14:paraId="50886BD0" w14:textId="77777777" w:rsidTr="00CD2194">
        <w:tc>
          <w:tcPr>
            <w:tcW w:w="2397" w:type="dxa"/>
          </w:tcPr>
          <w:p w14:paraId="5A718858" w14:textId="77777777" w:rsidR="00636937" w:rsidRPr="00874A70" w:rsidRDefault="00636937" w:rsidP="00CD2194">
            <w:pPr>
              <w:pStyle w:val="1"/>
              <w:jc w:val="both"/>
              <w:rPr>
                <w:szCs w:val="22"/>
              </w:rPr>
            </w:pPr>
            <w:r w:rsidRPr="00874A70">
              <w:rPr>
                <w:szCs w:val="22"/>
              </w:rPr>
              <w:t>Oil &amp; OCGTs</w:t>
            </w:r>
          </w:p>
        </w:tc>
      </w:tr>
      <w:tr w:rsidR="00636937" w:rsidRPr="00506BD8" w14:paraId="4B6BA426" w14:textId="77777777" w:rsidTr="00CD2194">
        <w:tc>
          <w:tcPr>
            <w:tcW w:w="2397" w:type="dxa"/>
          </w:tcPr>
          <w:p w14:paraId="1C9CEE38" w14:textId="77777777" w:rsidR="00636937" w:rsidRPr="00874A70" w:rsidRDefault="00636937" w:rsidP="00CD2194">
            <w:pPr>
              <w:pStyle w:val="1"/>
              <w:jc w:val="both"/>
              <w:rPr>
                <w:szCs w:val="22"/>
              </w:rPr>
            </w:pPr>
            <w:r w:rsidRPr="00874A70">
              <w:rPr>
                <w:szCs w:val="22"/>
              </w:rPr>
              <w:t>Pumped Storage</w:t>
            </w:r>
          </w:p>
        </w:tc>
      </w:tr>
      <w:tr w:rsidR="00636937" w:rsidRPr="00506BD8" w14:paraId="3CA0342D" w14:textId="77777777" w:rsidTr="00CD2194">
        <w:tc>
          <w:tcPr>
            <w:tcW w:w="2397" w:type="dxa"/>
          </w:tcPr>
          <w:p w14:paraId="7B851C6B" w14:textId="77777777" w:rsidR="00636937" w:rsidRPr="00874A70" w:rsidRDefault="00636937" w:rsidP="00CD2194">
            <w:pPr>
              <w:pStyle w:val="1"/>
              <w:jc w:val="both"/>
              <w:rPr>
                <w:szCs w:val="22"/>
              </w:rPr>
            </w:pPr>
            <w:r w:rsidRPr="00874A70">
              <w:rPr>
                <w:szCs w:val="22"/>
              </w:rPr>
              <w:t>Onshore Wind</w:t>
            </w:r>
          </w:p>
        </w:tc>
      </w:tr>
      <w:tr w:rsidR="00636937" w:rsidRPr="00506BD8" w14:paraId="03B028FB" w14:textId="77777777" w:rsidTr="00CD2194">
        <w:tc>
          <w:tcPr>
            <w:tcW w:w="2397" w:type="dxa"/>
          </w:tcPr>
          <w:p w14:paraId="68FE6D33" w14:textId="77777777" w:rsidR="00636937" w:rsidRPr="00874A70" w:rsidRDefault="00636937" w:rsidP="00CD2194">
            <w:pPr>
              <w:pStyle w:val="1"/>
              <w:jc w:val="both"/>
              <w:rPr>
                <w:szCs w:val="22"/>
              </w:rPr>
            </w:pPr>
            <w:r w:rsidRPr="00874A70">
              <w:rPr>
                <w:szCs w:val="22"/>
              </w:rPr>
              <w:t>Offshore Wind</w:t>
            </w:r>
          </w:p>
        </w:tc>
      </w:tr>
      <w:tr w:rsidR="00636937" w:rsidRPr="00506BD8" w14:paraId="3C1C7FFC" w14:textId="77777777" w:rsidTr="00CD2194">
        <w:tc>
          <w:tcPr>
            <w:tcW w:w="2397" w:type="dxa"/>
          </w:tcPr>
          <w:p w14:paraId="1820C46E" w14:textId="77777777" w:rsidR="00636937" w:rsidRPr="00874A70" w:rsidRDefault="00636937" w:rsidP="00CD2194">
            <w:pPr>
              <w:pStyle w:val="1"/>
              <w:jc w:val="both"/>
              <w:rPr>
                <w:szCs w:val="22"/>
              </w:rPr>
            </w:pPr>
            <w:r w:rsidRPr="00874A70">
              <w:rPr>
                <w:szCs w:val="22"/>
              </w:rPr>
              <w:t>CHP</w:t>
            </w:r>
          </w:p>
        </w:tc>
      </w:tr>
    </w:tbl>
    <w:p w14:paraId="2C66C016" w14:textId="77777777" w:rsidR="00636937" w:rsidRDefault="00636937" w:rsidP="00636937">
      <w:pPr>
        <w:pStyle w:val="1"/>
        <w:ind w:left="720"/>
        <w:jc w:val="both"/>
      </w:pPr>
    </w:p>
    <w:p w14:paraId="7CE3E827" w14:textId="77777777" w:rsidR="00636937" w:rsidRDefault="00636937" w:rsidP="00636937">
      <w:pPr>
        <w:pStyle w:val="1"/>
        <w:ind w:left="720"/>
        <w:jc w:val="both"/>
      </w:pPr>
    </w:p>
    <w:p w14:paraId="4E4E0A0B" w14:textId="77777777" w:rsidR="00636937" w:rsidRDefault="00E71EB2" w:rsidP="007D27B2">
      <w:pPr>
        <w:pStyle w:val="1"/>
        <w:numPr>
          <w:ilvl w:val="0"/>
          <w:numId w:val="90"/>
        </w:numPr>
        <w:jc w:val="both"/>
      </w:pPr>
      <w:r w:rsidRPr="00E71EB2">
        <w:rPr>
          <w:b/>
        </w:rPr>
        <w:t>The Company</w:t>
      </w:r>
      <w:r w:rsidR="00636937">
        <w:t xml:space="preserve"> will keep these categories under review and update as necessary. Where within a category there is a significant locational difference consideration will be given to zonal generic factors. The factors used will be published in the Statement of Use of System Charges and will be reviewed annually.</w:t>
      </w:r>
    </w:p>
    <w:p w14:paraId="22E414CD" w14:textId="77777777" w:rsidR="00636937" w:rsidRDefault="00636937" w:rsidP="00636937">
      <w:pPr>
        <w:pStyle w:val="1"/>
        <w:ind w:left="720"/>
        <w:jc w:val="both"/>
      </w:pPr>
    </w:p>
    <w:p w14:paraId="22FEB6EB" w14:textId="77777777" w:rsidR="00636937" w:rsidRDefault="00636937" w:rsidP="007D27B2">
      <w:pPr>
        <w:pStyle w:val="1"/>
        <w:numPr>
          <w:ilvl w:val="0"/>
          <w:numId w:val="90"/>
        </w:numPr>
        <w:jc w:val="both"/>
      </w:pPr>
      <w:r>
        <w:t>If a User can demonstrate that the generation plant type of a Power Station has changed, consideration will be given to the use of relevant generic ALF information in the calculation of their charges until sufficient specific data is available.</w:t>
      </w:r>
    </w:p>
    <w:p w14:paraId="20BC22ED" w14:textId="77777777" w:rsidR="00636937" w:rsidRDefault="00636937" w:rsidP="00636937">
      <w:pPr>
        <w:pStyle w:val="1"/>
        <w:ind w:left="720"/>
        <w:jc w:val="both"/>
      </w:pPr>
    </w:p>
    <w:p w14:paraId="6C94917F" w14:textId="77777777" w:rsidR="00636937" w:rsidRDefault="00636937" w:rsidP="007D27B2">
      <w:pPr>
        <w:pStyle w:val="1"/>
        <w:numPr>
          <w:ilvl w:val="0"/>
          <w:numId w:val="90"/>
        </w:numPr>
        <w:jc w:val="both"/>
      </w:pPr>
      <w:r w:rsidRPr="00891501">
        <w:t xml:space="preserve">For new and emerging </w:t>
      </w:r>
      <w:r>
        <w:t>generation plant types</w:t>
      </w:r>
      <w:r w:rsidRPr="00891501">
        <w:t xml:space="preserve">, where insufficient data is </w:t>
      </w:r>
      <w:r>
        <w:t>available</w:t>
      </w:r>
      <w:r w:rsidRPr="00891501">
        <w:t xml:space="preserve"> to allow a</w:t>
      </w:r>
      <w:r>
        <w:t xml:space="preserve"> </w:t>
      </w:r>
      <w:r w:rsidRPr="00891501">
        <w:t xml:space="preserve">generic </w:t>
      </w:r>
      <w:r>
        <w:t xml:space="preserve">ALF to be </w:t>
      </w:r>
      <w:r w:rsidRPr="00891501">
        <w:t xml:space="preserve">developed, </w:t>
      </w:r>
      <w:r w:rsidR="00E71EB2" w:rsidRPr="00E71EB2">
        <w:rPr>
          <w:b/>
        </w:rPr>
        <w:t>The Company</w:t>
      </w:r>
      <w:r>
        <w:t xml:space="preserve"> will use the  best information available e.g. from manufactu</w:t>
      </w:r>
      <w:r w:rsidR="00891782">
        <w:t>er</w:t>
      </w:r>
      <w:r>
        <w:t>s and data from use of similar technologies outside GB</w:t>
      </w:r>
      <w:r w:rsidRPr="00891501">
        <w:t xml:space="preserve">. </w:t>
      </w:r>
      <w:r>
        <w:t xml:space="preserve">The factor will be agreed with the relevant Generator. In the event of a disagreement the standard provisions for dispute in the CUSC will apply. </w:t>
      </w:r>
    </w:p>
    <w:p w14:paraId="1A9EA635" w14:textId="77777777" w:rsidR="00AB4296" w:rsidRDefault="00AB4296" w:rsidP="00AB4296">
      <w:pPr>
        <w:pStyle w:val="ListParagraph"/>
      </w:pPr>
    </w:p>
    <w:p w14:paraId="535AF67A" w14:textId="77777777" w:rsidR="00AB4296" w:rsidRDefault="00AB4296" w:rsidP="00AB4296">
      <w:pPr>
        <w:pStyle w:val="1"/>
        <w:ind w:left="1627"/>
        <w:jc w:val="both"/>
      </w:pPr>
    </w:p>
    <w:p w14:paraId="63AE7B23" w14:textId="77777777" w:rsidR="00481157" w:rsidRDefault="00481157" w:rsidP="00481157">
      <w:pPr>
        <w:pStyle w:val="Heading3"/>
        <w:ind w:left="709"/>
        <w:jc w:val="both"/>
        <w:rPr>
          <w:rFonts w:ascii="Arial" w:hAnsi="Arial" w:cs="Arial"/>
          <w:b/>
        </w:rPr>
      </w:pPr>
      <w:r>
        <w:rPr>
          <w:rFonts w:ascii="Arial" w:hAnsi="Arial" w:cs="Arial"/>
          <w:b/>
        </w:rPr>
        <w:t xml:space="preserve">TNUoS Embedded Export Tariff </w:t>
      </w:r>
    </w:p>
    <w:p w14:paraId="37B6DF3B" w14:textId="77777777" w:rsidR="00481157" w:rsidRDefault="00481157" w:rsidP="00AB4296">
      <w:pPr>
        <w:pStyle w:val="ListParagraph"/>
      </w:pPr>
    </w:p>
    <w:p w14:paraId="7D9EBB63" w14:textId="77777777" w:rsidR="00481157" w:rsidRDefault="00481157" w:rsidP="007D27B2">
      <w:pPr>
        <w:pStyle w:val="1"/>
        <w:numPr>
          <w:ilvl w:val="0"/>
          <w:numId w:val="90"/>
        </w:numPr>
        <w:jc w:val="both"/>
      </w:pPr>
      <w:r>
        <w:t>Embedded exports are exports measured on a half-hourly basis by Metering Systems, in accordance with the BSC, that are not subject to generation TNUoS.</w:t>
      </w:r>
    </w:p>
    <w:p w14:paraId="4D87C6D1" w14:textId="77777777" w:rsidR="00481157" w:rsidRDefault="00481157" w:rsidP="00AB4296">
      <w:pPr>
        <w:pStyle w:val="1"/>
        <w:ind w:left="1627"/>
        <w:jc w:val="both"/>
      </w:pPr>
    </w:p>
    <w:p w14:paraId="6CE31185" w14:textId="77777777" w:rsidR="00481157" w:rsidRDefault="00481157" w:rsidP="007D27B2">
      <w:pPr>
        <w:pStyle w:val="1"/>
        <w:numPr>
          <w:ilvl w:val="0"/>
          <w:numId w:val="90"/>
        </w:numPr>
        <w:jc w:val="both"/>
      </w:pPr>
      <w:r>
        <w:t>The embedded export tariff will be applied to the metered Triad volumes of Embedded Exports for each demand zone as follows:</w:t>
      </w:r>
    </w:p>
    <w:p w14:paraId="5E241419" w14:textId="77777777" w:rsidR="00F248BB" w:rsidRDefault="00F248BB" w:rsidP="00AB4296">
      <w:pPr>
        <w:pStyle w:val="ListParagraph"/>
      </w:pPr>
    </w:p>
    <w:p w14:paraId="2923FBCB" w14:textId="398BC32D" w:rsidR="00F248BB" w:rsidRPr="008A41B4" w:rsidRDefault="00672F6E" w:rsidP="00AB4296">
      <w:pPr>
        <w:pStyle w:val="1"/>
        <w:ind w:left="1627"/>
        <w:jc w:val="center"/>
      </w:pPr>
      <m:oMathPara>
        <m:oMath>
          <m:sSub>
            <m:sSubPr>
              <m:ctrlPr>
                <w:rPr>
                  <w:rFonts w:ascii="Cambria Math" w:eastAsia="Calibri" w:hAnsi="Cambria Math" w:cs="Arial"/>
                  <w:i/>
                </w:rPr>
              </m:ctrlPr>
            </m:sSubPr>
            <m:e>
              <m:r>
                <w:rPr>
                  <w:rFonts w:ascii="Cambria Math" w:eastAsia="Calibri" w:hAnsi="Cambria Math" w:cs="Arial"/>
                </w:rPr>
                <m:t>EET</m:t>
              </m:r>
            </m:e>
            <m:sub>
              <m:r>
                <w:rPr>
                  <w:rFonts w:ascii="Cambria Math" w:eastAsia="Calibri" w:hAnsi="Cambria Math" w:cs="Arial"/>
                </w:rPr>
                <m:t>Di</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DiPS</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DiYR</m:t>
              </m:r>
            </m:sub>
          </m:sSub>
          <m:r>
            <w:rPr>
              <w:rFonts w:ascii="Cambria Math" w:eastAsia="Calibri" w:hAnsi="Cambria Math" w:cs="Arial"/>
            </w:rPr>
            <m:t>+EX</m:t>
          </m:r>
        </m:oMath>
      </m:oMathPara>
    </w:p>
    <w:p w14:paraId="647F661F" w14:textId="77777777" w:rsidR="00143668" w:rsidRPr="00AB4296" w:rsidRDefault="00143668" w:rsidP="00143668">
      <w:pPr>
        <w:spacing w:before="178" w:line="208" w:lineRule="exact"/>
        <w:ind w:left="1728"/>
        <w:textAlignment w:val="baseline"/>
        <w:rPr>
          <w:rFonts w:ascii="Arial" w:eastAsia="Arial" w:hAnsi="Arial"/>
          <w:spacing w:val="1"/>
          <w:sz w:val="22"/>
          <w:szCs w:val="22"/>
        </w:rPr>
      </w:pPr>
      <w:r w:rsidRPr="00AB4296">
        <w:rPr>
          <w:rFonts w:ascii="Arial" w:eastAsia="Arial" w:hAnsi="Arial"/>
          <w:spacing w:val="1"/>
          <w:sz w:val="22"/>
          <w:szCs w:val="22"/>
          <w:lang w:val="en-US"/>
        </w:rPr>
        <w:t xml:space="preserve">Where </w:t>
      </w:r>
    </w:p>
    <w:p w14:paraId="067DA921" w14:textId="77777777" w:rsidR="00143668" w:rsidRPr="00F84A36" w:rsidRDefault="00143668" w:rsidP="00143668">
      <w:pPr>
        <w:tabs>
          <w:tab w:val="left" w:pos="1728"/>
        </w:tabs>
        <w:spacing w:before="201" w:line="208" w:lineRule="exact"/>
        <w:ind w:left="576"/>
        <w:textAlignment w:val="baseline"/>
        <w:rPr>
          <w:rFonts w:ascii="Arial" w:eastAsia="Arial" w:hAnsi="Arial"/>
          <w:sz w:val="18"/>
        </w:rPr>
      </w:pPr>
      <w:r w:rsidRPr="00AB4296">
        <w:rPr>
          <w:rFonts w:ascii="Arial" w:eastAsia="Arial" w:hAnsi="Arial"/>
          <w:sz w:val="22"/>
          <w:szCs w:val="22"/>
          <w:lang w:val="en-US"/>
        </w:rPr>
        <w:t>ITT</w:t>
      </w:r>
      <w:r w:rsidRPr="00F84A36">
        <w:rPr>
          <w:rFonts w:ascii="Arial" w:eastAsia="Arial" w:hAnsi="Arial"/>
          <w:sz w:val="11"/>
          <w:lang w:val="en-US"/>
        </w:rPr>
        <w:t xml:space="preserve">DiPS </w:t>
      </w:r>
      <w:r w:rsidRPr="00F84A36">
        <w:rPr>
          <w:rFonts w:ascii="Arial" w:eastAsia="Arial" w:hAnsi="Arial"/>
          <w:sz w:val="18"/>
          <w:lang w:val="en-US"/>
        </w:rPr>
        <w:t>=</w:t>
      </w:r>
      <w:r w:rsidRPr="00F84A36">
        <w:rPr>
          <w:rFonts w:ascii="Arial" w:eastAsia="Arial" w:hAnsi="Arial"/>
          <w:sz w:val="18"/>
          <w:lang w:val="en-US"/>
        </w:rPr>
        <w:tab/>
      </w:r>
      <w:r w:rsidRPr="00AB4296">
        <w:rPr>
          <w:rFonts w:ascii="Arial" w:eastAsia="Arial" w:hAnsi="Arial"/>
          <w:sz w:val="22"/>
          <w:szCs w:val="22"/>
          <w:lang w:val="en-US"/>
        </w:rPr>
        <w:t>Peak Security Initial Transport Tariff for the demand zone</w:t>
      </w:r>
      <w:r w:rsidRPr="00F84A36">
        <w:rPr>
          <w:rFonts w:ascii="Arial" w:eastAsia="Arial" w:hAnsi="Arial"/>
          <w:sz w:val="18"/>
          <w:lang w:val="en-US"/>
        </w:rPr>
        <w:t xml:space="preserve">; </w:t>
      </w:r>
    </w:p>
    <w:p w14:paraId="1DCDFFC0" w14:textId="77777777" w:rsidR="00143668" w:rsidRPr="00AB4296" w:rsidRDefault="00143668" w:rsidP="00143668">
      <w:pPr>
        <w:tabs>
          <w:tab w:val="left" w:pos="1728"/>
        </w:tabs>
        <w:spacing w:line="207" w:lineRule="exact"/>
        <w:ind w:left="576"/>
        <w:textAlignment w:val="baseline"/>
        <w:rPr>
          <w:rFonts w:ascii="Arial" w:eastAsia="Arial" w:hAnsi="Arial"/>
          <w:sz w:val="22"/>
          <w:szCs w:val="22"/>
        </w:rPr>
      </w:pPr>
      <w:r w:rsidRPr="00AB4296">
        <w:rPr>
          <w:rFonts w:ascii="Arial" w:eastAsia="Arial" w:hAnsi="Arial"/>
          <w:sz w:val="22"/>
          <w:szCs w:val="22"/>
          <w:lang w:val="en-US"/>
        </w:rPr>
        <w:t>ITT</w:t>
      </w:r>
      <w:r w:rsidRPr="00F84A36">
        <w:rPr>
          <w:rFonts w:ascii="Arial" w:eastAsia="Arial" w:hAnsi="Arial"/>
          <w:sz w:val="11"/>
          <w:lang w:val="en-US"/>
        </w:rPr>
        <w:t xml:space="preserve">DiYR </w:t>
      </w:r>
      <w:r w:rsidRPr="00F84A36">
        <w:rPr>
          <w:rFonts w:ascii="Arial" w:eastAsia="Arial" w:hAnsi="Arial"/>
          <w:sz w:val="18"/>
          <w:lang w:val="en-US"/>
        </w:rPr>
        <w:t>=</w:t>
      </w:r>
      <w:r w:rsidRPr="00F84A36">
        <w:rPr>
          <w:rFonts w:ascii="Arial" w:eastAsia="Arial" w:hAnsi="Arial"/>
          <w:sz w:val="18"/>
          <w:lang w:val="en-US"/>
        </w:rPr>
        <w:tab/>
      </w:r>
      <w:r w:rsidRPr="00AB4296">
        <w:rPr>
          <w:rFonts w:ascii="Arial" w:eastAsia="Arial" w:hAnsi="Arial"/>
          <w:sz w:val="22"/>
          <w:szCs w:val="22"/>
          <w:lang w:val="en-US"/>
        </w:rPr>
        <w:t>Year Round Initial Transport Tariff for the demand zone, and</w:t>
      </w:r>
    </w:p>
    <w:p w14:paraId="02D93B66" w14:textId="77777777" w:rsidR="00143668" w:rsidRPr="00AB4296" w:rsidRDefault="005B18DE" w:rsidP="00143668">
      <w:pPr>
        <w:spacing w:before="2" w:line="208" w:lineRule="exact"/>
        <w:ind w:left="576"/>
        <w:textAlignment w:val="baseline"/>
        <w:rPr>
          <w:rFonts w:ascii="Arial" w:eastAsia="Arial" w:hAnsi="Arial"/>
          <w:spacing w:val="59"/>
          <w:sz w:val="22"/>
          <w:szCs w:val="22"/>
        </w:rPr>
      </w:pPr>
      <w:r>
        <w:rPr>
          <w:rFonts w:ascii="Arial" w:eastAsia="Arial" w:hAnsi="Arial"/>
          <w:sz w:val="22"/>
          <w:szCs w:val="22"/>
          <w:lang w:val="en-US"/>
        </w:rPr>
        <w:t>EX</w:t>
      </w:r>
      <w:r w:rsidR="00143668" w:rsidRPr="00AB4296">
        <w:rPr>
          <w:rFonts w:ascii="Arial" w:eastAsia="Arial" w:hAnsi="Arial"/>
          <w:spacing w:val="59"/>
          <w:sz w:val="22"/>
          <w:szCs w:val="22"/>
          <w:lang w:val="en-US"/>
        </w:rPr>
        <w:t xml:space="preserve">: </w:t>
      </w:r>
    </w:p>
    <w:p w14:paraId="62C878F1" w14:textId="77777777" w:rsidR="00143668" w:rsidRDefault="00143668" w:rsidP="00143668">
      <w:pPr>
        <w:spacing w:line="191" w:lineRule="exact"/>
        <w:ind w:left="576"/>
        <w:textAlignment w:val="baseline"/>
        <w:rPr>
          <w:rFonts w:ascii="Arial" w:eastAsia="Arial" w:hAnsi="Arial"/>
          <w:sz w:val="22"/>
          <w:szCs w:val="22"/>
          <w:u w:val="single"/>
          <w:lang w:val="en-US"/>
        </w:rPr>
      </w:pPr>
      <w:r w:rsidRPr="00AB4296">
        <w:rPr>
          <w:rFonts w:ascii="Arial" w:eastAsia="Arial" w:hAnsi="Arial"/>
          <w:sz w:val="22"/>
          <w:szCs w:val="22"/>
          <w:lang w:val="en-US"/>
        </w:rPr>
        <w:t xml:space="preserve">First </w:t>
      </w:r>
      <w:r w:rsidR="00A3322B" w:rsidRPr="00A3322B">
        <w:rPr>
          <w:rFonts w:ascii="Arial" w:eastAsia="Arial" w:hAnsi="Arial"/>
          <w:b/>
          <w:sz w:val="22"/>
          <w:szCs w:val="22"/>
          <w:lang w:val="en-US"/>
        </w:rPr>
        <w:t>Financial Year</w:t>
      </w:r>
      <w:r w:rsidRPr="00AB4296">
        <w:rPr>
          <w:rFonts w:ascii="Arial" w:eastAsia="Arial" w:hAnsi="Arial"/>
          <w:sz w:val="22"/>
          <w:szCs w:val="22"/>
          <w:lang w:val="en-US"/>
        </w:rPr>
        <w:t xml:space="preserve"> following the implementation date of CMP 264/265:</w:t>
      </w:r>
      <w:r w:rsidRPr="00AB4296">
        <w:rPr>
          <w:rFonts w:ascii="Arial" w:eastAsia="Arial" w:hAnsi="Arial"/>
          <w:sz w:val="22"/>
          <w:szCs w:val="22"/>
          <w:u w:val="single"/>
          <w:lang w:val="en-US"/>
        </w:rPr>
        <w:t xml:space="preserve"> </w:t>
      </w:r>
    </w:p>
    <w:p w14:paraId="3FD49AEE" w14:textId="77777777" w:rsidR="00143668" w:rsidRDefault="00143668" w:rsidP="00143668">
      <w:pPr>
        <w:spacing w:line="191" w:lineRule="exact"/>
        <w:ind w:left="576"/>
        <w:textAlignment w:val="baseline"/>
        <w:rPr>
          <w:rFonts w:ascii="Arial" w:eastAsia="Arial" w:hAnsi="Arial"/>
          <w:sz w:val="22"/>
          <w:szCs w:val="22"/>
          <w:u w:val="single"/>
          <w:lang w:val="en-US"/>
        </w:rPr>
      </w:pPr>
    </w:p>
    <w:p w14:paraId="5A488416" w14:textId="5ADA75CF" w:rsidR="00143668" w:rsidRPr="008A41B4" w:rsidRDefault="008A41B4" w:rsidP="00F248BB">
      <w:pPr>
        <w:pStyle w:val="1"/>
        <w:ind w:left="720"/>
        <w:jc w:val="center"/>
        <w:rPr>
          <w:u w:val="single"/>
          <w:vertAlign w:val="subscript"/>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2</m:t>
              </m:r>
            </m:num>
            <m:den>
              <m:r>
                <w:rPr>
                  <w:rFonts w:ascii="Cambria Math" w:hAnsi="Cambria Math"/>
                  <w:u w:val="single"/>
                </w:rPr>
                <m:t>3</m:t>
              </m:r>
            </m:den>
          </m:f>
          <m:r>
            <w:rPr>
              <w:rFonts w:ascii="Cambria Math" w:hAnsi="Cambria Math"/>
              <w:u w:val="single"/>
            </w:rPr>
            <m:t>(XP-AGIC)+AGIC</m:t>
          </m:r>
        </m:oMath>
      </m:oMathPara>
    </w:p>
    <w:p w14:paraId="2B0021DA" w14:textId="77777777" w:rsidR="00F248BB" w:rsidRDefault="00F248BB" w:rsidP="00143668">
      <w:pPr>
        <w:spacing w:line="191" w:lineRule="exact"/>
        <w:ind w:left="576"/>
        <w:textAlignment w:val="baseline"/>
        <w:rPr>
          <w:rFonts w:ascii="Arial" w:eastAsia="Arial" w:hAnsi="Arial"/>
          <w:sz w:val="22"/>
          <w:szCs w:val="22"/>
          <w:u w:val="single"/>
        </w:rPr>
      </w:pPr>
    </w:p>
    <w:p w14:paraId="3F1F6437" w14:textId="77777777" w:rsidR="00EE1A26" w:rsidRDefault="00EE1A26" w:rsidP="00EE1A26">
      <w:pPr>
        <w:spacing w:before="1" w:line="195" w:lineRule="exact"/>
        <w:ind w:left="576"/>
        <w:textAlignment w:val="baseline"/>
        <w:rPr>
          <w:rFonts w:ascii="Arial" w:eastAsia="Arial" w:hAnsi="Arial"/>
          <w:sz w:val="22"/>
          <w:szCs w:val="22"/>
        </w:rPr>
      </w:pPr>
      <w:r w:rsidRPr="00AB4296">
        <w:rPr>
          <w:rFonts w:ascii="Arial" w:eastAsia="Arial" w:hAnsi="Arial"/>
          <w:sz w:val="22"/>
          <w:szCs w:val="22"/>
        </w:rPr>
        <w:t xml:space="preserve">Second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w:t>
      </w:r>
    </w:p>
    <w:p w14:paraId="3254586A" w14:textId="77777777" w:rsidR="00F248BB" w:rsidRDefault="00F248BB" w:rsidP="00EE1A26">
      <w:pPr>
        <w:spacing w:before="1" w:line="195" w:lineRule="exact"/>
        <w:ind w:left="576"/>
        <w:textAlignment w:val="baseline"/>
        <w:rPr>
          <w:rFonts w:ascii="Arial" w:eastAsia="Arial" w:hAnsi="Arial"/>
          <w:sz w:val="22"/>
          <w:szCs w:val="22"/>
        </w:rPr>
      </w:pPr>
    </w:p>
    <w:p w14:paraId="68D0AA74" w14:textId="77777777" w:rsidR="00F248BB" w:rsidRDefault="00F248BB" w:rsidP="00AB4296">
      <w:pPr>
        <w:spacing w:before="1" w:line="195" w:lineRule="exact"/>
        <w:ind w:left="576"/>
        <w:jc w:val="center"/>
        <w:textAlignment w:val="baseline"/>
        <w:rPr>
          <w:rFonts w:ascii="Arial" w:eastAsia="Arial" w:hAnsi="Arial"/>
          <w:sz w:val="22"/>
          <w:szCs w:val="22"/>
        </w:rPr>
      </w:pPr>
    </w:p>
    <w:p w14:paraId="28281D14" w14:textId="08CB27BE" w:rsidR="00F248BB" w:rsidRPr="008A41B4" w:rsidRDefault="008A41B4" w:rsidP="00AB4296">
      <w:pPr>
        <w:pStyle w:val="1"/>
        <w:ind w:left="720"/>
        <w:jc w:val="center"/>
        <w:rPr>
          <w:u w:val="single"/>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1</m:t>
              </m:r>
            </m:num>
            <m:den>
              <m:r>
                <w:rPr>
                  <w:rFonts w:ascii="Cambria Math" w:hAnsi="Cambria Math"/>
                  <w:u w:val="single"/>
                </w:rPr>
                <m:t>3</m:t>
              </m:r>
            </m:den>
          </m:f>
          <m:r>
            <w:rPr>
              <w:rFonts w:ascii="Cambria Math" w:hAnsi="Cambria Math"/>
              <w:u w:val="single"/>
            </w:rPr>
            <m:t>(XP-AGIC)+AGIC</m:t>
          </m:r>
        </m:oMath>
      </m:oMathPara>
    </w:p>
    <w:p w14:paraId="25F04230" w14:textId="77777777" w:rsidR="00F248BB" w:rsidRDefault="00F248BB" w:rsidP="00AB4296">
      <w:pPr>
        <w:spacing w:before="1" w:line="195" w:lineRule="exact"/>
        <w:ind w:left="576"/>
        <w:jc w:val="center"/>
        <w:textAlignment w:val="baseline"/>
        <w:rPr>
          <w:rFonts w:ascii="Arial" w:eastAsia="Arial" w:hAnsi="Arial"/>
          <w:sz w:val="22"/>
          <w:szCs w:val="22"/>
        </w:rPr>
      </w:pPr>
    </w:p>
    <w:p w14:paraId="0D27EE94" w14:textId="77777777" w:rsidR="00EE1A26" w:rsidRDefault="00EE1A26" w:rsidP="00EE1A26">
      <w:pPr>
        <w:spacing w:before="1" w:line="195" w:lineRule="exact"/>
        <w:ind w:left="576"/>
        <w:textAlignment w:val="baseline"/>
        <w:rPr>
          <w:rFonts w:ascii="Arial" w:eastAsia="Arial" w:hAnsi="Arial"/>
          <w:sz w:val="22"/>
          <w:szCs w:val="22"/>
        </w:rPr>
      </w:pPr>
    </w:p>
    <w:p w14:paraId="4FF84DA6" w14:textId="77777777" w:rsidR="0057184C" w:rsidRPr="00AB4296" w:rsidRDefault="0057184C" w:rsidP="0057184C">
      <w:pPr>
        <w:spacing w:line="207"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Third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and every subsequent </w:t>
      </w:r>
      <w:r w:rsidR="00A3322B" w:rsidRPr="00A3322B">
        <w:rPr>
          <w:rFonts w:ascii="Arial" w:eastAsia="Arial" w:hAnsi="Arial"/>
          <w:b/>
          <w:sz w:val="22"/>
          <w:szCs w:val="22"/>
        </w:rPr>
        <w:t>Financial Year</w:t>
      </w:r>
      <w:r w:rsidRPr="00AB4296">
        <w:rPr>
          <w:rFonts w:ascii="Arial" w:eastAsia="Arial" w:hAnsi="Arial"/>
          <w:sz w:val="22"/>
          <w:szCs w:val="22"/>
        </w:rPr>
        <w:t xml:space="preserve">: </w:t>
      </w:r>
    </w:p>
    <w:p w14:paraId="03C7C7C1" w14:textId="77777777" w:rsidR="0057184C" w:rsidRPr="00AB4296" w:rsidRDefault="0057184C" w:rsidP="0057184C">
      <w:pPr>
        <w:spacing w:line="224" w:lineRule="exact"/>
        <w:jc w:val="center"/>
        <w:textAlignment w:val="baseline"/>
        <w:rPr>
          <w:rFonts w:ascii="Bookman Old Style" w:eastAsia="Bookman Old Style" w:hAnsi="Bookman Old Style"/>
          <w:i/>
          <w:spacing w:val="46"/>
          <w:sz w:val="22"/>
          <w:szCs w:val="22"/>
        </w:rPr>
      </w:pPr>
      <w:r w:rsidRPr="00AB4296">
        <w:rPr>
          <w:rFonts w:ascii="Bookman Old Style" w:eastAsia="Bookman Old Style" w:hAnsi="Bookman Old Style"/>
          <w:i/>
          <w:spacing w:val="46"/>
          <w:sz w:val="22"/>
          <w:szCs w:val="22"/>
        </w:rPr>
        <w:t>=</w:t>
      </w:r>
      <w:r w:rsidR="00A26D6E" w:rsidRPr="00A26D6E">
        <w:rPr>
          <w:rFonts w:ascii="Arial" w:eastAsia="Arial" w:hAnsi="Arial"/>
          <w:sz w:val="22"/>
          <w:szCs w:val="22"/>
        </w:rPr>
        <w:t xml:space="preserve"> </w:t>
      </w:r>
      <w:r w:rsidR="00A26D6E" w:rsidRPr="00970793">
        <w:rPr>
          <w:rFonts w:ascii="Arial" w:eastAsia="Arial" w:hAnsi="Arial"/>
          <w:i/>
          <w:sz w:val="22"/>
          <w:szCs w:val="22"/>
        </w:rPr>
        <w:t>AGIC</w:t>
      </w:r>
    </w:p>
    <w:p w14:paraId="2246E08D" w14:textId="77777777" w:rsidR="0057184C" w:rsidRPr="00AB4296" w:rsidRDefault="0057184C" w:rsidP="0057184C">
      <w:pPr>
        <w:spacing w:line="201" w:lineRule="exact"/>
        <w:ind w:left="576"/>
        <w:textAlignment w:val="baseline"/>
        <w:rPr>
          <w:rFonts w:ascii="Arial" w:eastAsia="Arial" w:hAnsi="Arial"/>
          <w:spacing w:val="1"/>
          <w:sz w:val="22"/>
          <w:szCs w:val="22"/>
        </w:rPr>
      </w:pPr>
      <w:r w:rsidRPr="00AB4296">
        <w:rPr>
          <w:rFonts w:ascii="Arial" w:eastAsia="Arial" w:hAnsi="Arial"/>
          <w:spacing w:val="1"/>
          <w:sz w:val="22"/>
          <w:szCs w:val="22"/>
        </w:rPr>
        <w:t xml:space="preserve">Where </w:t>
      </w:r>
    </w:p>
    <w:p w14:paraId="142145DC" w14:textId="77777777" w:rsidR="0057184C" w:rsidRPr="00AB4296" w:rsidRDefault="0057184C" w:rsidP="0057184C">
      <w:pPr>
        <w:tabs>
          <w:tab w:val="left" w:pos="1152"/>
          <w:tab w:val="left" w:pos="1728"/>
        </w:tabs>
        <w:spacing w:line="206" w:lineRule="exact"/>
        <w:ind w:left="576"/>
        <w:textAlignment w:val="baseline"/>
        <w:rPr>
          <w:rFonts w:ascii="Arial" w:eastAsia="Arial" w:hAnsi="Arial"/>
          <w:sz w:val="22"/>
          <w:szCs w:val="22"/>
        </w:rPr>
      </w:pPr>
      <w:r w:rsidRPr="00AB4296">
        <w:rPr>
          <w:rFonts w:ascii="Arial" w:eastAsia="Arial" w:hAnsi="Arial"/>
          <w:sz w:val="22"/>
          <w:szCs w:val="22"/>
        </w:rPr>
        <w:t>XP</w:t>
      </w:r>
      <w:r w:rsidRPr="00AB4296">
        <w:rPr>
          <w:rFonts w:ascii="Arial" w:eastAsia="Arial" w:hAnsi="Arial"/>
          <w:sz w:val="22"/>
          <w:szCs w:val="22"/>
        </w:rPr>
        <w:tab/>
        <w:t>=</w:t>
      </w:r>
      <w:r w:rsidRPr="00AB4296">
        <w:rPr>
          <w:rFonts w:ascii="Arial" w:eastAsia="Arial" w:hAnsi="Arial"/>
          <w:sz w:val="22"/>
          <w:szCs w:val="22"/>
        </w:rPr>
        <w:tab/>
        <w:t xml:space="preserve">Value of demand residual in </w:t>
      </w:r>
      <w:r w:rsidR="00A3322B" w:rsidRPr="00A3322B">
        <w:rPr>
          <w:rFonts w:ascii="Arial" w:eastAsia="Arial" w:hAnsi="Arial"/>
          <w:b/>
          <w:sz w:val="22"/>
          <w:szCs w:val="22"/>
        </w:rPr>
        <w:t>Financial Year</w:t>
      </w:r>
      <w:r w:rsidRPr="00AB4296">
        <w:rPr>
          <w:rFonts w:ascii="Arial" w:eastAsia="Arial" w:hAnsi="Arial"/>
          <w:sz w:val="22"/>
          <w:szCs w:val="22"/>
        </w:rPr>
        <w:t xml:space="preserve"> prior to implementation </w:t>
      </w:r>
    </w:p>
    <w:p w14:paraId="5B81CB15" w14:textId="77777777" w:rsidR="0057184C" w:rsidRPr="00AB4296" w:rsidRDefault="0057184C" w:rsidP="0057184C">
      <w:pPr>
        <w:tabs>
          <w:tab w:val="left" w:pos="1728"/>
        </w:tabs>
        <w:spacing w:before="2" w:line="208" w:lineRule="exact"/>
        <w:ind w:left="576" w:right="72"/>
        <w:jc w:val="both"/>
        <w:textAlignment w:val="baseline"/>
        <w:rPr>
          <w:rFonts w:ascii="Arial" w:eastAsia="Arial" w:hAnsi="Arial"/>
          <w:sz w:val="22"/>
          <w:szCs w:val="22"/>
        </w:rPr>
      </w:pPr>
      <w:r w:rsidRPr="00AB4296">
        <w:rPr>
          <w:rFonts w:ascii="Arial" w:eastAsia="Arial" w:hAnsi="Arial"/>
          <w:sz w:val="22"/>
          <w:szCs w:val="22"/>
        </w:rPr>
        <w:t>AGIC =</w:t>
      </w:r>
      <w:r w:rsidRPr="00AB4296">
        <w:rPr>
          <w:rFonts w:ascii="Arial" w:eastAsia="Arial" w:hAnsi="Arial"/>
          <w:sz w:val="22"/>
          <w:szCs w:val="22"/>
        </w:rPr>
        <w:tab/>
        <w:t xml:space="preserve">The Avoided GSP Infrastructure Credit (AGIC) which represents the unit </w:t>
      </w:r>
      <w:r w:rsidRPr="00AB4296">
        <w:rPr>
          <w:rFonts w:ascii="Arial" w:eastAsia="Arial" w:hAnsi="Arial"/>
          <w:sz w:val="22"/>
          <w:szCs w:val="22"/>
        </w:rPr>
        <w:br/>
        <w:t xml:space="preserve">cost of infrastructure reinforcement at GSPs which is avoided as a consequence of embedded generation connected to the distribution networks served by those GSPs. It is calculated from the average annuitised cost of that infrastructure reinforcement divided by the average capacity delivered by a supergrid transformer. </w:t>
      </w:r>
    </w:p>
    <w:p w14:paraId="1D58CD62" w14:textId="77777777" w:rsidR="0057184C"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The Avoided GSP Infrastructure Credit is calculated at the beginning of each price control period and in the first applicable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CMP264/265 using data submitted by onshore TSOs as part of the price control process. The data used is from the most recent [20] schemes submitted under the price  control process and indexed each year by the </w:t>
      </w:r>
      <w:r w:rsidR="00E21F32">
        <w:rPr>
          <w:rFonts w:ascii="Arial" w:eastAsia="Arial" w:hAnsi="Arial"/>
          <w:sz w:val="22"/>
          <w:szCs w:val="22"/>
        </w:rPr>
        <w:t>TOPI</w:t>
      </w:r>
      <w:r w:rsidR="00E21F32" w:rsidRPr="00AB4296">
        <w:rPr>
          <w:rFonts w:ascii="Arial" w:eastAsia="Arial" w:hAnsi="Arial"/>
          <w:sz w:val="22"/>
          <w:szCs w:val="22"/>
        </w:rPr>
        <w:t xml:space="preserve"> </w:t>
      </w:r>
      <w:r w:rsidRPr="00AB4296">
        <w:rPr>
          <w:rFonts w:ascii="Arial" w:eastAsia="Arial" w:hAnsi="Arial"/>
          <w:sz w:val="22"/>
          <w:szCs w:val="22"/>
        </w:rPr>
        <w:t xml:space="preserve">formula set out in 14.3.6 until the end  of the price control. For the avoidance of doubt, this approach does not include the cost of the supergrid transformers or any other connection assets as they are paid for by the relevant DNOs thorough their connection charges. </w:t>
      </w:r>
    </w:p>
    <w:p w14:paraId="72CBD987"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11650156"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332E4A4C" w14:textId="5C42694B" w:rsidR="00746685" w:rsidRPr="00AB4296"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The Value of EET</w:t>
      </w:r>
      <w:r w:rsidRPr="00F84A36">
        <w:rPr>
          <w:rFonts w:ascii="Arial" w:eastAsia="Arial" w:hAnsi="Arial"/>
          <w:sz w:val="18"/>
          <w:vertAlign w:val="subscript"/>
        </w:rPr>
        <w:t xml:space="preserve">Di </w:t>
      </w:r>
      <w:r w:rsidRPr="00AB4296">
        <w:rPr>
          <w:rFonts w:ascii="Arial" w:eastAsia="Arial" w:hAnsi="Arial"/>
          <w:sz w:val="22"/>
          <w:szCs w:val="22"/>
        </w:rPr>
        <w:t>will be floored at zero, so that</w:t>
      </w:r>
      <w:r w:rsidRPr="00F84A36">
        <w:rPr>
          <w:rFonts w:ascii="Arial" w:eastAsia="Arial" w:hAnsi="Arial"/>
          <w:sz w:val="18"/>
        </w:rPr>
        <w:t xml:space="preserve"> </w:t>
      </w:r>
      <w:r w:rsidRPr="009F2380">
        <w:rPr>
          <w:rFonts w:ascii="Arial" w:eastAsia="Arial" w:hAnsi="Arial"/>
          <w:sz w:val="22"/>
          <w:szCs w:val="22"/>
        </w:rPr>
        <w:t>EET</w:t>
      </w:r>
      <w:r w:rsidRPr="00F84A36">
        <w:rPr>
          <w:rFonts w:ascii="Arial" w:eastAsia="Arial" w:hAnsi="Arial"/>
          <w:sz w:val="18"/>
          <w:vertAlign w:val="subscript"/>
        </w:rPr>
        <w:t xml:space="preserve">Di </w:t>
      </w:r>
      <w:r w:rsidRPr="00AB4296">
        <w:rPr>
          <w:rFonts w:ascii="Arial" w:eastAsia="Arial" w:hAnsi="Arial"/>
          <w:sz w:val="22"/>
          <w:szCs w:val="22"/>
        </w:rPr>
        <w:t>is always zero or positive.</w:t>
      </w:r>
      <w:r w:rsidR="00746685">
        <w:rPr>
          <w:rFonts w:ascii="Arial" w:eastAsia="Arial" w:hAnsi="Arial"/>
          <w:sz w:val="22"/>
          <w:szCs w:val="22"/>
        </w:rPr>
        <w:t xml:space="preserve"> </w:t>
      </w:r>
    </w:p>
    <w:p w14:paraId="2342D557" w14:textId="77777777" w:rsidR="00B57E67" w:rsidDel="00E16D8D" w:rsidRDefault="00B57E67" w:rsidP="00AD54A3">
      <w:pPr>
        <w:rPr>
          <w:rFonts w:ascii="Arial" w:hAnsi="Arial" w:cs="Arial"/>
          <w:b/>
        </w:rPr>
      </w:pPr>
    </w:p>
    <w:p w14:paraId="162D7377" w14:textId="77777777" w:rsidR="00EE2ACE" w:rsidRPr="00EE2ACE" w:rsidRDefault="00EE2ACE" w:rsidP="00AD54A3">
      <w:pPr>
        <w:spacing w:before="1" w:line="208" w:lineRule="exact"/>
        <w:ind w:left="567" w:right="72"/>
        <w:jc w:val="both"/>
        <w:textAlignment w:val="baseline"/>
        <w:rPr>
          <w:rFonts w:ascii="Arial" w:eastAsia="Arial" w:hAnsi="Arial"/>
          <w:sz w:val="22"/>
          <w:szCs w:val="22"/>
        </w:rPr>
      </w:pPr>
      <w:r w:rsidRPr="00EE2ACE">
        <w:rPr>
          <w:rFonts w:ascii="Arial" w:eastAsia="Arial" w:hAnsi="Arial"/>
          <w:sz w:val="22"/>
          <w:szCs w:val="22"/>
        </w:rPr>
        <w:t xml:space="preserve">The embedded export tariff applicable where a User directly connected to the National Electricity Transmission System is located at a Grid Supply Point that connects to more than one demand zone, will be derived as follows: </w:t>
      </w:r>
    </w:p>
    <w:p w14:paraId="68B36030" w14:textId="77777777" w:rsidR="00EE2ACE" w:rsidRPr="00EE2ACE" w:rsidRDefault="00EE2ACE" w:rsidP="00EE2ACE">
      <w:pPr>
        <w:spacing w:before="1" w:line="208" w:lineRule="exact"/>
        <w:ind w:left="576" w:right="72"/>
        <w:jc w:val="both"/>
        <w:textAlignment w:val="baseline"/>
        <w:rPr>
          <w:rFonts w:ascii="Arial" w:eastAsia="Arial" w:hAnsi="Arial"/>
          <w:sz w:val="22"/>
          <w:szCs w:val="22"/>
        </w:rPr>
      </w:pPr>
    </w:p>
    <w:p w14:paraId="447E07F9"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r w:rsidRPr="00EE2ACE">
        <w:rPr>
          <w:rFonts w:ascii="Arial" w:eastAsia="Arial" w:hAnsi="Arial"/>
          <w:sz w:val="22"/>
          <w:szCs w:val="22"/>
          <w:lang w:val="en-US"/>
        </w:rPr>
        <w:t>ITT</w:t>
      </w:r>
      <w:r w:rsidRPr="00EE2ACE">
        <w:rPr>
          <w:rFonts w:ascii="Arial" w:eastAsia="Arial" w:hAnsi="Arial"/>
          <w:sz w:val="11"/>
          <w:lang w:val="en-US"/>
        </w:rPr>
        <w:t>DcPS</w:t>
      </w:r>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=average (</w:t>
      </w:r>
      <w:r w:rsidRPr="00EE2ACE">
        <w:rPr>
          <w:rFonts w:ascii="Arial" w:eastAsia="Arial" w:hAnsi="Arial"/>
          <w:sz w:val="22"/>
          <w:szCs w:val="22"/>
          <w:lang w:val="en-US"/>
        </w:rPr>
        <w:t>ITT</w:t>
      </w:r>
      <w:r w:rsidRPr="00EE2ACE">
        <w:rPr>
          <w:rFonts w:ascii="Arial" w:eastAsia="Arial" w:hAnsi="Arial"/>
          <w:sz w:val="11"/>
          <w:lang w:val="en-US"/>
        </w:rPr>
        <w:t xml:space="preserve">DaPS </w:t>
      </w:r>
      <w:r w:rsidRPr="00EE2ACE">
        <w:rPr>
          <w:rFonts w:ascii="Arial" w:eastAsia="Arial" w:hAnsi="Arial"/>
          <w:sz w:val="22"/>
          <w:szCs w:val="22"/>
          <w:lang w:val="en-US"/>
        </w:rPr>
        <w:t>,ITT</w:t>
      </w:r>
      <w:r w:rsidRPr="00EE2ACE">
        <w:rPr>
          <w:rFonts w:ascii="Arial" w:eastAsia="Arial" w:hAnsi="Arial"/>
          <w:sz w:val="11"/>
          <w:lang w:val="en-US"/>
        </w:rPr>
        <w:t xml:space="preserve">DbPS </w:t>
      </w:r>
      <w:r w:rsidRPr="00EE2ACE">
        <w:rPr>
          <w:rFonts w:ascii="Arial" w:eastAsia="Arial" w:hAnsi="Arial"/>
          <w:sz w:val="22"/>
          <w:szCs w:val="22"/>
          <w:lang w:val="en-US"/>
        </w:rPr>
        <w:t>ITT</w:t>
      </w:r>
      <w:r w:rsidRPr="00EE2ACE">
        <w:rPr>
          <w:rFonts w:ascii="Arial" w:eastAsia="Arial" w:hAnsi="Arial"/>
          <w:sz w:val="11"/>
          <w:lang w:val="en-US"/>
        </w:rPr>
        <w:t>DdPS</w:t>
      </w:r>
      <w:r w:rsidRPr="00EE2ACE">
        <w:rPr>
          <w:rFonts w:ascii="Arial" w:eastAsia="Arial" w:hAnsi="Arial"/>
          <w:sz w:val="22"/>
          <w:szCs w:val="22"/>
          <w:lang w:val="en-US"/>
        </w:rPr>
        <w:t xml:space="preserve"> …)</w:t>
      </w:r>
    </w:p>
    <w:p w14:paraId="3204C2EF" w14:textId="77777777" w:rsidR="00EE2ACE" w:rsidRPr="00EE2ACE" w:rsidRDefault="00EE2ACE" w:rsidP="00EE2ACE">
      <w:pPr>
        <w:spacing w:before="1" w:line="208" w:lineRule="exact"/>
        <w:ind w:left="576" w:right="72"/>
        <w:jc w:val="both"/>
        <w:textAlignment w:val="baseline"/>
        <w:rPr>
          <w:sz w:val="22"/>
          <w:szCs w:val="22"/>
        </w:rPr>
      </w:pPr>
    </w:p>
    <w:p w14:paraId="7BB71EBE"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r w:rsidRPr="00EE2ACE">
        <w:rPr>
          <w:rFonts w:ascii="Arial" w:eastAsia="Arial" w:hAnsi="Arial"/>
          <w:sz w:val="22"/>
          <w:szCs w:val="22"/>
          <w:lang w:val="en-US"/>
        </w:rPr>
        <w:t>ITT</w:t>
      </w:r>
      <w:r w:rsidRPr="00EE2ACE">
        <w:rPr>
          <w:rFonts w:ascii="Arial" w:eastAsia="Arial" w:hAnsi="Arial"/>
          <w:sz w:val="11"/>
          <w:lang w:val="en-US"/>
        </w:rPr>
        <w:t>DcYR</w:t>
      </w:r>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=average (</w:t>
      </w:r>
      <w:r w:rsidRPr="00EE2ACE">
        <w:rPr>
          <w:rFonts w:ascii="Arial" w:eastAsia="Arial" w:hAnsi="Arial"/>
          <w:sz w:val="22"/>
          <w:szCs w:val="22"/>
          <w:lang w:val="en-US"/>
        </w:rPr>
        <w:t>ITT</w:t>
      </w:r>
      <w:r w:rsidRPr="00EE2ACE">
        <w:rPr>
          <w:rFonts w:ascii="Arial" w:eastAsia="Arial" w:hAnsi="Arial"/>
          <w:sz w:val="11"/>
          <w:lang w:val="en-US"/>
        </w:rPr>
        <w:t xml:space="preserve">DaYR </w:t>
      </w:r>
      <w:r w:rsidRPr="00EE2ACE">
        <w:rPr>
          <w:rFonts w:ascii="Arial" w:eastAsia="Arial" w:hAnsi="Arial"/>
          <w:sz w:val="22"/>
          <w:szCs w:val="22"/>
          <w:lang w:val="en-US"/>
        </w:rPr>
        <w:t>,ITT</w:t>
      </w:r>
      <w:r w:rsidRPr="00EE2ACE">
        <w:rPr>
          <w:rFonts w:ascii="Arial" w:eastAsia="Arial" w:hAnsi="Arial"/>
          <w:sz w:val="11"/>
          <w:lang w:val="en-US"/>
        </w:rPr>
        <w:t xml:space="preserve">DbYR </w:t>
      </w:r>
      <w:r w:rsidRPr="00EE2ACE">
        <w:rPr>
          <w:rFonts w:ascii="Arial" w:eastAsia="Arial" w:hAnsi="Arial"/>
          <w:sz w:val="22"/>
          <w:szCs w:val="22"/>
          <w:lang w:val="en-US"/>
        </w:rPr>
        <w:t>ITT</w:t>
      </w:r>
      <w:r w:rsidRPr="00EE2ACE">
        <w:rPr>
          <w:rFonts w:ascii="Arial" w:eastAsia="Arial" w:hAnsi="Arial"/>
          <w:sz w:val="11"/>
          <w:lang w:val="en-US"/>
        </w:rPr>
        <w:t>DdYR</w:t>
      </w:r>
      <w:r w:rsidRPr="00EE2ACE">
        <w:rPr>
          <w:rFonts w:ascii="Arial" w:eastAsia="Arial" w:hAnsi="Arial"/>
          <w:sz w:val="22"/>
          <w:szCs w:val="22"/>
          <w:lang w:val="en-US"/>
        </w:rPr>
        <w:t xml:space="preserve"> …)</w:t>
      </w:r>
    </w:p>
    <w:p w14:paraId="3B2349A6" w14:textId="77777777" w:rsidR="00EE2ACE" w:rsidRPr="00EE2ACE" w:rsidRDefault="00EE2ACE" w:rsidP="00EE2ACE">
      <w:pPr>
        <w:tabs>
          <w:tab w:val="left" w:pos="1728"/>
        </w:tabs>
        <w:spacing w:before="201" w:line="208" w:lineRule="exact"/>
        <w:ind w:left="576"/>
        <w:textAlignment w:val="baseline"/>
        <w:rPr>
          <w:rFonts w:ascii="Arial" w:eastAsia="Arial" w:hAnsi="Arial"/>
          <w:sz w:val="18"/>
        </w:rPr>
      </w:pPr>
      <w:r w:rsidRPr="00EE2ACE">
        <w:rPr>
          <w:rFonts w:ascii="Arial" w:eastAsia="Arial" w:hAnsi="Arial"/>
          <w:sz w:val="22"/>
          <w:szCs w:val="22"/>
          <w:lang w:val="en-US"/>
        </w:rPr>
        <w:t>ITT</w:t>
      </w:r>
      <w:r w:rsidRPr="00EE2ACE">
        <w:rPr>
          <w:rFonts w:ascii="Arial" w:eastAsia="Arial" w:hAnsi="Arial"/>
          <w:sz w:val="11"/>
          <w:lang w:val="en-US"/>
        </w:rPr>
        <w:t xml:space="preserve">DcPS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w:t>
      </w:r>
      <w:r w:rsidRPr="00EE2ACE">
        <w:rPr>
          <w:rFonts w:ascii="Arial" w:eastAsia="Arial" w:hAnsi="Arial"/>
          <w:sz w:val="18"/>
          <w:lang w:val="en-US"/>
        </w:rPr>
        <w:t xml:space="preserve"> of </w:t>
      </w:r>
      <w:r w:rsidRPr="00EE2ACE">
        <w:rPr>
          <w:rFonts w:ascii="Arial" w:eastAsia="Arial" w:hAnsi="Arial"/>
          <w:sz w:val="22"/>
          <w:szCs w:val="22"/>
          <w:lang w:val="en-US"/>
        </w:rPr>
        <w:t>Peak Security Initial Transport Tariff attributable to each demand zone (ITT</w:t>
      </w:r>
      <w:r w:rsidRPr="00EE2ACE">
        <w:rPr>
          <w:rFonts w:ascii="Arial" w:eastAsia="Arial" w:hAnsi="Arial"/>
          <w:sz w:val="11"/>
          <w:lang w:val="en-US"/>
        </w:rPr>
        <w:t xml:space="preserve">DaPS </w:t>
      </w:r>
      <w:r w:rsidRPr="00EE2ACE">
        <w:rPr>
          <w:rFonts w:ascii="Arial" w:eastAsia="Arial" w:hAnsi="Arial"/>
          <w:sz w:val="22"/>
          <w:szCs w:val="22"/>
          <w:lang w:val="en-US"/>
        </w:rPr>
        <w:t>,ITT</w:t>
      </w:r>
      <w:r w:rsidRPr="00EE2ACE">
        <w:rPr>
          <w:rFonts w:ascii="Arial" w:eastAsia="Arial" w:hAnsi="Arial"/>
          <w:sz w:val="11"/>
          <w:lang w:val="en-US"/>
        </w:rPr>
        <w:t xml:space="preserve">DbPS </w:t>
      </w:r>
      <w:r w:rsidRPr="00EE2ACE">
        <w:rPr>
          <w:rFonts w:ascii="Arial" w:eastAsia="Arial" w:hAnsi="Arial"/>
          <w:sz w:val="22"/>
          <w:szCs w:val="22"/>
          <w:lang w:val="en-US"/>
        </w:rPr>
        <w:t>ITT</w:t>
      </w:r>
      <w:r w:rsidRPr="00EE2ACE">
        <w:rPr>
          <w:rFonts w:ascii="Arial" w:eastAsia="Arial" w:hAnsi="Arial"/>
          <w:sz w:val="11"/>
          <w:lang w:val="en-US"/>
        </w:rPr>
        <w:t xml:space="preserve">DdPS </w:t>
      </w:r>
      <w:r w:rsidRPr="00EE2ACE">
        <w:rPr>
          <w:rFonts w:ascii="Arial" w:eastAsia="Arial" w:hAnsi="Arial"/>
          <w:sz w:val="22"/>
          <w:szCs w:val="22"/>
          <w:lang w:val="en-US"/>
        </w:rPr>
        <w:t>…)</w:t>
      </w:r>
      <w:r w:rsidRPr="00EE2ACE">
        <w:rPr>
          <w:rFonts w:ascii="Arial" w:eastAsia="Arial" w:hAnsi="Arial"/>
          <w:sz w:val="18"/>
          <w:lang w:val="en-US"/>
        </w:rPr>
        <w:t>; and</w:t>
      </w:r>
    </w:p>
    <w:p w14:paraId="53CD2B10" w14:textId="77777777" w:rsidR="00EE2ACE" w:rsidRPr="00EE2ACE" w:rsidRDefault="00EE2ACE" w:rsidP="00EE2ACE">
      <w:pPr>
        <w:tabs>
          <w:tab w:val="left" w:pos="1728"/>
        </w:tabs>
        <w:spacing w:line="207" w:lineRule="exact"/>
        <w:ind w:left="576"/>
        <w:textAlignment w:val="baseline"/>
        <w:rPr>
          <w:rFonts w:ascii="Arial" w:eastAsia="Arial" w:hAnsi="Arial"/>
          <w:sz w:val="22"/>
          <w:szCs w:val="22"/>
          <w:lang w:val="en-US"/>
        </w:rPr>
      </w:pPr>
      <w:r w:rsidRPr="00EE2ACE">
        <w:rPr>
          <w:rFonts w:ascii="Arial" w:eastAsia="Arial" w:hAnsi="Arial"/>
          <w:sz w:val="22"/>
          <w:szCs w:val="22"/>
          <w:lang w:val="en-US"/>
        </w:rPr>
        <w:t>ITT</w:t>
      </w:r>
      <w:r w:rsidRPr="00EE2ACE">
        <w:rPr>
          <w:rFonts w:ascii="Arial" w:eastAsia="Arial" w:hAnsi="Arial"/>
          <w:sz w:val="11"/>
          <w:lang w:val="en-US"/>
        </w:rPr>
        <w:t xml:space="preserve">DcYR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 of</w:t>
      </w:r>
      <w:r w:rsidRPr="00EE2ACE">
        <w:rPr>
          <w:rFonts w:ascii="Arial" w:eastAsia="Arial" w:hAnsi="Arial"/>
          <w:sz w:val="18"/>
          <w:lang w:val="en-US"/>
        </w:rPr>
        <w:t xml:space="preserve"> </w:t>
      </w:r>
      <w:r w:rsidRPr="00EE2ACE">
        <w:rPr>
          <w:rFonts w:ascii="Arial" w:eastAsia="Arial" w:hAnsi="Arial"/>
          <w:sz w:val="22"/>
          <w:szCs w:val="22"/>
          <w:lang w:val="en-US"/>
        </w:rPr>
        <w:t xml:space="preserve">Year Round Initial Transport Tariff attributable to each demand zone </w:t>
      </w:r>
      <w:r w:rsidRPr="00EE2ACE">
        <w:rPr>
          <w:rFonts w:ascii="Arial" w:eastAsia="Arial" w:hAnsi="Arial"/>
          <w:sz w:val="22"/>
          <w:szCs w:val="22"/>
        </w:rPr>
        <w:t>(</w:t>
      </w:r>
      <w:r w:rsidRPr="00EE2ACE">
        <w:rPr>
          <w:rFonts w:ascii="Arial" w:eastAsia="Arial" w:hAnsi="Arial"/>
          <w:sz w:val="22"/>
          <w:szCs w:val="22"/>
          <w:lang w:val="en-US"/>
        </w:rPr>
        <w:t>ITT</w:t>
      </w:r>
      <w:r w:rsidRPr="00EE2ACE">
        <w:rPr>
          <w:rFonts w:ascii="Arial" w:eastAsia="Arial" w:hAnsi="Arial"/>
          <w:sz w:val="11"/>
          <w:lang w:val="en-US"/>
        </w:rPr>
        <w:t xml:space="preserve">DaYR </w:t>
      </w:r>
      <w:r w:rsidRPr="00EE2ACE">
        <w:rPr>
          <w:rFonts w:ascii="Arial" w:eastAsia="Arial" w:hAnsi="Arial"/>
          <w:sz w:val="22"/>
          <w:szCs w:val="22"/>
          <w:lang w:val="en-US"/>
        </w:rPr>
        <w:t>,ITT</w:t>
      </w:r>
      <w:r w:rsidRPr="00EE2ACE">
        <w:rPr>
          <w:rFonts w:ascii="Arial" w:eastAsia="Arial" w:hAnsi="Arial"/>
          <w:sz w:val="11"/>
          <w:lang w:val="en-US"/>
        </w:rPr>
        <w:t xml:space="preserve">DbYR </w:t>
      </w:r>
      <w:r w:rsidRPr="00EE2ACE">
        <w:rPr>
          <w:rFonts w:ascii="Arial" w:eastAsia="Arial" w:hAnsi="Arial"/>
          <w:sz w:val="22"/>
          <w:szCs w:val="22"/>
          <w:lang w:val="en-US"/>
        </w:rPr>
        <w:t>ITT</w:t>
      </w:r>
      <w:r w:rsidRPr="00EE2ACE">
        <w:rPr>
          <w:rFonts w:ascii="Arial" w:eastAsia="Arial" w:hAnsi="Arial"/>
          <w:sz w:val="11"/>
          <w:lang w:val="en-US"/>
        </w:rPr>
        <w:t xml:space="preserve">DdYR </w:t>
      </w:r>
      <w:r w:rsidRPr="00EE2ACE">
        <w:rPr>
          <w:rFonts w:ascii="Arial" w:eastAsia="Arial" w:hAnsi="Arial"/>
          <w:sz w:val="22"/>
          <w:szCs w:val="22"/>
          <w:lang w:val="en-US"/>
        </w:rPr>
        <w:t>…).</w:t>
      </w:r>
    </w:p>
    <w:p w14:paraId="00F9E2C7" w14:textId="77777777" w:rsidR="00EE2ACE" w:rsidRDefault="00EE2ACE" w:rsidP="00EE2ACE">
      <w:pPr>
        <w:spacing w:before="1" w:line="208" w:lineRule="exact"/>
        <w:ind w:left="576" w:right="72"/>
        <w:jc w:val="both"/>
        <w:textAlignment w:val="baseline"/>
        <w:rPr>
          <w:rFonts w:ascii="Arial" w:eastAsia="Arial" w:hAnsi="Arial"/>
          <w:sz w:val="22"/>
          <w:szCs w:val="22"/>
        </w:rPr>
      </w:pPr>
      <w:r w:rsidRPr="00EE2ACE">
        <w:rPr>
          <w:rFonts w:ascii="Arial" w:eastAsia="Arial" w:hAnsi="Arial"/>
          <w:sz w:val="22"/>
          <w:szCs w:val="22"/>
        </w:rPr>
        <w:t>Where C is demand directly connected to the National Electricity Transmission System at a Grid Supply Point that connects to more than one demand zone, and a, b, d… are the relevant GSP Groups.</w:t>
      </w:r>
    </w:p>
    <w:p w14:paraId="76C1B71A" w14:textId="77777777" w:rsidR="00E16D8D" w:rsidRPr="00EE2ACE" w:rsidRDefault="00E16D8D" w:rsidP="00EE2ACE">
      <w:pPr>
        <w:spacing w:before="1" w:line="208" w:lineRule="exact"/>
        <w:ind w:left="576" w:right="72"/>
        <w:jc w:val="both"/>
        <w:textAlignment w:val="baseline"/>
        <w:rPr>
          <w:rFonts w:ascii="Arial" w:eastAsia="Arial" w:hAnsi="Arial"/>
          <w:sz w:val="22"/>
          <w:szCs w:val="22"/>
        </w:rPr>
      </w:pPr>
    </w:p>
    <w:p w14:paraId="2910E579" w14:textId="42B5CE65" w:rsidR="00EE2ACE" w:rsidRDefault="00E16D8D" w:rsidP="00B57E67">
      <w:pPr>
        <w:pStyle w:val="Heading3"/>
        <w:ind w:left="709"/>
        <w:jc w:val="both"/>
        <w:rPr>
          <w:rFonts w:ascii="Arial" w:hAnsi="Arial" w:cs="Arial"/>
          <w:b/>
        </w:rPr>
      </w:pPr>
      <w:r>
        <w:rPr>
          <w:rFonts w:ascii="Arial" w:hAnsi="Arial" w:cs="Arial"/>
          <w:b/>
        </w:rPr>
        <w:t>Initial Revenue Recovery</w:t>
      </w:r>
    </w:p>
    <w:p w14:paraId="69726CA1" w14:textId="77777777" w:rsidR="00636937" w:rsidRPr="0039630E" w:rsidRDefault="00636937" w:rsidP="007D27B2">
      <w:pPr>
        <w:pStyle w:val="Heading3"/>
        <w:numPr>
          <w:ilvl w:val="0"/>
          <w:numId w:val="90"/>
        </w:numPr>
        <w:jc w:val="both"/>
        <w:rPr>
          <w:rFonts w:ascii="Arial" w:hAnsi="Arial" w:cs="Arial"/>
        </w:rPr>
      </w:pPr>
      <w:r>
        <w:rPr>
          <w:rFonts w:ascii="Arial" w:hAnsi="Arial" w:cs="Arial"/>
        </w:rPr>
        <w:t>For the Peak Security background the initial tariff for generation is multiplied by the total forecast generation capacity and the PS flag to give the initial revenue recovery:</w:t>
      </w:r>
    </w:p>
    <w:p w14:paraId="65BE4071" w14:textId="748084B8" w:rsidR="00636937" w:rsidRDefault="008A41B4" w:rsidP="00636937">
      <w:pPr>
        <w:pStyle w:val="1"/>
        <w:ind w:left="2880"/>
        <w:jc w:val="both"/>
        <w:rPr>
          <w:rFonts w:ascii="Arial" w:hAnsi="Arial"/>
        </w:rPr>
      </w:pPr>
      <w:r>
        <w:rPr>
          <w:rFonts w:ascii="Arial" w:hAnsi="Arial"/>
          <w:noProof/>
          <w:position w:val="-28"/>
        </w:rPr>
        <w:drawing>
          <wp:inline distT="0" distB="0" distL="0" distR="0" wp14:anchorId="44782978" wp14:editId="280F7822">
            <wp:extent cx="2167255" cy="431800"/>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2167255" cy="431800"/>
                    </a:xfrm>
                    <a:prstGeom prst="rect">
                      <a:avLst/>
                    </a:prstGeom>
                    <a:noFill/>
                    <a:ln>
                      <a:noFill/>
                    </a:ln>
                  </pic:spPr>
                </pic:pic>
              </a:graphicData>
            </a:graphic>
          </wp:inline>
        </w:drawing>
      </w:r>
    </w:p>
    <w:p w14:paraId="4EBB14BA" w14:textId="77777777" w:rsidR="00E30829" w:rsidRDefault="00E30829" w:rsidP="00636937">
      <w:pPr>
        <w:pStyle w:val="1"/>
        <w:ind w:left="2880"/>
        <w:jc w:val="both"/>
        <w:rPr>
          <w:rFonts w:ascii="Arial" w:hAnsi="Arial"/>
        </w:rPr>
      </w:pPr>
    </w:p>
    <w:p w14:paraId="7A171010" w14:textId="77777777" w:rsidR="00E30829" w:rsidRPr="000B6C0D" w:rsidRDefault="00E30829" w:rsidP="000B6C0D">
      <w:pPr>
        <w:pStyle w:val="Variableexplanation"/>
        <w:tabs>
          <w:tab w:val="clear" w:pos="1134"/>
          <w:tab w:val="clear" w:pos="1418"/>
          <w:tab w:val="clear" w:pos="1701"/>
        </w:tabs>
        <w:ind w:firstLine="720"/>
        <w:rPr>
          <w:rFonts w:ascii="Arial" w:hAnsi="Arial"/>
          <w:sz w:val="22"/>
        </w:rPr>
      </w:pPr>
      <w:r w:rsidRPr="000B6C0D">
        <w:rPr>
          <w:rFonts w:ascii="Arial" w:hAnsi="Arial"/>
          <w:sz w:val="22"/>
        </w:rPr>
        <w:t>Where</w:t>
      </w:r>
    </w:p>
    <w:p w14:paraId="61D0369D" w14:textId="77777777" w:rsidR="00E30829" w:rsidRPr="000B6C0D" w:rsidRDefault="00E30829" w:rsidP="00E30829">
      <w:pPr>
        <w:pStyle w:val="Variableexplanation"/>
        <w:tabs>
          <w:tab w:val="clear" w:pos="1134"/>
          <w:tab w:val="clear" w:pos="1418"/>
          <w:tab w:val="clear" w:pos="1701"/>
        </w:tabs>
        <w:rPr>
          <w:rFonts w:ascii="Arial" w:hAnsi="Arial"/>
          <w:sz w:val="22"/>
        </w:rPr>
      </w:pPr>
      <w:r w:rsidRPr="000B6C0D">
        <w:rPr>
          <w:rFonts w:ascii="Arial" w:hAnsi="Arial"/>
          <w:sz w:val="22"/>
        </w:rPr>
        <w:tab/>
        <w:t>ITRR</w:t>
      </w:r>
      <w:r w:rsidRPr="000B6C0D">
        <w:rPr>
          <w:rFonts w:ascii="Arial" w:hAnsi="Arial"/>
          <w:sz w:val="22"/>
          <w:vertAlign w:val="subscript"/>
        </w:rPr>
        <w:t>G</w:t>
      </w:r>
      <w:r>
        <w:rPr>
          <w:rFonts w:ascii="Arial" w:hAnsi="Arial"/>
          <w:sz w:val="22"/>
          <w:vertAlign w:val="subscript"/>
        </w:rPr>
        <w:t>PS</w:t>
      </w:r>
      <w:r w:rsidRPr="000B6C0D">
        <w:rPr>
          <w:rFonts w:ascii="Arial" w:hAnsi="Arial"/>
          <w:sz w:val="22"/>
        </w:rPr>
        <w:tab/>
      </w:r>
      <w:r w:rsidRPr="000B6C0D">
        <w:rPr>
          <w:rFonts w:ascii="Arial" w:hAnsi="Arial"/>
          <w:sz w:val="22"/>
        </w:rPr>
        <w:tab/>
        <w:t>=</w:t>
      </w:r>
      <w:r w:rsidRPr="000B6C0D">
        <w:rPr>
          <w:rFonts w:ascii="Arial" w:hAnsi="Arial"/>
          <w:sz w:val="22"/>
        </w:rPr>
        <w:tab/>
      </w:r>
      <w:r>
        <w:rPr>
          <w:rFonts w:ascii="Arial" w:hAnsi="Arial"/>
          <w:sz w:val="22"/>
        </w:rPr>
        <w:t xml:space="preserve">Peak Security </w:t>
      </w:r>
      <w:r w:rsidRPr="000B6C0D">
        <w:rPr>
          <w:rFonts w:ascii="Arial" w:hAnsi="Arial"/>
          <w:sz w:val="22"/>
        </w:rPr>
        <w:t>Initial Transport Revenue Recovery for generation</w:t>
      </w:r>
    </w:p>
    <w:p w14:paraId="0BCC082B"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r w:rsidRPr="000B6C0D">
        <w:rPr>
          <w:rFonts w:ascii="Arial" w:hAnsi="Arial"/>
          <w:sz w:val="22"/>
        </w:rPr>
        <w:t>G</w:t>
      </w:r>
      <w:r w:rsidRPr="000B6C0D">
        <w:rPr>
          <w:rFonts w:ascii="Arial" w:hAnsi="Arial"/>
          <w:sz w:val="22"/>
          <w:vertAlign w:val="subscript"/>
        </w:rPr>
        <w:t>Gi</w:t>
      </w:r>
      <w:r w:rsidRPr="000B6C0D">
        <w:rPr>
          <w:rFonts w:ascii="Arial" w:hAnsi="Arial"/>
          <w:sz w:val="22"/>
          <w:vertAlign w:val="subscript"/>
        </w:rPr>
        <w:tab/>
      </w:r>
      <w:r w:rsidRPr="000B6C0D">
        <w:rPr>
          <w:rFonts w:ascii="Arial" w:hAnsi="Arial"/>
          <w:sz w:val="22"/>
        </w:rPr>
        <w:t>=</w:t>
      </w:r>
      <w:r w:rsidRPr="000B6C0D">
        <w:rPr>
          <w:rFonts w:ascii="Arial" w:hAnsi="Arial"/>
          <w:sz w:val="22"/>
        </w:rPr>
        <w:tab/>
        <w:t xml:space="preserve">Total forecast Generation for each generation zone (based on </w:t>
      </w:r>
      <w:r w:rsidR="0057184C">
        <w:rPr>
          <w:rFonts w:ascii="Arial" w:hAnsi="Arial"/>
          <w:sz w:val="22"/>
        </w:rPr>
        <w:t xml:space="preserve">analysis of </w:t>
      </w:r>
      <w:r w:rsidRPr="000B6C0D">
        <w:rPr>
          <w:rFonts w:ascii="Arial" w:hAnsi="Arial"/>
          <w:sz w:val="22"/>
        </w:rPr>
        <w:t>confidential User forecasts)</w:t>
      </w:r>
    </w:p>
    <w:p w14:paraId="2D621903" w14:textId="77777777" w:rsidR="00E30829" w:rsidRPr="00646893" w:rsidRDefault="00E30829" w:rsidP="000B6C0D">
      <w:pPr>
        <w:pStyle w:val="Variableexplanation"/>
        <w:tabs>
          <w:tab w:val="clear" w:pos="1134"/>
          <w:tab w:val="clear" w:pos="1418"/>
          <w:tab w:val="clear" w:pos="1701"/>
          <w:tab w:val="left" w:pos="2160"/>
        </w:tabs>
        <w:rPr>
          <w:rFonts w:ascii="Arial" w:hAnsi="Arial"/>
          <w:sz w:val="22"/>
        </w:rPr>
      </w:pPr>
    </w:p>
    <w:p w14:paraId="27665531" w14:textId="77777777" w:rsidR="00E30829" w:rsidRDefault="00E30829" w:rsidP="00E30829">
      <w:pPr>
        <w:pStyle w:val="1"/>
        <w:tabs>
          <w:tab w:val="left" w:pos="720"/>
          <w:tab w:val="left" w:pos="2280"/>
          <w:tab w:val="left" w:pos="2880"/>
          <w:tab w:val="left" w:pos="3120"/>
        </w:tabs>
        <w:jc w:val="both"/>
      </w:pPr>
      <w:r>
        <w:tab/>
        <w:t>F</w:t>
      </w:r>
      <w:r w:rsidRPr="00CA586D">
        <w:rPr>
          <w:vertAlign w:val="subscript"/>
        </w:rPr>
        <w:t>PS</w:t>
      </w:r>
      <w:r>
        <w:rPr>
          <w:vertAlign w:val="superscript"/>
        </w:rPr>
        <w:t xml:space="preserve"> </w:t>
      </w:r>
      <w:r>
        <w:t xml:space="preserve">                  =          Peak Security flag appropriate to that generator type</w:t>
      </w:r>
    </w:p>
    <w:p w14:paraId="1BDF0F1F" w14:textId="77777777" w:rsidR="00E30829" w:rsidRDefault="00E30829" w:rsidP="00E30829">
      <w:pPr>
        <w:pStyle w:val="1"/>
        <w:ind w:left="720"/>
        <w:jc w:val="both"/>
      </w:pPr>
      <w:r>
        <w:t>n</w:t>
      </w:r>
      <w:r>
        <w:tab/>
      </w:r>
      <w:r>
        <w:tab/>
        <w:t>=          Number of generation zones</w:t>
      </w:r>
    </w:p>
    <w:p w14:paraId="5753D554" w14:textId="77777777" w:rsidR="00E30829" w:rsidRDefault="00E30829" w:rsidP="00E30829">
      <w:pPr>
        <w:pStyle w:val="1"/>
        <w:ind w:left="720"/>
        <w:jc w:val="both"/>
      </w:pPr>
    </w:p>
    <w:p w14:paraId="462BD2C7" w14:textId="77777777" w:rsidR="00E30829" w:rsidRDefault="00E30829" w:rsidP="00E30829">
      <w:pPr>
        <w:pStyle w:val="1"/>
        <w:ind w:left="1440"/>
        <w:jc w:val="both"/>
      </w:pPr>
      <w:r>
        <w:t xml:space="preserve">The initial revenue recovery for </w:t>
      </w:r>
      <w:r w:rsidR="0057184C">
        <w:t xml:space="preserve">gross GSP group </w:t>
      </w:r>
      <w:r>
        <w:t>demand for the Peak Security background is calculated by multiplying the initial tariff by the total forecast metered triad</w:t>
      </w:r>
      <w:r w:rsidR="0057184C">
        <w:t xml:space="preserve"> gross GSP group</w:t>
      </w:r>
      <w:r>
        <w:t xml:space="preserve"> demand:</w:t>
      </w:r>
    </w:p>
    <w:p w14:paraId="1A41FF47" w14:textId="77777777" w:rsidR="00E30829" w:rsidRDefault="00E30829" w:rsidP="00E30829">
      <w:pPr>
        <w:pStyle w:val="1"/>
        <w:ind w:left="1440"/>
        <w:jc w:val="both"/>
      </w:pPr>
    </w:p>
    <w:p w14:paraId="70EAF83E" w14:textId="734AD612" w:rsidR="00E30829" w:rsidRDefault="008A41B4" w:rsidP="00E30829">
      <w:pPr>
        <w:pStyle w:val="1"/>
        <w:ind w:left="1440"/>
        <w:jc w:val="both"/>
        <w:rPr>
          <w:rFonts w:ascii="Arial" w:hAnsi="Arial"/>
        </w:rPr>
      </w:pPr>
      <w:r>
        <w:rPr>
          <w:rFonts w:ascii="Arial" w:hAnsi="Arial"/>
          <w:noProof/>
          <w:position w:val="-28"/>
        </w:rPr>
        <w:drawing>
          <wp:inline distT="0" distB="0" distL="0" distR="0" wp14:anchorId="50DBC885" wp14:editId="56040544">
            <wp:extent cx="1821815" cy="431800"/>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821815" cy="431800"/>
                    </a:xfrm>
                    <a:prstGeom prst="rect">
                      <a:avLst/>
                    </a:prstGeom>
                    <a:noFill/>
                    <a:ln>
                      <a:noFill/>
                    </a:ln>
                  </pic:spPr>
                </pic:pic>
              </a:graphicData>
            </a:graphic>
          </wp:inline>
        </w:drawing>
      </w:r>
    </w:p>
    <w:p w14:paraId="01425E3C" w14:textId="77777777" w:rsidR="00E30829" w:rsidRDefault="00E30829" w:rsidP="000B6C0D">
      <w:pPr>
        <w:pStyle w:val="1"/>
        <w:jc w:val="both"/>
        <w:rPr>
          <w:rFonts w:ascii="Arial" w:hAnsi="Arial"/>
        </w:rPr>
      </w:pPr>
    </w:p>
    <w:p w14:paraId="6A25D313" w14:textId="77777777" w:rsidR="00E30829" w:rsidRDefault="00E30829" w:rsidP="000B6C0D">
      <w:pPr>
        <w:pStyle w:val="1"/>
        <w:jc w:val="both"/>
      </w:pPr>
      <w:r>
        <w:rPr>
          <w:rFonts w:ascii="Arial" w:hAnsi="Arial"/>
        </w:rPr>
        <w:tab/>
        <w:t>Where:</w:t>
      </w:r>
    </w:p>
    <w:p w14:paraId="481F7158" w14:textId="77777777" w:rsidR="00E30829" w:rsidRPr="000B6C0D"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794C226B" w14:textId="77777777" w:rsidR="0057184C" w:rsidRDefault="00E30829" w:rsidP="000B6C0D">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D</w:t>
      </w:r>
      <w:r w:rsidRPr="00CA586D">
        <w:rPr>
          <w:rFonts w:ascii="Arial" w:hAnsi="Arial"/>
          <w:sz w:val="22"/>
          <w:vertAlign w:val="subscript"/>
        </w:rPr>
        <w:t>PS</w:t>
      </w:r>
      <w:r>
        <w:rPr>
          <w:rFonts w:ascii="Arial" w:hAnsi="Arial"/>
          <w:sz w:val="22"/>
          <w:vertAlign w:val="subscript"/>
        </w:rPr>
        <w:tab/>
      </w:r>
      <w:r>
        <w:rPr>
          <w:rFonts w:ascii="Arial" w:hAnsi="Arial"/>
          <w:sz w:val="22"/>
        </w:rPr>
        <w:t>=</w:t>
      </w:r>
      <w:r>
        <w:rPr>
          <w:rFonts w:ascii="Arial" w:hAnsi="Arial"/>
          <w:sz w:val="22"/>
        </w:rPr>
        <w:tab/>
        <w:t xml:space="preserve">Peak Security </w:t>
      </w:r>
      <w:r w:rsidRPr="000B6C0D">
        <w:rPr>
          <w:rFonts w:ascii="Arial" w:hAnsi="Arial"/>
          <w:sz w:val="22"/>
        </w:rPr>
        <w:t xml:space="preserve">Initial Transport Revenue Recovery for </w:t>
      </w:r>
      <w:r w:rsidR="0057184C">
        <w:rPr>
          <w:rFonts w:ascii="Arial" w:hAnsi="Arial"/>
          <w:sz w:val="22"/>
        </w:rPr>
        <w:t xml:space="preserve">gross GSP </w:t>
      </w:r>
    </w:p>
    <w:p w14:paraId="78D160D3" w14:textId="77777777" w:rsidR="00E30829" w:rsidRPr="000B6C0D"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E30829" w:rsidRPr="000B6C0D">
        <w:rPr>
          <w:rFonts w:ascii="Arial" w:hAnsi="Arial"/>
          <w:sz w:val="22"/>
        </w:rPr>
        <w:t>demand</w:t>
      </w:r>
    </w:p>
    <w:p w14:paraId="137C6588"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r w:rsidRPr="000B6C0D">
        <w:rPr>
          <w:rFonts w:ascii="Arial" w:hAnsi="Arial"/>
          <w:sz w:val="22"/>
        </w:rPr>
        <w:t>D</w:t>
      </w:r>
      <w:r w:rsidRPr="000B6C0D">
        <w:rPr>
          <w:rFonts w:ascii="Arial" w:hAnsi="Arial"/>
          <w:sz w:val="22"/>
          <w:vertAlign w:val="subscript"/>
        </w:rPr>
        <w:t>Di</w:t>
      </w:r>
      <w:r w:rsidRPr="000B6C0D">
        <w:rPr>
          <w:rFonts w:ascii="Arial" w:hAnsi="Arial"/>
          <w:sz w:val="22"/>
        </w:rPr>
        <w:tab/>
        <w:t>=</w:t>
      </w:r>
      <w:r w:rsidRPr="000B6C0D">
        <w:rPr>
          <w:rFonts w:ascii="Arial" w:hAnsi="Arial"/>
          <w:sz w:val="22"/>
        </w:rPr>
        <w:tab/>
        <w:t>Total forecast Metered Triad</w:t>
      </w:r>
      <w:r w:rsidR="0057184C">
        <w:rPr>
          <w:rFonts w:ascii="Arial" w:hAnsi="Arial"/>
          <w:sz w:val="22"/>
        </w:rPr>
        <w:t xml:space="preserve"> gross GSP group</w:t>
      </w:r>
      <w:r w:rsidRPr="000B6C0D">
        <w:rPr>
          <w:rFonts w:ascii="Arial" w:hAnsi="Arial"/>
          <w:sz w:val="22"/>
        </w:rPr>
        <w:fldChar w:fldCharType="begin"/>
      </w:r>
      <w:r w:rsidRPr="000B6C0D">
        <w:rPr>
          <w:rFonts w:ascii="Arial" w:hAnsi="Arial"/>
          <w:sz w:val="22"/>
        </w:rPr>
        <w:instrText xml:space="preserve"> XE "Triad" </w:instrText>
      </w:r>
      <w:r w:rsidRPr="000B6C0D">
        <w:rPr>
          <w:rFonts w:ascii="Arial" w:hAnsi="Arial"/>
          <w:sz w:val="22"/>
        </w:rPr>
        <w:fldChar w:fldCharType="end"/>
      </w:r>
      <w:r w:rsidRPr="000B6C0D">
        <w:rPr>
          <w:rFonts w:ascii="Arial" w:hAnsi="Arial"/>
          <w:sz w:val="22"/>
        </w:rPr>
        <w:t xml:space="preserve"> Demand for each demand zone (based on </w:t>
      </w:r>
      <w:r w:rsidR="0057184C">
        <w:rPr>
          <w:rFonts w:ascii="Arial" w:hAnsi="Arial"/>
          <w:sz w:val="22"/>
        </w:rPr>
        <w:t xml:space="preserve">analysis of </w:t>
      </w:r>
      <w:r w:rsidRPr="000B6C0D">
        <w:rPr>
          <w:rFonts w:ascii="Arial" w:hAnsi="Arial"/>
          <w:sz w:val="22"/>
        </w:rPr>
        <w:t>confidential User forecasts)</w:t>
      </w:r>
    </w:p>
    <w:p w14:paraId="264FD505"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5FABE6A6" w14:textId="77777777" w:rsidR="00E30829" w:rsidRDefault="00E30829" w:rsidP="007D27B2">
      <w:pPr>
        <w:pStyle w:val="Heading3"/>
        <w:numPr>
          <w:ilvl w:val="0"/>
          <w:numId w:val="90"/>
        </w:numPr>
        <w:jc w:val="both"/>
        <w:rPr>
          <w:rFonts w:ascii="Arial" w:hAnsi="Arial" w:cs="Arial"/>
        </w:rPr>
      </w:pPr>
      <w:r w:rsidRPr="00026AFD">
        <w:rPr>
          <w:rFonts w:ascii="Arial" w:hAnsi="Arial" w:cs="Arial"/>
        </w:rPr>
        <w:t xml:space="preserve">For </w:t>
      </w:r>
      <w:r>
        <w:rPr>
          <w:rFonts w:ascii="Arial" w:hAnsi="Arial" w:cs="Arial"/>
        </w:rPr>
        <w:t xml:space="preserve">the </w:t>
      </w:r>
      <w:r w:rsidRPr="00026AFD">
        <w:rPr>
          <w:rFonts w:ascii="Arial" w:hAnsi="Arial" w:cs="Arial"/>
        </w:rPr>
        <w:t>Year Round background</w:t>
      </w:r>
      <w:r>
        <w:t xml:space="preserve">, </w:t>
      </w:r>
      <w:r>
        <w:rPr>
          <w:rFonts w:ascii="Arial" w:hAnsi="Arial" w:cs="Arial"/>
        </w:rPr>
        <w:t>the initial tariff for generation is multiplied by the total forecast generation capacity whilst calculating Initial Recovery for</w:t>
      </w:r>
      <w:r w:rsidR="004D3E10">
        <w:rPr>
          <w:rFonts w:ascii="Arial" w:hAnsi="Arial" w:cs="Arial"/>
        </w:rPr>
        <w:t xml:space="preserve"> the</w:t>
      </w:r>
      <w:r>
        <w:rPr>
          <w:rFonts w:ascii="Arial" w:hAnsi="Arial" w:cs="Arial"/>
        </w:rPr>
        <w:t xml:space="preserve"> Not-Shared component</w:t>
      </w:r>
      <w:r w:rsidR="004D3E10">
        <w:rPr>
          <w:rFonts w:ascii="Arial" w:hAnsi="Arial" w:cs="Arial"/>
        </w:rPr>
        <w:t xml:space="preserve"> </w:t>
      </w:r>
      <w:r w:rsidR="004D3E10" w:rsidRPr="004D3E10">
        <w:rPr>
          <w:rFonts w:ascii="Arial" w:hAnsi="Arial" w:cs="Arial"/>
        </w:rPr>
        <w:t>from Non Conventional Carbon. For Conventional Carbon the initial tariff for the Not Shared component is multiplied by both, the total forecast generation capacity and the ALF to give the initial revenue recovery.</w:t>
      </w:r>
      <w:r>
        <w:rPr>
          <w:rFonts w:ascii="Arial" w:hAnsi="Arial" w:cs="Arial"/>
        </w:rPr>
        <w:t xml:space="preserve"> </w:t>
      </w:r>
      <w:r w:rsidR="004D3E10">
        <w:rPr>
          <w:rFonts w:ascii="Arial" w:hAnsi="Arial" w:cs="Arial"/>
        </w:rPr>
        <w:t>T</w:t>
      </w:r>
      <w:r>
        <w:rPr>
          <w:rFonts w:ascii="Arial" w:hAnsi="Arial" w:cs="Arial"/>
        </w:rPr>
        <w:t>he initial tariff for</w:t>
      </w:r>
      <w:r w:rsidR="004D3E10">
        <w:rPr>
          <w:rFonts w:ascii="Arial" w:hAnsi="Arial" w:cs="Arial"/>
        </w:rPr>
        <w:t xml:space="preserve"> the</w:t>
      </w:r>
      <w:r>
        <w:rPr>
          <w:rFonts w:ascii="Arial" w:hAnsi="Arial" w:cs="Arial"/>
        </w:rPr>
        <w:t xml:space="preserve"> Shared component is multiplied by both, the total forecast generation capacity and the ALF to give the initial revenue recovery:</w:t>
      </w:r>
    </w:p>
    <w:p w14:paraId="60BC533B" w14:textId="77777777" w:rsidR="0079786A" w:rsidRDefault="0079786A" w:rsidP="00970793">
      <w:pPr>
        <w:ind w:left="1627"/>
        <w:jc w:val="center"/>
        <w:rPr>
          <w:rFonts w:ascii="Arial" w:hAnsi="Arial"/>
          <w:position w:val="-28"/>
        </w:rPr>
      </w:pPr>
    </w:p>
    <w:p w14:paraId="33D1F1F9" w14:textId="43EB549C" w:rsidR="00B676A0" w:rsidRPr="008A41B4" w:rsidRDefault="00672F6E" w:rsidP="00970793">
      <w:pPr>
        <w:ind w:left="1627"/>
        <w:jc w:val="center"/>
        <w:rPr>
          <w:rFonts w:ascii="Arial" w:hAnsi="Arial"/>
          <w:position w:val="-28"/>
        </w:rPr>
      </w:pPr>
      <m:oMathPara>
        <m:oMath>
          <m:nary>
            <m:naryPr>
              <m:chr m:val="∑"/>
              <m:limLoc m:val="undOvr"/>
              <m:ctrlPr>
                <w:rPr>
                  <w:rFonts w:ascii="Cambria Math" w:hAnsi="Cambria Math"/>
                  <w:i/>
                </w:rPr>
              </m:ctrlPr>
            </m:naryPr>
            <m:sub>
              <m:r>
                <w:rPr>
                  <w:rFonts w:ascii="Cambria Math" w:hAnsi="Cambria Math"/>
                </w:rPr>
                <m:t>Gi=1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GiYRNSNCC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GYRNSNCC</m:t>
              </m:r>
            </m:sub>
          </m:sSub>
        </m:oMath>
      </m:oMathPara>
    </w:p>
    <w:p w14:paraId="183CBABF" w14:textId="77777777" w:rsidR="00B676A0" w:rsidRDefault="00B676A0" w:rsidP="00970793">
      <w:pPr>
        <w:ind w:left="1627"/>
        <w:jc w:val="center"/>
      </w:pPr>
    </w:p>
    <w:p w14:paraId="6CD4EA54" w14:textId="77777777" w:rsidR="004D3E10" w:rsidRDefault="004D3E10" w:rsidP="00970793">
      <w:pPr>
        <w:ind w:left="1627"/>
        <w:jc w:val="center"/>
      </w:pPr>
    </w:p>
    <w:p w14:paraId="3F2E9A84" w14:textId="77777777" w:rsidR="004D3E10" w:rsidRDefault="004D3E10" w:rsidP="000B6C0D">
      <w:pPr>
        <w:ind w:left="1627"/>
        <w:jc w:val="both"/>
      </w:pPr>
    </w:p>
    <w:p w14:paraId="79EA997C" w14:textId="0CD2DCD7" w:rsidR="004D3E10" w:rsidRPr="008A41B4" w:rsidRDefault="00672F6E" w:rsidP="00970793">
      <w:pPr>
        <w:ind w:left="1627"/>
        <w:jc w:val="center"/>
      </w:pPr>
      <m:oMathPara>
        <m:oMath>
          <m:nary>
            <m:naryPr>
              <m:chr m:val="∑"/>
              <m:limLoc m:val="undOvr"/>
              <m:ctrlPr>
                <w:rPr>
                  <w:rFonts w:ascii="Cambria Math" w:hAnsi="Cambria Math"/>
                  <w:i/>
                </w:rPr>
              </m:ctrlPr>
            </m:naryPr>
            <m:sub>
              <m:r>
                <w:rPr>
                  <w:rFonts w:ascii="Cambria Math" w:hAnsi="Cambria Math"/>
                </w:rPr>
                <m:t>Gi=1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r>
                    <w:rPr>
                      <w:rFonts w:ascii="Cambria Math" w:hAnsi="Cambria Math"/>
                    </w:rPr>
                    <m:t>×ALF</m:t>
                  </m:r>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GYRNSCC</m:t>
              </m:r>
            </m:sub>
          </m:sSub>
        </m:oMath>
      </m:oMathPara>
    </w:p>
    <w:p w14:paraId="380F1A97" w14:textId="77777777" w:rsidR="004D3E10" w:rsidRDefault="004D3E10" w:rsidP="00970793">
      <w:pPr>
        <w:ind w:left="1627"/>
        <w:jc w:val="center"/>
        <w:rPr>
          <w:rFonts w:ascii="Arial" w:hAnsi="Arial"/>
        </w:rPr>
      </w:pPr>
    </w:p>
    <w:p w14:paraId="367BE61A" w14:textId="75FFDE2A" w:rsidR="0079786A" w:rsidRDefault="008A41B4" w:rsidP="00970793">
      <w:pPr>
        <w:tabs>
          <w:tab w:val="left" w:pos="2268"/>
          <w:tab w:val="left" w:pos="7088"/>
        </w:tabs>
        <w:ind w:left="1627"/>
        <w:jc w:val="center"/>
        <w:rPr>
          <w:rFonts w:ascii="Arial" w:hAnsi="Arial"/>
        </w:rPr>
      </w:pPr>
      <w:r>
        <w:rPr>
          <w:rFonts w:ascii="Arial" w:hAnsi="Arial"/>
          <w:noProof/>
          <w:position w:val="-28"/>
        </w:rPr>
        <w:drawing>
          <wp:inline distT="0" distB="0" distL="0" distR="0" wp14:anchorId="573855B0" wp14:editId="24052F9A">
            <wp:extent cx="2354580" cy="431800"/>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2354580" cy="431800"/>
                    </a:xfrm>
                    <a:prstGeom prst="rect">
                      <a:avLst/>
                    </a:prstGeom>
                    <a:noFill/>
                    <a:ln>
                      <a:noFill/>
                    </a:ln>
                  </pic:spPr>
                </pic:pic>
              </a:graphicData>
            </a:graphic>
          </wp:inline>
        </w:drawing>
      </w:r>
    </w:p>
    <w:p w14:paraId="4A3745B7" w14:textId="77777777" w:rsidR="0079786A" w:rsidRDefault="0079786A" w:rsidP="000B6C0D">
      <w:pPr>
        <w:ind w:left="1627"/>
        <w:rPr>
          <w:rFonts w:ascii="Arial" w:hAnsi="Arial"/>
        </w:rPr>
      </w:pPr>
    </w:p>
    <w:p w14:paraId="457A6841" w14:textId="6884513A" w:rsidR="004D3E10" w:rsidRPr="008A41B4" w:rsidRDefault="008A41B4" w:rsidP="00970793">
      <w:pPr>
        <w:ind w:left="1627"/>
        <w:jc w:val="center"/>
        <w:rPr>
          <w:rFonts w:ascii="Arial" w:hAnsi="Arial"/>
        </w:rPr>
      </w:pPr>
      <m:oMathPara>
        <m:oMath>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GYRNSNCC</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GYRNSCC</m:t>
              </m:r>
            </m:sub>
          </m:sSub>
        </m:oMath>
      </m:oMathPara>
    </w:p>
    <w:p w14:paraId="03FE593D" w14:textId="77777777" w:rsidR="0079786A" w:rsidRDefault="0079786A" w:rsidP="000B6C0D">
      <w:pPr>
        <w:tabs>
          <w:tab w:val="left" w:pos="2268"/>
          <w:tab w:val="left" w:pos="7088"/>
        </w:tabs>
        <w:ind w:left="1627"/>
        <w:rPr>
          <w:rFonts w:ascii="Arial" w:hAnsi="Arial"/>
        </w:rPr>
      </w:pPr>
    </w:p>
    <w:p w14:paraId="4FB2218C" w14:textId="77777777" w:rsidR="0079786A" w:rsidRDefault="00423464" w:rsidP="0079786A">
      <w:pPr>
        <w:jc w:val="both"/>
        <w:rPr>
          <w:rFonts w:ascii="Arial" w:hAnsi="Arial"/>
        </w:rPr>
      </w:pPr>
      <w:r>
        <w:rPr>
          <w:rFonts w:ascii="Arial" w:hAnsi="Arial"/>
          <w:sz w:val="22"/>
          <w:lang w:eastAsia="en-US"/>
        </w:rPr>
        <w:tab/>
      </w:r>
      <w:r w:rsidR="0079786A" w:rsidRPr="00EE71EE">
        <w:rPr>
          <w:rFonts w:ascii="Arial" w:hAnsi="Arial"/>
          <w:sz w:val="22"/>
          <w:lang w:eastAsia="en-US"/>
        </w:rPr>
        <w:t>Where</w:t>
      </w:r>
      <w:r w:rsidR="0079786A">
        <w:rPr>
          <w:rFonts w:ascii="Arial" w:hAnsi="Arial"/>
        </w:rPr>
        <w:t>:</w:t>
      </w:r>
    </w:p>
    <w:p w14:paraId="7FBDCE06"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GYRNSNCC</w:t>
      </w:r>
      <w:r>
        <w:rPr>
          <w:vertAlign w:val="subscript"/>
        </w:rPr>
        <w:tab/>
      </w:r>
      <w:r>
        <w:rPr>
          <w:vertAlign w:val="subscript"/>
        </w:rPr>
        <w:tab/>
      </w:r>
      <w:r w:rsidRPr="005758C3">
        <w:t xml:space="preserve">= </w:t>
      </w:r>
      <w:r w:rsidRPr="005758C3">
        <w:tab/>
        <w:t>Year Round Not-Shared Initial Transport Revenue Recovery for</w:t>
      </w:r>
    </w:p>
    <w:p w14:paraId="2F95B80A"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Non Conventional Carbon generation</w:t>
      </w:r>
    </w:p>
    <w:p w14:paraId="1DC214DA"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GYRNSCC</w:t>
      </w:r>
      <w:r>
        <w:tab/>
      </w:r>
      <w:r>
        <w:tab/>
      </w:r>
      <w:r w:rsidRPr="005758C3">
        <w:t xml:space="preserve">= </w:t>
      </w:r>
      <w:r w:rsidRPr="005758C3">
        <w:tab/>
        <w:t xml:space="preserve">Year Round Not-Shared Initial Transport Revenue Recovery for </w:t>
      </w:r>
    </w:p>
    <w:p w14:paraId="39A6B208"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Conventional Carbon generation</w:t>
      </w:r>
    </w:p>
    <w:p w14:paraId="4B08B7A5"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w:t>
      </w:r>
      <w:r>
        <w:tab/>
      </w:r>
      <w:r>
        <w:tab/>
      </w:r>
      <w:r w:rsidRPr="005758C3">
        <w:t xml:space="preserve">= </w:t>
      </w:r>
      <w:r w:rsidRPr="005758C3">
        <w:tab/>
        <w:t xml:space="preserve">Year Round Not-Shared Initial Transport Revenue Recovery for </w:t>
      </w:r>
    </w:p>
    <w:p w14:paraId="287A0D82"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generation</w:t>
      </w:r>
    </w:p>
    <w:p w14:paraId="6D650286"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GYRS</w:t>
      </w:r>
      <w:r>
        <w:tab/>
      </w:r>
      <w:r>
        <w:tab/>
      </w:r>
      <w:r w:rsidRPr="005758C3">
        <w:t xml:space="preserve">= </w:t>
      </w:r>
      <w:r w:rsidRPr="005758C3">
        <w:tab/>
        <w:t xml:space="preserve">Year Round Shared Initial Transport Revenue Recovery for </w:t>
      </w:r>
    </w:p>
    <w:p w14:paraId="571EC7C3" w14:textId="77777777" w:rsidR="004D3E10" w:rsidRPr="005758C3" w:rsidRDefault="004D3E10" w:rsidP="004D3E10">
      <w:pPr>
        <w:pStyle w:val="1"/>
        <w:tabs>
          <w:tab w:val="left" w:pos="720"/>
          <w:tab w:val="left" w:pos="2160"/>
          <w:tab w:val="left" w:pos="2880"/>
          <w:tab w:val="left" w:pos="3120"/>
        </w:tabs>
        <w:ind w:left="720"/>
        <w:jc w:val="both"/>
        <w:rPr>
          <w:rFonts w:ascii="Arial" w:hAnsi="Arial"/>
        </w:rPr>
      </w:pPr>
      <w:r>
        <w:tab/>
      </w:r>
      <w:r>
        <w:tab/>
      </w:r>
      <w:r>
        <w:tab/>
      </w:r>
      <w:r w:rsidRPr="005758C3">
        <w:t>generation</w:t>
      </w:r>
    </w:p>
    <w:p w14:paraId="52E2720F" w14:textId="77777777" w:rsidR="004D3E10" w:rsidRDefault="004D3E10" w:rsidP="004D3E10">
      <w:pPr>
        <w:tabs>
          <w:tab w:val="left" w:pos="2160"/>
        </w:tabs>
        <w:jc w:val="both"/>
        <w:rPr>
          <w:rFonts w:ascii="Arial" w:hAnsi="Arial" w:cs="Arial"/>
          <w:sz w:val="22"/>
          <w:szCs w:val="22"/>
        </w:rPr>
      </w:pPr>
      <w:r w:rsidRPr="004D3E10">
        <w:rPr>
          <w:sz w:val="22"/>
          <w:szCs w:val="22"/>
        </w:rPr>
        <w:t xml:space="preserve">            </w:t>
      </w:r>
      <w:r w:rsidRPr="004D3E10">
        <w:rPr>
          <w:rFonts w:ascii="Arial (W1)" w:hAnsi="Arial (W1)"/>
          <w:sz w:val="22"/>
          <w:szCs w:val="22"/>
        </w:rPr>
        <w:t>ALF</w:t>
      </w:r>
      <w:r w:rsidRPr="004D3E10">
        <w:rPr>
          <w:rFonts w:ascii="Arial (W1)" w:hAnsi="Arial (W1)"/>
          <w:sz w:val="22"/>
          <w:szCs w:val="22"/>
        </w:rPr>
        <w:tab/>
      </w:r>
      <w:r w:rsidRPr="004D3E10">
        <w:rPr>
          <w:rFonts w:ascii="Arial (W1)" w:hAnsi="Arial (W1)"/>
          <w:sz w:val="22"/>
          <w:szCs w:val="22"/>
        </w:rPr>
        <w:tab/>
        <w:t>=</w:t>
      </w:r>
      <w:r w:rsidRPr="004D3E10">
        <w:rPr>
          <w:rFonts w:ascii="Arial" w:hAnsi="Arial" w:cs="Arial"/>
          <w:sz w:val="22"/>
          <w:szCs w:val="22"/>
        </w:rPr>
        <w:t xml:space="preserve">          Annual Load Factor appropriate to that generator. </w:t>
      </w:r>
    </w:p>
    <w:p w14:paraId="543E8AB5" w14:textId="77777777" w:rsidR="004D3E10" w:rsidRPr="004D3E10" w:rsidRDefault="004D3E10" w:rsidP="004D3E10">
      <w:pPr>
        <w:tabs>
          <w:tab w:val="left" w:pos="2160"/>
        </w:tabs>
        <w:jc w:val="both"/>
        <w:rPr>
          <w:rFonts w:ascii="Arial" w:hAnsi="Arial" w:cs="Arial"/>
          <w:sz w:val="22"/>
          <w:szCs w:val="22"/>
        </w:rPr>
      </w:pPr>
    </w:p>
    <w:p w14:paraId="7E5C12BF" w14:textId="77777777" w:rsidR="0079786A" w:rsidRDefault="0079786A" w:rsidP="0079786A">
      <w:pPr>
        <w:jc w:val="both"/>
        <w:rPr>
          <w:rFonts w:ascii="Arial" w:hAnsi="Arial"/>
        </w:rPr>
      </w:pPr>
    </w:p>
    <w:p w14:paraId="2D483727" w14:textId="77777777" w:rsidR="0079786A" w:rsidRDefault="0079786A" w:rsidP="007D27B2">
      <w:pPr>
        <w:pStyle w:val="1"/>
        <w:numPr>
          <w:ilvl w:val="0"/>
          <w:numId w:val="90"/>
        </w:numPr>
        <w:jc w:val="both"/>
      </w:pPr>
      <w:r>
        <w:rPr>
          <w:rFonts w:ascii="Arial" w:hAnsi="Arial"/>
        </w:rPr>
        <w:t>Similar to the Peak Security background, t</w:t>
      </w:r>
      <w:r>
        <w:t>he initial revenue recovery for</w:t>
      </w:r>
      <w:r w:rsidR="0057184C">
        <w:t xml:space="preserve"> gross  GSP group</w:t>
      </w:r>
      <w:r>
        <w:t xml:space="preserve"> demand for the Year Round background is calculated by multiplying the initial tariff by the total forecast metered triad</w:t>
      </w:r>
      <w:r w:rsidR="0057184C">
        <w:t xml:space="preserve"> gross GSP group</w:t>
      </w:r>
      <w:r>
        <w:t xml:space="preserve"> demand:</w:t>
      </w:r>
    </w:p>
    <w:p w14:paraId="4678A01F" w14:textId="77777777" w:rsidR="0079786A" w:rsidRDefault="0079786A" w:rsidP="000B6C0D">
      <w:pPr>
        <w:tabs>
          <w:tab w:val="left" w:pos="2268"/>
          <w:tab w:val="left" w:pos="7088"/>
        </w:tabs>
        <w:ind w:left="1627"/>
        <w:rPr>
          <w:rFonts w:ascii="Arial" w:hAnsi="Arial"/>
        </w:rPr>
      </w:pPr>
    </w:p>
    <w:p w14:paraId="1CA38DA5" w14:textId="77777777" w:rsidR="0079786A" w:rsidRDefault="0079786A" w:rsidP="000B6C0D">
      <w:pPr>
        <w:tabs>
          <w:tab w:val="left" w:pos="2268"/>
          <w:tab w:val="left" w:pos="7088"/>
        </w:tabs>
        <w:ind w:left="1627"/>
        <w:rPr>
          <w:rFonts w:ascii="Arial" w:hAnsi="Arial"/>
        </w:rPr>
      </w:pPr>
    </w:p>
    <w:p w14:paraId="497DB840" w14:textId="643E353E" w:rsidR="0079786A" w:rsidRDefault="008A41B4" w:rsidP="000B6C0D">
      <w:pPr>
        <w:tabs>
          <w:tab w:val="left" w:pos="2268"/>
          <w:tab w:val="left" w:pos="7088"/>
        </w:tabs>
        <w:ind w:left="1627"/>
        <w:rPr>
          <w:rFonts w:ascii="Arial" w:hAnsi="Arial"/>
        </w:rPr>
      </w:pPr>
      <w:r>
        <w:rPr>
          <w:rFonts w:ascii="Arial" w:hAnsi="Arial"/>
          <w:noProof/>
          <w:position w:val="-28"/>
        </w:rPr>
        <w:drawing>
          <wp:inline distT="0" distB="0" distL="0" distR="0" wp14:anchorId="4BAA8A1F" wp14:editId="21C38125">
            <wp:extent cx="1807210" cy="338455"/>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807210" cy="338455"/>
                    </a:xfrm>
                    <a:prstGeom prst="rect">
                      <a:avLst/>
                    </a:prstGeom>
                    <a:noFill/>
                    <a:ln>
                      <a:noFill/>
                    </a:ln>
                  </pic:spPr>
                </pic:pic>
              </a:graphicData>
            </a:graphic>
          </wp:inline>
        </w:drawing>
      </w:r>
    </w:p>
    <w:p w14:paraId="771249C3" w14:textId="77777777" w:rsidR="00E30829" w:rsidRPr="0039630E" w:rsidRDefault="00E30829" w:rsidP="000B6C0D">
      <w:pPr>
        <w:pStyle w:val="Heading3"/>
        <w:ind w:left="1627"/>
        <w:jc w:val="both"/>
        <w:rPr>
          <w:rFonts w:ascii="Arial" w:hAnsi="Arial" w:cs="Arial"/>
        </w:rPr>
      </w:pPr>
    </w:p>
    <w:p w14:paraId="13A4A7DE" w14:textId="77777777" w:rsidR="006661FE" w:rsidRDefault="006661FE" w:rsidP="006661FE">
      <w:pPr>
        <w:pStyle w:val="Variableexplanation"/>
        <w:tabs>
          <w:tab w:val="clear" w:pos="1134"/>
          <w:tab w:val="clear" w:pos="1418"/>
          <w:tab w:val="clear" w:pos="1701"/>
        </w:tabs>
        <w:rPr>
          <w:rFonts w:ascii="Arial" w:hAnsi="Arial"/>
          <w:sz w:val="22"/>
        </w:rPr>
      </w:pPr>
    </w:p>
    <w:p w14:paraId="2EC8A406" w14:textId="77777777" w:rsidR="006661FE" w:rsidRDefault="006661FE" w:rsidP="006661FE">
      <w:pPr>
        <w:jc w:val="both"/>
        <w:rPr>
          <w:rFonts w:ascii="Arial" w:hAnsi="Arial"/>
        </w:rPr>
      </w:pPr>
      <w:r>
        <w:rPr>
          <w:rFonts w:ascii="Arial" w:hAnsi="Arial"/>
        </w:rPr>
        <w:tab/>
        <w:t xml:space="preserve">            </w:t>
      </w:r>
    </w:p>
    <w:p w14:paraId="624952BE" w14:textId="77777777" w:rsidR="0079786A" w:rsidRDefault="0079786A" w:rsidP="0079786A">
      <w:pPr>
        <w:pStyle w:val="Variableexplanation"/>
        <w:tabs>
          <w:tab w:val="clear" w:pos="1134"/>
          <w:tab w:val="clear" w:pos="1418"/>
          <w:tab w:val="clear" w:pos="1701"/>
        </w:tabs>
        <w:rPr>
          <w:rFonts w:ascii="Arial" w:hAnsi="Arial"/>
          <w:sz w:val="22"/>
        </w:rPr>
      </w:pPr>
      <w:bookmarkStart w:id="192" w:name="_Hlt511625695"/>
      <w:r>
        <w:rPr>
          <w:rFonts w:ascii="Arial" w:hAnsi="Arial"/>
          <w:sz w:val="22"/>
        </w:rPr>
        <w:t>Where:</w:t>
      </w:r>
    </w:p>
    <w:p w14:paraId="31F837B0" w14:textId="77777777" w:rsidR="0057184C" w:rsidRDefault="0079786A" w:rsidP="0079786A">
      <w:pPr>
        <w:pStyle w:val="Variableexplanation"/>
        <w:tabs>
          <w:tab w:val="clear" w:pos="1134"/>
          <w:tab w:val="clear" w:pos="1418"/>
          <w:tab w:val="clear" w:pos="1701"/>
        </w:tabs>
        <w:rPr>
          <w:rFonts w:ascii="Arial" w:hAnsi="Arial"/>
          <w:sz w:val="22"/>
        </w:rPr>
      </w:pPr>
      <w:r>
        <w:rPr>
          <w:rFonts w:ascii="Arial" w:hAnsi="Arial"/>
          <w:sz w:val="22"/>
        </w:rPr>
        <w:tab/>
        <w:t>ITRR</w:t>
      </w:r>
      <w:r>
        <w:rPr>
          <w:rFonts w:ascii="Arial" w:hAnsi="Arial"/>
          <w:sz w:val="22"/>
          <w:vertAlign w:val="subscript"/>
        </w:rPr>
        <w:t>D</w:t>
      </w:r>
      <w:r w:rsidRPr="00CA586D">
        <w:rPr>
          <w:rFonts w:ascii="Arial" w:hAnsi="Arial"/>
          <w:sz w:val="22"/>
          <w:vertAlign w:val="subscript"/>
        </w:rPr>
        <w:t>YR</w:t>
      </w:r>
      <w:r>
        <w:rPr>
          <w:rFonts w:ascii="Arial" w:hAnsi="Arial"/>
          <w:sz w:val="22"/>
        </w:rPr>
        <w:tab/>
        <w:t>=</w:t>
      </w:r>
      <w:r>
        <w:rPr>
          <w:rFonts w:ascii="Arial" w:hAnsi="Arial"/>
          <w:sz w:val="22"/>
        </w:rPr>
        <w:tab/>
        <w:t xml:space="preserve">Year Round Initial Transport Revenue Recovery for </w:t>
      </w:r>
      <w:r w:rsidR="0057184C">
        <w:rPr>
          <w:rFonts w:ascii="Arial" w:hAnsi="Arial"/>
          <w:sz w:val="22"/>
        </w:rPr>
        <w:t xml:space="preserve">gross GSP </w:t>
      </w:r>
    </w:p>
    <w:p w14:paraId="1A7D2DA9" w14:textId="77777777" w:rsidR="0079786A"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79786A">
        <w:rPr>
          <w:rFonts w:ascii="Arial" w:hAnsi="Arial"/>
          <w:sz w:val="22"/>
        </w:rPr>
        <w:t>demand</w:t>
      </w:r>
    </w:p>
    <w:p w14:paraId="4F4D7440" w14:textId="77777777" w:rsidR="006661FE" w:rsidRDefault="006661FE" w:rsidP="006661FE"/>
    <w:p w14:paraId="69719C81" w14:textId="77777777" w:rsidR="0057184C" w:rsidRDefault="0057184C" w:rsidP="007D27B2">
      <w:pPr>
        <w:pStyle w:val="1"/>
        <w:numPr>
          <w:ilvl w:val="0"/>
          <w:numId w:val="90"/>
        </w:numPr>
        <w:jc w:val="both"/>
      </w:pPr>
      <w:r>
        <w:t>The initial revenue recovery for Embedded Exports is the Embedded Export Tariff multiplied by the total forecast volume of Embedded Export at triad:</w:t>
      </w:r>
    </w:p>
    <w:p w14:paraId="468DF839" w14:textId="77777777" w:rsidR="00A26D6E" w:rsidRDefault="00A26D6E" w:rsidP="00AB4296">
      <w:pPr>
        <w:pStyle w:val="1"/>
        <w:jc w:val="both"/>
      </w:pPr>
    </w:p>
    <w:p w14:paraId="4F788A1C" w14:textId="1ABAA0E6" w:rsidR="00A26D6E" w:rsidRPr="008A41B4" w:rsidRDefault="00672F6E" w:rsidP="00AB4296">
      <w:pPr>
        <w:pStyle w:val="1"/>
        <w:jc w:val="center"/>
      </w:pPr>
      <m:oMathPara>
        <m:oMath>
          <m:sSub>
            <m:sSubPr>
              <m:ctrlPr>
                <w:rPr>
                  <w:rFonts w:ascii="Cambria Math" w:hAnsi="Cambria Math" w:cs="Arial"/>
                  <w:i/>
                </w:rPr>
              </m:ctrlPr>
            </m:sSubPr>
            <m:e>
              <m:r>
                <w:rPr>
                  <w:rFonts w:ascii="Cambria Math" w:hAnsi="Cambria Math" w:cs="Arial"/>
                </w:rPr>
                <m:t>ITRR</m:t>
              </m:r>
            </m:e>
            <m:sub>
              <m:r>
                <w:rPr>
                  <w:rFonts w:ascii="Cambria Math" w:hAnsi="Cambria Math" w:cs="Arial"/>
                </w:rPr>
                <m:t>EE</m:t>
              </m:r>
            </m:sub>
          </m:sSub>
          <m:r>
            <w:rPr>
              <w:rFonts w:ascii="Cambria Math" w:hAnsi="Cambria Math" w:cs="Arial"/>
            </w:rPr>
            <m:t>=</m:t>
          </m:r>
          <m:nary>
            <m:naryPr>
              <m:chr m:val="∑"/>
              <m:limLoc m:val="undOvr"/>
              <m:ctrlPr>
                <w:rPr>
                  <w:rFonts w:ascii="Cambria Math" w:hAnsi="Cambria Math" w:cs="Arial"/>
                  <w:i/>
                </w:rPr>
              </m:ctrlPr>
            </m:naryPr>
            <m:sub>
              <m:r>
                <w:rPr>
                  <w:rFonts w:ascii="Cambria Math" w:hAnsi="Cambria Math" w:cs="Arial"/>
                </w:rPr>
                <m:t>Di=1</m:t>
              </m:r>
            </m:sub>
            <m:sup>
              <m:r>
                <w:rPr>
                  <w:rFonts w:ascii="Cambria Math" w:hAnsi="Cambria Math" w:cs="Arial"/>
                </w:rPr>
                <m:t>14</m:t>
              </m:r>
            </m:sup>
            <m:e>
              <m:r>
                <w:rPr>
                  <w:rFonts w:ascii="Cambria Math" w:hAnsi="Cambria Math" w:cs="Arial"/>
                </w:rPr>
                <m:t>(</m:t>
              </m:r>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r>
                <w:rPr>
                  <w:rFonts w:ascii="Cambria Math" w:hAnsi="Cambria Math" w:cs="Arial"/>
                </w:rPr>
                <m:t>×</m:t>
              </m:r>
              <m:sSub>
                <m:sSubPr>
                  <m:ctrlPr>
                    <w:rPr>
                      <w:rFonts w:ascii="Cambria Math" w:hAnsi="Cambria Math" w:cs="Arial"/>
                      <w:i/>
                    </w:rPr>
                  </m:ctrlPr>
                </m:sSubPr>
                <m:e>
                  <m:r>
                    <w:rPr>
                      <w:rFonts w:ascii="Cambria Math" w:hAnsi="Cambria Math" w:cs="Arial"/>
                    </w:rPr>
                    <m:t>EEV</m:t>
                  </m:r>
                </m:e>
                <m:sub>
                  <m:r>
                    <w:rPr>
                      <w:rFonts w:ascii="Cambria Math" w:hAnsi="Cambria Math" w:cs="Arial"/>
                    </w:rPr>
                    <m:t>Di</m:t>
                  </m:r>
                </m:sub>
              </m:sSub>
              <m:r>
                <w:rPr>
                  <w:rFonts w:ascii="Cambria Math" w:hAnsi="Cambria Math" w:cs="Arial"/>
                </w:rPr>
                <m:t>)</m:t>
              </m:r>
            </m:e>
          </m:nary>
        </m:oMath>
      </m:oMathPara>
    </w:p>
    <w:p w14:paraId="5E57211F" w14:textId="77777777" w:rsidR="00A26D6E" w:rsidRPr="00AB4296" w:rsidRDefault="00A26D6E" w:rsidP="00AB4296">
      <w:pPr>
        <w:pStyle w:val="1"/>
        <w:jc w:val="both"/>
      </w:pPr>
    </w:p>
    <w:p w14:paraId="4F9E9101" w14:textId="77777777" w:rsidR="0057184C" w:rsidRDefault="000C762C" w:rsidP="00AB4296">
      <w:pPr>
        <w:pStyle w:val="1"/>
        <w:jc w:val="both"/>
      </w:pPr>
      <w:r>
        <w:t xml:space="preserve">Where </w:t>
      </w:r>
    </w:p>
    <w:p w14:paraId="112DBF0A" w14:textId="77777777" w:rsidR="000C762C" w:rsidRDefault="000C762C" w:rsidP="00AB4296">
      <w:pPr>
        <w:pStyle w:val="1"/>
        <w:jc w:val="both"/>
      </w:pPr>
    </w:p>
    <w:p w14:paraId="230696C9" w14:textId="77777777" w:rsidR="000C762C" w:rsidRDefault="000C762C" w:rsidP="00AB4296">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EE</w:t>
      </w:r>
      <w:r>
        <w:rPr>
          <w:rFonts w:ascii="Arial" w:hAnsi="Arial"/>
          <w:sz w:val="22"/>
        </w:rPr>
        <w:tab/>
      </w:r>
      <w:r>
        <w:rPr>
          <w:rFonts w:ascii="Arial" w:hAnsi="Arial"/>
          <w:sz w:val="22"/>
        </w:rPr>
        <w:tab/>
        <w:t>=</w:t>
      </w:r>
      <w:r>
        <w:rPr>
          <w:rFonts w:ascii="Arial" w:hAnsi="Arial"/>
          <w:sz w:val="22"/>
        </w:rPr>
        <w:tab/>
        <w:t>Initial Revenue impact for Embedded Exports</w:t>
      </w:r>
    </w:p>
    <w:p w14:paraId="4ED360AE"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EEV</w:t>
      </w:r>
      <w:r>
        <w:rPr>
          <w:rFonts w:ascii="Arial" w:hAnsi="Arial"/>
          <w:sz w:val="22"/>
          <w:vertAlign w:val="subscript"/>
        </w:rPr>
        <w:t>Di</w:t>
      </w:r>
      <w:r>
        <w:rPr>
          <w:rFonts w:ascii="Arial" w:hAnsi="Arial"/>
          <w:sz w:val="22"/>
        </w:rPr>
        <w:tab/>
      </w:r>
      <w:r>
        <w:rPr>
          <w:rFonts w:ascii="Arial" w:hAnsi="Arial"/>
          <w:sz w:val="22"/>
        </w:rPr>
        <w:tab/>
        <w:t>=</w:t>
      </w:r>
      <w:r>
        <w:rPr>
          <w:rFonts w:ascii="Arial" w:hAnsi="Arial"/>
          <w:sz w:val="22"/>
        </w:rPr>
        <w:tab/>
        <w:t>Forecast Embedded Export metered volume at Triad (MW)</w:t>
      </w:r>
    </w:p>
    <w:p w14:paraId="1E30CDE0" w14:textId="77777777" w:rsidR="000C762C" w:rsidRDefault="000C762C" w:rsidP="000C762C">
      <w:pPr>
        <w:pStyle w:val="Variableexplanation"/>
        <w:tabs>
          <w:tab w:val="clear" w:pos="1134"/>
          <w:tab w:val="clear" w:pos="1418"/>
          <w:tab w:val="clear" w:pos="1701"/>
        </w:tabs>
        <w:ind w:firstLine="720"/>
        <w:rPr>
          <w:rFonts w:ascii="Arial" w:hAnsi="Arial"/>
          <w:sz w:val="22"/>
        </w:rPr>
      </w:pPr>
    </w:p>
    <w:p w14:paraId="5156DBF9"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 xml:space="preserve">For the avoidance of doubt, the initial revenue recovery for embedded exports </w:t>
      </w:r>
    </w:p>
    <w:p w14:paraId="0C41B1E2"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can be positive or negative.</w:t>
      </w:r>
    </w:p>
    <w:p w14:paraId="4F51D715" w14:textId="77777777" w:rsidR="000C762C" w:rsidRDefault="000C762C" w:rsidP="00AB4296">
      <w:pPr>
        <w:pStyle w:val="Variableexplanation"/>
        <w:tabs>
          <w:tab w:val="clear" w:pos="1134"/>
          <w:tab w:val="clear" w:pos="1418"/>
          <w:tab w:val="clear" w:pos="1701"/>
        </w:tabs>
        <w:ind w:firstLine="720"/>
        <w:rPr>
          <w:rFonts w:ascii="Arial" w:hAnsi="Arial"/>
          <w:sz w:val="22"/>
        </w:rPr>
      </w:pPr>
    </w:p>
    <w:p w14:paraId="11B53260" w14:textId="77777777" w:rsidR="000C762C" w:rsidRPr="0057184C" w:rsidRDefault="000C762C" w:rsidP="00AB4296">
      <w:pPr>
        <w:pStyle w:val="1"/>
        <w:jc w:val="both"/>
      </w:pPr>
    </w:p>
    <w:p w14:paraId="6F5A3602" w14:textId="77777777" w:rsidR="0057184C" w:rsidRPr="00D76842" w:rsidRDefault="0057184C" w:rsidP="006661FE"/>
    <w:p w14:paraId="72D6E036" w14:textId="77777777" w:rsidR="006661FE" w:rsidRDefault="006661FE" w:rsidP="006661FE">
      <w:pPr>
        <w:pStyle w:val="Heading2"/>
        <w:ind w:left="720"/>
        <w:rPr>
          <w:color w:val="auto"/>
        </w:rPr>
      </w:pPr>
      <w:bookmarkStart w:id="193" w:name="_Toc208554779"/>
      <w:bookmarkStart w:id="194" w:name="_Toc208745842"/>
      <w:bookmarkStart w:id="195" w:name="_Toc274049688"/>
      <w:r w:rsidRPr="00D76842">
        <w:rPr>
          <w:color w:val="auto"/>
        </w:rPr>
        <w:t>Deriving the Final Local Tariff</w:t>
      </w:r>
      <w:bookmarkEnd w:id="193"/>
      <w:bookmarkEnd w:id="194"/>
      <w:r>
        <w:rPr>
          <w:color w:val="auto"/>
        </w:rPr>
        <w:t xml:space="preserve"> (</w:t>
      </w:r>
      <w:r w:rsidRPr="00D76842">
        <w:rPr>
          <w:color w:val="auto"/>
        </w:rPr>
        <w:t>£/kW</w:t>
      </w:r>
      <w:r>
        <w:rPr>
          <w:color w:val="auto"/>
        </w:rPr>
        <w:t>)</w:t>
      </w:r>
      <w:bookmarkEnd w:id="195"/>
    </w:p>
    <w:p w14:paraId="386470A1" w14:textId="77777777" w:rsidR="006661FE" w:rsidRPr="00736F0E" w:rsidRDefault="006661FE" w:rsidP="006661FE"/>
    <w:p w14:paraId="00419175" w14:textId="77777777" w:rsidR="006661FE" w:rsidRPr="009F4FB0" w:rsidRDefault="006661FE" w:rsidP="006661FE">
      <w:pPr>
        <w:pStyle w:val="Heading2"/>
        <w:ind w:left="720"/>
        <w:rPr>
          <w:i/>
          <w:color w:val="auto"/>
        </w:rPr>
      </w:pPr>
      <w:bookmarkStart w:id="196" w:name="_Toc208554780"/>
      <w:bookmarkStart w:id="197" w:name="_Toc208745843"/>
      <w:bookmarkStart w:id="198" w:name="_Toc274049689"/>
      <w:r w:rsidRPr="009F4FB0">
        <w:rPr>
          <w:i/>
          <w:color w:val="auto"/>
        </w:rPr>
        <w:t>Local Circuit Tariff</w:t>
      </w:r>
      <w:bookmarkEnd w:id="196"/>
      <w:bookmarkEnd w:id="197"/>
      <w:bookmarkEnd w:id="198"/>
    </w:p>
    <w:p w14:paraId="6E75D51F" w14:textId="77777777" w:rsidR="006661FE" w:rsidRPr="00D76842" w:rsidRDefault="006661FE" w:rsidP="006661FE"/>
    <w:p w14:paraId="397DF921" w14:textId="77777777" w:rsidR="006661FE" w:rsidRPr="00D76842" w:rsidRDefault="006661FE" w:rsidP="007D27B2">
      <w:pPr>
        <w:pStyle w:val="1"/>
        <w:numPr>
          <w:ilvl w:val="0"/>
          <w:numId w:val="90"/>
        </w:numPr>
        <w:jc w:val="both"/>
      </w:pPr>
      <w:r w:rsidRPr="00D76842">
        <w:t xml:space="preserve">Generation with a </w:t>
      </w:r>
      <w:r>
        <w:t>l</w:t>
      </w:r>
      <w:r w:rsidRPr="00D76842">
        <w:t>ocal circuit tariff is calculated by multiplying the</w:t>
      </w:r>
      <w:r w:rsidR="0079786A">
        <w:t xml:space="preserve"> Year Round</w:t>
      </w:r>
      <w:r w:rsidRPr="00D76842">
        <w:t xml:space="preserve"> nodal marginal km along the local circuit by the expansion constant and the </w:t>
      </w:r>
      <w:r>
        <w:t xml:space="preserve">relevant </w:t>
      </w:r>
      <w:r w:rsidRPr="00D76842">
        <w:t xml:space="preserve">local security factor </w:t>
      </w:r>
      <w:r>
        <w:t xml:space="preserve">(whether onshore or offshore) and summing across local circuits </w:t>
      </w:r>
      <w:r w:rsidRPr="00D76842">
        <w:t xml:space="preserve">to give the </w:t>
      </w:r>
      <w:r>
        <w:t>l</w:t>
      </w:r>
      <w:r w:rsidRPr="00D76842">
        <w:t>ocal circuit tariff:</w:t>
      </w:r>
    </w:p>
    <w:p w14:paraId="30CB3A62" w14:textId="77777777" w:rsidR="006661FE" w:rsidRPr="00D76842" w:rsidRDefault="006661FE" w:rsidP="006661FE">
      <w:pPr>
        <w:jc w:val="both"/>
      </w:pPr>
    </w:p>
    <w:p w14:paraId="7F8BA1CE" w14:textId="6C8CCDAB" w:rsidR="006661FE" w:rsidRPr="00D76842" w:rsidRDefault="008A41B4" w:rsidP="006661FE">
      <w:pPr>
        <w:pStyle w:val="Equation"/>
        <w:jc w:val="center"/>
        <w:rPr>
          <w:rFonts w:ascii="Arial" w:hAnsi="Arial"/>
          <w:sz w:val="22"/>
        </w:rPr>
      </w:pPr>
      <w:r>
        <w:rPr>
          <w:rFonts w:ascii="Arial" w:hAnsi="Arial"/>
          <w:noProof/>
          <w:position w:val="-28"/>
          <w:sz w:val="22"/>
        </w:rPr>
        <w:drawing>
          <wp:inline distT="0" distB="0" distL="0" distR="0" wp14:anchorId="53586E39" wp14:editId="7B4A4D84">
            <wp:extent cx="2462530" cy="461010"/>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2462530" cy="461010"/>
                    </a:xfrm>
                    <a:prstGeom prst="rect">
                      <a:avLst/>
                    </a:prstGeom>
                    <a:noFill/>
                    <a:ln>
                      <a:noFill/>
                    </a:ln>
                  </pic:spPr>
                </pic:pic>
              </a:graphicData>
            </a:graphic>
          </wp:inline>
        </w:drawing>
      </w:r>
    </w:p>
    <w:p w14:paraId="2ACB64BB" w14:textId="77777777" w:rsidR="006661FE" w:rsidRPr="00D76842" w:rsidRDefault="006661FE" w:rsidP="006661FE">
      <w:pPr>
        <w:jc w:val="both"/>
      </w:pPr>
    </w:p>
    <w:p w14:paraId="57E42E60" w14:textId="77777777" w:rsidR="006661FE" w:rsidRPr="00D76842" w:rsidRDefault="006661FE" w:rsidP="006661FE">
      <w:pPr>
        <w:ind w:firstLine="720"/>
        <w:jc w:val="both"/>
      </w:pPr>
      <w:r w:rsidRPr="009F4FB0">
        <w:rPr>
          <w:rFonts w:ascii="Arial" w:hAnsi="Arial"/>
          <w:sz w:val="22"/>
        </w:rPr>
        <w:t>Where</w:t>
      </w:r>
    </w:p>
    <w:p w14:paraId="67D40DE9" w14:textId="77777777" w:rsidR="006661FE" w:rsidRPr="00D76842"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r>
        <w:rPr>
          <w:rFonts w:ascii="Arial" w:hAnsi="Arial"/>
          <w:i/>
          <w:sz w:val="22"/>
        </w:rPr>
        <w:t>k</w:t>
      </w:r>
      <w:r>
        <w:rPr>
          <w:rFonts w:ascii="Arial" w:hAnsi="Arial"/>
          <w:sz w:val="22"/>
        </w:rPr>
        <w:tab/>
      </w:r>
      <w:r>
        <w:rPr>
          <w:rFonts w:ascii="Arial" w:hAnsi="Arial"/>
          <w:sz w:val="22"/>
        </w:rPr>
        <w:tab/>
        <w:t>=</w:t>
      </w:r>
      <w:r>
        <w:rPr>
          <w:rFonts w:ascii="Arial" w:hAnsi="Arial"/>
          <w:sz w:val="22"/>
        </w:rPr>
        <w:tab/>
        <w:t xml:space="preserve">Local circuit </w:t>
      </w:r>
      <w:r w:rsidRPr="00583E50">
        <w:rPr>
          <w:rFonts w:ascii="Arial" w:hAnsi="Arial"/>
          <w:i/>
          <w:sz w:val="22"/>
        </w:rPr>
        <w:t>k</w:t>
      </w:r>
      <w:r>
        <w:rPr>
          <w:rFonts w:ascii="Arial" w:hAnsi="Arial"/>
          <w:sz w:val="22"/>
        </w:rPr>
        <w:t xml:space="preserve"> for generator </w:t>
      </w:r>
    </w:p>
    <w:p w14:paraId="4D269935" w14:textId="77777777" w:rsidR="006661FE" w:rsidRPr="00D76842" w:rsidRDefault="006661FE" w:rsidP="006661FE">
      <w:pPr>
        <w:pStyle w:val="Variableexplanation"/>
        <w:tabs>
          <w:tab w:val="clear" w:pos="1134"/>
          <w:tab w:val="clear" w:pos="1418"/>
          <w:tab w:val="clear" w:pos="1701"/>
          <w:tab w:val="left" w:pos="720"/>
          <w:tab w:val="left" w:pos="2160"/>
        </w:tabs>
        <w:ind w:left="2880" w:hanging="2880"/>
        <w:rPr>
          <w:rFonts w:ascii="Arial" w:hAnsi="Arial"/>
          <w:sz w:val="22"/>
        </w:rPr>
      </w:pPr>
      <w:r>
        <w:rPr>
          <w:rFonts w:ascii="Arial" w:hAnsi="Arial"/>
          <w:sz w:val="22"/>
        </w:rPr>
        <w:tab/>
      </w:r>
      <w:r w:rsidRPr="00D76842">
        <w:rPr>
          <w:rFonts w:ascii="Arial" w:hAnsi="Arial"/>
          <w:sz w:val="22"/>
        </w:rPr>
        <w:t>NLMkm</w:t>
      </w:r>
      <w:r w:rsidRPr="00D76842">
        <w:rPr>
          <w:rFonts w:ascii="Arial" w:hAnsi="Arial"/>
          <w:sz w:val="22"/>
          <w:vertAlign w:val="subscript"/>
        </w:rPr>
        <w:t>Gj</w:t>
      </w:r>
      <w:r w:rsidRPr="00D76842">
        <w:rPr>
          <w:rFonts w:ascii="Arial" w:hAnsi="Arial"/>
          <w:sz w:val="22"/>
          <w:szCs w:val="22"/>
          <w:vertAlign w:val="superscript"/>
        </w:rPr>
        <w:t>L</w:t>
      </w:r>
      <w:r w:rsidRPr="00D76842">
        <w:rPr>
          <w:rFonts w:ascii="Arial" w:hAnsi="Arial"/>
          <w:sz w:val="22"/>
        </w:rPr>
        <w:tab/>
        <w:t>=</w:t>
      </w:r>
      <w:r w:rsidRPr="00D76842">
        <w:rPr>
          <w:rFonts w:ascii="Arial" w:hAnsi="Arial"/>
          <w:sz w:val="22"/>
        </w:rPr>
        <w:tab/>
      </w:r>
      <w:r w:rsidR="0079786A">
        <w:rPr>
          <w:rFonts w:ascii="Arial" w:hAnsi="Arial"/>
          <w:sz w:val="22"/>
        </w:rPr>
        <w:t xml:space="preserve">Year Round </w:t>
      </w:r>
      <w:r w:rsidRPr="00D76842">
        <w:rPr>
          <w:rFonts w:ascii="Arial" w:hAnsi="Arial"/>
          <w:sz w:val="22"/>
        </w:rPr>
        <w:t xml:space="preserve">Nodal marginal km along local circuit </w:t>
      </w:r>
      <w:r>
        <w:rPr>
          <w:rFonts w:ascii="Arial" w:hAnsi="Arial"/>
          <w:i/>
          <w:sz w:val="22"/>
        </w:rPr>
        <w:t>k</w:t>
      </w:r>
      <w:r>
        <w:rPr>
          <w:rFonts w:ascii="Arial" w:hAnsi="Arial"/>
          <w:sz w:val="22"/>
        </w:rPr>
        <w:t xml:space="preserve"> </w:t>
      </w:r>
      <w:r w:rsidRPr="00D76842">
        <w:rPr>
          <w:rFonts w:ascii="Arial" w:hAnsi="Arial"/>
          <w:sz w:val="22"/>
        </w:rPr>
        <w:t>using local circuit expansion factor.</w:t>
      </w:r>
    </w:p>
    <w:p w14:paraId="5CD05FDE" w14:textId="77777777" w:rsidR="006661FE" w:rsidRPr="00D76842"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t>EC</w:t>
      </w:r>
      <w:r w:rsidRPr="00D76842">
        <w:rPr>
          <w:rFonts w:ascii="Arial" w:hAnsi="Arial"/>
          <w:sz w:val="22"/>
        </w:rPr>
        <w:tab/>
      </w:r>
      <w:r w:rsidRPr="00D76842">
        <w:rPr>
          <w:rFonts w:ascii="Arial" w:hAnsi="Arial"/>
          <w:sz w:val="22"/>
        </w:rPr>
        <w:tab/>
        <w:t>=</w:t>
      </w:r>
      <w:r w:rsidRPr="00D76842">
        <w:rPr>
          <w:rFonts w:ascii="Arial" w:hAnsi="Arial"/>
          <w:sz w:val="22"/>
        </w:rPr>
        <w:tab/>
        <w:t>Expansion Constant</w:t>
      </w:r>
    </w:p>
    <w:p w14:paraId="40FAAAC7" w14:textId="77777777" w:rsidR="006661FE" w:rsidRPr="00D76842" w:rsidRDefault="006661FE" w:rsidP="006661FE">
      <w:pPr>
        <w:pStyle w:val="Variableexplanation"/>
        <w:tabs>
          <w:tab w:val="clear" w:pos="1134"/>
          <w:tab w:val="clear" w:pos="1418"/>
          <w:tab w:val="clear" w:pos="1701"/>
        </w:tabs>
        <w:ind w:firstLine="720"/>
        <w:rPr>
          <w:rFonts w:ascii="Arial" w:hAnsi="Arial"/>
          <w:sz w:val="22"/>
        </w:rPr>
      </w:pPr>
      <w:r w:rsidRPr="00D76842">
        <w:rPr>
          <w:rFonts w:ascii="Arial" w:hAnsi="Arial"/>
          <w:sz w:val="22"/>
        </w:rPr>
        <w:t>LocalSF</w:t>
      </w:r>
      <w:r>
        <w:rPr>
          <w:rFonts w:ascii="Arial" w:hAnsi="Arial"/>
          <w:i/>
          <w:sz w:val="22"/>
          <w:vertAlign w:val="subscript"/>
        </w:rPr>
        <w:t>k</w:t>
      </w:r>
      <w:r w:rsidRPr="00D76842">
        <w:rPr>
          <w:rFonts w:ascii="Arial" w:hAnsi="Arial"/>
          <w:sz w:val="22"/>
        </w:rPr>
        <w:tab/>
        <w:t>=</w:t>
      </w:r>
      <w:r w:rsidRPr="00D76842">
        <w:rPr>
          <w:rFonts w:ascii="Arial" w:hAnsi="Arial"/>
          <w:sz w:val="22"/>
        </w:rPr>
        <w:tab/>
        <w:t>Local Security Factor</w:t>
      </w:r>
      <w:r>
        <w:rPr>
          <w:rFonts w:ascii="Arial" w:hAnsi="Arial"/>
          <w:sz w:val="22"/>
        </w:rPr>
        <w:t xml:space="preserve"> for circuit </w:t>
      </w:r>
      <w:r>
        <w:rPr>
          <w:rFonts w:ascii="Arial" w:hAnsi="Arial"/>
          <w:i/>
          <w:sz w:val="22"/>
        </w:rPr>
        <w:t>k</w:t>
      </w:r>
      <w:r w:rsidRPr="00D76842">
        <w:rPr>
          <w:rFonts w:ascii="Arial" w:hAnsi="Arial"/>
          <w:sz w:val="22"/>
        </w:rPr>
        <w:fldChar w:fldCharType="begin"/>
      </w:r>
      <w:r w:rsidRPr="00D76842">
        <w:rPr>
          <w:rFonts w:ascii="Arial" w:hAnsi="Arial"/>
        </w:rPr>
        <w:instrText xml:space="preserve"> XE "Expansion Constant" </w:instrText>
      </w:r>
      <w:r w:rsidRPr="00D76842">
        <w:rPr>
          <w:rFonts w:ascii="Arial" w:hAnsi="Arial"/>
          <w:sz w:val="22"/>
        </w:rPr>
        <w:fldChar w:fldCharType="end"/>
      </w:r>
    </w:p>
    <w:p w14:paraId="6B767A0B" w14:textId="77777777" w:rsidR="006661FE"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t>CLT</w:t>
      </w:r>
      <w:r w:rsidRPr="00D76842">
        <w:rPr>
          <w:rFonts w:ascii="Arial" w:hAnsi="Arial"/>
          <w:sz w:val="22"/>
          <w:vertAlign w:val="subscript"/>
        </w:rPr>
        <w:t>Gi</w:t>
      </w:r>
      <w:r w:rsidRPr="00D76842">
        <w:rPr>
          <w:rFonts w:ascii="Arial" w:hAnsi="Arial"/>
          <w:sz w:val="22"/>
          <w:vertAlign w:val="subscript"/>
        </w:rPr>
        <w:tab/>
      </w:r>
      <w:r w:rsidRPr="00D76842">
        <w:rPr>
          <w:rFonts w:ascii="Arial" w:hAnsi="Arial"/>
          <w:sz w:val="22"/>
        </w:rPr>
        <w:tab/>
        <w:t>=</w:t>
      </w:r>
      <w:r w:rsidRPr="00D76842">
        <w:rPr>
          <w:rFonts w:ascii="Arial" w:hAnsi="Arial"/>
          <w:sz w:val="22"/>
        </w:rPr>
        <w:tab/>
        <w:t>Circuit Local Tariff (£/kW)</w:t>
      </w:r>
    </w:p>
    <w:p w14:paraId="3B34EB76" w14:textId="77777777" w:rsidR="006661FE" w:rsidRDefault="006661FE" w:rsidP="006661FE">
      <w:pPr>
        <w:pStyle w:val="Heading3"/>
        <w:ind w:left="709"/>
      </w:pPr>
      <w:bookmarkStart w:id="199" w:name="_Toc208554781"/>
      <w:bookmarkStart w:id="200" w:name="_Toc208745844"/>
    </w:p>
    <w:p w14:paraId="7839E442" w14:textId="77777777" w:rsidR="006661FE" w:rsidRPr="00543982" w:rsidRDefault="006661FE" w:rsidP="006661FE">
      <w:pPr>
        <w:pStyle w:val="Heading3"/>
        <w:ind w:left="709"/>
        <w:rPr>
          <w:rFonts w:ascii="Arial" w:hAnsi="Arial" w:cs="Arial"/>
          <w:b/>
        </w:rPr>
      </w:pPr>
      <w:bookmarkStart w:id="201" w:name="_Toc274049690"/>
      <w:r w:rsidRPr="00543982">
        <w:rPr>
          <w:rFonts w:ascii="Arial" w:hAnsi="Arial" w:cs="Arial"/>
          <w:b/>
        </w:rPr>
        <w:t>Onshore Local Substation Tariff</w:t>
      </w:r>
      <w:bookmarkEnd w:id="199"/>
      <w:bookmarkEnd w:id="200"/>
      <w:bookmarkEnd w:id="201"/>
      <w:r w:rsidRPr="00543982">
        <w:rPr>
          <w:rFonts w:ascii="Arial" w:hAnsi="Arial" w:cs="Arial"/>
          <w:b/>
        </w:rPr>
        <w:t xml:space="preserve"> </w:t>
      </w:r>
    </w:p>
    <w:p w14:paraId="5FF6A260" w14:textId="77777777" w:rsidR="006661FE" w:rsidRPr="00D76842" w:rsidRDefault="006661FE" w:rsidP="007D27B2">
      <w:pPr>
        <w:pStyle w:val="1"/>
        <w:numPr>
          <w:ilvl w:val="0"/>
          <w:numId w:val="90"/>
        </w:numPr>
        <w:jc w:val="both"/>
      </w:pPr>
      <w:r w:rsidRPr="00D76842">
        <w:t xml:space="preserve">All chargeable generation is subject to the </w:t>
      </w:r>
      <w:r>
        <w:t>l</w:t>
      </w:r>
      <w:r w:rsidRPr="00D76842">
        <w:t xml:space="preserve">ocal </w:t>
      </w:r>
      <w:r>
        <w:t>s</w:t>
      </w:r>
      <w:r w:rsidRPr="00D76842">
        <w:t xml:space="preserve">ubstation </w:t>
      </w:r>
      <w:r>
        <w:t>t</w:t>
      </w:r>
      <w:r w:rsidRPr="00D76842">
        <w:t xml:space="preserve">ariff component which is determined by assessing the generation substation type which is the substation at the connection charging boundary, against three cost determining factors: </w:t>
      </w:r>
    </w:p>
    <w:p w14:paraId="13C01405" w14:textId="77777777" w:rsidR="006661FE" w:rsidRPr="00D76842" w:rsidRDefault="006661FE" w:rsidP="006661FE">
      <w:pPr>
        <w:pStyle w:val="1"/>
        <w:keepNext/>
        <w:ind w:left="709" w:hanging="709"/>
        <w:jc w:val="both"/>
      </w:pPr>
      <w:r w:rsidRPr="00D76842">
        <w:tab/>
      </w:r>
    </w:p>
    <w:p w14:paraId="4ACCC0CF" w14:textId="77777777" w:rsidR="006661FE" w:rsidRDefault="006661FE" w:rsidP="006661FE">
      <w:pPr>
        <w:pStyle w:val="1"/>
        <w:keepNext/>
        <w:ind w:left="1440" w:hanging="720"/>
        <w:jc w:val="both"/>
      </w:pPr>
      <w:r w:rsidRPr="00D76842">
        <w:t>(a)</w:t>
      </w:r>
      <w:r>
        <w:tab/>
      </w:r>
      <w:r w:rsidRPr="00D76842">
        <w:t>HV connection voltage – the voltage at the boundary between the User’s connection assets and the transmission system</w:t>
      </w:r>
      <w:r>
        <w:t>;</w:t>
      </w:r>
    </w:p>
    <w:p w14:paraId="2C0D997F" w14:textId="77777777" w:rsidR="006661FE" w:rsidRPr="00D76842" w:rsidRDefault="006661FE" w:rsidP="006661FE">
      <w:pPr>
        <w:pStyle w:val="1"/>
        <w:keepNext/>
        <w:ind w:left="1440" w:hanging="720"/>
        <w:jc w:val="both"/>
      </w:pPr>
    </w:p>
    <w:p w14:paraId="20C65DE1" w14:textId="77777777" w:rsidR="006661FE" w:rsidRDefault="006661FE" w:rsidP="006661FE">
      <w:pPr>
        <w:pStyle w:val="1"/>
        <w:keepNext/>
        <w:ind w:left="1440" w:hanging="720"/>
        <w:jc w:val="both"/>
      </w:pPr>
      <w:r w:rsidRPr="00D76842">
        <w:t>(b)</w:t>
      </w:r>
      <w:r>
        <w:tab/>
      </w:r>
      <w:r w:rsidRPr="00D76842">
        <w:t>Sum of TEC at the generation substation</w:t>
      </w:r>
      <w:r>
        <w:t xml:space="preserve"> </w:t>
      </w:r>
      <w:r w:rsidRPr="00D76842">
        <w:t>– the combined TEC of all</w:t>
      </w:r>
      <w:r>
        <w:t xml:space="preserve"> </w:t>
      </w:r>
      <w:r w:rsidRPr="00D76842">
        <w:t>generation at the connecting substation</w:t>
      </w:r>
      <w:r>
        <w:t>; and</w:t>
      </w:r>
    </w:p>
    <w:p w14:paraId="750C31D0" w14:textId="77777777" w:rsidR="006661FE" w:rsidRPr="00D76842" w:rsidRDefault="006661FE" w:rsidP="006661FE">
      <w:pPr>
        <w:pStyle w:val="1"/>
        <w:keepNext/>
        <w:ind w:left="1440" w:hanging="720"/>
        <w:jc w:val="both"/>
      </w:pPr>
    </w:p>
    <w:p w14:paraId="6FDFF7CA" w14:textId="77777777" w:rsidR="006661FE" w:rsidRPr="00D76842" w:rsidRDefault="006661FE" w:rsidP="006661FE">
      <w:pPr>
        <w:pStyle w:val="1"/>
        <w:keepNext/>
        <w:ind w:left="1440" w:hanging="720"/>
        <w:jc w:val="both"/>
      </w:pPr>
      <w:r w:rsidRPr="00D76842">
        <w:t>(c)</w:t>
      </w:r>
      <w:r>
        <w:tab/>
        <w:t>T</w:t>
      </w:r>
      <w:r w:rsidRPr="00D76842">
        <w:t>he level of redundancy at the generation substation</w:t>
      </w:r>
      <w:r>
        <w:t xml:space="preserve"> –</w:t>
      </w:r>
      <w:r w:rsidRPr="00D76842">
        <w:t xml:space="preserve"> </w:t>
      </w:r>
      <w:r w:rsidRPr="00D76842">
        <w:rPr>
          <w:rFonts w:cs="Arial"/>
          <w:szCs w:val="22"/>
        </w:rPr>
        <w:t>single busbar / single switch mesh connection</w:t>
      </w:r>
      <w:r>
        <w:rPr>
          <w:rFonts w:cs="Arial"/>
          <w:szCs w:val="22"/>
        </w:rPr>
        <w:t>s</w:t>
      </w:r>
      <w:r w:rsidRPr="00D76842">
        <w:rPr>
          <w:rFonts w:cs="Arial"/>
          <w:szCs w:val="22"/>
        </w:rPr>
        <w:t xml:space="preserve"> </w:t>
      </w:r>
      <w:r>
        <w:rPr>
          <w:rFonts w:cs="Arial"/>
          <w:szCs w:val="22"/>
        </w:rPr>
        <w:t xml:space="preserve">are examples of no redundancy connections, whereas examples of connections with </w:t>
      </w:r>
      <w:r w:rsidRPr="00D76842">
        <w:rPr>
          <w:rFonts w:cs="Arial"/>
          <w:szCs w:val="22"/>
        </w:rPr>
        <w:t xml:space="preserve">redundancy include double </w:t>
      </w:r>
      <w:r>
        <w:rPr>
          <w:rFonts w:cs="Arial"/>
          <w:szCs w:val="22"/>
        </w:rPr>
        <w:t>b</w:t>
      </w:r>
      <w:r w:rsidRPr="00D76842">
        <w:rPr>
          <w:rFonts w:cs="Arial"/>
          <w:szCs w:val="22"/>
        </w:rPr>
        <w:t>usbar and mesh sub station designs.</w:t>
      </w:r>
    </w:p>
    <w:p w14:paraId="7E31EAB4" w14:textId="77777777" w:rsidR="006661FE" w:rsidRPr="00D76842" w:rsidRDefault="006661FE" w:rsidP="006661FE">
      <w:pPr>
        <w:jc w:val="both"/>
        <w:rPr>
          <w:rFonts w:cs="Arial"/>
          <w:szCs w:val="22"/>
        </w:rPr>
      </w:pPr>
    </w:p>
    <w:p w14:paraId="5C05F200" w14:textId="77777777" w:rsidR="006661FE" w:rsidRPr="00D76842" w:rsidRDefault="006661FE" w:rsidP="007D27B2">
      <w:pPr>
        <w:pStyle w:val="1"/>
        <w:numPr>
          <w:ilvl w:val="0"/>
          <w:numId w:val="90"/>
        </w:numPr>
        <w:jc w:val="both"/>
      </w:pPr>
      <w:r w:rsidRPr="00D76842">
        <w:t xml:space="preserve">Using the </w:t>
      </w:r>
      <w:r>
        <w:t xml:space="preserve">above </w:t>
      </w:r>
      <w:r w:rsidRPr="00D76842">
        <w:t xml:space="preserve">factors, the corresponding £/kW tariffs </w:t>
      </w:r>
      <w:r>
        <w:t xml:space="preserve">that </w:t>
      </w:r>
      <w:r w:rsidR="00D774A6" w:rsidRPr="00D774A6">
        <w:t xml:space="preserve">are currently applicable, are detailed in </w:t>
      </w:r>
      <w:r w:rsidR="00E71EB2" w:rsidRPr="00E71EB2">
        <w:rPr>
          <w:b/>
        </w:rPr>
        <w:t>The Compan</w:t>
      </w:r>
      <w:r w:rsidR="00E71EB2" w:rsidRPr="00587248">
        <w:rPr>
          <w:b/>
        </w:rPr>
        <w:t>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t>.</w:t>
      </w:r>
    </w:p>
    <w:p w14:paraId="6B21D884" w14:textId="77777777" w:rsidR="006661FE" w:rsidRPr="00D76842" w:rsidRDefault="006661FE" w:rsidP="00CD5631">
      <w:pPr>
        <w:pStyle w:val="1"/>
        <w:jc w:val="both"/>
      </w:pPr>
    </w:p>
    <w:p w14:paraId="0C7C3D16" w14:textId="77777777" w:rsidR="006661FE" w:rsidRDefault="006661FE" w:rsidP="007D27B2">
      <w:pPr>
        <w:pStyle w:val="1"/>
        <w:numPr>
          <w:ilvl w:val="0"/>
          <w:numId w:val="90"/>
        </w:numPr>
        <w:jc w:val="both"/>
      </w:pPr>
      <w:r w:rsidRPr="00D76842">
        <w:t xml:space="preserve">The process for calculating Local Substation Tariffs will </w:t>
      </w:r>
      <w:r>
        <w:t xml:space="preserve">be </w:t>
      </w:r>
      <w:r w:rsidRPr="00D76842">
        <w:t xml:space="preserve">carried out for the first year of the price control and will subsequently be indexed by </w:t>
      </w:r>
      <w:r w:rsidR="00E21F32">
        <w:t xml:space="preserve">TOPI </w:t>
      </w:r>
      <w:r w:rsidRPr="00D76842">
        <w:t xml:space="preserve">for each subsequent year of the price control period. </w:t>
      </w:r>
    </w:p>
    <w:p w14:paraId="154035A9" w14:textId="77777777" w:rsidR="006661FE" w:rsidRDefault="006661FE" w:rsidP="006661FE">
      <w:pPr>
        <w:pStyle w:val="1"/>
        <w:jc w:val="both"/>
      </w:pPr>
    </w:p>
    <w:p w14:paraId="5B573E81" w14:textId="77777777" w:rsidR="006661FE" w:rsidRPr="00D76842" w:rsidRDefault="006661FE" w:rsidP="007D27B2">
      <w:pPr>
        <w:pStyle w:val="1"/>
        <w:numPr>
          <w:ilvl w:val="0"/>
          <w:numId w:val="90"/>
        </w:numPr>
        <w:jc w:val="both"/>
      </w:pPr>
      <w:r w:rsidRPr="00D76842">
        <w:t xml:space="preserve">The </w:t>
      </w:r>
      <w:r>
        <w:t>effective</w:t>
      </w:r>
      <w:r w:rsidRPr="00D76842">
        <w:t xml:space="preserve"> </w:t>
      </w:r>
      <w:r w:rsidRPr="00A63D4B">
        <w:rPr>
          <w:b/>
        </w:rPr>
        <w:t>Local Tariff</w:t>
      </w:r>
      <w:r w:rsidRPr="00D76842">
        <w:t xml:space="preserve"> (£/kW) is calculated as the sum of the circuit and substation </w:t>
      </w:r>
      <w:r>
        <w:t>onshore and/or offshore components</w:t>
      </w:r>
      <w:r w:rsidRPr="00D76842">
        <w:t>:</w:t>
      </w:r>
    </w:p>
    <w:p w14:paraId="3D05B7DA" w14:textId="77777777" w:rsidR="006661FE" w:rsidRPr="00D76842" w:rsidRDefault="006661FE" w:rsidP="006661FE">
      <w:pPr>
        <w:pStyle w:val="1"/>
        <w:ind w:left="709" w:hanging="709"/>
        <w:jc w:val="both"/>
      </w:pPr>
    </w:p>
    <w:p w14:paraId="1F6AE9A2" w14:textId="029F9975" w:rsidR="006661FE" w:rsidRPr="00D76842" w:rsidRDefault="006661FE" w:rsidP="006661FE">
      <w:pPr>
        <w:pStyle w:val="1"/>
        <w:ind w:left="709" w:hanging="709"/>
        <w:jc w:val="both"/>
      </w:pPr>
      <w:r w:rsidRPr="00D76842">
        <w:tab/>
      </w:r>
      <w:r w:rsidRPr="00D76842">
        <w:tab/>
      </w:r>
      <w:r w:rsidRPr="00D76842">
        <w:tab/>
      </w:r>
      <w:r w:rsidRPr="00D76842">
        <w:tab/>
      </w:r>
      <w:r w:rsidR="008A41B4">
        <w:rPr>
          <w:noProof/>
          <w:position w:val="-12"/>
        </w:rPr>
        <w:drawing>
          <wp:inline distT="0" distB="0" distL="0" distR="0" wp14:anchorId="02896E42" wp14:editId="78B2E8F3">
            <wp:extent cx="1447165" cy="237490"/>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447165" cy="237490"/>
                    </a:xfrm>
                    <a:prstGeom prst="rect">
                      <a:avLst/>
                    </a:prstGeom>
                    <a:noFill/>
                    <a:ln>
                      <a:noFill/>
                    </a:ln>
                  </pic:spPr>
                </pic:pic>
              </a:graphicData>
            </a:graphic>
          </wp:inline>
        </w:drawing>
      </w:r>
    </w:p>
    <w:p w14:paraId="6391B19C" w14:textId="77777777" w:rsidR="006661FE" w:rsidRPr="00D76842" w:rsidRDefault="006661FE" w:rsidP="006661FE"/>
    <w:p w14:paraId="67578BA1" w14:textId="77777777" w:rsidR="006661FE" w:rsidRPr="00D76842" w:rsidRDefault="006661FE" w:rsidP="006661FE">
      <w:pPr>
        <w:pStyle w:val="1"/>
        <w:ind w:left="709"/>
        <w:jc w:val="both"/>
        <w:rPr>
          <w:szCs w:val="22"/>
        </w:rPr>
      </w:pPr>
      <w:r w:rsidRPr="00D76842">
        <w:rPr>
          <w:szCs w:val="22"/>
        </w:rPr>
        <w:t>Where</w:t>
      </w:r>
    </w:p>
    <w:p w14:paraId="24949727" w14:textId="77777777" w:rsidR="006661FE" w:rsidRPr="00D76842" w:rsidRDefault="006661FE" w:rsidP="006661FE">
      <w:pPr>
        <w:pStyle w:val="1"/>
        <w:ind w:left="709"/>
        <w:jc w:val="both"/>
        <w:rPr>
          <w:szCs w:val="22"/>
        </w:rPr>
      </w:pPr>
      <w:r w:rsidRPr="00D76842">
        <w:rPr>
          <w:szCs w:val="22"/>
        </w:rPr>
        <w:tab/>
      </w:r>
      <w:r>
        <w:rPr>
          <w:szCs w:val="22"/>
        </w:rPr>
        <w:t>E</w:t>
      </w: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r>
      <w:r>
        <w:rPr>
          <w:szCs w:val="22"/>
        </w:rPr>
        <w:t xml:space="preserve">Effective </w:t>
      </w:r>
      <w:r w:rsidRPr="00D76842">
        <w:rPr>
          <w:szCs w:val="22"/>
        </w:rPr>
        <w:t>Local Tariff (£/kW)</w:t>
      </w:r>
    </w:p>
    <w:p w14:paraId="737769B7" w14:textId="77777777" w:rsidR="006661FE" w:rsidRPr="00D76842" w:rsidRDefault="006661FE" w:rsidP="006661FE">
      <w:pPr>
        <w:pStyle w:val="1"/>
        <w:ind w:left="709"/>
        <w:jc w:val="both"/>
        <w:rPr>
          <w:szCs w:val="22"/>
        </w:rPr>
      </w:pPr>
      <w:r w:rsidRPr="00D76842">
        <w:rPr>
          <w:szCs w:val="22"/>
        </w:rPr>
        <w:tab/>
        <w:t>SLT</w:t>
      </w:r>
      <w:r w:rsidRPr="00021E42">
        <w:rPr>
          <w:szCs w:val="22"/>
          <w:vertAlign w:val="subscript"/>
        </w:rPr>
        <w:t>Gi</w:t>
      </w:r>
      <w:r w:rsidRPr="00021E42">
        <w:rPr>
          <w:szCs w:val="22"/>
          <w:vertAlign w:val="subscript"/>
        </w:rPr>
        <w:tab/>
      </w:r>
      <w:r w:rsidRPr="00D76842">
        <w:rPr>
          <w:szCs w:val="22"/>
        </w:rPr>
        <w:tab/>
        <w:t>=</w:t>
      </w:r>
      <w:r w:rsidRPr="00D76842">
        <w:rPr>
          <w:szCs w:val="22"/>
        </w:rPr>
        <w:tab/>
        <w:t>Substation Local Tariff (£/kW)</w:t>
      </w:r>
    </w:p>
    <w:p w14:paraId="471F7450" w14:textId="77777777" w:rsidR="006661FE" w:rsidRPr="00D76842" w:rsidRDefault="006661FE" w:rsidP="006661FE">
      <w:pPr>
        <w:pStyle w:val="1"/>
        <w:ind w:left="709"/>
        <w:jc w:val="both"/>
        <w:rPr>
          <w:szCs w:val="22"/>
        </w:rPr>
      </w:pPr>
    </w:p>
    <w:p w14:paraId="1CBDEB05" w14:textId="77777777" w:rsidR="006661FE" w:rsidRDefault="006661FE" w:rsidP="007D27B2">
      <w:pPr>
        <w:pStyle w:val="1"/>
        <w:numPr>
          <w:ilvl w:val="0"/>
          <w:numId w:val="90"/>
        </w:numPr>
        <w:jc w:val="both"/>
        <w:rPr>
          <w:szCs w:val="22"/>
        </w:rPr>
      </w:pPr>
      <w:bookmarkStart w:id="202" w:name="_Ref221008896"/>
      <w:r>
        <w:rPr>
          <w:szCs w:val="22"/>
        </w:rPr>
        <w:t xml:space="preserve">Where tariffs do not change mid way through a </w:t>
      </w:r>
      <w:r w:rsidR="00A3322B" w:rsidRPr="00A3322B">
        <w:rPr>
          <w:b/>
          <w:szCs w:val="22"/>
        </w:rPr>
        <w:t>Financial Year</w:t>
      </w:r>
      <w:r>
        <w:rPr>
          <w:szCs w:val="22"/>
        </w:rPr>
        <w:t>, final local tariffs will be the same as the effective tariffs:</w:t>
      </w:r>
    </w:p>
    <w:p w14:paraId="3CEDDD02" w14:textId="77777777" w:rsidR="006661FE" w:rsidRDefault="006661FE" w:rsidP="006661FE">
      <w:pPr>
        <w:pStyle w:val="1"/>
        <w:ind w:left="709"/>
        <w:jc w:val="both"/>
        <w:rPr>
          <w:szCs w:val="22"/>
          <w:vertAlign w:val="subscript"/>
        </w:rPr>
      </w:pPr>
      <w:r w:rsidRPr="00D76842">
        <w:rPr>
          <w:szCs w:val="22"/>
        </w:rPr>
        <w:tab/>
      </w:r>
      <w:r>
        <w:rPr>
          <w:szCs w:val="22"/>
        </w:rPr>
        <w:t>E</w:t>
      </w: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t>LT</w:t>
      </w:r>
      <w:r w:rsidRPr="00021E42">
        <w:rPr>
          <w:szCs w:val="22"/>
          <w:vertAlign w:val="subscript"/>
        </w:rPr>
        <w:t xml:space="preserve">Gi </w:t>
      </w:r>
    </w:p>
    <w:p w14:paraId="0C44666E" w14:textId="77777777" w:rsidR="006661FE" w:rsidRPr="00D76842" w:rsidRDefault="006661FE" w:rsidP="006661FE">
      <w:pPr>
        <w:pStyle w:val="1"/>
        <w:ind w:left="709"/>
        <w:jc w:val="both"/>
        <w:rPr>
          <w:szCs w:val="22"/>
        </w:rPr>
      </w:pPr>
      <w:r w:rsidRPr="00D76842">
        <w:rPr>
          <w:szCs w:val="22"/>
        </w:rPr>
        <w:t>Where</w:t>
      </w:r>
    </w:p>
    <w:p w14:paraId="371A2F20" w14:textId="77777777" w:rsidR="006661FE" w:rsidRPr="00D76842" w:rsidRDefault="006661FE" w:rsidP="006661FE">
      <w:pPr>
        <w:pStyle w:val="1"/>
        <w:ind w:left="709"/>
        <w:jc w:val="both"/>
        <w:rPr>
          <w:szCs w:val="22"/>
        </w:rPr>
      </w:pP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r>
      <w:r>
        <w:rPr>
          <w:szCs w:val="22"/>
        </w:rPr>
        <w:t xml:space="preserve">Final </w:t>
      </w:r>
      <w:r w:rsidRPr="00D76842">
        <w:rPr>
          <w:szCs w:val="22"/>
        </w:rPr>
        <w:t>Local Tariff (£/kW)</w:t>
      </w:r>
    </w:p>
    <w:p w14:paraId="028EBC11" w14:textId="77777777" w:rsidR="006661FE" w:rsidRDefault="006661FE" w:rsidP="006661FE">
      <w:pPr>
        <w:pStyle w:val="1"/>
        <w:ind w:left="720"/>
        <w:jc w:val="both"/>
        <w:rPr>
          <w:szCs w:val="22"/>
        </w:rPr>
      </w:pPr>
    </w:p>
    <w:p w14:paraId="38D178B2" w14:textId="77777777" w:rsidR="006661FE" w:rsidRDefault="006661FE" w:rsidP="007D27B2">
      <w:pPr>
        <w:pStyle w:val="1"/>
        <w:numPr>
          <w:ilvl w:val="0"/>
          <w:numId w:val="90"/>
        </w:numPr>
        <w:jc w:val="both"/>
        <w:rPr>
          <w:szCs w:val="22"/>
        </w:rPr>
      </w:pPr>
      <w:r>
        <w:rPr>
          <w:szCs w:val="22"/>
        </w:rPr>
        <w:t>Where tariffs are changed part way through the year, the final tariffs will be calculated by scaling the effective tariffs to reflect that the tariffs are only applicable for part of the year and parties may have already incurred TNUoS liability.</w:t>
      </w:r>
    </w:p>
    <w:p w14:paraId="5710180F" w14:textId="41E1A050" w:rsidR="006661FE" w:rsidRDefault="008A41B4" w:rsidP="006661FE">
      <w:pPr>
        <w:ind w:firstLine="720"/>
        <w:jc w:val="both"/>
        <w:rPr>
          <w:rFonts w:ascii="Arial" w:hAnsi="Arial"/>
        </w:rPr>
      </w:pPr>
      <w:r>
        <w:rPr>
          <w:noProof/>
          <w:position w:val="-60"/>
        </w:rPr>
        <w:drawing>
          <wp:inline distT="0" distB="0" distL="0" distR="0" wp14:anchorId="6D577C84" wp14:editId="6978299F">
            <wp:extent cx="2361565" cy="864235"/>
            <wp:effectExtent l="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2361565" cy="864235"/>
                    </a:xfrm>
                    <a:prstGeom prst="rect">
                      <a:avLst/>
                    </a:prstGeom>
                    <a:noFill/>
                    <a:ln>
                      <a:noFill/>
                    </a:ln>
                  </pic:spPr>
                </pic:pic>
              </a:graphicData>
            </a:graphic>
          </wp:inline>
        </w:drawing>
      </w:r>
      <w:r w:rsidR="00511C82">
        <w:t xml:space="preserve">      </w:t>
      </w:r>
      <w:r w:rsidR="00511C82">
        <w:rPr>
          <w:rFonts w:ascii="Arial" w:hAnsi="Arial"/>
        </w:rPr>
        <w:t xml:space="preserve">and      </w:t>
      </w:r>
      <w:r>
        <w:rPr>
          <w:rFonts w:ascii="Arial" w:hAnsi="Arial"/>
          <w:noProof/>
          <w:position w:val="-60"/>
        </w:rPr>
        <w:drawing>
          <wp:inline distT="0" distB="0" distL="0" distR="0" wp14:anchorId="5050CA0B" wp14:editId="2DB9D7FE">
            <wp:extent cx="2239010" cy="864235"/>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511C82">
        <w:rPr>
          <w:rFonts w:ascii="Arial" w:hAnsi="Arial"/>
        </w:rPr>
        <w:t xml:space="preserve">                  </w:t>
      </w:r>
      <w:r w:rsidR="006661FE">
        <w:rPr>
          <w:rFonts w:ascii="Arial" w:hAnsi="Arial"/>
        </w:rPr>
        <w:t xml:space="preserve">        </w:t>
      </w:r>
    </w:p>
    <w:p w14:paraId="1F77EEAA" w14:textId="77777777" w:rsidR="006661FE" w:rsidRDefault="006661FE" w:rsidP="006661FE">
      <w:pPr>
        <w:pStyle w:val="1"/>
        <w:ind w:left="720"/>
        <w:jc w:val="both"/>
      </w:pPr>
      <w:r>
        <w:t>Where:</w:t>
      </w:r>
    </w:p>
    <w:p w14:paraId="570BA2DC" w14:textId="77777777" w:rsidR="006661FE" w:rsidRDefault="006661FE" w:rsidP="006661FE">
      <w:pPr>
        <w:pStyle w:val="1"/>
        <w:ind w:left="720"/>
        <w:jc w:val="both"/>
      </w:pPr>
      <w:r>
        <w:t>b = number of months the revised tariff is applicable for</w:t>
      </w:r>
    </w:p>
    <w:p w14:paraId="7473A71D" w14:textId="77777777" w:rsidR="006661FE" w:rsidRDefault="006661FE" w:rsidP="006661FE">
      <w:pPr>
        <w:pStyle w:val="1"/>
        <w:ind w:left="709" w:firstLine="11"/>
        <w:jc w:val="both"/>
      </w:pPr>
      <w:r>
        <w:t>FLL = Forecast local liability incurred over the period that the original tariff is applicable for</w:t>
      </w:r>
    </w:p>
    <w:p w14:paraId="13DEF188" w14:textId="77777777" w:rsidR="006661FE" w:rsidRDefault="006661FE" w:rsidP="006661FE">
      <w:pPr>
        <w:pStyle w:val="1"/>
        <w:ind w:left="709" w:firstLine="11"/>
        <w:jc w:val="both"/>
        <w:rPr>
          <w:szCs w:val="22"/>
        </w:rPr>
      </w:pPr>
    </w:p>
    <w:p w14:paraId="6AE4BAC2" w14:textId="77777777" w:rsidR="006661FE" w:rsidRPr="00D76842" w:rsidRDefault="006661FE" w:rsidP="007D27B2">
      <w:pPr>
        <w:pStyle w:val="1"/>
        <w:numPr>
          <w:ilvl w:val="0"/>
          <w:numId w:val="90"/>
        </w:numPr>
        <w:jc w:val="both"/>
        <w:rPr>
          <w:szCs w:val="22"/>
        </w:rPr>
      </w:pPr>
      <w:r>
        <w:rPr>
          <w:szCs w:val="22"/>
        </w:rPr>
        <w:t>For the purposes of charge setting, the t</w:t>
      </w:r>
      <w:r w:rsidRPr="00D76842">
        <w:rPr>
          <w:szCs w:val="22"/>
        </w:rPr>
        <w:t xml:space="preserve">otal </w:t>
      </w:r>
      <w:r>
        <w:rPr>
          <w:szCs w:val="22"/>
        </w:rPr>
        <w:t>l</w:t>
      </w:r>
      <w:r w:rsidRPr="00D76842">
        <w:rPr>
          <w:szCs w:val="22"/>
        </w:rPr>
        <w:t xml:space="preserve">ocal </w:t>
      </w:r>
      <w:r>
        <w:rPr>
          <w:szCs w:val="22"/>
        </w:rPr>
        <w:t>c</w:t>
      </w:r>
      <w:r w:rsidRPr="00D76842">
        <w:rPr>
          <w:szCs w:val="22"/>
        </w:rPr>
        <w:t>harge revenue is calculated by:</w:t>
      </w:r>
      <w:bookmarkEnd w:id="202"/>
    </w:p>
    <w:p w14:paraId="63DD81D6" w14:textId="77777777" w:rsidR="006661FE" w:rsidRPr="00D76842" w:rsidRDefault="006661FE" w:rsidP="006661FE">
      <w:pPr>
        <w:rPr>
          <w:szCs w:val="22"/>
        </w:rPr>
      </w:pPr>
    </w:p>
    <w:p w14:paraId="43CAD52B" w14:textId="2863333E" w:rsidR="006661FE" w:rsidRPr="00D76842" w:rsidRDefault="008A41B4" w:rsidP="006661FE">
      <w:pPr>
        <w:ind w:left="1440" w:firstLine="720"/>
        <w:rPr>
          <w:szCs w:val="22"/>
        </w:rPr>
      </w:pPr>
      <w:r>
        <w:rPr>
          <w:noProof/>
          <w:position w:val="-30"/>
        </w:rPr>
        <w:drawing>
          <wp:inline distT="0" distB="0" distL="0" distR="0" wp14:anchorId="4663DCBD" wp14:editId="7E7D4F96">
            <wp:extent cx="1468755" cy="360045"/>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68755" cy="360045"/>
                    </a:xfrm>
                    <a:prstGeom prst="rect">
                      <a:avLst/>
                    </a:prstGeom>
                    <a:noFill/>
                    <a:ln>
                      <a:noFill/>
                    </a:ln>
                  </pic:spPr>
                </pic:pic>
              </a:graphicData>
            </a:graphic>
          </wp:inline>
        </w:drawing>
      </w:r>
    </w:p>
    <w:p w14:paraId="5760B813" w14:textId="77777777" w:rsidR="006661FE" w:rsidRPr="00D76842" w:rsidRDefault="006661FE" w:rsidP="006661FE">
      <w:pPr>
        <w:pStyle w:val="1"/>
        <w:ind w:left="709"/>
        <w:jc w:val="both"/>
        <w:rPr>
          <w:szCs w:val="22"/>
        </w:rPr>
      </w:pPr>
      <w:r w:rsidRPr="00D76842">
        <w:rPr>
          <w:szCs w:val="22"/>
        </w:rPr>
        <w:tab/>
        <w:t>Where</w:t>
      </w:r>
    </w:p>
    <w:p w14:paraId="3482887F" w14:textId="77777777" w:rsidR="006661FE" w:rsidRDefault="006661FE" w:rsidP="006661FE">
      <w:pPr>
        <w:pStyle w:val="1"/>
        <w:ind w:left="709"/>
        <w:jc w:val="both"/>
        <w:rPr>
          <w:szCs w:val="22"/>
        </w:rPr>
      </w:pPr>
      <w:r w:rsidRPr="00D76842">
        <w:rPr>
          <w:szCs w:val="22"/>
        </w:rPr>
        <w:tab/>
        <w:t>LCRR</w:t>
      </w:r>
      <w:r w:rsidRPr="00021E42">
        <w:rPr>
          <w:szCs w:val="22"/>
          <w:vertAlign w:val="subscript"/>
        </w:rPr>
        <w:t>G</w:t>
      </w:r>
      <w:r>
        <w:rPr>
          <w:szCs w:val="22"/>
          <w:vertAlign w:val="subscript"/>
        </w:rPr>
        <w:tab/>
      </w:r>
      <w:r w:rsidRPr="00D76842">
        <w:rPr>
          <w:szCs w:val="22"/>
        </w:rPr>
        <w:tab/>
        <w:t>=</w:t>
      </w:r>
      <w:r w:rsidRPr="00D76842">
        <w:rPr>
          <w:szCs w:val="22"/>
        </w:rPr>
        <w:tab/>
        <w:t>Local Charge Revenue Recovery</w:t>
      </w:r>
    </w:p>
    <w:p w14:paraId="0EBB3094" w14:textId="77777777" w:rsidR="006661FE" w:rsidRDefault="006661FE" w:rsidP="006661FE">
      <w:pPr>
        <w:pStyle w:val="Variableexplanation"/>
        <w:tabs>
          <w:tab w:val="clear" w:pos="1134"/>
          <w:tab w:val="clear" w:pos="1418"/>
          <w:tab w:val="clear" w:pos="1701"/>
          <w:tab w:val="left" w:pos="2160"/>
        </w:tabs>
        <w:ind w:left="2880" w:hanging="2160"/>
        <w:rPr>
          <w:rFonts w:ascii="Arial" w:hAnsi="Arial"/>
          <w:sz w:val="22"/>
        </w:rPr>
      </w:pPr>
      <w:r>
        <w:rPr>
          <w:rFonts w:ascii="Arial" w:hAnsi="Arial"/>
          <w:sz w:val="22"/>
        </w:rPr>
        <w:t>G</w:t>
      </w:r>
      <w:r>
        <w:rPr>
          <w:rFonts w:ascii="Arial" w:hAnsi="Arial"/>
          <w:sz w:val="22"/>
          <w:vertAlign w:val="subscript"/>
        </w:rPr>
        <w:t>j</w:t>
      </w:r>
      <w:r>
        <w:rPr>
          <w:rFonts w:ascii="Arial" w:hAnsi="Arial"/>
          <w:sz w:val="22"/>
          <w:vertAlign w:val="subscript"/>
        </w:rPr>
        <w:tab/>
      </w:r>
      <w:r>
        <w:rPr>
          <w:rFonts w:ascii="Arial" w:hAnsi="Arial"/>
          <w:sz w:val="22"/>
        </w:rPr>
        <w:t>=</w:t>
      </w:r>
      <w:r>
        <w:rPr>
          <w:rFonts w:ascii="Arial" w:hAnsi="Arial"/>
          <w:sz w:val="22"/>
        </w:rPr>
        <w:tab/>
        <w:t xml:space="preserve">Forecast chargeable Generation or Transmission Entry Capacity in kW (as applicable) for each generator (based on </w:t>
      </w:r>
      <w:r w:rsidR="00AB4296">
        <w:rPr>
          <w:rFonts w:ascii="Arial" w:hAnsi="Arial"/>
          <w:sz w:val="22"/>
        </w:rPr>
        <w:t xml:space="preserve">analysis of </w:t>
      </w:r>
      <w:r>
        <w:rPr>
          <w:rFonts w:ascii="Arial" w:hAnsi="Arial"/>
          <w:sz w:val="22"/>
        </w:rPr>
        <w:t>confidential information received from Users)</w:t>
      </w:r>
    </w:p>
    <w:p w14:paraId="3E435956" w14:textId="77777777" w:rsidR="006661FE" w:rsidRPr="00D76842" w:rsidRDefault="006661FE" w:rsidP="006661FE">
      <w:pPr>
        <w:pStyle w:val="1"/>
        <w:ind w:left="709"/>
        <w:jc w:val="both"/>
        <w:rPr>
          <w:szCs w:val="22"/>
        </w:rPr>
      </w:pPr>
    </w:p>
    <w:p w14:paraId="38C6FB3B" w14:textId="77777777" w:rsidR="006661FE" w:rsidRPr="00543982" w:rsidRDefault="006661FE" w:rsidP="006661FE">
      <w:pPr>
        <w:pStyle w:val="Heading3"/>
        <w:ind w:firstLine="709"/>
        <w:jc w:val="both"/>
        <w:rPr>
          <w:rFonts w:ascii="Arial" w:hAnsi="Arial" w:cs="Arial"/>
          <w:b/>
        </w:rPr>
      </w:pPr>
      <w:bookmarkStart w:id="203" w:name="_Toc274049691"/>
      <w:r w:rsidRPr="00543982">
        <w:rPr>
          <w:rFonts w:ascii="Arial" w:hAnsi="Arial" w:cs="Arial"/>
          <w:b/>
        </w:rPr>
        <w:t>Offshore substation local tariff</w:t>
      </w:r>
      <w:bookmarkEnd w:id="203"/>
    </w:p>
    <w:p w14:paraId="44A0C8BF" w14:textId="77777777" w:rsidR="006661FE" w:rsidRDefault="006661FE" w:rsidP="007D27B2">
      <w:pPr>
        <w:pStyle w:val="1"/>
        <w:numPr>
          <w:ilvl w:val="0"/>
          <w:numId w:val="90"/>
        </w:numPr>
        <w:jc w:val="both"/>
      </w:pPr>
      <w:r>
        <w:t>All offshore chargeable generation is subject to an offshore substation tariff.  The offshore substation tariff shall be the sum of transformer, switchgear and platform components.</w:t>
      </w:r>
    </w:p>
    <w:p w14:paraId="674217B5" w14:textId="77777777" w:rsidR="006661FE" w:rsidRDefault="006661FE" w:rsidP="006661FE">
      <w:pPr>
        <w:pStyle w:val="1"/>
        <w:jc w:val="both"/>
      </w:pPr>
    </w:p>
    <w:p w14:paraId="6D94702A" w14:textId="77777777" w:rsidR="006661FE" w:rsidRDefault="006661FE" w:rsidP="007D27B2">
      <w:pPr>
        <w:pStyle w:val="1"/>
        <w:numPr>
          <w:ilvl w:val="0"/>
          <w:numId w:val="90"/>
        </w:numPr>
        <w:jc w:val="both"/>
      </w:pPr>
      <w:r>
        <w:t>Each tariff component, expressed in £/kW, shall be the ratio of the Offshore Transmission Owner revenue (£) and rating associated with the transformers, switchgear or platform (kW) at each offshore substation.  The Offshore Transmission Owner revenue of each tariff component shall include that associated with asset spares.  In the case of the platform component, the relevant rating shall be the lower of the transformer or switchgear ratings.  As with the offshore circuit expansion factors, the Offshore Transmission Owner revenue associated with each tariff component shall be averaged over the remaining years of the NETSO price control.</w:t>
      </w:r>
    </w:p>
    <w:p w14:paraId="729FED4C" w14:textId="77777777" w:rsidR="006661FE" w:rsidRDefault="006661FE" w:rsidP="006661FE">
      <w:pPr>
        <w:pStyle w:val="1"/>
        <w:jc w:val="both"/>
      </w:pPr>
    </w:p>
    <w:p w14:paraId="7C5F6821" w14:textId="77777777" w:rsidR="006661FE" w:rsidRDefault="006661FE" w:rsidP="007D27B2">
      <w:pPr>
        <w:pStyle w:val="1"/>
        <w:numPr>
          <w:ilvl w:val="0"/>
          <w:numId w:val="90"/>
        </w:numPr>
        <w:jc w:val="both"/>
      </w:pPr>
      <w:r>
        <w:t>Offshore Transmission Owner revenue associated with interest during construction and project development overheads will be attributed to the relevant asset category with which it is associated.  If these or any other costs included in the Offshore Transmission Owner revenue are not readily attributable to a given asset category, they will be pro-rated across the various asset categories based on their relative cost.</w:t>
      </w:r>
    </w:p>
    <w:p w14:paraId="732AAD00" w14:textId="77777777" w:rsidR="006661FE" w:rsidRDefault="006661FE" w:rsidP="006661FE">
      <w:pPr>
        <w:pStyle w:val="1"/>
        <w:jc w:val="both"/>
      </w:pPr>
    </w:p>
    <w:p w14:paraId="473BD24F" w14:textId="77777777" w:rsidR="006661FE" w:rsidRDefault="00D774A6" w:rsidP="007D27B2">
      <w:pPr>
        <w:pStyle w:val="1"/>
        <w:numPr>
          <w:ilvl w:val="0"/>
          <w:numId w:val="90"/>
        </w:numPr>
        <w:jc w:val="both"/>
      </w:pPr>
      <w:r w:rsidRPr="00350AA3">
        <w:t>A</w:t>
      </w:r>
      <w:r w:rsidR="006661FE" w:rsidRPr="00953325">
        <w:t xml:space="preserve"> discount</w:t>
      </w:r>
      <w:r w:rsidR="009C7DC2" w:rsidRPr="00953325">
        <w:t xml:space="preserve"> </w:t>
      </w:r>
      <w:r w:rsidR="006661FE" w:rsidRPr="00953325">
        <w:t>shall be provided to the offshore substation tariff to reflect the average cost of civil engineering for onshore substations.</w:t>
      </w:r>
      <w:r w:rsidRPr="00953325">
        <w:t xml:space="preserve"> The currently applicable discount is detailed in </w:t>
      </w:r>
      <w:r w:rsidR="00E71EB2" w:rsidRPr="00953325">
        <w:rPr>
          <w:b/>
        </w:rPr>
        <w:t>The Company</w:t>
      </w:r>
      <w:r w:rsidRPr="00CD5631">
        <w:rPr>
          <w:b/>
        </w:rPr>
        <w:t>'s</w:t>
      </w:r>
      <w:r w:rsidRPr="00350AA3">
        <w:t xml:space="preserve"> </w:t>
      </w:r>
      <w:r w:rsidRPr="00CD5631">
        <w:rPr>
          <w:b/>
          <w:bCs/>
        </w:rPr>
        <w:t>Statement of Use of System Charges</w:t>
      </w:r>
      <w:r w:rsidRPr="00350AA3">
        <w:t xml:space="preserve"> which is available from the </w:t>
      </w:r>
      <w:r w:rsidRPr="00CD5631">
        <w:rPr>
          <w:b/>
          <w:bCs/>
        </w:rPr>
        <w:t>Charging website</w:t>
      </w:r>
      <w:r w:rsidRPr="00350AA3">
        <w:t>.</w:t>
      </w:r>
      <w:r w:rsidR="006661FE" w:rsidRPr="00350AA3">
        <w:t xml:space="preserve"> </w:t>
      </w:r>
      <w:r w:rsidR="006661FE" w:rsidRPr="00953325">
        <w:t xml:space="preserve">This will be inflated by </w:t>
      </w:r>
      <w:r w:rsidR="00E21F32" w:rsidRPr="00953325">
        <w:t>TOPI</w:t>
      </w:r>
      <w:r w:rsidR="00E21F32">
        <w:t xml:space="preserve"> </w:t>
      </w:r>
      <w:r w:rsidR="006661FE">
        <w:t>each year and reviewed every price control period.</w:t>
      </w:r>
    </w:p>
    <w:p w14:paraId="5CFFFD89" w14:textId="77777777" w:rsidR="006661FE" w:rsidRDefault="006661FE" w:rsidP="006661FE">
      <w:pPr>
        <w:pStyle w:val="1"/>
        <w:jc w:val="both"/>
      </w:pPr>
    </w:p>
    <w:p w14:paraId="63AE4CA1" w14:textId="77777777" w:rsidR="006661FE" w:rsidRDefault="006661FE" w:rsidP="007D27B2">
      <w:pPr>
        <w:pStyle w:val="1"/>
        <w:numPr>
          <w:ilvl w:val="0"/>
          <w:numId w:val="90"/>
        </w:numPr>
        <w:jc w:val="both"/>
      </w:pPr>
      <w:r>
        <w:t xml:space="preserve">Offshore substation tariffs shall be </w:t>
      </w:r>
      <w:r w:rsidR="00EB0565">
        <w:t>reviewed at the start of every onshore price control period. For each subsequent year within the price control period, these shall be inflated in the same manner as the associated Offshore Transmission Owner Revenue.</w:t>
      </w:r>
    </w:p>
    <w:p w14:paraId="30BEB0DA" w14:textId="77777777" w:rsidR="006661FE" w:rsidRDefault="006661FE" w:rsidP="006661FE">
      <w:pPr>
        <w:pStyle w:val="1"/>
        <w:jc w:val="both"/>
      </w:pPr>
    </w:p>
    <w:p w14:paraId="1E937869" w14:textId="77777777" w:rsidR="006661FE" w:rsidRDefault="006661FE" w:rsidP="007D27B2">
      <w:pPr>
        <w:pStyle w:val="1"/>
        <w:numPr>
          <w:ilvl w:val="0"/>
          <w:numId w:val="90"/>
        </w:numPr>
        <w:jc w:val="both"/>
      </w:pPr>
      <w:r>
        <w:t>The revenue from the offshore substation local tariff is calculated by:</w:t>
      </w:r>
    </w:p>
    <w:p w14:paraId="1A7F0620" w14:textId="2BD07D36" w:rsidR="006661FE" w:rsidRDefault="008A41B4" w:rsidP="006661FE">
      <w:pPr>
        <w:pStyle w:val="1"/>
        <w:ind w:left="720" w:firstLine="720"/>
        <w:rPr>
          <w:rFonts w:cs="Arial"/>
          <w:szCs w:val="22"/>
        </w:rPr>
      </w:pPr>
      <w:r>
        <w:rPr>
          <w:rFonts w:cs="Arial"/>
          <w:noProof/>
          <w:position w:val="-46"/>
          <w:szCs w:val="22"/>
        </w:rPr>
        <w:drawing>
          <wp:inline distT="0" distB="0" distL="0" distR="0" wp14:anchorId="00182936" wp14:editId="03D8B626">
            <wp:extent cx="2095500" cy="554355"/>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2095500" cy="554355"/>
                    </a:xfrm>
                    <a:prstGeom prst="rect">
                      <a:avLst/>
                    </a:prstGeom>
                    <a:noFill/>
                    <a:ln>
                      <a:noFill/>
                    </a:ln>
                  </pic:spPr>
                </pic:pic>
              </a:graphicData>
            </a:graphic>
          </wp:inline>
        </w:drawing>
      </w:r>
    </w:p>
    <w:p w14:paraId="161AB306" w14:textId="77777777" w:rsidR="006661FE" w:rsidRDefault="006661FE" w:rsidP="006661FE">
      <w:pPr>
        <w:pStyle w:val="1"/>
        <w:rPr>
          <w:rFonts w:cs="Arial"/>
          <w:szCs w:val="22"/>
        </w:rPr>
      </w:pPr>
    </w:p>
    <w:p w14:paraId="1952A5E7" w14:textId="77777777" w:rsidR="006661FE" w:rsidRDefault="006661FE" w:rsidP="006661FE">
      <w:pPr>
        <w:pStyle w:val="1"/>
        <w:ind w:firstLine="709"/>
        <w:jc w:val="both"/>
        <w:rPr>
          <w:rFonts w:cs="Arial"/>
          <w:szCs w:val="22"/>
        </w:rPr>
      </w:pPr>
      <w:r>
        <w:rPr>
          <w:rFonts w:cs="Arial"/>
          <w:szCs w:val="22"/>
        </w:rPr>
        <w:tab/>
        <w:t>Where:</w:t>
      </w:r>
    </w:p>
    <w:p w14:paraId="12B355A7" w14:textId="77777777" w:rsidR="006661FE" w:rsidRDefault="006661FE" w:rsidP="006661FE">
      <w:pPr>
        <w:pStyle w:val="1"/>
        <w:tabs>
          <w:tab w:val="left" w:pos="2835"/>
        </w:tabs>
        <w:ind w:firstLine="709"/>
        <w:jc w:val="both"/>
        <w:rPr>
          <w:rFonts w:cs="Arial"/>
          <w:szCs w:val="22"/>
        </w:rPr>
      </w:pPr>
      <w:r>
        <w:rPr>
          <w:rFonts w:cs="Arial"/>
          <w:szCs w:val="22"/>
        </w:rPr>
        <w:t>SLT</w:t>
      </w:r>
      <w:r w:rsidRPr="0045534C">
        <w:rPr>
          <w:rFonts w:cs="Arial"/>
          <w:szCs w:val="22"/>
          <w:vertAlign w:val="subscript"/>
        </w:rPr>
        <w:t>k</w:t>
      </w:r>
      <w:r>
        <w:rPr>
          <w:rFonts w:cs="Arial"/>
          <w:szCs w:val="22"/>
        </w:rPr>
        <w:tab/>
        <w:t xml:space="preserve">= </w:t>
      </w:r>
      <w:r>
        <w:rPr>
          <w:rFonts w:cs="Arial"/>
          <w:szCs w:val="22"/>
        </w:rPr>
        <w:tab/>
        <w:t>the offshore substation tariff for substation k</w:t>
      </w:r>
    </w:p>
    <w:p w14:paraId="04E9AD21" w14:textId="77777777" w:rsidR="006661FE" w:rsidRDefault="006661FE" w:rsidP="006661FE">
      <w:pPr>
        <w:pStyle w:val="1"/>
        <w:tabs>
          <w:tab w:val="left" w:pos="2835"/>
        </w:tabs>
        <w:ind w:firstLine="709"/>
        <w:jc w:val="both"/>
        <w:rPr>
          <w:rFonts w:cs="Arial"/>
          <w:szCs w:val="22"/>
        </w:rPr>
      </w:pPr>
      <w:r>
        <w:rPr>
          <w:rFonts w:cs="Arial"/>
          <w:szCs w:val="22"/>
        </w:rPr>
        <w:t>Gen</w:t>
      </w:r>
      <w:r w:rsidRPr="0045534C">
        <w:rPr>
          <w:rFonts w:cs="Arial"/>
          <w:szCs w:val="22"/>
          <w:vertAlign w:val="subscript"/>
        </w:rPr>
        <w:t>k</w:t>
      </w:r>
      <w:r>
        <w:rPr>
          <w:rFonts w:cs="Arial"/>
          <w:szCs w:val="22"/>
        </w:rPr>
        <w:tab/>
        <w:t>=</w:t>
      </w:r>
      <w:r>
        <w:rPr>
          <w:rFonts w:cs="Arial"/>
          <w:szCs w:val="22"/>
        </w:rPr>
        <w:tab/>
        <w:t>the generation connected to offshore substation k</w:t>
      </w:r>
    </w:p>
    <w:p w14:paraId="13A38D14" w14:textId="77777777" w:rsidR="006661FE" w:rsidRPr="00D76842" w:rsidRDefault="006661FE" w:rsidP="006661FE">
      <w:pPr>
        <w:pStyle w:val="1"/>
        <w:ind w:left="709"/>
        <w:jc w:val="both"/>
        <w:rPr>
          <w:szCs w:val="22"/>
        </w:rPr>
      </w:pPr>
    </w:p>
    <w:p w14:paraId="0467F3B0" w14:textId="77777777" w:rsidR="0003584B" w:rsidRDefault="008A4333" w:rsidP="0003584B">
      <w:pPr>
        <w:pStyle w:val="Heading3"/>
        <w:keepNext/>
        <w:ind w:left="709"/>
        <w:rPr>
          <w:rFonts w:ascii="Arial" w:hAnsi="Arial" w:cs="Arial"/>
          <w:b/>
          <w:color w:val="00B0F0"/>
        </w:rPr>
      </w:pPr>
      <w:bookmarkStart w:id="204" w:name="_Toc49661115"/>
      <w:bookmarkStart w:id="205" w:name="_Toc274049692"/>
      <w:bookmarkEnd w:id="192"/>
      <w:r w:rsidRPr="00CD5631">
        <w:rPr>
          <w:rFonts w:ascii="Arial" w:hAnsi="Arial" w:cs="Arial"/>
          <w:b/>
          <w:color w:val="00B0F0"/>
        </w:rPr>
        <w:t xml:space="preserve">The </w:t>
      </w:r>
      <w:r w:rsidR="0003584B">
        <w:rPr>
          <w:rFonts w:ascii="Arial" w:hAnsi="Arial" w:cs="Arial"/>
          <w:b/>
          <w:color w:val="00B0F0"/>
        </w:rPr>
        <w:t>Residual Tariff</w:t>
      </w:r>
    </w:p>
    <w:p w14:paraId="22FC5BFD" w14:textId="6B70EA19" w:rsidR="008A4333" w:rsidRDefault="03F8566B" w:rsidP="0003584B">
      <w:pPr>
        <w:pStyle w:val="Heading3"/>
        <w:keepNext/>
        <w:ind w:left="709"/>
        <w:rPr>
          <w:rFonts w:ascii="Arial (W1)" w:hAnsi="Arial (W1)"/>
        </w:rPr>
      </w:pPr>
      <w:r w:rsidRPr="325E90A3">
        <w:rPr>
          <w:rFonts w:ascii="Arial (W1)" w:hAnsi="Arial (W1)"/>
        </w:rPr>
        <w:t>The total revenue to be recovered through TNUoS</w:t>
      </w:r>
      <w:r w:rsidR="008A4333" w:rsidRPr="325E90A3">
        <w:rPr>
          <w:rFonts w:ascii="Arial (W1)" w:hAnsi="Arial (W1)"/>
        </w:rPr>
        <w:fldChar w:fldCharType="begin"/>
      </w:r>
      <w:r w:rsidR="008A4333" w:rsidRPr="325E90A3">
        <w:rPr>
          <w:rFonts w:ascii="Arial (W1)" w:hAnsi="Arial (W1)"/>
        </w:rPr>
        <w:instrText xml:space="preserve"> XE "TNUoS" </w:instrText>
      </w:r>
      <w:r w:rsidR="008A4333" w:rsidRPr="325E90A3">
        <w:rPr>
          <w:rFonts w:ascii="Arial (W1)" w:hAnsi="Arial (W1)"/>
        </w:rPr>
        <w:fldChar w:fldCharType="end"/>
      </w:r>
      <w:r w:rsidRPr="325E90A3">
        <w:rPr>
          <w:rFonts w:ascii="Arial (W1)" w:hAnsi="Arial (W1)"/>
        </w:rPr>
        <w:t xml:space="preserve"> charges is determined each year with reference to the Transmission Licensees’ Price Control formulas less the costs expected to be recovered through Pre-Vesting connection charges.  Hence in any given year t, a target revenue figure for TNUoS charges (TRRt) is set  as follows:</w:t>
      </w:r>
    </w:p>
    <w:p w14:paraId="5E6F1991" w14:textId="3CD7DAF7" w:rsidR="00D05991" w:rsidRPr="009919C1" w:rsidRDefault="00D05991" w:rsidP="009919C1">
      <w:pPr>
        <w:pStyle w:val="Heading3"/>
        <w:keepNext/>
        <w:ind w:left="709"/>
        <w:jc w:val="center"/>
        <w:rPr>
          <w:rFonts w:ascii="Arial (W1)" w:hAnsi="Arial (W1)"/>
          <w:i/>
          <w:iCs/>
        </w:rPr>
      </w:pPr>
      <w:r w:rsidRPr="009919C1">
        <w:rPr>
          <w:rFonts w:ascii="Arial (W1)" w:hAnsi="Arial (W1)"/>
          <w:i/>
          <w:iCs/>
        </w:rPr>
        <w:t>TRR</w:t>
      </w:r>
      <w:r w:rsidRPr="009919C1">
        <w:rPr>
          <w:i/>
          <w:iCs/>
          <w:vertAlign w:val="subscript"/>
        </w:rPr>
        <w:t>t</w:t>
      </w:r>
      <w:r w:rsidRPr="009919C1">
        <w:rPr>
          <w:rFonts w:ascii="Arial (W1)" w:hAnsi="Arial (W1)"/>
          <w:i/>
          <w:iCs/>
        </w:rPr>
        <w:t xml:space="preserve"> = R</w:t>
      </w:r>
      <w:r w:rsidRPr="009919C1">
        <w:rPr>
          <w:i/>
          <w:iCs/>
          <w:vertAlign w:val="subscript"/>
        </w:rPr>
        <w:t>t</w:t>
      </w:r>
      <w:r w:rsidRPr="009919C1">
        <w:rPr>
          <w:rFonts w:ascii="Arial (W1)" w:hAnsi="Arial (W1)"/>
          <w:i/>
          <w:iCs/>
        </w:rPr>
        <w:t xml:space="preserve"> - PVC</w:t>
      </w:r>
      <w:r w:rsidRPr="009919C1">
        <w:rPr>
          <w:i/>
          <w:iCs/>
          <w:vertAlign w:val="subscript"/>
        </w:rPr>
        <w:t xml:space="preserve">t </w:t>
      </w:r>
    </w:p>
    <w:p w14:paraId="2F947BCE" w14:textId="14255ADA" w:rsidR="008A4333" w:rsidRPr="00AE1775" w:rsidRDefault="008A4333" w:rsidP="00AE1775">
      <w:pPr>
        <w:pStyle w:val="Heading3"/>
        <w:keepNext/>
        <w:ind w:left="709"/>
        <w:jc w:val="center"/>
        <w:rPr>
          <w:rFonts w:ascii="Arial (W1)" w:hAnsi="Arial (W1)"/>
        </w:rPr>
      </w:pPr>
    </w:p>
    <w:p w14:paraId="6E5E63ED" w14:textId="45D00BB7" w:rsidR="008A4333" w:rsidRDefault="008A4333" w:rsidP="008A4333">
      <w:pPr>
        <w:pStyle w:val="1"/>
        <w:ind w:firstLine="720"/>
        <w:jc w:val="both"/>
      </w:pPr>
      <w:r>
        <w:t>Where</w:t>
      </w:r>
    </w:p>
    <w:p w14:paraId="362C6FFD" w14:textId="13FE9584" w:rsidR="008A4333" w:rsidRDefault="008A4333" w:rsidP="008A4333">
      <w:pPr>
        <w:pStyle w:val="1"/>
        <w:tabs>
          <w:tab w:val="left" w:pos="1440"/>
        </w:tabs>
        <w:ind w:firstLine="720"/>
        <w:jc w:val="both"/>
      </w:pPr>
      <w:r>
        <w:t>TRR</w:t>
      </w:r>
      <w:r>
        <w:rPr>
          <w:vertAlign w:val="subscript"/>
        </w:rPr>
        <w:t xml:space="preserve">t </w:t>
      </w:r>
      <w:r>
        <w:rPr>
          <w:vertAlign w:val="subscript"/>
        </w:rPr>
        <w:tab/>
      </w:r>
      <w:r>
        <w:t>=</w:t>
      </w:r>
      <w:r>
        <w:tab/>
        <w:t>TNUoS</w:t>
      </w:r>
      <w:r>
        <w:fldChar w:fldCharType="begin"/>
      </w:r>
      <w:r>
        <w:instrText xml:space="preserve"> XE "TNUoS" </w:instrText>
      </w:r>
      <w:r>
        <w:fldChar w:fldCharType="end"/>
      </w:r>
      <w:r>
        <w:t xml:space="preserve"> Revenue Recovery target for year </w:t>
      </w:r>
      <w:r w:rsidR="0048371C" w:rsidRPr="03871E98">
        <w:rPr>
          <w:vertAlign w:val="subscript"/>
        </w:rPr>
        <w:t>t</w:t>
      </w:r>
      <w:r w:rsidR="00AE1775">
        <w:t>.</w:t>
      </w:r>
    </w:p>
    <w:p w14:paraId="61D0FE2C" w14:textId="0A468C70" w:rsidR="008A4333" w:rsidRDefault="03F8566B" w:rsidP="008A4333">
      <w:pPr>
        <w:pStyle w:val="1"/>
        <w:tabs>
          <w:tab w:val="left" w:pos="1440"/>
        </w:tabs>
        <w:ind w:left="2170" w:hanging="1461"/>
        <w:jc w:val="both"/>
      </w:pPr>
      <w:r>
        <w:t>R</w:t>
      </w:r>
      <w:r w:rsidRPr="325E90A3">
        <w:rPr>
          <w:i/>
          <w:iCs/>
          <w:vertAlign w:val="subscript"/>
        </w:rPr>
        <w:t>t</w:t>
      </w:r>
      <w:r w:rsidR="008A4333">
        <w:tab/>
      </w:r>
      <w:r>
        <w:t>=</w:t>
      </w:r>
      <w:r w:rsidR="008A4333">
        <w:tab/>
      </w:r>
      <w:r>
        <w:t xml:space="preserve">Forecast Revenue allowed under </w:t>
      </w:r>
      <w:r w:rsidR="4C0F0931" w:rsidRPr="325E90A3">
        <w:rPr>
          <w:b/>
          <w:bCs/>
        </w:rPr>
        <w:t>The Company</w:t>
      </w:r>
      <w:r w:rsidRPr="325E90A3">
        <w:rPr>
          <w:b/>
          <w:bCs/>
        </w:rPr>
        <w:t>’s</w:t>
      </w:r>
      <w:r>
        <w:t xml:space="preserve"> Price Control for year t (this term includes a number of adjustments, including for over/under recovery from the previous year).  For further information, refer to </w:t>
      </w:r>
      <w:r w:rsidR="00CB4D34">
        <w:t>c</w:t>
      </w:r>
      <w:r w:rsidR="0C11B37C">
        <w:t xml:space="preserve">ondition F3 </w:t>
      </w:r>
      <w:r>
        <w:t xml:space="preserve">of </w:t>
      </w:r>
      <w:r w:rsidR="002C242E">
        <w:t>the</w:t>
      </w:r>
      <w:r w:rsidR="4C0F0931" w:rsidRPr="325E90A3">
        <w:rPr>
          <w:b/>
          <w:bCs/>
        </w:rPr>
        <w:t xml:space="preserve"> </w:t>
      </w:r>
      <w:r w:rsidR="27534EF8" w:rsidRPr="325E90A3">
        <w:rPr>
          <w:b/>
          <w:bCs/>
        </w:rPr>
        <w:t>ESO</w:t>
      </w:r>
      <w:r w:rsidR="00CB4D34">
        <w:t xml:space="preserve"> </w:t>
      </w:r>
      <w:r w:rsidRPr="009919C1">
        <w:rPr>
          <w:b/>
          <w:bCs/>
        </w:rPr>
        <w:t>Licence</w:t>
      </w:r>
      <w:r>
        <w:t>.</w:t>
      </w:r>
    </w:p>
    <w:p w14:paraId="29B3BFD8" w14:textId="77777777" w:rsidR="008A4333" w:rsidRDefault="008A4333" w:rsidP="008A4333">
      <w:pPr>
        <w:pStyle w:val="1"/>
        <w:tabs>
          <w:tab w:val="left" w:pos="1440"/>
        </w:tabs>
        <w:ind w:left="1440" w:hanging="720"/>
        <w:jc w:val="both"/>
      </w:pPr>
      <w:r>
        <w:t>PVC</w:t>
      </w:r>
      <w:r>
        <w:rPr>
          <w:i/>
          <w:vertAlign w:val="subscript"/>
        </w:rPr>
        <w:t>t</w:t>
      </w:r>
      <w:r>
        <w:rPr>
          <w:i/>
          <w:vertAlign w:val="subscript"/>
        </w:rPr>
        <w:tab/>
      </w:r>
      <w:r>
        <w:t>=</w:t>
      </w:r>
      <w:r>
        <w:tab/>
        <w:t>Forecast Revenue from Pre-Vesting connection charges for year t</w:t>
      </w:r>
    </w:p>
    <w:p w14:paraId="268A8618" w14:textId="77777777" w:rsidR="00A35D8E" w:rsidRDefault="00A35D8E" w:rsidP="008A4333">
      <w:pPr>
        <w:pStyle w:val="1"/>
        <w:tabs>
          <w:tab w:val="left" w:pos="1440"/>
        </w:tabs>
        <w:ind w:left="1440" w:hanging="720"/>
        <w:jc w:val="both"/>
      </w:pPr>
    </w:p>
    <w:p w14:paraId="561B306B" w14:textId="77777777" w:rsidR="008A4333" w:rsidRDefault="008A4333" w:rsidP="007D27B2">
      <w:pPr>
        <w:pStyle w:val="1"/>
        <w:numPr>
          <w:ilvl w:val="2"/>
          <w:numId w:val="109"/>
        </w:numPr>
        <w:jc w:val="both"/>
      </w:pPr>
      <w:r>
        <w:t xml:space="preserve"> In normal circumstances, the revenue forecast to be recovered from the initial transport tariffs will not equate to the total revenue target. This is due to a number of factors.  For example, the transport model</w:t>
      </w:r>
      <w:r>
        <w:fldChar w:fldCharType="begin"/>
      </w:r>
      <w:r>
        <w:instrText xml:space="preserve"> XE "transport model" </w:instrText>
      </w:r>
      <w:r>
        <w:fldChar w:fldCharType="end"/>
      </w:r>
      <w:r>
        <w:t xml:space="preserve"> assumes, for simplicity, smooth incremental transmission investments can be made. In reality, transmission investment can only be made in discrete 'lumps'. The transmission system has been planned and developed over a long period of time.  Forecasts and assessments used for planning purposes will not have been borne out precisely by events and therefore some distinction between an optimal system for one year and the actual system can be expected.</w:t>
      </w:r>
    </w:p>
    <w:p w14:paraId="6C1D4B71" w14:textId="77777777" w:rsidR="008A4333" w:rsidRDefault="008A4333" w:rsidP="008A4333">
      <w:pPr>
        <w:pStyle w:val="1"/>
        <w:jc w:val="both"/>
      </w:pPr>
    </w:p>
    <w:p w14:paraId="3AE40E56" w14:textId="77777777" w:rsidR="008A4333" w:rsidRDefault="008A4333" w:rsidP="008A4333">
      <w:pPr>
        <w:pStyle w:val="1"/>
        <w:jc w:val="both"/>
      </w:pPr>
    </w:p>
    <w:p w14:paraId="5A06BC74" w14:textId="77777777" w:rsidR="008A4333" w:rsidRPr="007D57C6" w:rsidRDefault="008A4333" w:rsidP="007D27B2">
      <w:pPr>
        <w:pStyle w:val="1"/>
        <w:numPr>
          <w:ilvl w:val="2"/>
          <w:numId w:val="109"/>
        </w:numPr>
        <w:jc w:val="both"/>
      </w:pPr>
      <w:r w:rsidRPr="00CD5631">
        <w:t>As a result of the factors above, in order to ensure adequate recovery of total Transmission Owner revenue, a</w:t>
      </w:r>
      <w:r w:rsidRPr="003D5CCF">
        <w:t xml:space="preserve"> </w:t>
      </w:r>
      <w:r w:rsidRPr="00CD5631">
        <w:t xml:space="preserve">set of non-locational </w:t>
      </w:r>
      <w:r w:rsidRPr="003D5CCF">
        <w:rPr>
          <w:b/>
        </w:rPr>
        <w:t>Transmission Demand</w:t>
      </w:r>
      <w:r w:rsidRPr="003D5CCF">
        <w:t xml:space="preserve"> </w:t>
      </w:r>
      <w:r w:rsidRPr="003D5CCF">
        <w:rPr>
          <w:b/>
        </w:rPr>
        <w:t>Residual Tariffs</w:t>
      </w:r>
      <w:r w:rsidRPr="003D5CCF">
        <w:rPr>
          <w:b/>
        </w:rPr>
        <w:fldChar w:fldCharType="begin"/>
      </w:r>
      <w:r w:rsidRPr="003D5CCF">
        <w:instrText xml:space="preserve"> XE "</w:instrText>
      </w:r>
      <w:r w:rsidRPr="003D5CCF">
        <w:rPr>
          <w:b/>
        </w:rPr>
        <w:instrText>Security and Residual Tariff</w:instrText>
      </w:r>
      <w:r w:rsidRPr="003D5CCF">
        <w:instrText xml:space="preserve">" </w:instrText>
      </w:r>
      <w:r w:rsidRPr="003D5CCF">
        <w:rPr>
          <w:b/>
        </w:rPr>
        <w:fldChar w:fldCharType="end"/>
      </w:r>
      <w:r w:rsidRPr="003D5CCF">
        <w:t xml:space="preserve"> </w:t>
      </w:r>
      <w:r w:rsidRPr="00CD5631">
        <w:t>are</w:t>
      </w:r>
      <w:r w:rsidRPr="003D5CCF">
        <w:t xml:space="preserve"> </w:t>
      </w:r>
      <w:r w:rsidRPr="00CD5631">
        <w:t xml:space="preserve">calculated, which include infrastructure substation asset costs.  These tariffs are billed alongside the initial transport tariffs for demand only so that the total revenue recovery is achieved. </w:t>
      </w:r>
      <w:r w:rsidRPr="003D5CCF">
        <w:t xml:space="preserve">The total amount of revenue to be recovered through </w:t>
      </w:r>
      <w:r w:rsidRPr="003D5CCF">
        <w:rPr>
          <w:b/>
        </w:rPr>
        <w:t>Transmission Demand Residual Tariffs</w:t>
      </w:r>
      <w:r w:rsidRPr="003D5CCF">
        <w:t xml:space="preserve"> is defined as the </w:t>
      </w:r>
      <w:r w:rsidRPr="00A12DA3">
        <w:rPr>
          <w:b/>
        </w:rPr>
        <w:t>Transmission Demand Residual</w:t>
      </w:r>
      <w:r w:rsidRPr="001C6968">
        <w:t>.</w:t>
      </w:r>
    </w:p>
    <w:p w14:paraId="4F78855B" w14:textId="77777777" w:rsidR="007E6F6B" w:rsidRPr="007D57C6" w:rsidRDefault="007E6F6B" w:rsidP="007E6F6B">
      <w:pPr>
        <w:keepNext/>
        <w:tabs>
          <w:tab w:val="left" w:pos="2268"/>
        </w:tabs>
        <w:jc w:val="both"/>
        <w:rPr>
          <w:rFonts w:ascii="Arial" w:hAnsi="Arial"/>
        </w:rPr>
      </w:pPr>
    </w:p>
    <w:p w14:paraId="5DA0DE61" w14:textId="6904F10B" w:rsidR="007E6F6B" w:rsidRPr="008A41B4" w:rsidRDefault="008A41B4" w:rsidP="007E6F6B">
      <w:pPr>
        <w:keepNext/>
        <w:tabs>
          <w:tab w:val="left" w:pos="2268"/>
        </w:tabs>
        <w:jc w:val="both"/>
        <w:rPr>
          <w:rFonts w:ascii="Arial" w:hAnsi="Arial"/>
        </w:rPr>
      </w:pPr>
      <m:oMathPara>
        <m:oMath>
          <m:r>
            <w:rPr>
              <w:rFonts w:ascii="Cambria Math" w:hAnsi="Cambria Math"/>
            </w:rPr>
            <m:t xml:space="preserve">TDR= TRR- </m:t>
          </m:r>
          <m:sSub>
            <m:sSubPr>
              <m:ctrlPr>
                <w:rPr>
                  <w:rFonts w:ascii="Cambria Math" w:hAnsi="Cambria Math"/>
                  <w:i/>
                </w:rPr>
              </m:ctrlPr>
            </m:sSubPr>
            <m:e>
              <m:r>
                <w:rPr>
                  <w:rFonts w:ascii="Cambria Math" w:hAnsi="Cambria Math"/>
                </w:rPr>
                <m:t>ITRR</m:t>
              </m:r>
            </m:e>
            <m:sub>
              <m:r>
                <w:rPr>
                  <w:rFonts w:ascii="Cambria Math" w:hAnsi="Cambria Math"/>
                </w:rPr>
                <m:t>DPS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DYR</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EE</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GPS</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GYRNS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GYRS</m:t>
              </m:r>
            </m:sub>
          </m:sSub>
          <m:r>
            <w:rPr>
              <w:rFonts w:ascii="Cambria Math" w:hAnsi="Cambria Math"/>
            </w:rPr>
            <m:t>-</m:t>
          </m:r>
          <m:sSub>
            <m:sSubPr>
              <m:ctrlPr>
                <w:rPr>
                  <w:rFonts w:ascii="Cambria Math" w:hAnsi="Cambria Math"/>
                  <w:i/>
                </w:rPr>
              </m:ctrlPr>
            </m:sSubPr>
            <m:e>
              <m:r>
                <w:rPr>
                  <w:rFonts w:ascii="Cambria Math" w:hAnsi="Cambria Math"/>
                </w:rPr>
                <m:t>LCRR</m:t>
              </m:r>
            </m:e>
            <m:sub>
              <m:r>
                <w:rPr>
                  <w:rFonts w:ascii="Cambria Math" w:hAnsi="Cambria Math"/>
                </w:rPr>
                <m:t>GG</m:t>
              </m:r>
            </m:sub>
          </m:sSub>
          <m:r>
            <w:rPr>
              <w:rFonts w:ascii="Cambria Math" w:hAnsi="Cambria Math"/>
            </w:rPr>
            <m:t>-AdjRevenue</m:t>
          </m:r>
        </m:oMath>
      </m:oMathPara>
    </w:p>
    <w:p w14:paraId="7F8025C5" w14:textId="77777777" w:rsidR="007E6F6B" w:rsidRPr="003D5CCF" w:rsidRDefault="007E6F6B" w:rsidP="007E6F6B">
      <w:pPr>
        <w:keepNext/>
        <w:tabs>
          <w:tab w:val="left" w:pos="2268"/>
        </w:tabs>
        <w:jc w:val="both"/>
        <w:rPr>
          <w:rFonts w:ascii="Arial" w:hAnsi="Arial"/>
        </w:rPr>
      </w:pPr>
    </w:p>
    <w:p w14:paraId="72360467" w14:textId="77777777" w:rsidR="008A4333" w:rsidRPr="003D5CCF" w:rsidRDefault="008A4333" w:rsidP="008A4333">
      <w:pPr>
        <w:keepNext/>
        <w:tabs>
          <w:tab w:val="left" w:pos="2268"/>
        </w:tabs>
        <w:jc w:val="both"/>
        <w:rPr>
          <w:rFonts w:ascii="Arial" w:hAnsi="Arial"/>
        </w:rPr>
      </w:pPr>
    </w:p>
    <w:p w14:paraId="1D53DDC7" w14:textId="77777777" w:rsidR="008A4333" w:rsidRPr="00A12DA3" w:rsidRDefault="008A4333" w:rsidP="008A4333">
      <w:pPr>
        <w:pStyle w:val="NoSpacing"/>
        <w:rPr>
          <w:rFonts w:ascii="Arial" w:hAnsi="Arial" w:cs="Arial"/>
        </w:rPr>
      </w:pPr>
      <w:r w:rsidRPr="003D5CCF">
        <w:rPr>
          <w:rFonts w:ascii="Arial" w:hAnsi="Arial" w:cs="Arial"/>
        </w:rPr>
        <w:t>Where</w:t>
      </w:r>
    </w:p>
    <w:p w14:paraId="356FE699" w14:textId="77777777" w:rsidR="008A4333" w:rsidRPr="007D57C6" w:rsidRDefault="008A4333" w:rsidP="008A4333">
      <w:pPr>
        <w:pStyle w:val="NoSpacing"/>
        <w:rPr>
          <w:rFonts w:ascii="Arial" w:hAnsi="Arial" w:cs="Arial"/>
          <w:b/>
        </w:rPr>
      </w:pPr>
      <w:r w:rsidRPr="001C6968">
        <w:rPr>
          <w:rFonts w:ascii="Arial" w:hAnsi="Arial" w:cs="Arial"/>
        </w:rPr>
        <w:t xml:space="preserve">TDR = </w:t>
      </w:r>
      <w:r w:rsidRPr="007D57C6">
        <w:rPr>
          <w:rFonts w:ascii="Arial" w:hAnsi="Arial" w:cs="Arial"/>
          <w:b/>
        </w:rPr>
        <w:t>Transmission Demand Residual</w:t>
      </w:r>
    </w:p>
    <w:p w14:paraId="20EE441D" w14:textId="77777777" w:rsidR="008A4333" w:rsidRPr="00CD5631" w:rsidRDefault="008A4333" w:rsidP="008A4333">
      <w:pPr>
        <w:pStyle w:val="NoSpacing"/>
        <w:rPr>
          <w:rFonts w:ascii="Arial" w:hAnsi="Arial" w:cs="Arial"/>
        </w:rPr>
      </w:pPr>
      <w:r w:rsidRPr="00CD5631">
        <w:rPr>
          <w:rFonts w:ascii="Arial" w:hAnsi="Arial" w:cs="Arial"/>
        </w:rPr>
        <w:t>AdjRevenue</w:t>
      </w:r>
      <w:r w:rsidRPr="00CD5631">
        <w:rPr>
          <w:rFonts w:ascii="Arial" w:hAnsi="Arial" w:cs="Arial"/>
        </w:rPr>
        <w:tab/>
        <w:t>= Adjustment Revenue as per paragraph 14.14.5</w:t>
      </w:r>
    </w:p>
    <w:p w14:paraId="6FB7DFC7" w14:textId="77777777" w:rsidR="008A4333" w:rsidRPr="003D5CCF" w:rsidRDefault="008A4333" w:rsidP="008A4333">
      <w:pPr>
        <w:pStyle w:val="Variableexplanation"/>
        <w:tabs>
          <w:tab w:val="left" w:pos="720"/>
        </w:tabs>
        <w:rPr>
          <w:rFonts w:ascii="Arial" w:hAnsi="Arial"/>
          <w:sz w:val="22"/>
        </w:rPr>
      </w:pPr>
    </w:p>
    <w:p w14:paraId="7C10CDED" w14:textId="77777777" w:rsidR="008A4333" w:rsidRPr="00A12DA3" w:rsidRDefault="008A4333" w:rsidP="008A4333">
      <w:pPr>
        <w:pStyle w:val="Heading2"/>
      </w:pPr>
      <w:r w:rsidRPr="003D5CCF">
        <w:t>C</w:t>
      </w:r>
      <w:r w:rsidRPr="00A12DA3">
        <w:t>reation of Charging Bands for use in Transmission Demand Residual Tariff Setting</w:t>
      </w:r>
    </w:p>
    <w:p w14:paraId="2BB8E806" w14:textId="77777777" w:rsidR="008A4333" w:rsidRPr="00CD5631" w:rsidRDefault="008A4333" w:rsidP="008A4333">
      <w:pPr>
        <w:rPr>
          <w:rFonts w:ascii="Arial" w:hAnsi="Arial" w:cs="Arial"/>
          <w:sz w:val="22"/>
          <w:szCs w:val="22"/>
          <w:lang w:eastAsia="en-US"/>
        </w:rPr>
      </w:pPr>
    </w:p>
    <w:p w14:paraId="6FA9E972" w14:textId="77777777" w:rsidR="008A4333" w:rsidRPr="00CD5631" w:rsidRDefault="008A4333" w:rsidP="007D27B2">
      <w:pPr>
        <w:pStyle w:val="Variableexplanation"/>
        <w:numPr>
          <w:ilvl w:val="2"/>
          <w:numId w:val="122"/>
        </w:numPr>
        <w:tabs>
          <w:tab w:val="left" w:pos="720"/>
        </w:tabs>
        <w:rPr>
          <w:rFonts w:ascii="Arial" w:hAnsi="Arial" w:cs="Arial"/>
          <w:sz w:val="22"/>
          <w:szCs w:val="22"/>
        </w:rPr>
      </w:pPr>
      <w:r w:rsidRPr="00CD5631">
        <w:rPr>
          <w:rFonts w:ascii="Arial" w:hAnsi="Arial" w:cs="Arial"/>
          <w:sz w:val="22"/>
          <w:szCs w:val="22"/>
        </w:rPr>
        <w:t xml:space="preserve">To produce the </w:t>
      </w:r>
      <w:r w:rsidRPr="00CD5631">
        <w:rPr>
          <w:rFonts w:ascii="Arial" w:hAnsi="Arial" w:cs="Arial"/>
          <w:b/>
          <w:sz w:val="22"/>
          <w:szCs w:val="22"/>
        </w:rPr>
        <w:t>Transmission Demand Residual Tariffs</w:t>
      </w:r>
      <w:r w:rsidRPr="00CD5631">
        <w:rPr>
          <w:rFonts w:ascii="Arial" w:hAnsi="Arial" w:cs="Arial"/>
          <w:sz w:val="22"/>
          <w:szCs w:val="22"/>
        </w:rPr>
        <w:t xml:space="preserve"> a set of </w:t>
      </w:r>
      <w:r w:rsidRPr="00CD5631">
        <w:rPr>
          <w:rFonts w:ascii="Arial" w:hAnsi="Arial" w:cs="Arial"/>
          <w:b/>
          <w:sz w:val="22"/>
          <w:szCs w:val="22"/>
        </w:rPr>
        <w:t>Charging Bands</w:t>
      </w:r>
      <w:r w:rsidRPr="00CD5631">
        <w:rPr>
          <w:rFonts w:ascii="Arial" w:hAnsi="Arial" w:cs="Arial"/>
          <w:sz w:val="22"/>
          <w:szCs w:val="22"/>
        </w:rPr>
        <w:t xml:space="preserve"> are to be created for each of the </w:t>
      </w:r>
      <w:r w:rsidRPr="00CD5631">
        <w:rPr>
          <w:rFonts w:ascii="Arial" w:hAnsi="Arial" w:cs="Arial"/>
          <w:b/>
          <w:sz w:val="22"/>
          <w:szCs w:val="22"/>
        </w:rPr>
        <w:t xml:space="preserve">Residual Charging Groups </w:t>
      </w:r>
      <w:r w:rsidRPr="00CD5631">
        <w:rPr>
          <w:rFonts w:ascii="Arial" w:hAnsi="Arial" w:cs="Arial"/>
          <w:sz w:val="22"/>
          <w:szCs w:val="22"/>
        </w:rPr>
        <w:t>using the following methodology.</w:t>
      </w:r>
    </w:p>
    <w:p w14:paraId="646DAE40" w14:textId="77777777" w:rsidR="008A4333" w:rsidRPr="003D5CCF" w:rsidRDefault="008A4333" w:rsidP="008A4333">
      <w:pPr>
        <w:rPr>
          <w:rFonts w:ascii="Arial" w:hAnsi="Arial" w:cs="Arial"/>
          <w:sz w:val="22"/>
          <w:lang w:eastAsia="en-US"/>
        </w:rPr>
      </w:pPr>
    </w:p>
    <w:p w14:paraId="5EC2C68F" w14:textId="77777777" w:rsidR="008A4333" w:rsidRPr="008F30A4" w:rsidRDefault="008A4333" w:rsidP="007D27B2">
      <w:pPr>
        <w:pStyle w:val="ListParagraph"/>
        <w:numPr>
          <w:ilvl w:val="0"/>
          <w:numId w:val="110"/>
        </w:numPr>
        <w:rPr>
          <w:rFonts w:ascii="Arial" w:hAnsi="Arial" w:cs="Arial"/>
          <w:sz w:val="22"/>
          <w:lang w:eastAsia="en-US"/>
        </w:rPr>
      </w:pPr>
      <w:r w:rsidRPr="003D5CCF">
        <w:rPr>
          <w:rFonts w:ascii="Arial" w:hAnsi="Arial" w:cs="Arial"/>
          <w:sz w:val="22"/>
          <w:lang w:eastAsia="en-US"/>
        </w:rPr>
        <w:t xml:space="preserve">For domestic </w:t>
      </w:r>
      <w:r w:rsidRPr="00A12DA3">
        <w:rPr>
          <w:rFonts w:ascii="Arial" w:hAnsi="Arial" w:cs="Arial"/>
          <w:b/>
          <w:sz w:val="22"/>
          <w:lang w:eastAsia="en-US"/>
        </w:rPr>
        <w:t>Final Demand Sites</w:t>
      </w:r>
      <w:r w:rsidRPr="001C6968">
        <w:rPr>
          <w:rFonts w:ascii="Arial" w:hAnsi="Arial" w:cs="Arial"/>
          <w:sz w:val="22"/>
          <w:lang w:eastAsia="en-US"/>
        </w:rPr>
        <w:t xml:space="preserve"> whether connected to the </w:t>
      </w:r>
      <w:r w:rsidRPr="007D57C6">
        <w:rPr>
          <w:rFonts w:ascii="Arial" w:hAnsi="Arial" w:cs="Arial"/>
          <w:b/>
          <w:sz w:val="22"/>
          <w:lang w:eastAsia="en-US"/>
        </w:rPr>
        <w:t>Distribution</w:t>
      </w:r>
      <w:r w:rsidRPr="007D57C6">
        <w:rPr>
          <w:rFonts w:ascii="Arial" w:hAnsi="Arial" w:cs="Arial"/>
          <w:sz w:val="22"/>
          <w:lang w:eastAsia="en-US"/>
        </w:rPr>
        <w:t xml:space="preserve"> system or </w:t>
      </w:r>
      <w:r w:rsidRPr="006D5F93">
        <w:rPr>
          <w:rFonts w:ascii="Arial" w:hAnsi="Arial" w:cs="Arial"/>
          <w:b/>
          <w:sz w:val="22"/>
          <w:lang w:eastAsia="en-US"/>
        </w:rPr>
        <w:t>Transmission</w:t>
      </w:r>
      <w:r w:rsidRPr="006D5F93">
        <w:rPr>
          <w:rFonts w:ascii="Arial" w:hAnsi="Arial" w:cs="Arial"/>
          <w:sz w:val="22"/>
          <w:lang w:eastAsia="en-US"/>
        </w:rPr>
        <w:t xml:space="preserve"> system there will be one </w:t>
      </w:r>
      <w:r w:rsidRPr="006D5F93">
        <w:rPr>
          <w:rFonts w:ascii="Arial" w:hAnsi="Arial" w:cs="Arial"/>
          <w:b/>
          <w:sz w:val="22"/>
          <w:lang w:eastAsia="en-US"/>
        </w:rPr>
        <w:t xml:space="preserve">Charging Band </w:t>
      </w:r>
      <w:r w:rsidRPr="008F30A4">
        <w:rPr>
          <w:rFonts w:ascii="Arial" w:hAnsi="Arial" w:cs="Arial"/>
          <w:sz w:val="22"/>
          <w:lang w:eastAsia="en-US"/>
        </w:rPr>
        <w:t>and;</w:t>
      </w:r>
    </w:p>
    <w:p w14:paraId="714838B5" w14:textId="77777777" w:rsidR="008A4333" w:rsidRPr="00350AA3" w:rsidRDefault="008A4333" w:rsidP="008A4333">
      <w:pPr>
        <w:pStyle w:val="ListParagraph"/>
        <w:rPr>
          <w:rFonts w:ascii="Arial" w:hAnsi="Arial" w:cs="Arial"/>
          <w:sz w:val="22"/>
          <w:lang w:eastAsia="en-US"/>
        </w:rPr>
      </w:pPr>
    </w:p>
    <w:p w14:paraId="7AB47302" w14:textId="77777777" w:rsidR="008A4333" w:rsidRPr="00953325" w:rsidRDefault="008A4333" w:rsidP="007D27B2">
      <w:pPr>
        <w:pStyle w:val="ListParagraph"/>
        <w:numPr>
          <w:ilvl w:val="0"/>
          <w:numId w:val="110"/>
        </w:numPr>
        <w:rPr>
          <w:rFonts w:ascii="Arial" w:hAnsi="Arial" w:cs="Arial"/>
          <w:sz w:val="22"/>
          <w:lang w:eastAsia="en-US"/>
        </w:rPr>
      </w:pPr>
      <w:r w:rsidRPr="00350AA3">
        <w:rPr>
          <w:rFonts w:ascii="Arial" w:hAnsi="Arial" w:cs="Arial"/>
          <w:sz w:val="22"/>
          <w:lang w:eastAsia="en-US"/>
        </w:rPr>
        <w:t xml:space="preserve">For non-domestic </w:t>
      </w:r>
      <w:r w:rsidRPr="00953325">
        <w:rPr>
          <w:rFonts w:ascii="Arial" w:hAnsi="Arial" w:cs="Arial"/>
          <w:b/>
          <w:sz w:val="22"/>
          <w:lang w:eastAsia="en-US"/>
        </w:rPr>
        <w:t>Final Demand Sites</w:t>
      </w:r>
      <w:r w:rsidRPr="00953325">
        <w:rPr>
          <w:rFonts w:ascii="Arial" w:hAnsi="Arial" w:cs="Arial"/>
          <w:sz w:val="22"/>
          <w:lang w:eastAsia="en-US"/>
        </w:rPr>
        <w:t xml:space="preserve"> connected to the </w:t>
      </w:r>
      <w:r w:rsidRPr="00953325">
        <w:rPr>
          <w:rFonts w:ascii="Arial" w:hAnsi="Arial" w:cs="Arial"/>
          <w:b/>
          <w:sz w:val="22"/>
          <w:lang w:eastAsia="en-US"/>
        </w:rPr>
        <w:t>Distribution</w:t>
      </w:r>
      <w:r w:rsidRPr="00953325">
        <w:rPr>
          <w:rFonts w:ascii="Arial" w:hAnsi="Arial" w:cs="Arial"/>
          <w:sz w:val="22"/>
          <w:lang w:eastAsia="en-US"/>
        </w:rPr>
        <w:t xml:space="preserve"> system there will be four </w:t>
      </w:r>
      <w:r w:rsidRPr="00953325">
        <w:rPr>
          <w:rFonts w:ascii="Arial" w:hAnsi="Arial" w:cs="Arial"/>
          <w:b/>
          <w:sz w:val="22"/>
          <w:lang w:eastAsia="en-US"/>
        </w:rPr>
        <w:t>Charging Bands</w:t>
      </w:r>
      <w:r w:rsidRPr="00953325">
        <w:rPr>
          <w:rFonts w:ascii="Arial" w:hAnsi="Arial" w:cs="Arial"/>
          <w:sz w:val="22"/>
          <w:lang w:eastAsia="en-US"/>
        </w:rPr>
        <w:t xml:space="preserve"> for each of the </w:t>
      </w:r>
      <w:r w:rsidRPr="00953325">
        <w:rPr>
          <w:rFonts w:ascii="Arial" w:hAnsi="Arial" w:cs="Arial"/>
          <w:b/>
          <w:sz w:val="22"/>
          <w:lang w:eastAsia="en-US"/>
        </w:rPr>
        <w:t>Residual Charging Groups</w:t>
      </w:r>
      <w:r w:rsidRPr="00953325">
        <w:rPr>
          <w:rFonts w:ascii="Arial" w:hAnsi="Arial" w:cs="Arial"/>
          <w:sz w:val="22"/>
          <w:lang w:eastAsia="en-US"/>
        </w:rPr>
        <w:t xml:space="preserve"> according to the methodology introduced to Schedule 32  of the </w:t>
      </w:r>
      <w:r w:rsidRPr="00953325">
        <w:rPr>
          <w:rFonts w:ascii="Arial" w:hAnsi="Arial" w:cs="Arial"/>
          <w:b/>
          <w:sz w:val="22"/>
          <w:lang w:eastAsia="en-US"/>
        </w:rPr>
        <w:t>DCUSA</w:t>
      </w:r>
      <w:r w:rsidRPr="00953325">
        <w:rPr>
          <w:rFonts w:ascii="Arial" w:hAnsi="Arial" w:cs="Arial"/>
          <w:sz w:val="22"/>
          <w:lang w:eastAsia="en-US"/>
        </w:rPr>
        <w:t xml:space="preserve"> via DCUSA modification DCP358 and entitled ‘RESIDUAL CHARGING BANDS’ with boundaries set at the 40</w:t>
      </w:r>
      <w:r w:rsidRPr="00953325">
        <w:rPr>
          <w:rFonts w:ascii="Arial" w:hAnsi="Arial" w:cs="Arial"/>
          <w:sz w:val="22"/>
          <w:vertAlign w:val="superscript"/>
          <w:lang w:eastAsia="en-US"/>
        </w:rPr>
        <w:t>th</w:t>
      </w:r>
      <w:r w:rsidRPr="00953325">
        <w:rPr>
          <w:rFonts w:ascii="Arial" w:hAnsi="Arial" w:cs="Arial"/>
          <w:sz w:val="22"/>
          <w:lang w:eastAsia="en-US"/>
        </w:rPr>
        <w:t>, 70</w:t>
      </w:r>
      <w:r w:rsidRPr="00953325">
        <w:rPr>
          <w:rFonts w:ascii="Arial" w:hAnsi="Arial" w:cs="Arial"/>
          <w:sz w:val="22"/>
          <w:vertAlign w:val="superscript"/>
          <w:lang w:eastAsia="en-US"/>
        </w:rPr>
        <w:t>th</w:t>
      </w:r>
      <w:r w:rsidRPr="00953325">
        <w:rPr>
          <w:rFonts w:ascii="Arial" w:hAnsi="Arial" w:cs="Arial"/>
          <w:sz w:val="22"/>
          <w:lang w:eastAsia="en-US"/>
        </w:rPr>
        <w:t xml:space="preserve"> and 85</w:t>
      </w:r>
      <w:r w:rsidRPr="00953325">
        <w:rPr>
          <w:rFonts w:ascii="Arial" w:hAnsi="Arial" w:cs="Arial"/>
          <w:sz w:val="22"/>
          <w:vertAlign w:val="superscript"/>
          <w:lang w:eastAsia="en-US"/>
        </w:rPr>
        <w:t>th</w:t>
      </w:r>
      <w:r w:rsidRPr="00953325">
        <w:rPr>
          <w:rFonts w:ascii="Arial" w:hAnsi="Arial" w:cs="Arial"/>
          <w:sz w:val="22"/>
          <w:lang w:eastAsia="en-US"/>
        </w:rPr>
        <w:t xml:space="preserve"> percentiles and;</w:t>
      </w:r>
    </w:p>
    <w:p w14:paraId="77AD0C48" w14:textId="77777777" w:rsidR="008A4333" w:rsidRPr="00953325" w:rsidRDefault="008A4333" w:rsidP="008A4333">
      <w:pPr>
        <w:pStyle w:val="ListParagraph"/>
        <w:rPr>
          <w:rFonts w:ascii="Arial" w:hAnsi="Arial" w:cs="Arial"/>
          <w:sz w:val="22"/>
          <w:lang w:eastAsia="en-US"/>
        </w:rPr>
      </w:pPr>
    </w:p>
    <w:p w14:paraId="44BD3066" w14:textId="77777777" w:rsidR="00A750AE" w:rsidRPr="00CD5631" w:rsidRDefault="00A750AE" w:rsidP="007D27B2">
      <w:pPr>
        <w:pStyle w:val="ListParagraph"/>
        <w:numPr>
          <w:ilvl w:val="0"/>
          <w:numId w:val="110"/>
        </w:numPr>
        <w:contextualSpacing/>
        <w:rPr>
          <w:rFonts w:ascii="Arial" w:hAnsi="Arial" w:cs="Arial"/>
          <w:sz w:val="22"/>
          <w:szCs w:val="22"/>
          <w:lang w:eastAsia="en-US"/>
        </w:rPr>
      </w:pPr>
      <w:r w:rsidRPr="00CD5631">
        <w:rPr>
          <w:rFonts w:ascii="Arial" w:hAnsi="Arial" w:cs="Arial"/>
          <w:sz w:val="22"/>
          <w:szCs w:val="22"/>
          <w:lang w:eastAsia="en-US"/>
        </w:rPr>
        <w:t xml:space="preserve">For </w:t>
      </w:r>
      <w:r w:rsidRPr="00CD5631">
        <w:rPr>
          <w:rFonts w:ascii="Arial" w:hAnsi="Arial" w:cs="Arial"/>
          <w:b/>
          <w:bCs/>
          <w:sz w:val="22"/>
          <w:szCs w:val="22"/>
          <w:lang w:eastAsia="en-US"/>
        </w:rPr>
        <w:t>Final Demand Sites</w:t>
      </w:r>
      <w:r w:rsidRPr="00CD5631">
        <w:rPr>
          <w:rFonts w:ascii="Arial" w:hAnsi="Arial" w:cs="Arial"/>
          <w:sz w:val="22"/>
          <w:szCs w:val="22"/>
          <w:lang w:eastAsia="en-US"/>
        </w:rPr>
        <w:t xml:space="preserve"> directly connected to the </w:t>
      </w:r>
      <w:r w:rsidRPr="00CD5631">
        <w:rPr>
          <w:rFonts w:ascii="Arial" w:hAnsi="Arial" w:cs="Arial"/>
          <w:b/>
          <w:bCs/>
          <w:sz w:val="22"/>
          <w:szCs w:val="22"/>
          <w:lang w:eastAsia="en-US"/>
        </w:rPr>
        <w:t xml:space="preserve">Transmission </w:t>
      </w:r>
      <w:r w:rsidRPr="00CD5631">
        <w:rPr>
          <w:rFonts w:ascii="Arial" w:hAnsi="Arial" w:cs="Arial"/>
          <w:sz w:val="22"/>
          <w:szCs w:val="22"/>
          <w:lang w:eastAsia="en-US"/>
        </w:rPr>
        <w:t xml:space="preserve">system there will be four </w:t>
      </w:r>
      <w:r w:rsidRPr="00CD5631">
        <w:rPr>
          <w:rFonts w:ascii="Arial" w:hAnsi="Arial" w:cs="Arial"/>
          <w:b/>
          <w:bCs/>
          <w:sz w:val="22"/>
          <w:szCs w:val="22"/>
          <w:lang w:eastAsia="en-US"/>
        </w:rPr>
        <w:t>Charging Bands</w:t>
      </w:r>
      <w:r w:rsidRPr="00CD5631">
        <w:rPr>
          <w:rFonts w:ascii="Arial" w:hAnsi="Arial" w:cs="Arial"/>
          <w:sz w:val="22"/>
          <w:szCs w:val="22"/>
          <w:lang w:eastAsia="en-US"/>
        </w:rPr>
        <w:t xml:space="preserve"> using the latest 24 months of gross </w:t>
      </w:r>
      <w:r w:rsidRPr="00CD5631">
        <w:rPr>
          <w:rFonts w:ascii="Arial" w:hAnsi="Arial" w:cs="Arial"/>
          <w:b/>
          <w:sz w:val="22"/>
          <w:szCs w:val="22"/>
          <w:lang w:eastAsia="en-US"/>
        </w:rPr>
        <w:t>Consumption</w:t>
      </w:r>
      <w:r w:rsidRPr="00CD5631">
        <w:rPr>
          <w:rFonts w:ascii="Arial" w:hAnsi="Arial" w:cs="Arial"/>
          <w:sz w:val="22"/>
          <w:szCs w:val="22"/>
          <w:lang w:eastAsia="en-US"/>
        </w:rPr>
        <w:t xml:space="preserve"> data (from the </w:t>
      </w:r>
      <w:r w:rsidRPr="00CD5631">
        <w:rPr>
          <w:rFonts w:ascii="Arial" w:hAnsi="Arial" w:cs="Arial"/>
          <w:b/>
          <w:bCs/>
          <w:sz w:val="22"/>
          <w:szCs w:val="22"/>
          <w:lang w:eastAsia="en-US"/>
        </w:rPr>
        <w:t>Final Reconciliation Settlement Run</w:t>
      </w:r>
      <w:r w:rsidRPr="00CD5631">
        <w:rPr>
          <w:rFonts w:ascii="Arial" w:hAnsi="Arial" w:cs="Arial"/>
          <w:sz w:val="22"/>
          <w:szCs w:val="22"/>
          <w:lang w:eastAsia="en-US"/>
        </w:rPr>
        <w:t xml:space="preserve"> or </w:t>
      </w:r>
      <w:r w:rsidRPr="00CD5631">
        <w:rPr>
          <w:rFonts w:ascii="Arial" w:hAnsi="Arial" w:cs="Arial"/>
          <w:b/>
          <w:bCs/>
          <w:sz w:val="22"/>
          <w:szCs w:val="22"/>
          <w:lang w:eastAsia="en-US"/>
        </w:rPr>
        <w:t>Reconciliation Settlement Run</w:t>
      </w:r>
      <w:r w:rsidRPr="00CD5631">
        <w:rPr>
          <w:rFonts w:ascii="Arial" w:hAnsi="Arial" w:cs="Arial"/>
          <w:sz w:val="22"/>
          <w:szCs w:val="22"/>
          <w:lang w:eastAsia="en-US"/>
        </w:rPr>
        <w:t>)  with boundaries set at the 40</w:t>
      </w:r>
      <w:r w:rsidRPr="00CD5631">
        <w:rPr>
          <w:rFonts w:ascii="Arial" w:hAnsi="Arial" w:cs="Arial"/>
          <w:sz w:val="22"/>
          <w:szCs w:val="22"/>
          <w:vertAlign w:val="superscript"/>
          <w:lang w:eastAsia="en-US"/>
        </w:rPr>
        <w:t>th</w:t>
      </w:r>
      <w:r w:rsidRPr="00CD5631">
        <w:rPr>
          <w:rFonts w:ascii="Arial" w:hAnsi="Arial" w:cs="Arial"/>
          <w:sz w:val="22"/>
          <w:szCs w:val="22"/>
          <w:lang w:eastAsia="en-US"/>
        </w:rPr>
        <w:t>, 70</w:t>
      </w:r>
      <w:r w:rsidRPr="00CD5631">
        <w:rPr>
          <w:rFonts w:ascii="Arial" w:hAnsi="Arial" w:cs="Arial"/>
          <w:sz w:val="22"/>
          <w:szCs w:val="22"/>
          <w:vertAlign w:val="superscript"/>
          <w:lang w:eastAsia="en-US"/>
        </w:rPr>
        <w:t>th</w:t>
      </w:r>
      <w:r w:rsidRPr="00CD5631">
        <w:rPr>
          <w:rFonts w:ascii="Arial" w:hAnsi="Arial" w:cs="Arial"/>
          <w:sz w:val="22"/>
          <w:szCs w:val="22"/>
          <w:lang w:eastAsia="en-US"/>
        </w:rPr>
        <w:t xml:space="preserve"> and</w:t>
      </w:r>
      <w:r w:rsidR="004E2792" w:rsidRPr="003D5CCF">
        <w:rPr>
          <w:rFonts w:ascii="Arial" w:hAnsi="Arial" w:cs="Arial"/>
          <w:sz w:val="22"/>
          <w:szCs w:val="22"/>
          <w:lang w:eastAsia="en-US"/>
        </w:rPr>
        <w:t xml:space="preserve"> 93</w:t>
      </w:r>
      <w:r w:rsidR="004E2792" w:rsidRPr="00CD5631">
        <w:rPr>
          <w:rFonts w:ascii="Arial" w:hAnsi="Arial" w:cs="Arial"/>
          <w:sz w:val="22"/>
          <w:szCs w:val="22"/>
          <w:vertAlign w:val="superscript"/>
          <w:lang w:eastAsia="en-US"/>
        </w:rPr>
        <w:t>rd</w:t>
      </w:r>
      <w:r w:rsidR="004E2792" w:rsidRPr="003D5CCF">
        <w:rPr>
          <w:rFonts w:ascii="Arial" w:hAnsi="Arial" w:cs="Arial"/>
          <w:sz w:val="22"/>
          <w:szCs w:val="22"/>
          <w:lang w:eastAsia="en-US"/>
        </w:rPr>
        <w:t xml:space="preserve"> </w:t>
      </w:r>
      <w:r w:rsidRPr="00CD5631">
        <w:rPr>
          <w:rFonts w:ascii="Arial" w:hAnsi="Arial" w:cs="Arial"/>
          <w:sz w:val="22"/>
          <w:szCs w:val="22"/>
          <w:lang w:eastAsia="en-US"/>
        </w:rPr>
        <w:t>percentiles and;</w:t>
      </w:r>
    </w:p>
    <w:p w14:paraId="28F697D7" w14:textId="77777777" w:rsidR="008A4333" w:rsidRPr="00953325" w:rsidRDefault="00A750AE" w:rsidP="008A4333">
      <w:pPr>
        <w:pStyle w:val="ListParagraph"/>
        <w:rPr>
          <w:rFonts w:ascii="Arial" w:hAnsi="Arial" w:cs="Arial"/>
          <w:sz w:val="22"/>
          <w:szCs w:val="24"/>
          <w:lang w:eastAsia="en-US"/>
        </w:rPr>
      </w:pPr>
      <w:r w:rsidRPr="003D5CCF" w:rsidDel="00A750AE">
        <w:rPr>
          <w:rFonts w:ascii="Arial" w:hAnsi="Arial" w:cs="Arial"/>
          <w:sz w:val="22"/>
          <w:szCs w:val="22"/>
          <w:lang w:eastAsia="en-US"/>
        </w:rPr>
        <w:t xml:space="preserve"> </w:t>
      </w:r>
    </w:p>
    <w:p w14:paraId="172BE455" w14:textId="77777777" w:rsidR="008A4333" w:rsidRPr="00953325" w:rsidRDefault="008A4333" w:rsidP="007D27B2">
      <w:pPr>
        <w:pStyle w:val="ListParagraph"/>
        <w:numPr>
          <w:ilvl w:val="0"/>
          <w:numId w:val="110"/>
        </w:numPr>
        <w:rPr>
          <w:rFonts w:ascii="Arial" w:hAnsi="Arial" w:cs="Arial"/>
          <w:sz w:val="22"/>
          <w:lang w:eastAsia="en-US"/>
        </w:rPr>
      </w:pPr>
      <w:r w:rsidRPr="00953325">
        <w:rPr>
          <w:rFonts w:ascii="Arial" w:hAnsi="Arial" w:cs="Arial"/>
          <w:sz w:val="22"/>
          <w:lang w:eastAsia="en-US"/>
        </w:rPr>
        <w:t xml:space="preserve">For </w:t>
      </w:r>
      <w:r w:rsidRPr="00953325">
        <w:rPr>
          <w:rFonts w:ascii="Arial" w:hAnsi="Arial" w:cs="Arial"/>
          <w:b/>
          <w:sz w:val="22"/>
          <w:lang w:eastAsia="en-US"/>
        </w:rPr>
        <w:t>Unmetered Supplies</w:t>
      </w:r>
      <w:r w:rsidRPr="00953325">
        <w:rPr>
          <w:rFonts w:ascii="Arial" w:hAnsi="Arial" w:cs="Arial"/>
          <w:sz w:val="22"/>
          <w:lang w:eastAsia="en-US"/>
        </w:rPr>
        <w:t xml:space="preserve"> there will be one </w:t>
      </w:r>
      <w:r w:rsidRPr="00953325">
        <w:rPr>
          <w:rFonts w:ascii="Arial" w:hAnsi="Arial" w:cs="Arial"/>
          <w:b/>
          <w:sz w:val="22"/>
          <w:lang w:eastAsia="en-US"/>
        </w:rPr>
        <w:t>Charging Band.</w:t>
      </w:r>
    </w:p>
    <w:p w14:paraId="09E34076" w14:textId="77777777" w:rsidR="008F30A4" w:rsidRDefault="008F30A4" w:rsidP="00CD5631">
      <w:pPr>
        <w:pStyle w:val="ListParagraph"/>
        <w:ind w:left="0"/>
        <w:rPr>
          <w:rFonts w:ascii="Arial" w:hAnsi="Arial" w:cs="Arial"/>
          <w:sz w:val="22"/>
          <w:lang w:eastAsia="en-US"/>
        </w:rPr>
      </w:pPr>
    </w:p>
    <w:p w14:paraId="6E2CAF74" w14:textId="77777777" w:rsidR="008F30A4" w:rsidRPr="00350AA3" w:rsidRDefault="008F30A4" w:rsidP="00CD5631">
      <w:pPr>
        <w:pStyle w:val="ListParagraph"/>
        <w:ind w:left="0"/>
        <w:rPr>
          <w:rFonts w:ascii="Arial" w:hAnsi="Arial" w:cs="Arial"/>
          <w:sz w:val="22"/>
          <w:lang w:eastAsia="en-US"/>
        </w:rPr>
      </w:pPr>
    </w:p>
    <w:tbl>
      <w:tblPr>
        <w:tblpPr w:leftFromText="180" w:rightFromText="180" w:vertAnchor="text" w:horzAnchor="margin" w:tblpY="142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81"/>
        <w:gridCol w:w="5474"/>
      </w:tblGrid>
      <w:tr w:rsidR="008A4333" w:rsidRPr="00953325" w14:paraId="04855EEA"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4353E502" w14:textId="77777777" w:rsidR="008A4333" w:rsidRPr="00953325" w:rsidRDefault="008A4333" w:rsidP="003D5CCF">
            <w:pPr>
              <w:pStyle w:val="NoSpacing"/>
              <w:jc w:val="center"/>
              <w:rPr>
                <w:rFonts w:ascii="Arial" w:hAnsi="Arial" w:cs="Arial"/>
                <w:sz w:val="22"/>
              </w:rPr>
            </w:pPr>
            <w:r w:rsidRPr="00350AA3">
              <w:rPr>
                <w:rFonts w:ascii="Arial" w:hAnsi="Arial" w:cs="Arial"/>
                <w:sz w:val="22"/>
              </w:rPr>
              <w:t xml:space="preserve">Domestic </w:t>
            </w:r>
            <w:r w:rsidRPr="00953325">
              <w:rPr>
                <w:rFonts w:ascii="Arial" w:hAnsi="Arial" w:cs="Arial"/>
                <w:b/>
                <w:sz w:val="22"/>
              </w:rPr>
              <w:t>Final Demand Sites</w:t>
            </w:r>
          </w:p>
        </w:tc>
      </w:tr>
      <w:tr w:rsidR="008A4333" w:rsidRPr="00953325" w14:paraId="54EAED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96DAAD"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No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54FE40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1C44F48C" w14:textId="77777777" w:rsidTr="00CD5631">
        <w:trPr>
          <w:trHeight w:val="303"/>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39E953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D01F14"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2577512"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664DC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BC226C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A37C6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032EAE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C6ACF66"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41B74330"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E8817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CBB8A5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7BDFF7CB"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E994D9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4A42B329"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A89F28E"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A322706"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10FE9D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6F4BAE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92B268C"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772B77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84A310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B2062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9A2094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302DECA"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1486DC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2A9468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3335A7D9"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029C51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7A2DA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9E4BF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750BB2"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14E79AB"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8147B6"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D541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EHV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13C1F1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6673623"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A8FE37"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A2D49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7890C6"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094BE80"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5CE98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9F4F28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456F1D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689A7B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56E8A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09CC7D" w14:textId="77777777" w:rsidR="008A4333" w:rsidRPr="00953325" w:rsidRDefault="008A4333" w:rsidP="003D5CCF">
            <w:pPr>
              <w:pStyle w:val="NoSpacing"/>
              <w:jc w:val="center"/>
              <w:rPr>
                <w:rFonts w:ascii="Arial" w:hAnsi="Arial" w:cs="Arial"/>
                <w:sz w:val="22"/>
              </w:rPr>
            </w:pPr>
            <w:r w:rsidRPr="00953325">
              <w:rPr>
                <w:rFonts w:ascii="Arial" w:hAnsi="Arial" w:cs="Arial"/>
                <w:b/>
                <w:sz w:val="22"/>
              </w:rPr>
              <w:t>Directly Connected Users</w:t>
            </w:r>
            <w:r w:rsidRPr="00953325">
              <w:rPr>
                <w:rFonts w:ascii="Arial" w:hAnsi="Arial" w:cs="Arial"/>
                <w:sz w:val="22"/>
              </w:rPr>
              <w:t xml:space="preserve"> </w:t>
            </w:r>
            <w:r w:rsidRPr="00953325">
              <w:rPr>
                <w:rFonts w:ascii="Arial" w:hAnsi="Arial" w:cs="Arial"/>
                <w:b/>
                <w:sz w:val="22"/>
              </w:rPr>
              <w:t>Final Demand Sites</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3F692E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9970B8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BC7268"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47DCFBC"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E12E5C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2A13425"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5A58F0"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w:t>
            </w:r>
            <w:r w:rsidR="004E2792" w:rsidRPr="00953325">
              <w:rPr>
                <w:rFonts w:ascii="Arial" w:hAnsi="Arial" w:cs="Arial"/>
                <w:sz w:val="22"/>
              </w:rPr>
              <w:t xml:space="preserve"> 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20DBAE5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606B18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9D66489"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4 (&gt;</w:t>
            </w:r>
            <w:r w:rsidR="004E2792" w:rsidRPr="00953325">
              <w:rPr>
                <w:rFonts w:ascii="Arial" w:hAnsi="Arial" w:cs="Arial"/>
                <w:sz w:val="22"/>
              </w:rPr>
              <w:t>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1A2030F7"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26BC1FE4" w14:textId="77777777" w:rsidR="008A4333" w:rsidRPr="00953325" w:rsidRDefault="008A4333" w:rsidP="003D5CCF">
            <w:pPr>
              <w:pStyle w:val="NoSpacing"/>
              <w:jc w:val="center"/>
              <w:rPr>
                <w:rFonts w:ascii="Arial" w:hAnsi="Arial" w:cs="Arial"/>
                <w:b/>
                <w:sz w:val="22"/>
              </w:rPr>
            </w:pPr>
            <w:r w:rsidRPr="00953325">
              <w:rPr>
                <w:rFonts w:ascii="Arial" w:hAnsi="Arial" w:cs="Arial"/>
                <w:b/>
                <w:sz w:val="22"/>
              </w:rPr>
              <w:t>Unmetered Supplies</w:t>
            </w:r>
          </w:p>
        </w:tc>
      </w:tr>
    </w:tbl>
    <w:p w14:paraId="600343FA" w14:textId="77777777" w:rsidR="003D5CCF" w:rsidRPr="00CD5631" w:rsidRDefault="003D5CCF" w:rsidP="008A4333">
      <w:pPr>
        <w:rPr>
          <w:rFonts w:ascii="Arial" w:hAnsi="Arial" w:cs="Arial"/>
          <w:sz w:val="22"/>
          <w:lang w:eastAsia="en-US"/>
        </w:rPr>
      </w:pPr>
    </w:p>
    <w:p w14:paraId="7853BC43" w14:textId="77777777" w:rsidR="003D5CCF" w:rsidRPr="003D5CCF" w:rsidRDefault="00AB080A" w:rsidP="00AB080A">
      <w:pPr>
        <w:rPr>
          <w:rFonts w:ascii="Arial" w:hAnsi="Arial" w:cs="Arial"/>
          <w:sz w:val="22"/>
          <w:lang w:eastAsia="en-US"/>
        </w:rPr>
      </w:pPr>
      <w:r w:rsidRPr="00A76A2A">
        <w:rPr>
          <w:rFonts w:ascii="Arial" w:hAnsi="Arial" w:cs="Arial"/>
          <w:sz w:val="22"/>
          <w:lang w:eastAsia="en-US"/>
        </w:rPr>
        <w:t>14.15.138</w:t>
      </w:r>
      <w:r>
        <w:rPr>
          <w:rFonts w:ascii="Arial" w:hAnsi="Arial" w:cs="Arial"/>
          <w:sz w:val="22"/>
          <w:lang w:eastAsia="en-US"/>
        </w:rPr>
        <w:t xml:space="preserve"> </w:t>
      </w:r>
      <w:r w:rsidRPr="00A76A2A">
        <w:rPr>
          <w:rFonts w:ascii="Arial" w:hAnsi="Arial" w:cs="Arial"/>
          <w:sz w:val="22"/>
          <w:lang w:eastAsia="en-US"/>
        </w:rPr>
        <w:t xml:space="preserve">These </w:t>
      </w:r>
      <w:r w:rsidRPr="00A76A2A">
        <w:rPr>
          <w:rFonts w:ascii="Arial" w:hAnsi="Arial" w:cs="Arial"/>
          <w:b/>
          <w:sz w:val="22"/>
          <w:lang w:eastAsia="en-US"/>
        </w:rPr>
        <w:t>Charging Bands</w:t>
      </w:r>
      <w:r w:rsidRPr="00A76A2A">
        <w:rPr>
          <w:rFonts w:ascii="Arial" w:hAnsi="Arial" w:cs="Arial"/>
          <w:sz w:val="22"/>
          <w:lang w:eastAsia="en-US"/>
        </w:rPr>
        <w:t xml:space="preserve"> will be reviewed periodically and be implemented effective from the beginning of each </w:t>
      </w:r>
      <w:r w:rsidRPr="00A76A2A">
        <w:rPr>
          <w:rFonts w:ascii="Arial" w:hAnsi="Arial" w:cs="Arial"/>
          <w:b/>
          <w:sz w:val="22"/>
          <w:lang w:eastAsia="en-US"/>
        </w:rPr>
        <w:t>Onshore</w:t>
      </w:r>
      <w:r w:rsidRPr="00A76A2A">
        <w:rPr>
          <w:rFonts w:ascii="Arial" w:hAnsi="Arial" w:cs="Arial"/>
          <w:sz w:val="22"/>
          <w:lang w:eastAsia="en-US"/>
        </w:rPr>
        <w:t xml:space="preserve"> </w:t>
      </w:r>
      <w:r w:rsidRPr="00A76A2A">
        <w:rPr>
          <w:rFonts w:ascii="Arial" w:hAnsi="Arial" w:cs="Arial"/>
          <w:b/>
          <w:sz w:val="22"/>
          <w:lang w:eastAsia="en-US"/>
        </w:rPr>
        <w:t xml:space="preserve">Transmission Owner </w:t>
      </w:r>
      <w:r w:rsidRPr="00A76A2A">
        <w:rPr>
          <w:rFonts w:ascii="Arial" w:hAnsi="Arial" w:cs="Arial"/>
          <w:sz w:val="22"/>
          <w:lang w:eastAsia="en-US"/>
        </w:rPr>
        <w:t xml:space="preserve">price control period.  </w:t>
      </w:r>
    </w:p>
    <w:p w14:paraId="3F6A4C81" w14:textId="77777777" w:rsidR="008A4333" w:rsidRPr="00953325" w:rsidRDefault="008A4333" w:rsidP="008A4333">
      <w:pPr>
        <w:rPr>
          <w:rFonts w:ascii="Arial" w:hAnsi="Arial" w:cs="Arial"/>
          <w:sz w:val="24"/>
          <w:lang w:eastAsia="en-US"/>
        </w:rPr>
      </w:pPr>
    </w:p>
    <w:p w14:paraId="6C05B592" w14:textId="77777777" w:rsidR="008A4333" w:rsidRPr="00953325" w:rsidRDefault="008A4333" w:rsidP="008A4333">
      <w:pPr>
        <w:rPr>
          <w:rFonts w:ascii="Arial Bold" w:hAnsi="Arial Bold"/>
          <w:sz w:val="22"/>
        </w:rPr>
      </w:pPr>
      <w:r w:rsidRPr="00953325">
        <w:rPr>
          <w:rFonts w:ascii="Arial Bold" w:hAnsi="Arial Bold"/>
          <w:sz w:val="22"/>
        </w:rPr>
        <w:t>Transmission Demand Residual Tariff Setting</w:t>
      </w:r>
    </w:p>
    <w:p w14:paraId="32139189" w14:textId="77777777" w:rsidR="008A4333" w:rsidRPr="00953325" w:rsidRDefault="008A4333" w:rsidP="008A4333">
      <w:pPr>
        <w:rPr>
          <w:rFonts w:ascii="Arial Bold" w:hAnsi="Arial Bold"/>
          <w:sz w:val="22"/>
        </w:rPr>
      </w:pPr>
    </w:p>
    <w:p w14:paraId="33C2F309"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39</w:t>
      </w:r>
    </w:p>
    <w:p w14:paraId="58F277EF" w14:textId="77777777" w:rsidR="008A4333" w:rsidRPr="00953325" w:rsidRDefault="008A4333" w:rsidP="008A4333">
      <w:pPr>
        <w:ind w:left="720"/>
        <w:rPr>
          <w:rFonts w:ascii="Arial" w:hAnsi="Arial" w:cs="Arial"/>
          <w:sz w:val="22"/>
        </w:rPr>
      </w:pPr>
      <w:r w:rsidRPr="003D5CCF">
        <w:rPr>
          <w:rFonts w:ascii="Arial" w:hAnsi="Arial" w:cs="Arial"/>
          <w:sz w:val="22"/>
        </w:rPr>
        <w:t xml:space="preserve">The </w:t>
      </w:r>
      <w:r w:rsidRPr="00A12DA3">
        <w:rPr>
          <w:rFonts w:ascii="Arial" w:hAnsi="Arial" w:cs="Arial"/>
          <w:b/>
          <w:sz w:val="22"/>
        </w:rPr>
        <w:t>Transmission Demand Residual Tariffs</w:t>
      </w:r>
      <w:r w:rsidRPr="001C6968">
        <w:rPr>
          <w:rFonts w:ascii="Arial" w:hAnsi="Arial" w:cs="Arial"/>
          <w:sz w:val="22"/>
        </w:rPr>
        <w:t xml:space="preserve"> are derived fro</w:t>
      </w:r>
      <w:r w:rsidRPr="007D57C6">
        <w:rPr>
          <w:rFonts w:ascii="Arial" w:hAnsi="Arial" w:cs="Arial"/>
          <w:sz w:val="22"/>
        </w:rPr>
        <w:t xml:space="preserve">m the </w:t>
      </w:r>
      <w:r w:rsidRPr="007D57C6">
        <w:rPr>
          <w:rFonts w:ascii="Arial" w:hAnsi="Arial" w:cs="Arial"/>
          <w:b/>
          <w:sz w:val="22"/>
        </w:rPr>
        <w:t>Transmission Demand Residual</w:t>
      </w:r>
      <w:r w:rsidRPr="006D5F93">
        <w:rPr>
          <w:rFonts w:ascii="Arial" w:hAnsi="Arial" w:cs="Arial"/>
          <w:sz w:val="22"/>
        </w:rPr>
        <w:t xml:space="preserve"> value calculated in 14.15.136 and the total</w:t>
      </w:r>
      <w:r w:rsidR="00A750AE" w:rsidRPr="006D5F93">
        <w:rPr>
          <w:rFonts w:ascii="Arial" w:hAnsi="Arial" w:cs="Arial"/>
          <w:sz w:val="22"/>
        </w:rPr>
        <w:t xml:space="preserve"> aggregate</w:t>
      </w:r>
      <w:r w:rsidRPr="006D5F93">
        <w:rPr>
          <w:rFonts w:ascii="Arial" w:hAnsi="Arial" w:cs="Arial"/>
          <w:sz w:val="22"/>
        </w:rPr>
        <w:t xml:space="preserve"> annual consumption of all </w:t>
      </w:r>
      <w:r w:rsidRPr="008F30A4">
        <w:rPr>
          <w:rFonts w:ascii="Arial" w:hAnsi="Arial" w:cs="Arial"/>
          <w:b/>
          <w:sz w:val="22"/>
        </w:rPr>
        <w:t>Final Demand Sites</w:t>
      </w:r>
      <w:r w:rsidRPr="00350AA3">
        <w:rPr>
          <w:rFonts w:ascii="Arial" w:hAnsi="Arial" w:cs="Arial"/>
          <w:sz w:val="22"/>
        </w:rPr>
        <w:t xml:space="preserve"> and </w:t>
      </w:r>
      <w:r w:rsidRPr="00350AA3">
        <w:rPr>
          <w:rFonts w:ascii="Arial" w:hAnsi="Arial" w:cs="Arial"/>
          <w:b/>
          <w:sz w:val="22"/>
        </w:rPr>
        <w:t>Unmetered Supplies</w:t>
      </w:r>
      <w:r w:rsidRPr="00953325">
        <w:rPr>
          <w:rFonts w:ascii="Arial" w:hAnsi="Arial" w:cs="Arial"/>
          <w:sz w:val="22"/>
        </w:rPr>
        <w:t>.</w:t>
      </w:r>
    </w:p>
    <w:p w14:paraId="68EFF998" w14:textId="77777777" w:rsidR="008A4333" w:rsidRPr="00953325" w:rsidRDefault="008A4333" w:rsidP="008A4333">
      <w:pPr>
        <w:rPr>
          <w:rFonts w:ascii="Arial" w:hAnsi="Arial" w:cs="Arial"/>
          <w:sz w:val="22"/>
        </w:rPr>
      </w:pPr>
    </w:p>
    <w:p w14:paraId="59471A07"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40</w:t>
      </w:r>
    </w:p>
    <w:p w14:paraId="17BE6845" w14:textId="77777777" w:rsidR="008A4333" w:rsidRPr="006D5F93" w:rsidRDefault="008A4333" w:rsidP="008A4333">
      <w:pPr>
        <w:ind w:left="720"/>
        <w:rPr>
          <w:rFonts w:ascii="Arial" w:hAnsi="Arial" w:cs="Arial"/>
          <w:sz w:val="22"/>
        </w:rPr>
      </w:pPr>
      <w:r w:rsidRPr="001C6968">
        <w:rPr>
          <w:rFonts w:ascii="Arial" w:hAnsi="Arial" w:cs="Arial"/>
          <w:sz w:val="22"/>
        </w:rPr>
        <w:t xml:space="preserve">To determine the proportion of the </w:t>
      </w:r>
      <w:r w:rsidRPr="007D57C6">
        <w:rPr>
          <w:rFonts w:ascii="Arial" w:hAnsi="Arial" w:cs="Arial"/>
          <w:b/>
          <w:sz w:val="22"/>
        </w:rPr>
        <w:t xml:space="preserve">Transmission Demand Residual </w:t>
      </w:r>
      <w:r w:rsidRPr="007D57C6">
        <w:rPr>
          <w:rFonts w:ascii="Arial" w:hAnsi="Arial" w:cs="Arial"/>
          <w:sz w:val="22"/>
        </w:rPr>
        <w:t>to be recovered from</w:t>
      </w:r>
      <w:r w:rsidRPr="006D5F93">
        <w:rPr>
          <w:rFonts w:ascii="Arial" w:hAnsi="Arial" w:cs="Arial"/>
          <w:sz w:val="22"/>
        </w:rPr>
        <w:t xml:space="preserve"> each </w:t>
      </w:r>
      <w:r w:rsidRPr="006D5F93">
        <w:rPr>
          <w:rFonts w:ascii="Arial" w:hAnsi="Arial" w:cs="Arial"/>
          <w:b/>
          <w:sz w:val="22"/>
        </w:rPr>
        <w:t>Charging Band</w:t>
      </w:r>
      <w:r w:rsidRPr="006D5F93">
        <w:rPr>
          <w:rFonts w:ascii="Arial" w:hAnsi="Arial" w:cs="Arial"/>
          <w:sz w:val="22"/>
        </w:rPr>
        <w:t>:</w:t>
      </w:r>
    </w:p>
    <w:p w14:paraId="7EB2DDDA" w14:textId="77777777" w:rsidR="008A4333" w:rsidRPr="00350AA3" w:rsidRDefault="008A4333" w:rsidP="008A4333">
      <w:pPr>
        <w:ind w:left="720"/>
        <w:rPr>
          <w:rFonts w:ascii="Arial" w:hAnsi="Arial" w:cs="Arial"/>
          <w:sz w:val="22"/>
        </w:rPr>
      </w:pPr>
    </w:p>
    <w:p w14:paraId="2EF5FCA4"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Final Demand Sites</w:t>
      </w:r>
      <w:r w:rsidRPr="00953325">
        <w:rPr>
          <w:rFonts w:ascii="Arial" w:hAnsi="Arial" w:cs="Arial"/>
          <w:sz w:val="22"/>
        </w:rPr>
        <w:t xml:space="preserve"> 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2DE9F094" w14:textId="77777777" w:rsidR="008A4333" w:rsidRPr="00953325" w:rsidRDefault="008A4333" w:rsidP="008A4333">
      <w:pPr>
        <w:pStyle w:val="ListParagraph"/>
        <w:ind w:left="1080"/>
        <w:rPr>
          <w:rFonts w:ascii="Arial" w:hAnsi="Arial" w:cs="Arial"/>
          <w:sz w:val="22"/>
        </w:rPr>
      </w:pPr>
    </w:p>
    <w:p w14:paraId="02BF1ECF"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 xml:space="preserve">Unmetered Supplies </w:t>
      </w:r>
      <w:r w:rsidRPr="00953325">
        <w:rPr>
          <w:rFonts w:ascii="Arial" w:hAnsi="Arial" w:cs="Arial"/>
          <w:sz w:val="22"/>
        </w:rPr>
        <w:t xml:space="preserve">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790D91C9" w14:textId="77777777" w:rsidR="008A4333" w:rsidRPr="00953325" w:rsidRDefault="008A4333" w:rsidP="008A4333">
      <w:pPr>
        <w:ind w:left="720"/>
        <w:rPr>
          <w:rFonts w:ascii="Arial" w:hAnsi="Arial" w:cs="Arial"/>
          <w:sz w:val="22"/>
        </w:rPr>
      </w:pPr>
    </w:p>
    <w:p w14:paraId="189EBAC5" w14:textId="77777777" w:rsidR="008A4333" w:rsidRPr="00953325" w:rsidRDefault="008A4333" w:rsidP="008A4333">
      <w:pPr>
        <w:ind w:left="720"/>
        <w:rPr>
          <w:rFonts w:ascii="Arial" w:hAnsi="Arial" w:cs="Arial"/>
          <w:sz w:val="22"/>
        </w:rPr>
      </w:pPr>
      <w:r w:rsidRPr="00953325">
        <w:rPr>
          <w:rFonts w:ascii="Arial" w:hAnsi="Arial" w:cs="Arial"/>
          <w:sz w:val="22"/>
        </w:rPr>
        <w:t xml:space="preserve">This percentage is multiplied by the </w:t>
      </w:r>
      <w:r w:rsidRPr="00953325">
        <w:rPr>
          <w:rFonts w:ascii="Arial" w:hAnsi="Arial" w:cs="Arial"/>
          <w:b/>
          <w:sz w:val="22"/>
        </w:rPr>
        <w:t>Transmission Demand Residual</w:t>
      </w:r>
      <w:r w:rsidRPr="00953325">
        <w:rPr>
          <w:rFonts w:ascii="Arial" w:hAnsi="Arial" w:cs="Arial"/>
          <w:sz w:val="22"/>
        </w:rPr>
        <w:t xml:space="preserve"> to give the total value to be recovered from the </w:t>
      </w:r>
      <w:r w:rsidRPr="00953325">
        <w:rPr>
          <w:rFonts w:ascii="Arial" w:hAnsi="Arial" w:cs="Arial"/>
          <w:b/>
          <w:sz w:val="22"/>
        </w:rPr>
        <w:t>Charging Band</w:t>
      </w:r>
      <w:r w:rsidRPr="00953325">
        <w:rPr>
          <w:rFonts w:ascii="Arial" w:hAnsi="Arial" w:cs="Arial"/>
          <w:sz w:val="22"/>
        </w:rPr>
        <w:t>.</w:t>
      </w:r>
    </w:p>
    <w:p w14:paraId="1C6FCD98" w14:textId="77777777" w:rsidR="008A4333" w:rsidRPr="00953325" w:rsidRDefault="008A4333" w:rsidP="008A4333">
      <w:pPr>
        <w:ind w:left="720"/>
        <w:rPr>
          <w:rFonts w:ascii="Arial" w:hAnsi="Arial" w:cs="Arial"/>
          <w:sz w:val="22"/>
        </w:rPr>
      </w:pPr>
    </w:p>
    <w:p w14:paraId="082EF246" w14:textId="77777777" w:rsidR="008A4333" w:rsidRPr="003D5CCF" w:rsidRDefault="008A4333" w:rsidP="008A4333">
      <w:pPr>
        <w:rPr>
          <w:rFonts w:ascii="Arial" w:hAnsi="Arial" w:cs="Arial"/>
          <w:sz w:val="22"/>
        </w:rPr>
      </w:pPr>
      <w:r w:rsidRPr="00953325">
        <w:rPr>
          <w:rFonts w:ascii="Arial" w:hAnsi="Arial" w:cs="Arial"/>
          <w:sz w:val="22"/>
        </w:rPr>
        <w:t>14.15.14</w:t>
      </w:r>
      <w:r w:rsidR="003D5CCF" w:rsidRPr="00CD5631">
        <w:rPr>
          <w:rFonts w:ascii="Arial" w:hAnsi="Arial" w:cs="Arial"/>
          <w:sz w:val="22"/>
        </w:rPr>
        <w:t>1</w:t>
      </w:r>
    </w:p>
    <w:p w14:paraId="0C1127CC" w14:textId="77777777" w:rsidR="008A4333" w:rsidRPr="006D5F93" w:rsidRDefault="008A4333" w:rsidP="008A4333">
      <w:pPr>
        <w:pStyle w:val="Heading2"/>
      </w:pPr>
      <w:r w:rsidRPr="00CD5631">
        <w:rPr>
          <w:rFonts w:ascii="Arial" w:hAnsi="Arial" w:cs="Arial"/>
          <w:bCs/>
        </w:rPr>
        <w:t>To set the</w:t>
      </w:r>
      <w:r w:rsidRPr="003D5CCF">
        <w:rPr>
          <w:rFonts w:ascii="Arial" w:hAnsi="Arial" w:cs="Arial"/>
        </w:rPr>
        <w:t xml:space="preserve"> </w:t>
      </w:r>
      <w:r w:rsidRPr="002C4529">
        <w:rPr>
          <w:rFonts w:ascii="Arial" w:hAnsi="Arial" w:cs="Arial"/>
        </w:rPr>
        <w:t>Transmission Demand Residual Tariff for each Charging Band:</w:t>
      </w:r>
    </w:p>
    <w:p w14:paraId="093071B6" w14:textId="77777777" w:rsidR="008A4333" w:rsidRPr="00953325" w:rsidRDefault="008A4333" w:rsidP="007D27B2">
      <w:pPr>
        <w:pStyle w:val="ListParagraph"/>
        <w:numPr>
          <w:ilvl w:val="0"/>
          <w:numId w:val="112"/>
        </w:numPr>
        <w:rPr>
          <w:rFonts w:ascii="Arial" w:hAnsi="Arial" w:cs="Arial"/>
          <w:sz w:val="22"/>
        </w:rPr>
      </w:pPr>
      <w:r w:rsidRPr="006D5F93">
        <w:rPr>
          <w:rFonts w:ascii="Arial" w:hAnsi="Arial" w:cs="Arial"/>
          <w:sz w:val="22"/>
        </w:rPr>
        <w:t>For</w:t>
      </w:r>
      <w:r w:rsidRPr="008F30A4">
        <w:rPr>
          <w:rFonts w:ascii="Arial" w:hAnsi="Arial" w:cs="Arial"/>
          <w:sz w:val="22"/>
        </w:rPr>
        <w:t xml:space="preserve"> each </w:t>
      </w:r>
      <w:r w:rsidRPr="00350AA3">
        <w:rPr>
          <w:rFonts w:ascii="Arial" w:hAnsi="Arial" w:cs="Arial"/>
          <w:b/>
          <w:sz w:val="22"/>
        </w:rPr>
        <w:t>Charging Band</w:t>
      </w:r>
      <w:r w:rsidRPr="00350AA3">
        <w:rPr>
          <w:rFonts w:ascii="Arial" w:hAnsi="Arial" w:cs="Arial"/>
          <w:sz w:val="22"/>
        </w:rPr>
        <w:t xml:space="preserve"> containing </w:t>
      </w:r>
      <w:r w:rsidRPr="00953325">
        <w:rPr>
          <w:rFonts w:ascii="Arial" w:hAnsi="Arial" w:cs="Arial"/>
          <w:b/>
          <w:sz w:val="22"/>
        </w:rPr>
        <w:t>Final Demand Sites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number of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to create a £/site annual charge. This charge is further divided by the number of days in the charging year for which this tariff applies to produce the </w:t>
      </w:r>
      <w:r w:rsidRPr="00953325">
        <w:rPr>
          <w:rFonts w:ascii="Arial" w:hAnsi="Arial" w:cs="Arial"/>
          <w:b/>
          <w:sz w:val="22"/>
        </w:rPr>
        <w:t>Transmission Demand Residual Tariff</w:t>
      </w:r>
      <w:r w:rsidRPr="00953325">
        <w:rPr>
          <w:rFonts w:ascii="Arial" w:hAnsi="Arial" w:cs="Arial"/>
          <w:sz w:val="22"/>
        </w:rPr>
        <w:t xml:space="preserve"> for the </w:t>
      </w:r>
      <w:r w:rsidRPr="00953325">
        <w:rPr>
          <w:rFonts w:ascii="Arial" w:hAnsi="Arial" w:cs="Arial"/>
          <w:b/>
          <w:sz w:val="22"/>
        </w:rPr>
        <w:t>Charging Band</w:t>
      </w:r>
      <w:r w:rsidRPr="00953325">
        <w:rPr>
          <w:rFonts w:ascii="Arial" w:hAnsi="Arial" w:cs="Arial"/>
          <w:sz w:val="22"/>
        </w:rPr>
        <w:t xml:space="preserve"> (£/site/day).</w:t>
      </w:r>
    </w:p>
    <w:p w14:paraId="22871A3A" w14:textId="77777777" w:rsidR="008A4333" w:rsidRPr="00953325" w:rsidRDefault="008A4333" w:rsidP="008A4333">
      <w:pPr>
        <w:pStyle w:val="ListParagraph"/>
        <w:ind w:left="1080"/>
        <w:rPr>
          <w:rFonts w:ascii="Arial" w:hAnsi="Arial" w:cs="Arial"/>
          <w:sz w:val="22"/>
        </w:rPr>
      </w:pPr>
    </w:p>
    <w:p w14:paraId="3405E502" w14:textId="77777777" w:rsidR="008A4333" w:rsidRPr="00953325" w:rsidRDefault="008A4333" w:rsidP="007D27B2">
      <w:pPr>
        <w:pStyle w:val="ListParagraph"/>
        <w:numPr>
          <w:ilvl w:val="0"/>
          <w:numId w:val="112"/>
        </w:numPr>
        <w:rPr>
          <w:rFonts w:ascii="Arial" w:hAnsi="Arial" w:cs="Arial"/>
          <w:sz w:val="22"/>
        </w:rPr>
      </w:pPr>
      <w:r w:rsidRPr="00953325">
        <w:rPr>
          <w:rFonts w:ascii="Arial" w:hAnsi="Arial" w:cs="Arial"/>
          <w:sz w:val="22"/>
        </w:rPr>
        <w:t xml:space="preserve">For each </w:t>
      </w:r>
      <w:r w:rsidRPr="00953325">
        <w:rPr>
          <w:rFonts w:ascii="Arial" w:hAnsi="Arial" w:cs="Arial"/>
          <w:b/>
          <w:sz w:val="22"/>
        </w:rPr>
        <w:t>Charging Band</w:t>
      </w:r>
      <w:r w:rsidRPr="00953325">
        <w:rPr>
          <w:rFonts w:ascii="Arial" w:hAnsi="Arial" w:cs="Arial"/>
          <w:sz w:val="22"/>
        </w:rPr>
        <w:t xml:space="preserve"> containing </w:t>
      </w:r>
      <w:r w:rsidRPr="00953325">
        <w:rPr>
          <w:rFonts w:ascii="Arial" w:hAnsi="Arial" w:cs="Arial"/>
          <w:b/>
          <w:sz w:val="22"/>
        </w:rPr>
        <w:t>Unmetered Supplies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to create a p/kWh charge. This tariff is also defined as the </w:t>
      </w:r>
      <w:r w:rsidRPr="00953325">
        <w:rPr>
          <w:rFonts w:ascii="Arial" w:hAnsi="Arial" w:cs="Arial"/>
          <w:b/>
          <w:sz w:val="22"/>
        </w:rPr>
        <w:t>UMS Tariff</w:t>
      </w:r>
      <w:r w:rsidRPr="00953325">
        <w:rPr>
          <w:rFonts w:ascii="Arial" w:hAnsi="Arial" w:cs="Arial"/>
          <w:sz w:val="22"/>
        </w:rPr>
        <w:t>.</w:t>
      </w:r>
    </w:p>
    <w:bookmarkEnd w:id="204"/>
    <w:bookmarkEnd w:id="205"/>
    <w:p w14:paraId="612F5192" w14:textId="77777777" w:rsidR="006661FE" w:rsidRDefault="006661FE" w:rsidP="006661FE">
      <w:pPr>
        <w:pStyle w:val="Variableexplanation"/>
        <w:tabs>
          <w:tab w:val="clear" w:pos="1134"/>
          <w:tab w:val="clear" w:pos="1418"/>
          <w:tab w:val="clear" w:pos="1701"/>
        </w:tabs>
        <w:rPr>
          <w:rFonts w:ascii="Arial" w:hAnsi="Arial"/>
          <w:sz w:val="22"/>
        </w:rPr>
      </w:pPr>
    </w:p>
    <w:p w14:paraId="6F5931B1" w14:textId="77777777" w:rsidR="006661FE" w:rsidRDefault="006661FE" w:rsidP="006661FE">
      <w:pPr>
        <w:pStyle w:val="Heading2"/>
      </w:pPr>
    </w:p>
    <w:p w14:paraId="4BD44378" w14:textId="77777777" w:rsidR="006661FE" w:rsidRDefault="006661FE" w:rsidP="006661FE">
      <w:pPr>
        <w:pStyle w:val="Heading2"/>
      </w:pPr>
      <w:bookmarkStart w:id="206" w:name="_Toc32201079"/>
      <w:bookmarkStart w:id="207" w:name="_Toc49661116"/>
      <w:bookmarkStart w:id="208" w:name="_Toc274049693"/>
      <w:r>
        <w:t>Final £/kW Tariff</w:t>
      </w:r>
      <w:bookmarkEnd w:id="206"/>
      <w:bookmarkEnd w:id="207"/>
      <w:bookmarkEnd w:id="208"/>
    </w:p>
    <w:p w14:paraId="292D294A" w14:textId="77777777" w:rsidR="006661FE" w:rsidRDefault="006661FE" w:rsidP="006661FE">
      <w:pPr>
        <w:keepNext/>
        <w:rPr>
          <w:rFonts w:ascii="Arial" w:hAnsi="Arial"/>
        </w:rPr>
      </w:pPr>
    </w:p>
    <w:p w14:paraId="4495B56E" w14:textId="77777777" w:rsidR="006661FE" w:rsidRDefault="006661FE" w:rsidP="007D27B2">
      <w:pPr>
        <w:pStyle w:val="1"/>
        <w:numPr>
          <w:ilvl w:val="0"/>
          <w:numId w:val="123"/>
        </w:numPr>
        <w:jc w:val="both"/>
      </w:pPr>
      <w:r>
        <w:t>The effective Transmission Network Use of System tariff (TNUoS</w:t>
      </w:r>
      <w:r>
        <w:fldChar w:fldCharType="begin"/>
      </w:r>
      <w:r>
        <w:instrText xml:space="preserve"> XE "TNUoS" </w:instrText>
      </w:r>
      <w:r>
        <w:fldChar w:fldCharType="end"/>
      </w:r>
      <w:r>
        <w:t xml:space="preserve">) </w:t>
      </w:r>
      <w:r w:rsidR="000C762C">
        <w:t xml:space="preserve">for generation </w:t>
      </w:r>
      <w:r>
        <w:t xml:space="preserve">can now be calculated as the sum of the </w:t>
      </w:r>
      <w:r w:rsidR="00B56030">
        <w:t xml:space="preserve">initial </w:t>
      </w:r>
      <w:r>
        <w:t>transport wider tariff</w:t>
      </w:r>
      <w:r w:rsidR="00B56030">
        <w:t>s for Peak Security and Year Round backgrounds</w:t>
      </w:r>
      <w:r w:rsidR="00A71D21">
        <w:t xml:space="preserve"> and</w:t>
      </w:r>
      <w:r>
        <w:t xml:space="preserve"> </w:t>
      </w:r>
      <w:r w:rsidR="00A71D21" w:rsidRPr="00A71D21">
        <w:t xml:space="preserve">Adjustment Tariff and </w:t>
      </w:r>
      <w:r>
        <w:t>local tariff</w:t>
      </w:r>
      <w:r w:rsidR="00A71D21">
        <w:t xml:space="preserve"> (for generation)</w:t>
      </w:r>
      <w:r>
        <w:t>:</w:t>
      </w:r>
    </w:p>
    <w:p w14:paraId="3E5E039E" w14:textId="77777777" w:rsidR="006661FE" w:rsidRDefault="006661FE" w:rsidP="006661FE">
      <w:pPr>
        <w:ind w:firstLine="720"/>
        <w:jc w:val="both"/>
        <w:rPr>
          <w:rFonts w:ascii="Arial" w:hAnsi="Arial"/>
        </w:rPr>
      </w:pPr>
    </w:p>
    <w:p w14:paraId="37BDA941" w14:textId="77777777" w:rsidR="000C762C" w:rsidRDefault="006661FE" w:rsidP="00AB4296">
      <w:pPr>
        <w:ind w:left="1440" w:firstLine="60"/>
        <w:jc w:val="both"/>
        <w:rPr>
          <w:rFonts w:ascii="Arial" w:hAnsi="Arial"/>
        </w:rPr>
      </w:pPr>
      <w:r>
        <w:rPr>
          <w:rFonts w:ascii="Arial" w:hAnsi="Arial"/>
        </w:rPr>
        <w:t xml:space="preserve">                  </w:t>
      </w:r>
    </w:p>
    <w:p w14:paraId="0212E8D3" w14:textId="77777777" w:rsidR="000C762C" w:rsidRDefault="000C762C" w:rsidP="00AB4296">
      <w:pPr>
        <w:ind w:left="1440" w:firstLine="60"/>
        <w:jc w:val="both"/>
        <w:rPr>
          <w:rFonts w:ascii="Arial" w:hAnsi="Arial"/>
        </w:rPr>
      </w:pPr>
    </w:p>
    <w:p w14:paraId="2A7AA1B3" w14:textId="77231949" w:rsidR="008A4333" w:rsidRPr="008A41B4" w:rsidRDefault="008A41B4" w:rsidP="008A4333">
      <w:pPr>
        <w:ind w:left="1440" w:firstLine="60"/>
        <w:jc w:val="both"/>
        <w:rPr>
          <w:rFonts w:ascii="Arial" w:hAnsi="Arial"/>
        </w:rPr>
      </w:pPr>
      <m:oMathPara>
        <m:oMath>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rPr>
                <m:t>ET</m:t>
              </m:r>
            </m:e>
            <m:sub>
              <m:r>
                <w:rPr>
                  <w:rFonts w:ascii="Cambria Math" w:hAnsi="Cambria Math"/>
                </w:rPr>
                <m:t>Gi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rPr>
                    <m:t>ITT</m:t>
                  </m:r>
                </m:e>
                <m:sub>
                  <m:r>
                    <w:rPr>
                      <w:rFonts w:ascii="Cambria Math" w:hAnsi="Cambria Math"/>
                    </w:rPr>
                    <m:t>GiPS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ITT</m:t>
                  </m:r>
                </m:e>
                <m:sub>
                  <m:r>
                    <w:rPr>
                      <w:rFonts w:ascii="Cambria Math" w:hAnsi="Cambria Math"/>
                    </w:rPr>
                    <m:t>GiYRNS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IFF</m:t>
                  </m:r>
                </m:e>
                <m:sub>
                  <m:r>
                    <w:rPr>
                      <w:rFonts w:ascii="Cambria Math" w:hAnsi="Cambria Math"/>
                    </w:rPr>
                    <m:t>GiYRS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AdjTariff</m:t>
                  </m:r>
                </m:e>
                <m:sub>
                  <m:r>
                    <w:rPr>
                      <w:rFonts w:ascii="Cambria Math" w:hAnsi="Cambria Math"/>
                    </w:rPr>
                    <m:t>i</m:t>
                  </m:r>
                </m:sub>
              </m:sSub>
            </m:num>
            <m:den>
              <m:r>
                <w:rPr>
                  <w:rFonts w:ascii="Cambria Math" w:hAnsi="Cambria Math"/>
                </w:rPr>
                <m:t>1000</m:t>
              </m:r>
            </m:den>
          </m:f>
          <m:r>
            <w:rPr>
              <w:rFonts w:ascii="Cambria Math" w:hAnsi="Cambria Math"/>
            </w:rPr>
            <m:t xml:space="preserve">+ </m:t>
          </m:r>
          <m:sSub>
            <m:sSubPr>
              <m:ctrlPr>
                <w:rPr>
                  <w:rFonts w:ascii="Cambria Math" w:hAnsi="Cambria Math"/>
                  <w:i/>
                  <w:sz w:val="24"/>
                  <w:szCs w:val="24"/>
                </w:rPr>
              </m:ctrlPr>
            </m:sSubPr>
            <m:e>
              <m:r>
                <w:rPr>
                  <w:rFonts w:ascii="Cambria Math" w:hAnsi="Cambria Math"/>
                </w:rPr>
                <m:t>LT</m:t>
              </m:r>
            </m:e>
            <m:sub>
              <m:r>
                <w:rPr>
                  <w:rFonts w:ascii="Cambria Math" w:hAnsi="Cambria Math"/>
                </w:rPr>
                <m:t>Gi</m:t>
              </m:r>
            </m:sub>
          </m:sSub>
        </m:oMath>
      </m:oMathPara>
    </w:p>
    <w:p w14:paraId="3D9A089A" w14:textId="77777777" w:rsidR="008A4333" w:rsidRDefault="008A4333" w:rsidP="008A4333">
      <w:pPr>
        <w:ind w:left="1440" w:firstLine="60"/>
        <w:jc w:val="both"/>
        <w:rPr>
          <w:rFonts w:ascii="Arial" w:hAnsi="Arial"/>
        </w:rPr>
      </w:pPr>
    </w:p>
    <w:p w14:paraId="5948CBBE" w14:textId="77777777" w:rsidR="00C62E57" w:rsidRDefault="00C62E57" w:rsidP="00AB4296">
      <w:pPr>
        <w:ind w:left="1440" w:firstLine="60"/>
        <w:jc w:val="both"/>
        <w:rPr>
          <w:rFonts w:ascii="Arial" w:hAnsi="Arial"/>
        </w:rPr>
      </w:pPr>
    </w:p>
    <w:p w14:paraId="58BD2305" w14:textId="77777777" w:rsidR="00C62E57" w:rsidRDefault="00C62E57" w:rsidP="00AB4296">
      <w:pPr>
        <w:ind w:left="1440" w:firstLine="60"/>
        <w:jc w:val="both"/>
        <w:rPr>
          <w:rFonts w:ascii="Arial" w:hAnsi="Arial"/>
        </w:rPr>
      </w:pPr>
    </w:p>
    <w:p w14:paraId="6AF55F57" w14:textId="77777777" w:rsidR="00010EB2" w:rsidRDefault="006661FE" w:rsidP="00AB4296">
      <w:pPr>
        <w:ind w:left="1440" w:firstLine="60"/>
        <w:jc w:val="both"/>
        <w:rPr>
          <w:rFonts w:ascii="Arial" w:hAnsi="Arial"/>
        </w:rPr>
      </w:pPr>
      <w:r>
        <w:rPr>
          <w:rFonts w:ascii="Arial" w:hAnsi="Arial"/>
        </w:rPr>
        <w:t xml:space="preserve">and    </w:t>
      </w:r>
    </w:p>
    <w:p w14:paraId="6257755A" w14:textId="77777777" w:rsidR="000C762C" w:rsidRDefault="006661FE" w:rsidP="00AB4296">
      <w:pPr>
        <w:ind w:left="1440" w:firstLine="60"/>
        <w:jc w:val="both"/>
        <w:rPr>
          <w:rFonts w:ascii="Arial" w:hAnsi="Arial"/>
        </w:rPr>
      </w:pPr>
      <w:r>
        <w:rPr>
          <w:rFonts w:ascii="Arial" w:hAnsi="Arial"/>
        </w:rPr>
        <w:t xml:space="preserve">                          </w:t>
      </w:r>
    </w:p>
    <w:p w14:paraId="503DFB80" w14:textId="77777777" w:rsidR="008A4333" w:rsidRDefault="008A4333" w:rsidP="008A4333">
      <w:pPr>
        <w:pStyle w:val="1"/>
        <w:ind w:left="960"/>
        <w:jc w:val="both"/>
      </w:pPr>
      <w:r>
        <w:t>The effective Transmission Network Use of System tariff (TNUoS</w:t>
      </w:r>
      <w:r>
        <w:fldChar w:fldCharType="begin"/>
      </w:r>
      <w:r>
        <w:instrText xml:space="preserve"> XE "TNUoS" </w:instrText>
      </w:r>
      <w:r>
        <w:fldChar w:fldCharType="end"/>
      </w:r>
      <w:r>
        <w:t xml:space="preserve">) for the HH Demand Locational can now be calculated as the sum of the initial transport wider tariffs for Peak Security and Year Round backgrounds for half-hourly metered demand: </w:t>
      </w:r>
    </w:p>
    <w:p w14:paraId="74E6365D" w14:textId="77777777" w:rsidR="00010EB2" w:rsidRDefault="00010EB2" w:rsidP="008A4333">
      <w:pPr>
        <w:pStyle w:val="1"/>
        <w:ind w:left="960"/>
        <w:jc w:val="both"/>
      </w:pPr>
    </w:p>
    <w:p w14:paraId="3EC077F5" w14:textId="4607D612" w:rsidR="008A4333" w:rsidRPr="008A41B4" w:rsidRDefault="00672F6E" w:rsidP="008A4333">
      <w:pPr>
        <w:ind w:left="1440" w:firstLine="720"/>
        <w:jc w:val="both"/>
        <w:rPr>
          <w:rFonts w:ascii="Arial" w:hAnsi="Arial"/>
        </w:rPr>
      </w:pPr>
      <m:oMathPara>
        <m:oMath>
          <m:sSub>
            <m:sSubPr>
              <m:ctrlPr>
                <w:rPr>
                  <w:rFonts w:ascii="Cambria Math" w:hAnsi="Cambria Math"/>
                  <w:i/>
                  <w:sz w:val="24"/>
                  <w:szCs w:val="24"/>
                </w:rPr>
              </m:ctrlPr>
            </m:sSubPr>
            <m:e>
              <m:r>
                <w:rPr>
                  <w:rFonts w:ascii="Cambria Math" w:hAnsi="Cambria Math"/>
                </w:rPr>
                <m:t>ET</m:t>
              </m:r>
            </m:e>
            <m:sub>
              <m:r>
                <w:rPr>
                  <w:rFonts w:ascii="Cambria Math" w:hAnsi="Cambria Math"/>
                </w:rPr>
                <m:t>Di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rPr>
                    <m:t>ITT</m:t>
                  </m:r>
                </m:e>
                <m:sub>
                  <m:r>
                    <w:rPr>
                      <w:rFonts w:ascii="Cambria Math" w:hAnsi="Cambria Math"/>
                    </w:rPr>
                    <m:t>DiPS</m:t>
                  </m:r>
                </m:sub>
              </m:sSub>
              <m:r>
                <w:rPr>
                  <w:rFonts w:ascii="Cambria Math" w:hAnsi="Cambria Math"/>
                </w:rPr>
                <m:t>+</m:t>
              </m:r>
              <m:sSub>
                <m:sSubPr>
                  <m:ctrlPr>
                    <w:rPr>
                      <w:rFonts w:ascii="Cambria Math" w:hAnsi="Cambria Math"/>
                      <w:i/>
                      <w:sz w:val="24"/>
                      <w:szCs w:val="24"/>
                    </w:rPr>
                  </m:ctrlPr>
                </m:sSubPr>
                <m:e>
                  <m:r>
                    <w:rPr>
                      <w:rFonts w:ascii="Cambria Math" w:hAnsi="Cambria Math"/>
                    </w:rPr>
                    <m:t>ITT</m:t>
                  </m:r>
                </m:e>
                <m:sub>
                  <m:r>
                    <w:rPr>
                      <w:rFonts w:ascii="Cambria Math" w:hAnsi="Cambria Math"/>
                    </w:rPr>
                    <m:t>DiYR</m:t>
                  </m:r>
                </m:sub>
              </m:sSub>
            </m:num>
            <m:den>
              <m:r>
                <w:rPr>
                  <w:rFonts w:ascii="Cambria Math" w:hAnsi="Cambria Math"/>
                </w:rPr>
                <m:t>1000</m:t>
              </m:r>
            </m:den>
          </m:f>
        </m:oMath>
      </m:oMathPara>
    </w:p>
    <w:p w14:paraId="78C6DAAD" w14:textId="77777777" w:rsidR="006661FE" w:rsidRDefault="006661FE" w:rsidP="006661FE">
      <w:pPr>
        <w:jc w:val="both"/>
        <w:rPr>
          <w:rFonts w:ascii="Arial" w:hAnsi="Arial"/>
        </w:rPr>
      </w:pPr>
    </w:p>
    <w:p w14:paraId="7FC01588" w14:textId="77777777" w:rsidR="006661FE" w:rsidRPr="00AB4296" w:rsidRDefault="006661FE" w:rsidP="006661FE">
      <w:pPr>
        <w:pStyle w:val="Header"/>
        <w:jc w:val="both"/>
        <w:rPr>
          <w:rFonts w:ascii="Arial" w:hAnsi="Arial" w:cs="Arial"/>
        </w:rPr>
      </w:pPr>
      <w:r>
        <w:tab/>
      </w:r>
      <w:r w:rsidRPr="00AB4296">
        <w:rPr>
          <w:rFonts w:ascii="Arial" w:hAnsi="Arial" w:cs="Arial"/>
        </w:rPr>
        <w:t>Where</w:t>
      </w:r>
    </w:p>
    <w:p w14:paraId="0706F7D3" w14:textId="77777777" w:rsidR="00B56030" w:rsidRDefault="006661FE"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sidR="000C762C" w:rsidRPr="000B6C0D">
        <w:rPr>
          <w:rFonts w:ascii="Arial" w:hAnsi="Arial"/>
          <w:sz w:val="22"/>
          <w:vertAlign w:val="subscript"/>
        </w:rPr>
        <w:t>Gi</w:t>
      </w:r>
      <w:r>
        <w:rPr>
          <w:rFonts w:ascii="Arial" w:hAnsi="Arial"/>
          <w:sz w:val="22"/>
        </w:rPr>
        <w:t>=</w:t>
      </w:r>
      <w:r w:rsidR="000C762C">
        <w:rPr>
          <w:rFonts w:ascii="Arial" w:hAnsi="Arial"/>
          <w:sz w:val="22"/>
        </w:rPr>
        <w:tab/>
      </w:r>
      <w:r>
        <w:rPr>
          <w:rFonts w:ascii="Arial" w:hAnsi="Arial"/>
          <w:sz w:val="22"/>
        </w:rPr>
        <w:tab/>
        <w:t xml:space="preserve">Effective </w:t>
      </w:r>
      <w:r w:rsidR="000C762C">
        <w:rPr>
          <w:rFonts w:ascii="Arial" w:hAnsi="Arial"/>
          <w:sz w:val="22"/>
        </w:rPr>
        <w:t xml:space="preserve">Generation </w:t>
      </w:r>
      <w:r>
        <w:rPr>
          <w:rFonts w:ascii="Arial" w:hAnsi="Arial"/>
          <w:sz w:val="22"/>
        </w:rPr>
        <w:t>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r w:rsidR="006224F9">
        <w:rPr>
          <w:rFonts w:ascii="Arial" w:hAnsi="Arial"/>
          <w:sz w:val="22"/>
        </w:rPr>
        <w:t xml:space="preserve"> </w:t>
      </w:r>
      <w:r w:rsidR="00B56030">
        <w:rPr>
          <w:rFonts w:ascii="Arial" w:hAnsi="Arial"/>
          <w:sz w:val="22"/>
        </w:rPr>
        <w:t>(ET</w:t>
      </w:r>
      <w:r w:rsidR="00B56030" w:rsidRPr="00EE1E4B">
        <w:rPr>
          <w:rFonts w:ascii="Arial" w:hAnsi="Arial"/>
          <w:sz w:val="22"/>
          <w:vertAlign w:val="subscript"/>
        </w:rPr>
        <w:t>Gi</w:t>
      </w:r>
      <w:r w:rsidR="00B56030">
        <w:rPr>
          <w:rFonts w:ascii="Arial" w:hAnsi="Arial"/>
          <w:sz w:val="22"/>
        </w:rPr>
        <w:t xml:space="preserve"> would only be applicable to a Power Station with a PS flag of 1 and ALF of 1; in all other circumstances ITT</w:t>
      </w:r>
      <w:r w:rsidR="00B56030" w:rsidRPr="00EE1E4B">
        <w:rPr>
          <w:rFonts w:ascii="Arial" w:hAnsi="Arial"/>
          <w:sz w:val="22"/>
          <w:vertAlign w:val="subscript"/>
        </w:rPr>
        <w:t>GiP</w:t>
      </w:r>
      <w:r w:rsidR="00B56030" w:rsidRPr="00B56030">
        <w:rPr>
          <w:rFonts w:ascii="Arial" w:hAnsi="Arial"/>
          <w:sz w:val="22"/>
          <w:vertAlign w:val="subscript"/>
        </w:rPr>
        <w:t>S</w:t>
      </w:r>
      <w:r w:rsidR="00B56030" w:rsidRPr="000B6C0D">
        <w:rPr>
          <w:rFonts w:ascii="Arial" w:hAnsi="Arial"/>
          <w:sz w:val="22"/>
        </w:rPr>
        <w:t>, ITT</w:t>
      </w:r>
      <w:r w:rsidR="00B56030" w:rsidRPr="000B6C0D">
        <w:rPr>
          <w:rFonts w:ascii="Arial" w:hAnsi="Arial"/>
          <w:sz w:val="22"/>
          <w:vertAlign w:val="subscript"/>
        </w:rPr>
        <w:t>GiYRNS</w:t>
      </w:r>
      <w:r w:rsidR="00B56030" w:rsidRPr="000B6C0D">
        <w:rPr>
          <w:rFonts w:ascii="Arial" w:hAnsi="Arial"/>
          <w:sz w:val="22"/>
        </w:rPr>
        <w:t xml:space="preserve"> and ITT</w:t>
      </w:r>
      <w:r w:rsidR="00B56030" w:rsidRPr="000B6C0D">
        <w:rPr>
          <w:rFonts w:ascii="Arial" w:hAnsi="Arial"/>
          <w:sz w:val="22"/>
          <w:vertAlign w:val="subscript"/>
        </w:rPr>
        <w:t>GiYRS</w:t>
      </w:r>
      <w:r w:rsidR="00B56030">
        <w:rPr>
          <w:rFonts w:ascii="Arial" w:hAnsi="Arial"/>
          <w:sz w:val="22"/>
        </w:rPr>
        <w:t xml:space="preserve"> will be applied using Power Station specific data)</w:t>
      </w:r>
    </w:p>
    <w:p w14:paraId="315DFF0B" w14:textId="77777777" w:rsidR="00C62E57" w:rsidRDefault="00981346" w:rsidP="00B56030">
      <w:pPr>
        <w:pStyle w:val="Variableexplanation"/>
        <w:tabs>
          <w:tab w:val="left" w:pos="720"/>
        </w:tabs>
        <w:ind w:left="1627" w:hanging="1365"/>
        <w:rPr>
          <w:rFonts w:ascii="Arial" w:hAnsi="Arial"/>
          <w:sz w:val="22"/>
        </w:rPr>
      </w:pPr>
      <w:r>
        <w:rPr>
          <w:rFonts w:ascii="Arial" w:hAnsi="Arial"/>
          <w:sz w:val="22"/>
        </w:rPr>
        <w:t xml:space="preserve"> </w:t>
      </w:r>
    </w:p>
    <w:p w14:paraId="7E0E14F8" w14:textId="77777777" w:rsidR="00C62E57" w:rsidRPr="00C62E57" w:rsidRDefault="00C62E57" w:rsidP="00C62E57">
      <w:pPr>
        <w:pStyle w:val="Variableexplanation"/>
        <w:rPr>
          <w:rFonts w:ascii="Arial" w:hAnsi="Arial"/>
          <w:sz w:val="22"/>
        </w:rPr>
      </w:pPr>
      <w:r w:rsidRPr="00C62E57">
        <w:rPr>
          <w:rFonts w:ascii="Arial" w:hAnsi="Arial"/>
          <w:sz w:val="22"/>
        </w:rPr>
        <w:t>AdjTariff</w:t>
      </w:r>
      <w:r w:rsidRPr="00C62E57">
        <w:rPr>
          <w:rFonts w:ascii="Arial" w:hAnsi="Arial"/>
          <w:sz w:val="22"/>
          <w:vertAlign w:val="subscript"/>
        </w:rPr>
        <w:t>i</w:t>
      </w:r>
      <w:r w:rsidRPr="00C62E57">
        <w:rPr>
          <w:rFonts w:ascii="Arial" w:hAnsi="Arial"/>
          <w:sz w:val="22"/>
        </w:rPr>
        <w:t xml:space="preserve"> = </w:t>
      </w:r>
      <w:r w:rsidRPr="00C62E57">
        <w:rPr>
          <w:rFonts w:ascii="Arial" w:hAnsi="Arial"/>
          <w:sz w:val="22"/>
        </w:rPr>
        <w:tab/>
      </w:r>
      <w:r w:rsidRPr="00C62E57">
        <w:rPr>
          <w:rFonts w:ascii="Arial" w:hAnsi="Arial"/>
          <w:sz w:val="22"/>
        </w:rPr>
        <w:tab/>
        <w:t>AdjTariff (from 14.14.5) applicable in time period ‘i’.</w:t>
      </w:r>
    </w:p>
    <w:p w14:paraId="7D477556" w14:textId="77777777" w:rsidR="00C62E57" w:rsidRDefault="00C62E57" w:rsidP="00B56030">
      <w:pPr>
        <w:pStyle w:val="Variableexplanation"/>
        <w:tabs>
          <w:tab w:val="left" w:pos="720"/>
        </w:tabs>
        <w:ind w:left="1627" w:hanging="1365"/>
        <w:rPr>
          <w:rFonts w:ascii="Arial" w:hAnsi="Arial"/>
          <w:sz w:val="22"/>
        </w:rPr>
      </w:pPr>
    </w:p>
    <w:p w14:paraId="396D5F33" w14:textId="77777777" w:rsidR="000C762C" w:rsidRDefault="000C762C" w:rsidP="00B56030">
      <w:pPr>
        <w:pStyle w:val="Variableexplanation"/>
        <w:tabs>
          <w:tab w:val="left" w:pos="720"/>
        </w:tabs>
        <w:ind w:left="1627" w:hanging="1365"/>
        <w:rPr>
          <w:rFonts w:ascii="Arial" w:hAnsi="Arial"/>
          <w:sz w:val="22"/>
        </w:rPr>
      </w:pPr>
    </w:p>
    <w:p w14:paraId="33EA0437" w14:textId="77777777" w:rsidR="000C762C" w:rsidRDefault="000C762C"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Pr>
          <w:rFonts w:ascii="Arial" w:hAnsi="Arial"/>
          <w:sz w:val="22"/>
          <w:vertAlign w:val="subscript"/>
        </w:rPr>
        <w:t>D</w:t>
      </w:r>
      <w:r w:rsidRPr="000B6C0D">
        <w:rPr>
          <w:rFonts w:ascii="Arial" w:hAnsi="Arial"/>
          <w:sz w:val="22"/>
          <w:vertAlign w:val="subscript"/>
        </w:rPr>
        <w:t>i</w:t>
      </w:r>
      <w:r>
        <w:rPr>
          <w:rFonts w:ascii="Arial" w:hAnsi="Arial"/>
          <w:sz w:val="22"/>
        </w:rPr>
        <w:t>=</w:t>
      </w:r>
      <w:r>
        <w:rPr>
          <w:rFonts w:ascii="Arial" w:hAnsi="Arial"/>
          <w:sz w:val="22"/>
        </w:rPr>
        <w:tab/>
      </w:r>
      <w:r>
        <w:rPr>
          <w:rFonts w:ascii="Arial" w:hAnsi="Arial"/>
          <w:sz w:val="22"/>
        </w:rPr>
        <w:tab/>
      </w:r>
      <w:r w:rsidRPr="003D53D0">
        <w:rPr>
          <w:rFonts w:ascii="Arial" w:hAnsi="Arial"/>
          <w:sz w:val="22"/>
        </w:rPr>
        <w:t xml:space="preserve">Effective </w:t>
      </w:r>
      <w:r w:rsidR="00010EB2" w:rsidRPr="003D53D0">
        <w:rPr>
          <w:rFonts w:ascii="Arial" w:hAnsi="Arial"/>
          <w:sz w:val="22"/>
        </w:rPr>
        <w:t xml:space="preserve">HH </w:t>
      </w:r>
      <w:r w:rsidRPr="00D1196E">
        <w:rPr>
          <w:rFonts w:ascii="Arial" w:hAnsi="Arial"/>
          <w:sz w:val="22"/>
        </w:rPr>
        <w:t xml:space="preserve">Demand </w:t>
      </w:r>
      <w:r w:rsidR="00010EB2" w:rsidRPr="001B7106">
        <w:rPr>
          <w:rFonts w:ascii="Arial" w:hAnsi="Arial"/>
          <w:sz w:val="22"/>
        </w:rPr>
        <w:t xml:space="preserve">Locational </w:t>
      </w:r>
      <w:r w:rsidRPr="00B779B8">
        <w:rPr>
          <w:rFonts w:ascii="Arial" w:hAnsi="Arial"/>
          <w:sz w:val="22"/>
        </w:rPr>
        <w:t>TNUoS Tariff expressed in £/kW</w:t>
      </w:r>
    </w:p>
    <w:p w14:paraId="33B07FE8" w14:textId="77777777" w:rsidR="000C762C" w:rsidRDefault="000C762C" w:rsidP="00B56030">
      <w:pPr>
        <w:pStyle w:val="Variableexplanation"/>
        <w:tabs>
          <w:tab w:val="left" w:pos="720"/>
        </w:tabs>
        <w:ind w:left="1627" w:hanging="1365"/>
        <w:rPr>
          <w:rFonts w:ascii="Arial" w:hAnsi="Arial"/>
          <w:sz w:val="22"/>
        </w:rPr>
      </w:pPr>
    </w:p>
    <w:p w14:paraId="1527BD87" w14:textId="77777777" w:rsidR="00F248BB" w:rsidRDefault="000C762C" w:rsidP="00A26D6E">
      <w:pPr>
        <w:pStyle w:val="Variableexplanation"/>
        <w:tabs>
          <w:tab w:val="left" w:pos="720"/>
        </w:tabs>
        <w:ind w:left="1627" w:hanging="1365"/>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The effective Transmission Network Use of System tariff (TNUoS) for embedded exports can now be calculated by expressing the embedded export tariff in £/kW values:</w:t>
      </w:r>
    </w:p>
    <w:p w14:paraId="309E9A24" w14:textId="77777777" w:rsidR="00A26D6E" w:rsidRDefault="00A26D6E" w:rsidP="00A26D6E">
      <w:pPr>
        <w:pStyle w:val="Variableexplanation"/>
        <w:tabs>
          <w:tab w:val="left" w:pos="720"/>
        </w:tabs>
        <w:ind w:left="1627" w:hanging="1365"/>
        <w:rPr>
          <w:rFonts w:ascii="Arial" w:hAnsi="Arial"/>
          <w:sz w:val="22"/>
        </w:rPr>
      </w:pPr>
    </w:p>
    <w:p w14:paraId="4F8C3676" w14:textId="0A2812D4" w:rsidR="00A26D6E" w:rsidRPr="008A41B4" w:rsidRDefault="00672F6E" w:rsidP="00AB4296">
      <w:pPr>
        <w:pStyle w:val="Variableexplanation"/>
        <w:tabs>
          <w:tab w:val="left" w:pos="720"/>
        </w:tabs>
        <w:ind w:left="1627" w:hanging="1365"/>
        <w:jc w:val="center"/>
        <w:rPr>
          <w:rFonts w:ascii="Arial" w:hAnsi="Arial"/>
          <w:sz w:val="22"/>
        </w:rPr>
      </w:pPr>
      <m:oMathPara>
        <m:oMath>
          <m:sSub>
            <m:sSubPr>
              <m:ctrlPr>
                <w:rPr>
                  <w:rFonts w:ascii="Cambria Math" w:hAnsi="Cambria Math" w:cs="Arial"/>
                  <w:i/>
                </w:rPr>
              </m:ctrlPr>
            </m:sSubPr>
            <m:e>
              <m:r>
                <w:rPr>
                  <w:rFonts w:ascii="Cambria Math" w:hAnsi="Cambria Math" w:cs="Arial"/>
                </w:rPr>
                <m:t>ET</m:t>
              </m:r>
            </m:e>
            <m:sub>
              <m:r>
                <w:rPr>
                  <w:rFonts w:ascii="Cambria Math" w:hAnsi="Cambria Math" w:cs="Arial"/>
                </w:rPr>
                <m:t>EEi</m:t>
              </m:r>
            </m:sub>
          </m:sSub>
          <m:r>
            <w:rPr>
              <w:rFonts w:ascii="Cambria Math" w:hAnsi="Cambria Math" w:cs="Arial"/>
            </w:rPr>
            <m:t>=</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num>
            <m:den>
              <m:r>
                <w:rPr>
                  <w:rFonts w:ascii="Cambria Math" w:hAnsi="Cambria Math" w:cs="Arial"/>
                </w:rPr>
                <m:t>1000</m:t>
              </m:r>
            </m:den>
          </m:f>
        </m:oMath>
      </m:oMathPara>
    </w:p>
    <w:p w14:paraId="51122F79" w14:textId="77777777" w:rsidR="00F248BB" w:rsidRDefault="00F248BB" w:rsidP="00F248BB">
      <w:pPr>
        <w:pStyle w:val="Variableexplanation"/>
        <w:tabs>
          <w:tab w:val="left" w:pos="720"/>
        </w:tabs>
        <w:ind w:left="1627" w:hanging="1365"/>
        <w:rPr>
          <w:rFonts w:ascii="Arial" w:hAnsi="Arial"/>
          <w:sz w:val="22"/>
        </w:rPr>
      </w:pPr>
    </w:p>
    <w:p w14:paraId="41B4104B" w14:textId="77777777" w:rsidR="00F248BB" w:rsidRPr="009F2380" w:rsidRDefault="00F248BB" w:rsidP="00AB4296">
      <w:pPr>
        <w:pStyle w:val="Header"/>
        <w:ind w:firstLine="720"/>
        <w:jc w:val="both"/>
        <w:rPr>
          <w:rFonts w:ascii="Arial" w:hAnsi="Arial" w:cs="Arial"/>
        </w:rPr>
      </w:pPr>
      <w:r w:rsidRPr="009F2380">
        <w:rPr>
          <w:rFonts w:ascii="Arial" w:hAnsi="Arial" w:cs="Arial"/>
        </w:rPr>
        <w:t>Where</w:t>
      </w:r>
    </w:p>
    <w:p w14:paraId="33E1F732" w14:textId="77777777" w:rsidR="00F248BB" w:rsidRDefault="00F248BB" w:rsidP="00F248BB">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Pr>
          <w:rFonts w:ascii="Arial" w:hAnsi="Arial"/>
          <w:sz w:val="22"/>
          <w:vertAlign w:val="subscript"/>
        </w:rPr>
        <w:t>EE</w:t>
      </w:r>
      <w:r w:rsidRPr="000B6C0D">
        <w:rPr>
          <w:rFonts w:ascii="Arial" w:hAnsi="Arial"/>
          <w:sz w:val="22"/>
          <w:vertAlign w:val="subscript"/>
        </w:rPr>
        <w:t>i</w:t>
      </w:r>
      <w:r>
        <w:rPr>
          <w:rFonts w:ascii="Arial" w:hAnsi="Arial"/>
          <w:sz w:val="22"/>
        </w:rPr>
        <w:t>=</w:t>
      </w:r>
      <w:r>
        <w:rPr>
          <w:rFonts w:ascii="Arial" w:hAnsi="Arial"/>
          <w:sz w:val="22"/>
        </w:rPr>
        <w:tab/>
      </w:r>
      <w:r>
        <w:rPr>
          <w:rFonts w:ascii="Arial" w:hAnsi="Arial"/>
          <w:sz w:val="22"/>
        </w:rPr>
        <w:tab/>
      </w:r>
      <w:r w:rsidR="00A26D6E">
        <w:rPr>
          <w:rFonts w:ascii="Arial" w:hAnsi="Arial"/>
          <w:sz w:val="22"/>
        </w:rPr>
        <w:t>Effective Embedded Export TNUoS Tariff expressed in £/kW</w:t>
      </w:r>
    </w:p>
    <w:p w14:paraId="7ED50CDB" w14:textId="77777777" w:rsidR="00F248BB" w:rsidRDefault="00F248BB" w:rsidP="00F248BB">
      <w:pPr>
        <w:pStyle w:val="Variableexplanation"/>
        <w:tabs>
          <w:tab w:val="left" w:pos="720"/>
        </w:tabs>
        <w:ind w:left="1627" w:hanging="1365"/>
        <w:rPr>
          <w:rFonts w:ascii="Arial" w:hAnsi="Arial"/>
          <w:sz w:val="22"/>
        </w:rPr>
      </w:pPr>
    </w:p>
    <w:p w14:paraId="4E5B29A4" w14:textId="77777777" w:rsidR="00B56030" w:rsidRDefault="00B56030" w:rsidP="00B56030">
      <w:pPr>
        <w:pStyle w:val="Variableexplanation"/>
        <w:tabs>
          <w:tab w:val="left" w:pos="720"/>
        </w:tabs>
        <w:ind w:left="1627" w:hanging="1365"/>
        <w:rPr>
          <w:rFonts w:ascii="Arial" w:hAnsi="Arial"/>
          <w:sz w:val="22"/>
        </w:rPr>
      </w:pPr>
    </w:p>
    <w:p w14:paraId="1A594AA1" w14:textId="77777777" w:rsidR="006661FE" w:rsidRDefault="00B56030" w:rsidP="000B6C0D">
      <w:pPr>
        <w:pStyle w:val="Variableexplanation"/>
        <w:tabs>
          <w:tab w:val="clear" w:pos="1134"/>
          <w:tab w:val="left" w:pos="720"/>
        </w:tabs>
        <w:ind w:left="720"/>
        <w:rPr>
          <w:rFonts w:ascii="Arial" w:hAnsi="Arial"/>
          <w:sz w:val="22"/>
        </w:rPr>
      </w:pPr>
      <w:r>
        <w:rPr>
          <w:rFonts w:ascii="Arial" w:hAnsi="Arial"/>
          <w:sz w:val="22"/>
        </w:rPr>
        <w:tab/>
        <w:t>For the purposes of the annual Statement of Use of System Charges ET</w:t>
      </w:r>
      <w:r w:rsidRPr="007579AE">
        <w:rPr>
          <w:rFonts w:ascii="Arial" w:hAnsi="Arial"/>
          <w:sz w:val="22"/>
          <w:vertAlign w:val="subscript"/>
        </w:rPr>
        <w:t>Gi</w:t>
      </w:r>
      <w:r>
        <w:rPr>
          <w:rFonts w:ascii="Arial" w:hAnsi="Arial"/>
          <w:sz w:val="22"/>
        </w:rPr>
        <w:t xml:space="preserve"> will be published as </w:t>
      </w:r>
      <w:r w:rsidRPr="00B56030">
        <w:rPr>
          <w:rFonts w:ascii="Arial" w:hAnsi="Arial"/>
          <w:sz w:val="22"/>
        </w:rPr>
        <w:t>ITT</w:t>
      </w:r>
      <w:r w:rsidRPr="00B56030">
        <w:rPr>
          <w:rFonts w:ascii="Arial" w:hAnsi="Arial"/>
          <w:sz w:val="22"/>
          <w:vertAlign w:val="subscript"/>
        </w:rPr>
        <w:t>GiPS</w:t>
      </w:r>
      <w:r w:rsidRPr="000B6C0D">
        <w:rPr>
          <w:rFonts w:ascii="Arial" w:hAnsi="Arial"/>
          <w:sz w:val="22"/>
        </w:rPr>
        <w:t>; ITT</w:t>
      </w:r>
      <w:r w:rsidRPr="000B6C0D">
        <w:rPr>
          <w:rFonts w:ascii="Arial" w:hAnsi="Arial"/>
          <w:sz w:val="22"/>
          <w:vertAlign w:val="subscript"/>
        </w:rPr>
        <w:t>GiYRNS</w:t>
      </w:r>
      <w:r w:rsidRPr="000B6C0D">
        <w:rPr>
          <w:rFonts w:ascii="Arial" w:hAnsi="Arial"/>
          <w:sz w:val="22"/>
        </w:rPr>
        <w:t>, ITT</w:t>
      </w:r>
      <w:r w:rsidRPr="000B6C0D">
        <w:rPr>
          <w:rFonts w:ascii="Arial" w:hAnsi="Arial"/>
          <w:sz w:val="22"/>
          <w:vertAlign w:val="subscript"/>
        </w:rPr>
        <w:t>GiYRS,</w:t>
      </w:r>
      <w:r>
        <w:rPr>
          <w:rFonts w:ascii="Arial" w:hAnsi="Arial"/>
          <w:sz w:val="22"/>
          <w:vertAlign w:val="subscript"/>
        </w:rPr>
        <w:t xml:space="preserve"> </w:t>
      </w:r>
      <w:r>
        <w:rPr>
          <w:rFonts w:ascii="Arial" w:hAnsi="Arial"/>
          <w:sz w:val="22"/>
        </w:rPr>
        <w:t>LT</w:t>
      </w:r>
      <w:r w:rsidRPr="00EA7EDB">
        <w:rPr>
          <w:rFonts w:ascii="Arial" w:hAnsi="Arial"/>
          <w:sz w:val="22"/>
          <w:vertAlign w:val="subscript"/>
        </w:rPr>
        <w:t>Gi</w:t>
      </w:r>
      <w:r>
        <w:rPr>
          <w:rFonts w:ascii="Arial" w:hAnsi="Arial"/>
          <w:sz w:val="22"/>
          <w:vertAlign w:val="subscript"/>
        </w:rPr>
        <w:t xml:space="preserve">  </w:t>
      </w:r>
      <w:r w:rsidR="00C62E57">
        <w:rPr>
          <w:rFonts w:ascii="Arial" w:hAnsi="Arial"/>
          <w:sz w:val="22"/>
        </w:rPr>
        <w:t>and AdjTariff</w:t>
      </w:r>
      <w:r w:rsidR="00C62E57" w:rsidRPr="008B5A73">
        <w:rPr>
          <w:rFonts w:ascii="Arial" w:hAnsi="Arial"/>
          <w:sz w:val="22"/>
          <w:vertAlign w:val="subscript"/>
        </w:rPr>
        <w:t>i</w:t>
      </w:r>
      <w:r w:rsidR="00C62E57">
        <w:rPr>
          <w:rFonts w:ascii="Arial" w:hAnsi="Arial"/>
          <w:sz w:val="22"/>
        </w:rPr>
        <w:t xml:space="preserve"> (if required)</w:t>
      </w:r>
    </w:p>
    <w:p w14:paraId="6E90B1FE" w14:textId="77777777" w:rsidR="006661FE" w:rsidRDefault="006661FE" w:rsidP="006661FE">
      <w:pPr>
        <w:pStyle w:val="Variableexplanation"/>
        <w:tabs>
          <w:tab w:val="clear" w:pos="1134"/>
          <w:tab w:val="left" w:pos="720"/>
        </w:tabs>
        <w:rPr>
          <w:rFonts w:ascii="Arial" w:hAnsi="Arial"/>
          <w:sz w:val="22"/>
        </w:rPr>
      </w:pPr>
    </w:p>
    <w:p w14:paraId="40093D42" w14:textId="77777777" w:rsidR="006661FE" w:rsidRDefault="006661FE" w:rsidP="007D27B2">
      <w:pPr>
        <w:pStyle w:val="1"/>
        <w:numPr>
          <w:ilvl w:val="0"/>
          <w:numId w:val="123"/>
        </w:numPr>
        <w:jc w:val="both"/>
      </w:pPr>
      <w:r>
        <w:t xml:space="preserve">Where tariffs do not change mid way through a </w:t>
      </w:r>
      <w:r w:rsidR="00A3322B" w:rsidRPr="00A3322B">
        <w:rPr>
          <w:b/>
        </w:rPr>
        <w:t>Financial Year</w:t>
      </w:r>
      <w:r>
        <w:t xml:space="preserve">, final demand and generation tariffs will be the same as the effective tariffs.  </w:t>
      </w:r>
    </w:p>
    <w:p w14:paraId="3D7FDAAD" w14:textId="1C62C4C6" w:rsidR="00A26D6E" w:rsidRDefault="008A41B4" w:rsidP="00AB4296">
      <w:pPr>
        <w:ind w:firstLine="720"/>
        <w:jc w:val="center"/>
        <w:rPr>
          <w:rFonts w:ascii="Arial" w:hAnsi="Arial"/>
        </w:rPr>
      </w:pPr>
      <w:r>
        <w:rPr>
          <w:noProof/>
          <w:position w:val="-12"/>
        </w:rPr>
        <w:drawing>
          <wp:inline distT="0" distB="0" distL="0" distR="0" wp14:anchorId="36725582" wp14:editId="6C5F3AE1">
            <wp:extent cx="770255" cy="237490"/>
            <wp:effectExtent l="0" t="0" r="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770255" cy="237490"/>
                    </a:xfrm>
                    <a:prstGeom prst="rect">
                      <a:avLst/>
                    </a:prstGeom>
                    <a:noFill/>
                    <a:ln>
                      <a:noFill/>
                    </a:ln>
                  </pic:spPr>
                </pic:pic>
              </a:graphicData>
            </a:graphic>
          </wp:inline>
        </w:drawing>
      </w:r>
    </w:p>
    <w:p w14:paraId="6CF5068C" w14:textId="2099D464" w:rsidR="00A26D6E" w:rsidRDefault="008A41B4" w:rsidP="00AB4296">
      <w:pPr>
        <w:ind w:firstLine="720"/>
        <w:jc w:val="center"/>
        <w:rPr>
          <w:rFonts w:ascii="Arial" w:hAnsi="Arial"/>
        </w:rPr>
      </w:pPr>
      <w:r>
        <w:rPr>
          <w:rFonts w:ascii="Arial" w:hAnsi="Arial"/>
          <w:noProof/>
          <w:position w:val="-12"/>
        </w:rPr>
        <w:drawing>
          <wp:inline distT="0" distB="0" distL="0" distR="0" wp14:anchorId="5B472714" wp14:editId="15A9727D">
            <wp:extent cx="791845" cy="237490"/>
            <wp:effectExtent l="0" t="0" r="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791845" cy="237490"/>
                    </a:xfrm>
                    <a:prstGeom prst="rect">
                      <a:avLst/>
                    </a:prstGeom>
                    <a:noFill/>
                    <a:ln>
                      <a:noFill/>
                    </a:ln>
                  </pic:spPr>
                </pic:pic>
              </a:graphicData>
            </a:graphic>
          </wp:inline>
        </w:drawing>
      </w:r>
    </w:p>
    <w:p w14:paraId="0F0911B0" w14:textId="352AE0B4" w:rsidR="006661FE" w:rsidRPr="008A41B4" w:rsidRDefault="008A41B4" w:rsidP="00AB4296">
      <w:pPr>
        <w:ind w:firstLine="720"/>
        <w:jc w:val="center"/>
        <w:rPr>
          <w:rFonts w:ascii="Arial" w:hAnsi="Arial"/>
        </w:rPr>
      </w:pPr>
      <m:oMathPara>
        <m:oMath>
          <m:r>
            <w:rPr>
              <w:rFonts w:ascii="Cambria Math" w:hAnsi="Cambria Math"/>
            </w:rPr>
            <m:t xml:space="preserve">  </m:t>
          </m:r>
          <m:sSub>
            <m:sSubPr>
              <m:ctrlPr>
                <w:rPr>
                  <w:rFonts w:ascii="Cambria Math" w:hAnsi="Cambria Math"/>
                  <w:i/>
                </w:rPr>
              </m:ctrlPr>
            </m:sSubPr>
            <m:e>
              <m:r>
                <w:rPr>
                  <w:rFonts w:ascii="Cambria Math" w:hAnsi="Cambria Math"/>
                </w:rPr>
                <m:t>FT</m:t>
              </m:r>
            </m:e>
            <m:sub>
              <m:r>
                <w:rPr>
                  <w:rFonts w:ascii="Cambria Math" w:hAnsi="Cambria Math"/>
                </w:rPr>
                <m:t>EEAi</m:t>
              </m:r>
            </m:sub>
          </m:sSub>
          <m:r>
            <w:rPr>
              <w:rFonts w:ascii="Cambria Math" w:hAnsi="Cambria Math"/>
            </w:rPr>
            <m:t>=</m:t>
          </m:r>
          <m:sSub>
            <m:sSubPr>
              <m:ctrlPr>
                <w:rPr>
                  <w:rFonts w:ascii="Cambria Math" w:hAnsi="Cambria Math"/>
                  <w:i/>
                </w:rPr>
              </m:ctrlPr>
            </m:sSubPr>
            <m:e>
              <m:r>
                <w:rPr>
                  <w:rFonts w:ascii="Cambria Math" w:hAnsi="Cambria Math"/>
                </w:rPr>
                <m:t>ET</m:t>
              </m:r>
            </m:e>
            <m:sub>
              <m:r>
                <w:rPr>
                  <w:rFonts w:ascii="Cambria Math" w:hAnsi="Cambria Math"/>
                </w:rPr>
                <m:t>EEi</m:t>
              </m:r>
            </m:sub>
          </m:sSub>
        </m:oMath>
      </m:oMathPara>
    </w:p>
    <w:p w14:paraId="69F844E8" w14:textId="77777777" w:rsidR="006661FE" w:rsidRDefault="006661FE" w:rsidP="006661FE">
      <w:pPr>
        <w:pStyle w:val="1"/>
        <w:ind w:left="720"/>
        <w:jc w:val="both"/>
      </w:pPr>
    </w:p>
    <w:p w14:paraId="74786C6B" w14:textId="77777777" w:rsidR="006661FE" w:rsidRDefault="006661FE" w:rsidP="007D27B2">
      <w:pPr>
        <w:pStyle w:val="1"/>
        <w:numPr>
          <w:ilvl w:val="0"/>
          <w:numId w:val="123"/>
        </w:numPr>
        <w:jc w:val="both"/>
      </w:pPr>
      <w:r>
        <w:t>Where tariffs are changed part way through the year, the final tariffs will be calculated by scaling the effective tariffs to reflect that the tariffs are only applicable for part of the year and parties may have already incurred TNUoS liability.</w:t>
      </w:r>
    </w:p>
    <w:p w14:paraId="4AE4338A" w14:textId="14B8C1CC" w:rsidR="00A26D6E" w:rsidRDefault="008A41B4" w:rsidP="00B67876">
      <w:pPr>
        <w:ind w:firstLine="720"/>
        <w:jc w:val="center"/>
        <w:rPr>
          <w:rFonts w:ascii="Arial" w:hAnsi="Arial"/>
        </w:rPr>
      </w:pPr>
      <w:r>
        <w:rPr>
          <w:noProof/>
          <w:position w:val="-60"/>
        </w:rPr>
        <w:drawing>
          <wp:inline distT="0" distB="0" distL="0" distR="0" wp14:anchorId="0932E962" wp14:editId="600AADC1">
            <wp:extent cx="2117090" cy="864235"/>
            <wp:effectExtent l="0" t="0" r="0"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2117090" cy="864235"/>
                    </a:xfrm>
                    <a:prstGeom prst="rect">
                      <a:avLst/>
                    </a:prstGeom>
                    <a:noFill/>
                    <a:ln>
                      <a:noFill/>
                    </a:ln>
                  </pic:spPr>
                </pic:pic>
              </a:graphicData>
            </a:graphic>
          </wp:inline>
        </w:drawing>
      </w:r>
      <w:r w:rsidR="006661FE">
        <w:rPr>
          <w:rFonts w:ascii="Arial" w:hAnsi="Arial"/>
        </w:rPr>
        <w:t xml:space="preserve">  </w:t>
      </w:r>
    </w:p>
    <w:p w14:paraId="2F9A19EA" w14:textId="6C44E4D1" w:rsidR="006661FE" w:rsidRDefault="008A41B4" w:rsidP="006661FE">
      <w:pPr>
        <w:ind w:firstLine="720"/>
        <w:jc w:val="both"/>
        <w:rPr>
          <w:rFonts w:ascii="Arial" w:hAnsi="Arial"/>
        </w:rPr>
      </w:pPr>
      <w:r>
        <w:rPr>
          <w:rFonts w:ascii="Arial" w:hAnsi="Arial"/>
          <w:noProof/>
          <w:position w:val="-60"/>
        </w:rPr>
        <w:drawing>
          <wp:inline distT="0" distB="0" distL="0" distR="0" wp14:anchorId="013007C8" wp14:editId="35E34E70">
            <wp:extent cx="2239010" cy="864235"/>
            <wp:effectExtent l="0" t="0" r="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6661FE">
        <w:rPr>
          <w:rFonts w:ascii="Arial" w:hAnsi="Arial"/>
        </w:rPr>
        <w:t xml:space="preserve">           </w:t>
      </w:r>
      <w:r w:rsidR="00A26D6E">
        <w:rPr>
          <w:rFonts w:ascii="Arial" w:hAnsi="Arial"/>
        </w:rPr>
        <w:t xml:space="preserve">and </w:t>
      </w:r>
      <w:r w:rsidR="00A26D6E">
        <w:rPr>
          <w:rFonts w:ascii="Arial" w:hAnsi="Arial"/>
        </w:rPr>
        <w:tab/>
      </w:r>
      <m:oMath>
        <m:sSub>
          <m:sSubPr>
            <m:ctrlPr>
              <w:rPr>
                <w:rFonts w:ascii="Cambria Math" w:eastAsia="Calibri" w:hAnsi="Cambria Math"/>
                <w:i/>
              </w:rPr>
            </m:ctrlPr>
          </m:sSubPr>
          <m:e>
            <m:r>
              <w:rPr>
                <w:rFonts w:ascii="Cambria Math" w:eastAsia="Calibri" w:hAnsi="Cambria Math"/>
              </w:rPr>
              <m:t>FT</m:t>
            </m:r>
          </m:e>
          <m:sub>
            <m:r>
              <w:rPr>
                <w:rFonts w:ascii="Cambria Math" w:eastAsia="Calibri" w:hAnsi="Cambria Math"/>
              </w:rPr>
              <m:t>EEi</m:t>
            </m:r>
          </m:sub>
        </m:sSub>
        <m:r>
          <w:rPr>
            <w:rFonts w:ascii="Cambria Math" w:eastAsia="Calibri" w:hAnsi="Cambria Math"/>
          </w:rPr>
          <m:t>=</m:t>
        </m:r>
        <m:f>
          <m:fPr>
            <m:ctrlPr>
              <w:rPr>
                <w:rFonts w:ascii="Cambria Math" w:eastAsia="Calibri" w:hAnsi="Cambria Math"/>
                <w:i/>
              </w:rPr>
            </m:ctrlPr>
          </m:fPr>
          <m:num>
            <m:r>
              <w:rPr>
                <w:rFonts w:ascii="Cambria Math" w:eastAsia="Calibri" w:hAnsi="Cambria Math"/>
              </w:rPr>
              <m:t>12×(</m:t>
            </m:r>
            <m:sSub>
              <m:sSubPr>
                <m:ctrlPr>
                  <w:rPr>
                    <w:rFonts w:ascii="Cambria Math" w:eastAsia="Calibri" w:hAnsi="Cambria Math"/>
                    <w:i/>
                  </w:rPr>
                </m:ctrlPr>
              </m:sSubPr>
              <m:e>
                <m:r>
                  <w:rPr>
                    <w:rFonts w:ascii="Cambria Math" w:eastAsia="Calibri" w:hAnsi="Cambria Math"/>
                  </w:rPr>
                  <m:t>ET</m:t>
                </m:r>
              </m:e>
              <m:sub>
                <m:r>
                  <w:rPr>
                    <w:rFonts w:ascii="Cambria Math" w:eastAsia="Calibri" w:hAnsi="Cambria Math"/>
                  </w:rPr>
                  <m:t>EEi</m:t>
                </m:r>
              </m:sub>
            </m:sSub>
            <m:r>
              <w:rPr>
                <w:rFonts w:ascii="Cambria Math" w:eastAsia="Calibri" w:hAnsi="Cambria Math"/>
              </w:rPr>
              <m:t>×</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r>
                  <w:rPr>
                    <w:rFonts w:ascii="Cambria Math" w:eastAsia="Calibri" w:hAnsi="Cambria Math"/>
                  </w:rPr>
                  <m:t>-</m:t>
                </m:r>
                <m:sSub>
                  <m:sSubPr>
                    <m:ctrlPr>
                      <w:rPr>
                        <w:rFonts w:ascii="Cambria Math" w:eastAsia="Calibri" w:hAnsi="Cambria Math"/>
                        <w:i/>
                      </w:rPr>
                    </m:ctrlPr>
                  </m:sSubPr>
                  <m:e>
                    <m:r>
                      <w:rPr>
                        <w:rFonts w:ascii="Cambria Math" w:eastAsia="Calibri" w:hAnsi="Cambria Math"/>
                      </w:rPr>
                      <m:t>FL</m:t>
                    </m:r>
                  </m:e>
                  <m:sub>
                    <m:r>
                      <w:rPr>
                        <w:rFonts w:ascii="Cambria Math" w:eastAsia="Calibri" w:hAnsi="Cambria Math"/>
                      </w:rPr>
                      <m:t>Di</m:t>
                    </m:r>
                  </m:sub>
                </m:sSub>
                <m:r>
                  <w:rPr>
                    <w:rFonts w:ascii="Cambria Math" w:eastAsia="Calibri" w:hAnsi="Cambria Math"/>
                  </w:rPr>
                  <m:t>)</m:t>
                </m:r>
              </m:e>
            </m:nary>
          </m:num>
          <m:den>
            <m:r>
              <w:rPr>
                <w:rFonts w:ascii="Cambria Math" w:eastAsia="Calibri" w:hAnsi="Cambria Math"/>
              </w:rPr>
              <m:t>b×</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e>
            </m:nary>
          </m:den>
        </m:f>
      </m:oMath>
      <w:r w:rsidR="006661FE">
        <w:rPr>
          <w:rFonts w:ascii="Arial" w:hAnsi="Arial"/>
        </w:rPr>
        <w:t xml:space="preserve">     </w:t>
      </w:r>
    </w:p>
    <w:p w14:paraId="45E0E53F" w14:textId="77777777" w:rsidR="006661FE" w:rsidRDefault="006661FE" w:rsidP="006661FE">
      <w:pPr>
        <w:pStyle w:val="1"/>
        <w:ind w:left="720"/>
        <w:jc w:val="both"/>
      </w:pPr>
      <w:r>
        <w:t>Where:</w:t>
      </w:r>
    </w:p>
    <w:p w14:paraId="5FC7876A" w14:textId="77777777" w:rsidR="006661FE" w:rsidRDefault="006661FE" w:rsidP="006661FE">
      <w:pPr>
        <w:pStyle w:val="1"/>
        <w:ind w:left="720"/>
        <w:jc w:val="both"/>
      </w:pPr>
      <w:r>
        <w:t>b = number of months the revised tariff is applicable for</w:t>
      </w:r>
    </w:p>
    <w:p w14:paraId="04A2CC12" w14:textId="77777777" w:rsidR="006661FE" w:rsidRDefault="006661FE" w:rsidP="006661FE">
      <w:pPr>
        <w:pStyle w:val="1"/>
        <w:ind w:left="720"/>
        <w:jc w:val="both"/>
      </w:pPr>
      <w:r>
        <w:t>FL = Forecast liability incurred over the period that the original tariff is applicable for</w:t>
      </w:r>
    </w:p>
    <w:p w14:paraId="747B8ADA" w14:textId="77777777" w:rsidR="006661FE" w:rsidRDefault="006661FE" w:rsidP="006661FE">
      <w:pPr>
        <w:pStyle w:val="Variableexplanation"/>
        <w:rPr>
          <w:rFonts w:ascii="Arial" w:hAnsi="Arial"/>
          <w:sz w:val="22"/>
        </w:rPr>
      </w:pPr>
    </w:p>
    <w:p w14:paraId="428AD5DD" w14:textId="77777777" w:rsidR="006224F9" w:rsidRDefault="006224F9" w:rsidP="006224F9">
      <w:pPr>
        <w:pStyle w:val="1"/>
        <w:ind w:left="720"/>
        <w:jc w:val="both"/>
      </w:pPr>
      <w:r>
        <w:t>Note: The ET</w:t>
      </w:r>
      <w:r w:rsidRPr="00215B08">
        <w:rPr>
          <w:vertAlign w:val="subscript"/>
        </w:rPr>
        <w:t>Gi</w:t>
      </w:r>
      <w:r>
        <w:t xml:space="preserve"> element used in the formula above will be based on an individual Power Stations PS flag and ALF for Power Station G</w:t>
      </w:r>
      <w:r w:rsidRPr="00215B08">
        <w:rPr>
          <w:vertAlign w:val="subscript"/>
        </w:rPr>
        <w:t>Gi</w:t>
      </w:r>
      <w:r>
        <w:t xml:space="preserve">, aggregated to ensure overall correct revenue recovery. </w:t>
      </w:r>
    </w:p>
    <w:p w14:paraId="633B651C" w14:textId="77777777" w:rsidR="006224F9" w:rsidRDefault="006224F9" w:rsidP="006661FE">
      <w:pPr>
        <w:pStyle w:val="Variableexplanation"/>
        <w:rPr>
          <w:rFonts w:ascii="Arial" w:hAnsi="Arial"/>
          <w:sz w:val="22"/>
        </w:rPr>
      </w:pPr>
    </w:p>
    <w:p w14:paraId="78A2DD9A" w14:textId="77777777" w:rsidR="006661FE" w:rsidRDefault="006661FE" w:rsidP="007D27B2">
      <w:pPr>
        <w:pStyle w:val="1"/>
        <w:numPr>
          <w:ilvl w:val="0"/>
          <w:numId w:val="123"/>
        </w:numPr>
        <w:jc w:val="both"/>
      </w:pPr>
      <w:r>
        <w:t xml:space="preserve">If the final </w:t>
      </w:r>
      <w:r w:rsidR="00010EB2">
        <w:t>HH D</w:t>
      </w:r>
      <w:r>
        <w:t>emand</w:t>
      </w:r>
      <w:r w:rsidR="00010EB2">
        <w:t xml:space="preserve"> Locational</w:t>
      </w:r>
      <w:r>
        <w:t xml:space="preserve"> TNUoS Tariff results in a negative number then this is collared to £0/kW with the resultant revenue </w:t>
      </w:r>
      <w:r w:rsidR="00010EB2">
        <w:t xml:space="preserve">to be refunded to the </w:t>
      </w:r>
      <w:r w:rsidR="00010EB2" w:rsidRPr="00CD5631">
        <w:rPr>
          <w:b/>
        </w:rPr>
        <w:t>Final Demand</w:t>
      </w:r>
      <w:r w:rsidR="00010EB2">
        <w:t xml:space="preserve"> </w:t>
      </w:r>
      <w:r>
        <w:t>smeared over the remaining demand zones</w:t>
      </w:r>
      <w:r w:rsidR="00010EB2">
        <w:t xml:space="preserve"> via the </w:t>
      </w:r>
      <w:r w:rsidR="00010EB2" w:rsidRPr="00CD5631">
        <w:rPr>
          <w:b/>
        </w:rPr>
        <w:t>Transmission Demand Residual</w:t>
      </w:r>
      <w:r>
        <w:t>:</w:t>
      </w:r>
    </w:p>
    <w:p w14:paraId="1B1C5582" w14:textId="0C593ECF" w:rsidR="006661FE" w:rsidRDefault="006661FE" w:rsidP="006661FE">
      <w:pPr>
        <w:pStyle w:val="Variableexplanation"/>
        <w:tabs>
          <w:tab w:val="clear" w:pos="1134"/>
          <w:tab w:val="right" w:pos="709"/>
        </w:tabs>
        <w:rPr>
          <w:rFonts w:ascii="Arial" w:hAnsi="Arial"/>
        </w:rPr>
      </w:pPr>
      <w:r>
        <w:tab/>
      </w:r>
      <w:r>
        <w:tab/>
      </w:r>
      <w:r>
        <w:tab/>
      </w:r>
      <w:r>
        <w:tab/>
      </w:r>
      <w:r>
        <w:rPr>
          <w:rFonts w:ascii="Arial" w:hAnsi="Arial"/>
        </w:rPr>
        <w:t xml:space="preserve">If </w:t>
      </w:r>
      <w:r>
        <w:rPr>
          <w:rFonts w:ascii="Arial" w:hAnsi="Arial"/>
        </w:rPr>
        <w:tab/>
      </w:r>
      <w:r w:rsidR="008A41B4">
        <w:rPr>
          <w:rFonts w:ascii="Arial" w:hAnsi="Arial"/>
          <w:noProof/>
          <w:position w:val="-12"/>
        </w:rPr>
        <w:drawing>
          <wp:inline distT="0" distB="0" distL="0" distR="0" wp14:anchorId="6DB7CEAE" wp14:editId="5640BB2B">
            <wp:extent cx="554355" cy="237490"/>
            <wp:effectExtent l="0" t="0" r="0" b="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554355" cy="237490"/>
                    </a:xfrm>
                    <a:prstGeom prst="rect">
                      <a:avLst/>
                    </a:prstGeom>
                    <a:noFill/>
                    <a:ln>
                      <a:noFill/>
                    </a:ln>
                  </pic:spPr>
                </pic:pic>
              </a:graphicData>
            </a:graphic>
          </wp:inline>
        </w:drawing>
      </w:r>
      <w:r>
        <w:rPr>
          <w:rFonts w:ascii="Arial" w:hAnsi="Arial"/>
        </w:rPr>
        <w:t xml:space="preserve">, </w:t>
      </w:r>
      <w:r>
        <w:rPr>
          <w:rFonts w:ascii="Arial" w:hAnsi="Arial"/>
        </w:rPr>
        <w:tab/>
        <w:t xml:space="preserve">then </w:t>
      </w:r>
      <w:r>
        <w:rPr>
          <w:rFonts w:ascii="Arial" w:hAnsi="Arial"/>
          <w:i/>
        </w:rPr>
        <w:t>i</w:t>
      </w:r>
      <w:r>
        <w:rPr>
          <w:rFonts w:ascii="Arial" w:hAnsi="Arial"/>
        </w:rPr>
        <w:t xml:space="preserve"> = 1 to z </w:t>
      </w:r>
      <w:r>
        <w:rPr>
          <w:rFonts w:ascii="Arial" w:hAnsi="Arial"/>
        </w:rPr>
        <w:tab/>
      </w:r>
    </w:p>
    <w:p w14:paraId="290919BF" w14:textId="77777777" w:rsidR="006661FE" w:rsidRDefault="006661FE" w:rsidP="006661FE">
      <w:pPr>
        <w:pStyle w:val="Variableexplanation"/>
        <w:tabs>
          <w:tab w:val="clear" w:pos="1134"/>
          <w:tab w:val="right" w:pos="709"/>
        </w:tabs>
        <w:rPr>
          <w:rFonts w:ascii="Arial" w:hAnsi="Arial"/>
        </w:rPr>
      </w:pPr>
    </w:p>
    <w:p w14:paraId="5D2D6CBB" w14:textId="5BF5CE00" w:rsidR="006661FE" w:rsidRDefault="006661FE" w:rsidP="006661FE">
      <w:pPr>
        <w:pStyle w:val="Variableexplanation"/>
        <w:tabs>
          <w:tab w:val="clear" w:pos="1134"/>
          <w:tab w:val="right" w:pos="709"/>
        </w:tabs>
      </w:pPr>
      <w:r>
        <w:tab/>
      </w:r>
      <w:r>
        <w:tab/>
      </w:r>
      <w:r>
        <w:tab/>
      </w:r>
      <w:r>
        <w:rPr>
          <w:rFonts w:ascii="Arial" w:hAnsi="Arial"/>
          <w:sz w:val="22"/>
        </w:rPr>
        <w:t>Therefore,</w:t>
      </w:r>
      <w:r>
        <w:tab/>
        <w:t xml:space="preserve"> </w:t>
      </w:r>
      <w:r>
        <w:tab/>
      </w:r>
      <w:r w:rsidR="008A41B4">
        <w:rPr>
          <w:noProof/>
          <w:position w:val="-60"/>
        </w:rPr>
        <w:drawing>
          <wp:inline distT="0" distB="0" distL="0" distR="0" wp14:anchorId="3F80D1BC" wp14:editId="45294982">
            <wp:extent cx="1591310" cy="842645"/>
            <wp:effectExtent l="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1591310" cy="842645"/>
                    </a:xfrm>
                    <a:prstGeom prst="rect">
                      <a:avLst/>
                    </a:prstGeom>
                    <a:noFill/>
                    <a:ln>
                      <a:noFill/>
                    </a:ln>
                  </pic:spPr>
                </pic:pic>
              </a:graphicData>
            </a:graphic>
          </wp:inline>
        </w:drawing>
      </w:r>
    </w:p>
    <w:p w14:paraId="32B1328D" w14:textId="77777777" w:rsidR="006661FE" w:rsidRDefault="006661FE" w:rsidP="006661FE">
      <w:pPr>
        <w:pStyle w:val="Variableexplanation"/>
        <w:tabs>
          <w:tab w:val="clear" w:pos="1134"/>
          <w:tab w:val="right" w:pos="709"/>
        </w:tabs>
      </w:pPr>
    </w:p>
    <w:p w14:paraId="52ED2549" w14:textId="77777777" w:rsidR="006661FE" w:rsidRDefault="006661FE" w:rsidP="006661FE">
      <w:pPr>
        <w:pStyle w:val="Variableexplanation"/>
        <w:tabs>
          <w:tab w:val="clear" w:pos="1134"/>
          <w:tab w:val="right" w:pos="709"/>
        </w:tabs>
        <w:ind w:left="709" w:hanging="709"/>
        <w:rPr>
          <w:rFonts w:ascii="Arial" w:hAnsi="Arial"/>
          <w:sz w:val="22"/>
        </w:rPr>
      </w:pPr>
      <w:r>
        <w:rPr>
          <w:rFonts w:ascii="Arial" w:hAnsi="Arial"/>
          <w:sz w:val="22"/>
        </w:rPr>
        <w:tab/>
      </w:r>
      <w:r>
        <w:rPr>
          <w:rFonts w:ascii="Arial" w:hAnsi="Arial"/>
          <w:sz w:val="22"/>
        </w:rPr>
        <w:tab/>
        <w:t xml:space="preserve">Therefore the revised Final Tariff for the </w:t>
      </w:r>
      <w:r w:rsidR="00552A83">
        <w:rPr>
          <w:rFonts w:ascii="Arial" w:hAnsi="Arial"/>
          <w:sz w:val="22"/>
        </w:rPr>
        <w:t xml:space="preserve">gross </w:t>
      </w:r>
      <w:r>
        <w:rPr>
          <w:rFonts w:ascii="Arial" w:hAnsi="Arial"/>
          <w:sz w:val="22"/>
        </w:rPr>
        <w:t>demand zones with positive Final tariffs is given by:</w:t>
      </w:r>
    </w:p>
    <w:p w14:paraId="6EBC4818" w14:textId="77777777" w:rsidR="006661FE" w:rsidRDefault="006661FE" w:rsidP="006661FE">
      <w:pPr>
        <w:pStyle w:val="Variableexplanation"/>
        <w:tabs>
          <w:tab w:val="clear" w:pos="1134"/>
          <w:tab w:val="right" w:pos="709"/>
        </w:tabs>
      </w:pPr>
    </w:p>
    <w:p w14:paraId="4826B41C" w14:textId="5FBC66A8" w:rsidR="006661FE" w:rsidRPr="00375D43" w:rsidRDefault="006661FE" w:rsidP="006661FE">
      <w:pPr>
        <w:pStyle w:val="Variableexplanation"/>
        <w:tabs>
          <w:tab w:val="clear" w:pos="1134"/>
          <w:tab w:val="right" w:pos="709"/>
        </w:tabs>
        <w:rPr>
          <w:lang w:val="pl-PL"/>
        </w:rPr>
      </w:pPr>
      <w:r>
        <w:rPr>
          <w:rFonts w:ascii="Arial" w:hAnsi="Arial"/>
          <w:sz w:val="22"/>
        </w:rPr>
        <w:tab/>
      </w:r>
      <w:r>
        <w:rPr>
          <w:rFonts w:ascii="Arial" w:hAnsi="Arial"/>
          <w:sz w:val="22"/>
        </w:rPr>
        <w:tab/>
      </w:r>
      <w:r>
        <w:rPr>
          <w:rFonts w:ascii="Arial" w:hAnsi="Arial"/>
          <w:sz w:val="22"/>
        </w:rPr>
        <w:tab/>
      </w:r>
      <w:r w:rsidRPr="00375D43">
        <w:rPr>
          <w:rFonts w:ascii="Arial" w:hAnsi="Arial"/>
          <w:sz w:val="22"/>
          <w:lang w:val="pl-PL"/>
        </w:rPr>
        <w:t xml:space="preserve">For </w:t>
      </w:r>
      <w:r w:rsidRPr="00375D43">
        <w:rPr>
          <w:rFonts w:ascii="Arial" w:hAnsi="Arial"/>
          <w:i/>
          <w:sz w:val="22"/>
          <w:lang w:val="pl-PL"/>
        </w:rPr>
        <w:t>i</w:t>
      </w:r>
      <w:r w:rsidRPr="00375D43">
        <w:rPr>
          <w:rFonts w:ascii="Arial" w:hAnsi="Arial"/>
          <w:sz w:val="22"/>
          <w:lang w:val="pl-PL"/>
        </w:rPr>
        <w:t>= 1 to z:</w:t>
      </w:r>
      <w:r w:rsidRPr="00375D43">
        <w:rPr>
          <w:rFonts w:ascii="Arial" w:hAnsi="Arial"/>
          <w:sz w:val="22"/>
          <w:lang w:val="pl-PL"/>
        </w:rPr>
        <w:tab/>
      </w:r>
      <w:r w:rsidRPr="00375D43">
        <w:rPr>
          <w:rFonts w:ascii="Arial" w:hAnsi="Arial"/>
          <w:sz w:val="22"/>
          <w:lang w:val="pl-PL"/>
        </w:rPr>
        <w:tab/>
      </w:r>
      <w:r w:rsidR="008A41B4">
        <w:rPr>
          <w:noProof/>
          <w:position w:val="-12"/>
        </w:rPr>
        <w:drawing>
          <wp:inline distT="0" distB="0" distL="0" distR="0" wp14:anchorId="4BFB021F" wp14:editId="32E03E22">
            <wp:extent cx="655320" cy="237490"/>
            <wp:effectExtent l="0" t="0" r="0"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655320" cy="237490"/>
                    </a:xfrm>
                    <a:prstGeom prst="rect">
                      <a:avLst/>
                    </a:prstGeom>
                    <a:noFill/>
                    <a:ln>
                      <a:noFill/>
                    </a:ln>
                  </pic:spPr>
                </pic:pic>
              </a:graphicData>
            </a:graphic>
          </wp:inline>
        </w:drawing>
      </w:r>
    </w:p>
    <w:p w14:paraId="0FD86586" w14:textId="77777777" w:rsidR="006661FE" w:rsidRPr="00375D43" w:rsidRDefault="006661FE" w:rsidP="006661FE">
      <w:pPr>
        <w:pStyle w:val="Variableexplanation"/>
        <w:tabs>
          <w:tab w:val="clear" w:pos="1134"/>
          <w:tab w:val="right" w:pos="709"/>
        </w:tabs>
        <w:rPr>
          <w:lang w:val="pl-PL"/>
        </w:rPr>
      </w:pPr>
    </w:p>
    <w:p w14:paraId="7BBB86DD" w14:textId="4C3F21F9" w:rsidR="006661FE" w:rsidRPr="00375D43" w:rsidRDefault="006661FE" w:rsidP="006661FE">
      <w:pPr>
        <w:pStyle w:val="Variableexplanation"/>
        <w:tabs>
          <w:tab w:val="clear" w:pos="1134"/>
          <w:tab w:val="right" w:pos="709"/>
        </w:tabs>
        <w:rPr>
          <w:lang w:val="pl-PL"/>
        </w:rPr>
      </w:pPr>
      <w:r w:rsidRPr="00375D43">
        <w:rPr>
          <w:rFonts w:ascii="Arial" w:hAnsi="Arial"/>
          <w:sz w:val="22"/>
          <w:lang w:val="pl-PL"/>
        </w:rPr>
        <w:tab/>
      </w:r>
      <w:r w:rsidRPr="00375D43">
        <w:rPr>
          <w:rFonts w:ascii="Arial" w:hAnsi="Arial"/>
          <w:sz w:val="22"/>
          <w:lang w:val="pl-PL"/>
        </w:rPr>
        <w:tab/>
      </w:r>
      <w:r w:rsidRPr="00375D43">
        <w:rPr>
          <w:rFonts w:ascii="Arial" w:hAnsi="Arial"/>
          <w:sz w:val="22"/>
          <w:lang w:val="pl-PL"/>
        </w:rPr>
        <w:tab/>
        <w:t xml:space="preserve">For </w:t>
      </w:r>
      <w:r w:rsidRPr="00375D43">
        <w:rPr>
          <w:rFonts w:ascii="Arial" w:hAnsi="Arial"/>
          <w:i/>
          <w:sz w:val="22"/>
          <w:lang w:val="pl-PL"/>
        </w:rPr>
        <w:t>i</w:t>
      </w:r>
      <w:r w:rsidRPr="00375D43">
        <w:rPr>
          <w:rFonts w:ascii="Arial" w:hAnsi="Arial"/>
          <w:sz w:val="22"/>
          <w:lang w:val="pl-PL"/>
        </w:rPr>
        <w:t>=z+1 to 14:</w:t>
      </w:r>
      <w:r w:rsidRPr="00375D43">
        <w:rPr>
          <w:lang w:val="pl-PL"/>
        </w:rPr>
        <w:tab/>
      </w:r>
      <w:r w:rsidRPr="00375D43">
        <w:rPr>
          <w:lang w:val="pl-PL"/>
        </w:rPr>
        <w:tab/>
      </w:r>
      <w:r w:rsidR="008A41B4">
        <w:rPr>
          <w:noProof/>
          <w:position w:val="-12"/>
        </w:rPr>
        <w:drawing>
          <wp:inline distT="0" distB="0" distL="0" distR="0" wp14:anchorId="778D3D85" wp14:editId="6A43F5F2">
            <wp:extent cx="1468755" cy="237490"/>
            <wp:effectExtent l="0" t="0" r="0"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1468755" cy="237490"/>
                    </a:xfrm>
                    <a:prstGeom prst="rect">
                      <a:avLst/>
                    </a:prstGeom>
                    <a:noFill/>
                    <a:ln>
                      <a:noFill/>
                    </a:ln>
                  </pic:spPr>
                </pic:pic>
              </a:graphicData>
            </a:graphic>
          </wp:inline>
        </w:drawing>
      </w:r>
    </w:p>
    <w:p w14:paraId="6431CD89" w14:textId="77777777" w:rsidR="006661FE" w:rsidRPr="00375D43" w:rsidRDefault="006661FE" w:rsidP="006661FE">
      <w:pPr>
        <w:pStyle w:val="Variableexplanation"/>
        <w:tabs>
          <w:tab w:val="clear" w:pos="1134"/>
          <w:tab w:val="right" w:pos="709"/>
        </w:tabs>
        <w:rPr>
          <w:rFonts w:ascii="Arial" w:hAnsi="Arial"/>
          <w:sz w:val="22"/>
          <w:lang w:val="pl-PL"/>
        </w:rPr>
      </w:pPr>
    </w:p>
    <w:p w14:paraId="65A6E758" w14:textId="77777777" w:rsidR="006661FE" w:rsidRDefault="006661FE" w:rsidP="006661FE">
      <w:pPr>
        <w:pStyle w:val="Variableexplanation"/>
        <w:tabs>
          <w:tab w:val="clear" w:pos="1134"/>
          <w:tab w:val="right" w:pos="709"/>
        </w:tabs>
        <w:ind w:left="709"/>
        <w:rPr>
          <w:rFonts w:ascii="Arial" w:hAnsi="Arial"/>
          <w:sz w:val="22"/>
        </w:rPr>
      </w:pPr>
      <w:r>
        <w:rPr>
          <w:rFonts w:ascii="Arial" w:hAnsi="Arial"/>
          <w:sz w:val="22"/>
        </w:rPr>
        <w:t>Where</w:t>
      </w:r>
    </w:p>
    <w:p w14:paraId="4F060E5C"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r>
        <w:rPr>
          <w:rFonts w:ascii="Arial" w:hAnsi="Arial"/>
          <w:sz w:val="22"/>
        </w:rPr>
        <w:t>NRRT</w:t>
      </w:r>
      <w:r>
        <w:rPr>
          <w:rFonts w:ascii="Arial" w:hAnsi="Arial"/>
          <w:i/>
          <w:sz w:val="22"/>
          <w:vertAlign w:val="subscript"/>
        </w:rPr>
        <w:t>D</w:t>
      </w:r>
      <w:r>
        <w:rPr>
          <w:rFonts w:ascii="Arial" w:hAnsi="Arial"/>
          <w:sz w:val="22"/>
        </w:rPr>
        <w:tab/>
        <w:t>=</w:t>
      </w:r>
      <w:r>
        <w:rPr>
          <w:rFonts w:ascii="Arial" w:hAnsi="Arial"/>
          <w:sz w:val="22"/>
        </w:rPr>
        <w:tab/>
        <w:t>Non Recovered Revenue Tariff (£/kW)</w:t>
      </w:r>
    </w:p>
    <w:p w14:paraId="3661AEC6"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r>
        <w:rPr>
          <w:rFonts w:ascii="Arial" w:hAnsi="Arial"/>
          <w:sz w:val="22"/>
        </w:rPr>
        <w:t>RFT</w:t>
      </w:r>
      <w:r>
        <w:rPr>
          <w:rFonts w:ascii="Arial" w:hAnsi="Arial"/>
          <w:i/>
          <w:sz w:val="22"/>
          <w:vertAlign w:val="subscript"/>
        </w:rPr>
        <w:t>Di</w:t>
      </w:r>
      <w:r>
        <w:rPr>
          <w:rFonts w:ascii="Arial" w:hAnsi="Arial"/>
          <w:sz w:val="22"/>
        </w:rPr>
        <w:tab/>
        <w:t>=</w:t>
      </w:r>
      <w:r>
        <w:rPr>
          <w:rFonts w:ascii="Arial" w:hAnsi="Arial"/>
          <w:sz w:val="22"/>
        </w:rPr>
        <w:tab/>
        <w:t>Revised Final Tariff (£/kW)</w:t>
      </w:r>
    </w:p>
    <w:p w14:paraId="5C7AA31E" w14:textId="77777777" w:rsidR="006661FE" w:rsidRDefault="006661FE" w:rsidP="006661FE">
      <w:pPr>
        <w:pStyle w:val="1"/>
        <w:keepNext/>
        <w:ind w:left="720" w:hanging="720"/>
        <w:jc w:val="both"/>
      </w:pPr>
    </w:p>
    <w:p w14:paraId="67D090C9" w14:textId="77777777" w:rsidR="006661FE" w:rsidRDefault="006661FE" w:rsidP="007D27B2">
      <w:pPr>
        <w:pStyle w:val="1"/>
        <w:numPr>
          <w:ilvl w:val="0"/>
          <w:numId w:val="123"/>
        </w:numPr>
        <w:jc w:val="both"/>
        <w:rPr>
          <w:b/>
        </w:rPr>
      </w:pPr>
      <w:r>
        <w:t xml:space="preserve">The tariffs applicable for any particular year are detailed in </w:t>
      </w:r>
      <w:r w:rsidR="00E71EB2" w:rsidRPr="00E71EB2">
        <w:rPr>
          <w:b/>
        </w:rPr>
        <w:t xml:space="preserve">The </w:t>
      </w:r>
      <w:r w:rsidR="00E71EB2" w:rsidRPr="00587248">
        <w:rPr>
          <w:b/>
        </w:rPr>
        <w:t>Company</w:t>
      </w:r>
      <w:r w:rsidRPr="00CD5631">
        <w:rPr>
          <w:b/>
        </w:rPr>
        <w:t>'s</w:t>
      </w:r>
      <w:r>
        <w:t xml:space="preserve"> </w:t>
      </w:r>
      <w:r>
        <w:rPr>
          <w:b/>
        </w:rPr>
        <w:t>Statement of Use of System Charges,</w:t>
      </w:r>
      <w:r>
        <w:rPr>
          <w:b/>
          <w:i/>
        </w:rPr>
        <w:t xml:space="preserve"> </w:t>
      </w:r>
      <w:r>
        <w:t xml:space="preserve">which is available </w:t>
      </w:r>
      <w:r>
        <w:fldChar w:fldCharType="begin"/>
      </w:r>
      <w:r>
        <w:instrText xml:space="preserve"> XE "website" </w:instrText>
      </w:r>
      <w:r>
        <w:fldChar w:fldCharType="end"/>
      </w:r>
      <w:r>
        <w:t xml:space="preserve">from the </w:t>
      </w:r>
      <w:r>
        <w:rPr>
          <w:b/>
        </w:rPr>
        <w:t xml:space="preserve">Charging website. </w:t>
      </w:r>
      <w:r>
        <w:t>Archived tariff information may also be obtained from the Charging website</w:t>
      </w:r>
      <w:r>
        <w:rPr>
          <w:b/>
        </w:rPr>
        <w:t>.</w:t>
      </w:r>
    </w:p>
    <w:p w14:paraId="474F5585" w14:textId="77777777" w:rsidR="006661FE" w:rsidRDefault="006661FE" w:rsidP="006661FE">
      <w:pPr>
        <w:pStyle w:val="1"/>
        <w:jc w:val="both"/>
      </w:pPr>
    </w:p>
    <w:p w14:paraId="4990BBBD" w14:textId="77777777" w:rsidR="006661FE" w:rsidRDefault="006661FE" w:rsidP="007D27B2">
      <w:pPr>
        <w:pStyle w:val="1"/>
        <w:numPr>
          <w:ilvl w:val="0"/>
          <w:numId w:val="123"/>
        </w:numPr>
        <w:jc w:val="both"/>
      </w:pPr>
      <w:r>
        <w:t xml:space="preserve">The zonal maps referenced in </w:t>
      </w:r>
      <w:r w:rsidR="00E71EB2" w:rsidRPr="00E71EB2">
        <w:rPr>
          <w:b/>
        </w:rPr>
        <w:t>The Company</w:t>
      </w:r>
      <w:r w:rsidRPr="00CD5631">
        <w:rPr>
          <w:b/>
        </w:rPr>
        <w:t>'s</w:t>
      </w:r>
      <w:r>
        <w:t xml:space="preserve"> </w:t>
      </w:r>
      <w:r>
        <w:rPr>
          <w:b/>
        </w:rPr>
        <w:t>Statement of Use of System Charges</w:t>
      </w:r>
      <w:r>
        <w:rPr>
          <w:b/>
          <w:i/>
        </w:rPr>
        <w:t xml:space="preserve"> </w:t>
      </w:r>
      <w:r>
        <w:t xml:space="preserve">and available on the </w:t>
      </w:r>
      <w:r>
        <w:rPr>
          <w:b/>
        </w:rPr>
        <w:t xml:space="preserve">Charging website </w:t>
      </w:r>
      <w:r>
        <w:t xml:space="preserve">contain detailed information for the </w:t>
      </w:r>
      <w:r w:rsidR="00A3322B" w:rsidRPr="00A3322B">
        <w:rPr>
          <w:b/>
        </w:rPr>
        <w:t>Financial Year</w:t>
      </w:r>
      <w:r>
        <w:t xml:space="preserve"> in question of which Grid Supply Points fall into which TNUoS</w:t>
      </w:r>
      <w:r>
        <w:fldChar w:fldCharType="begin"/>
      </w:r>
      <w:r>
        <w:instrText xml:space="preserve"> XE "TNUoS" </w:instrText>
      </w:r>
      <w:r>
        <w:fldChar w:fldCharType="end"/>
      </w:r>
      <w:r>
        <w:t xml:space="preserve"> zones</w:t>
      </w:r>
      <w:r>
        <w:rPr>
          <w:i/>
        </w:rPr>
        <w:t>.</w:t>
      </w:r>
    </w:p>
    <w:p w14:paraId="507F1521" w14:textId="77777777" w:rsidR="006661FE" w:rsidRDefault="006661FE" w:rsidP="006661FE">
      <w:pPr>
        <w:pStyle w:val="1"/>
        <w:jc w:val="both"/>
      </w:pPr>
    </w:p>
    <w:p w14:paraId="365A7A2A" w14:textId="77777777" w:rsidR="006661FE" w:rsidRDefault="006661FE" w:rsidP="007D27B2">
      <w:pPr>
        <w:pStyle w:val="1"/>
        <w:numPr>
          <w:ilvl w:val="0"/>
          <w:numId w:val="123"/>
        </w:numPr>
        <w:jc w:val="both"/>
      </w:pPr>
      <w:r>
        <w:t>New Grid Supply Points will be classified into zones on the following basis:</w:t>
      </w:r>
    </w:p>
    <w:p w14:paraId="480D7BAB" w14:textId="77777777" w:rsidR="006661FE" w:rsidRDefault="006661FE" w:rsidP="006661FE">
      <w:pPr>
        <w:pStyle w:val="1"/>
        <w:jc w:val="both"/>
      </w:pPr>
    </w:p>
    <w:p w14:paraId="484E23DD" w14:textId="77777777" w:rsidR="006661FE" w:rsidRDefault="006661FE" w:rsidP="007D27B2">
      <w:pPr>
        <w:pStyle w:val="1"/>
        <w:numPr>
          <w:ilvl w:val="0"/>
          <w:numId w:val="53"/>
        </w:numPr>
        <w:tabs>
          <w:tab w:val="clear" w:pos="360"/>
          <w:tab w:val="num" w:pos="1134"/>
        </w:tabs>
        <w:ind w:left="1134" w:hanging="425"/>
        <w:jc w:val="both"/>
      </w:pPr>
      <w:r>
        <w:t>For demand zones, according to the GSP Group</w:t>
      </w:r>
      <w:r>
        <w:fldChar w:fldCharType="begin"/>
      </w:r>
      <w:r>
        <w:instrText xml:space="preserve"> XE "GSP Group" </w:instrText>
      </w:r>
      <w:r>
        <w:fldChar w:fldCharType="end"/>
      </w:r>
      <w:r>
        <w:t xml:space="preserve"> to which the Grid Supply Point is allocated for energy market settlement purposes.</w:t>
      </w:r>
    </w:p>
    <w:p w14:paraId="7DBCCADC" w14:textId="77777777" w:rsidR="00936BA0" w:rsidRPr="00936BA0" w:rsidRDefault="00936BA0" w:rsidP="00936BA0">
      <w:pPr>
        <w:pStyle w:val="1"/>
        <w:numPr>
          <w:ilvl w:val="0"/>
          <w:numId w:val="53"/>
        </w:numPr>
        <w:tabs>
          <w:tab w:val="clear" w:pos="360"/>
          <w:tab w:val="num" w:pos="1134"/>
        </w:tabs>
        <w:ind w:left="1134" w:hanging="425"/>
        <w:jc w:val="both"/>
      </w:pPr>
      <w:r w:rsidRPr="00936BA0">
        <w:t>For a User directly connected to the National Electricity Transmission System, the following rules will apply to determine its demand zone:</w:t>
      </w:r>
    </w:p>
    <w:p w14:paraId="4EBF62D1"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If the Connection Site falls within a GSP Group’s geographic area, the new GSP that connects directly at the site will be assigned to the demand zone corresponding to the GSP Group, unless;</w:t>
      </w:r>
    </w:p>
    <w:p w14:paraId="1F3EC05F"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A User is directly connected to the National Electricity Transmission System at a Grid Supply Point that connects to more than one demand zone, in which case, for the purpose of DCLF modelling, the User’s demand will be spread evenly across the relevant GSP Groups to calculate the relevant zonal demand tariffs.</w:t>
      </w:r>
    </w:p>
    <w:p w14:paraId="78C2BFD4" w14:textId="77777777" w:rsidR="006661FE" w:rsidRDefault="006661FE" w:rsidP="00936BA0">
      <w:pPr>
        <w:pStyle w:val="1"/>
        <w:tabs>
          <w:tab w:val="num" w:pos="1134"/>
        </w:tabs>
        <w:ind w:left="1134"/>
        <w:jc w:val="both"/>
      </w:pPr>
    </w:p>
    <w:p w14:paraId="62463375" w14:textId="77777777" w:rsidR="006661FE" w:rsidRDefault="006661FE" w:rsidP="007D27B2">
      <w:pPr>
        <w:pStyle w:val="1"/>
        <w:numPr>
          <w:ilvl w:val="0"/>
          <w:numId w:val="53"/>
        </w:numPr>
        <w:tabs>
          <w:tab w:val="clear" w:pos="360"/>
          <w:tab w:val="num" w:pos="1134"/>
        </w:tabs>
        <w:ind w:left="1134" w:hanging="425"/>
        <w:jc w:val="both"/>
      </w:pPr>
      <w:r>
        <w:t>For generation zones, with reference to the geographic proximity to existing zones and, where close to a boundary between existing zones, with reference to the marginal costs arising from transport model</w:t>
      </w:r>
      <w:r>
        <w:fldChar w:fldCharType="begin"/>
      </w:r>
      <w:r>
        <w:instrText xml:space="preserve"> XE "transport model" </w:instrText>
      </w:r>
      <w:r>
        <w:fldChar w:fldCharType="end"/>
      </w:r>
      <w:r>
        <w:t xml:space="preserve"> studies.  The GSP will then be allocated to the zone, which contains the most similar marginal costs.</w:t>
      </w:r>
    </w:p>
    <w:p w14:paraId="3A30EAB1" w14:textId="77777777" w:rsidR="006661FE" w:rsidRDefault="006661FE" w:rsidP="006661FE">
      <w:pPr>
        <w:pStyle w:val="1"/>
        <w:ind w:left="720"/>
        <w:jc w:val="both"/>
      </w:pPr>
    </w:p>
    <w:p w14:paraId="01A86451" w14:textId="77777777" w:rsidR="006661FE" w:rsidRDefault="00E71EB2" w:rsidP="007D27B2">
      <w:pPr>
        <w:pStyle w:val="1"/>
        <w:numPr>
          <w:ilvl w:val="0"/>
          <w:numId w:val="123"/>
        </w:numPr>
        <w:jc w:val="both"/>
        <w:rPr>
          <w:sz w:val="20"/>
        </w:rPr>
      </w:pPr>
      <w:r w:rsidRPr="00E71EB2">
        <w:rPr>
          <w:b/>
        </w:rPr>
        <w:t>The Company</w:t>
      </w:r>
      <w:r w:rsidR="006661FE">
        <w:t xml:space="preserve"> has available, upon request, the DCLF ICRP</w:t>
      </w:r>
      <w:r w:rsidR="006661FE">
        <w:fldChar w:fldCharType="begin"/>
      </w:r>
      <w:r w:rsidR="006661FE">
        <w:instrText xml:space="preserve"> XE "ICRP" </w:instrText>
      </w:r>
      <w:r w:rsidR="006661FE">
        <w:fldChar w:fldCharType="end"/>
      </w:r>
      <w:r w:rsidR="006661FE">
        <w:t xml:space="preserve"> transport model</w:t>
      </w:r>
      <w:r w:rsidR="006661FE">
        <w:fldChar w:fldCharType="begin"/>
      </w:r>
      <w:r w:rsidR="006661FE">
        <w:instrText xml:space="preserve"> XE "transport model" </w:instrText>
      </w:r>
      <w:r w:rsidR="006661FE">
        <w:fldChar w:fldCharType="end"/>
      </w:r>
      <w:r w:rsidR="006661FE">
        <w:t xml:space="preserve">, tariff model template and data necessary to run the model, consisting of nodal values of generation and demand connection points to the NETS. The model and data will enable the basic nodal charges to be determined and will also allow sensitivity analysis concerning alternative developments of generation and demand to be undertaken.  The model is available from the </w:t>
      </w:r>
      <w:r w:rsidR="006661FE" w:rsidRPr="00A63D4B">
        <w:t xml:space="preserve">Charging </w:t>
      </w:r>
      <w:r w:rsidR="006661FE">
        <w:t>Team and whilst it is free of charge, it is provided under licence to restrict its distribution and commercial use.</w:t>
      </w:r>
    </w:p>
    <w:p w14:paraId="341D2D00"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5E542DF8" w14:textId="77777777" w:rsidR="006661FE" w:rsidRDefault="00E71EB2" w:rsidP="007D27B2">
      <w:pPr>
        <w:pStyle w:val="1"/>
        <w:numPr>
          <w:ilvl w:val="0"/>
          <w:numId w:val="123"/>
        </w:numPr>
        <w:jc w:val="both"/>
      </w:pPr>
      <w:r w:rsidRPr="00E71EB2">
        <w:rPr>
          <w:b/>
        </w:rPr>
        <w:t>The Company</w:t>
      </w:r>
      <w:r w:rsidR="006661FE">
        <w:t xml:space="preserve"> will be pleased to run specific sensitivity studies for Users under a separate study contract in line with the fees set out in the </w:t>
      </w:r>
      <w:r w:rsidR="006661FE">
        <w:rPr>
          <w:b/>
        </w:rPr>
        <w:t>Statement of Use of System Charges</w:t>
      </w:r>
      <w:r w:rsidR="006661FE">
        <w:t xml:space="preserve">. Please contact the </w:t>
      </w:r>
      <w:r w:rsidR="006661FE">
        <w:rPr>
          <w:b/>
        </w:rPr>
        <w:t>Charging Team</w:t>
      </w:r>
      <w:r w:rsidR="006661FE">
        <w:t>.</w:t>
      </w:r>
    </w:p>
    <w:p w14:paraId="5E7467AF" w14:textId="77777777" w:rsidR="006661FE" w:rsidRDefault="006661FE" w:rsidP="006661FE">
      <w:pPr>
        <w:pStyle w:val="1"/>
        <w:jc w:val="both"/>
      </w:pPr>
    </w:p>
    <w:p w14:paraId="32BA8BFA" w14:textId="77777777" w:rsidR="00B56030" w:rsidRDefault="006661FE" w:rsidP="007D27B2">
      <w:pPr>
        <w:pStyle w:val="1"/>
        <w:numPr>
          <w:ilvl w:val="0"/>
          <w:numId w:val="123"/>
        </w:numPr>
        <w:jc w:val="both"/>
      </w:pPr>
      <w:r>
        <w:t>The factors which will affect the level of TNUoS charges from year to year include</w:t>
      </w:r>
      <w:r w:rsidR="00010EB2">
        <w:t xml:space="preserve"> but are not limited to</w:t>
      </w:r>
      <w:r w:rsidR="00B56030">
        <w:t>-;</w:t>
      </w:r>
    </w:p>
    <w:p w14:paraId="3998C2C6" w14:textId="77777777" w:rsidR="00B56030" w:rsidRDefault="00B56030" w:rsidP="000B6C0D">
      <w:pPr>
        <w:pStyle w:val="ListParagraph"/>
      </w:pPr>
    </w:p>
    <w:p w14:paraId="3474EE50" w14:textId="77777777" w:rsidR="00B56030" w:rsidRDefault="006661FE" w:rsidP="000B6C0D">
      <w:pPr>
        <w:pStyle w:val="1"/>
        <w:numPr>
          <w:ilvl w:val="0"/>
          <w:numId w:val="51"/>
        </w:numPr>
        <w:ind w:left="2347"/>
        <w:jc w:val="both"/>
      </w:pPr>
      <w:r>
        <w:t xml:space="preserve"> the forecast level of peak demand on the system</w:t>
      </w:r>
    </w:p>
    <w:p w14:paraId="04E73860" w14:textId="77777777" w:rsidR="00B56030" w:rsidRDefault="006661FE" w:rsidP="000B6C0D">
      <w:pPr>
        <w:pStyle w:val="1"/>
        <w:numPr>
          <w:ilvl w:val="0"/>
          <w:numId w:val="51"/>
        </w:numPr>
        <w:ind w:left="2347"/>
        <w:jc w:val="both"/>
      </w:pPr>
      <w:r>
        <w:t xml:space="preserve"> the Price Control formula (including the effect of any under/over recovery from the previous year),</w:t>
      </w:r>
    </w:p>
    <w:p w14:paraId="356A6F07" w14:textId="77777777" w:rsidR="00B56030" w:rsidRDefault="006661FE" w:rsidP="000B6C0D">
      <w:pPr>
        <w:pStyle w:val="1"/>
        <w:numPr>
          <w:ilvl w:val="0"/>
          <w:numId w:val="51"/>
        </w:numPr>
        <w:ind w:left="2347"/>
        <w:jc w:val="both"/>
      </w:pPr>
      <w:r>
        <w:t xml:space="preserve"> the expansion constant,</w:t>
      </w:r>
    </w:p>
    <w:p w14:paraId="4F322334" w14:textId="77777777" w:rsidR="00B56030" w:rsidRDefault="006661FE" w:rsidP="000B6C0D">
      <w:pPr>
        <w:pStyle w:val="1"/>
        <w:numPr>
          <w:ilvl w:val="0"/>
          <w:numId w:val="51"/>
        </w:numPr>
        <w:ind w:left="2347"/>
        <w:jc w:val="both"/>
      </w:pPr>
      <w:r>
        <w:t xml:space="preserve"> the locational security factor,</w:t>
      </w:r>
    </w:p>
    <w:p w14:paraId="517D5C8E" w14:textId="77777777" w:rsidR="00C14B15" w:rsidRDefault="00B56030" w:rsidP="00B67876">
      <w:pPr>
        <w:pStyle w:val="1"/>
        <w:numPr>
          <w:ilvl w:val="0"/>
          <w:numId w:val="51"/>
        </w:numPr>
        <w:ind w:left="2347"/>
        <w:jc w:val="both"/>
      </w:pPr>
      <w:r>
        <w:t>the PS flag</w:t>
      </w:r>
    </w:p>
    <w:p w14:paraId="5154852F" w14:textId="77777777" w:rsidR="00C14B15" w:rsidRDefault="00C14B15" w:rsidP="00C14B15">
      <w:pPr>
        <w:pStyle w:val="1"/>
        <w:numPr>
          <w:ilvl w:val="0"/>
          <w:numId w:val="51"/>
        </w:numPr>
        <w:ind w:left="2347"/>
        <w:jc w:val="both"/>
      </w:pPr>
      <w:r w:rsidRPr="00C14B15">
        <w:t>the Year Round Not Shared (YRNS) Flag</w:t>
      </w:r>
    </w:p>
    <w:p w14:paraId="32862E7F" w14:textId="77777777" w:rsidR="00B56030" w:rsidRDefault="00B56030" w:rsidP="000B6C0D">
      <w:pPr>
        <w:pStyle w:val="1"/>
        <w:numPr>
          <w:ilvl w:val="0"/>
          <w:numId w:val="51"/>
        </w:numPr>
        <w:ind w:left="2347"/>
        <w:jc w:val="both"/>
      </w:pPr>
      <w:r>
        <w:t>the ALF of a generator</w:t>
      </w:r>
    </w:p>
    <w:p w14:paraId="60B2907B" w14:textId="77777777" w:rsidR="00B56030" w:rsidRDefault="006661FE" w:rsidP="000B6C0D">
      <w:pPr>
        <w:pStyle w:val="1"/>
        <w:numPr>
          <w:ilvl w:val="0"/>
          <w:numId w:val="51"/>
        </w:numPr>
        <w:ind w:left="2347"/>
        <w:jc w:val="both"/>
      </w:pPr>
      <w:r>
        <w:t xml:space="preserve">changes in the transmission network </w:t>
      </w:r>
    </w:p>
    <w:p w14:paraId="3D5DB06D" w14:textId="77777777" w:rsidR="00B56030" w:rsidRDefault="00B56030" w:rsidP="000B6C0D">
      <w:pPr>
        <w:pStyle w:val="1"/>
        <w:numPr>
          <w:ilvl w:val="0"/>
          <w:numId w:val="51"/>
        </w:numPr>
        <w:ind w:left="2347"/>
        <w:jc w:val="both"/>
      </w:pPr>
      <w:r>
        <w:t>HVDC circuit impedance calculation</w:t>
      </w:r>
    </w:p>
    <w:p w14:paraId="4E461519" w14:textId="77777777" w:rsidR="006661FE" w:rsidRDefault="006661FE" w:rsidP="00CD5631">
      <w:pPr>
        <w:pStyle w:val="1"/>
        <w:numPr>
          <w:ilvl w:val="0"/>
          <w:numId w:val="51"/>
        </w:numPr>
        <w:ind w:left="2347"/>
        <w:jc w:val="both"/>
      </w:pPr>
      <w:r>
        <w:t>changes in the pattern of generation capacity and demand.</w:t>
      </w:r>
    </w:p>
    <w:p w14:paraId="71A42F34" w14:textId="77777777" w:rsidR="00A26D6E" w:rsidRDefault="00A26D6E" w:rsidP="00CD5631">
      <w:pPr>
        <w:pStyle w:val="1"/>
        <w:numPr>
          <w:ilvl w:val="0"/>
          <w:numId w:val="51"/>
        </w:numPr>
        <w:ind w:left="2347"/>
        <w:jc w:val="both"/>
      </w:pPr>
      <w:r>
        <w:t>Change</w:t>
      </w:r>
      <w:r w:rsidR="00552A83">
        <w:t>s</w:t>
      </w:r>
      <w:r>
        <w:t xml:space="preserve"> in the patter</w:t>
      </w:r>
      <w:r w:rsidR="00552A83">
        <w:t>n</w:t>
      </w:r>
      <w:r>
        <w:t xml:space="preserve"> of embedded exports</w:t>
      </w:r>
    </w:p>
    <w:p w14:paraId="42B3D6E6" w14:textId="77777777" w:rsidR="00010EB2" w:rsidRPr="00010EB2" w:rsidRDefault="00010EB2" w:rsidP="00CD5631">
      <w:pPr>
        <w:pStyle w:val="1"/>
        <w:numPr>
          <w:ilvl w:val="0"/>
          <w:numId w:val="51"/>
        </w:numPr>
        <w:ind w:left="2347"/>
        <w:jc w:val="both"/>
      </w:pPr>
      <w:r w:rsidRPr="00CD5631">
        <w:t>the £/</w:t>
      </w:r>
      <w:r w:rsidRPr="00010EB2">
        <w:t xml:space="preserve"> </w:t>
      </w:r>
      <w:r w:rsidRPr="00CD5631">
        <w:t>€ exchange rate and expected Generator Output</w:t>
      </w:r>
    </w:p>
    <w:p w14:paraId="08481CE2" w14:textId="77777777" w:rsidR="00010EB2" w:rsidRDefault="00010EB2" w:rsidP="00CD5631">
      <w:pPr>
        <w:pStyle w:val="1"/>
        <w:numPr>
          <w:ilvl w:val="0"/>
          <w:numId w:val="51"/>
        </w:numPr>
        <w:ind w:left="2347"/>
        <w:jc w:val="both"/>
      </w:pPr>
      <w:r>
        <w:t xml:space="preserve">Number of </w:t>
      </w:r>
      <w:r>
        <w:rPr>
          <w:b/>
        </w:rPr>
        <w:t>Final Demand Sites</w:t>
      </w:r>
      <w:r>
        <w:t xml:space="preserve"> per </w:t>
      </w:r>
      <w:r>
        <w:rPr>
          <w:b/>
        </w:rPr>
        <w:t>Charging Band</w:t>
      </w:r>
    </w:p>
    <w:p w14:paraId="5188D015" w14:textId="77777777" w:rsidR="00010EB2" w:rsidRDefault="00010EB2" w:rsidP="00CD5631">
      <w:pPr>
        <w:pStyle w:val="1"/>
        <w:numPr>
          <w:ilvl w:val="0"/>
          <w:numId w:val="51"/>
        </w:numPr>
        <w:ind w:left="2347"/>
        <w:jc w:val="both"/>
      </w:pPr>
      <w:r>
        <w:t xml:space="preserve">Volume (in kWh) apportioned to each </w:t>
      </w:r>
      <w:r>
        <w:rPr>
          <w:b/>
        </w:rPr>
        <w:t>Charging Band</w:t>
      </w:r>
    </w:p>
    <w:p w14:paraId="08A3A87F" w14:textId="77777777" w:rsidR="006661FE" w:rsidRDefault="006661FE" w:rsidP="006661FE">
      <w:pPr>
        <w:pStyle w:val="1"/>
        <w:jc w:val="both"/>
      </w:pPr>
    </w:p>
    <w:p w14:paraId="0983D513" w14:textId="77777777" w:rsidR="006661FE" w:rsidRDefault="006661FE" w:rsidP="007D27B2">
      <w:pPr>
        <w:pStyle w:val="1"/>
        <w:numPr>
          <w:ilvl w:val="0"/>
          <w:numId w:val="123"/>
        </w:numPr>
        <w:jc w:val="both"/>
      </w:pPr>
      <w:r>
        <w:t xml:space="preserve">In accordance with Standard Licence Condition C13, generation directly connected to the NETS 132kV transmission network which would normally be subject to generation TNUoS charges but would not, on the basis of generating capacity, be liable for charges if it were connected to a licensed distribution network qualifies for a reduction in transmission charges by a designated sum, determined by the Authority. Any shortfall in recovery will result in a unit amount increase in </w:t>
      </w:r>
      <w:r w:rsidR="00A26D6E">
        <w:t xml:space="preserve">gross </w:t>
      </w:r>
      <w:r>
        <w:t>demand charges to compensate for the deficit. Further information is provided in the Statement of the Use of System Charges.</w:t>
      </w:r>
    </w:p>
    <w:p w14:paraId="2191F194" w14:textId="77777777" w:rsidR="006661FE" w:rsidRDefault="006661FE" w:rsidP="006661FE">
      <w:pPr>
        <w:pStyle w:val="1"/>
        <w:ind w:left="720" w:hanging="720"/>
        <w:jc w:val="both"/>
      </w:pPr>
    </w:p>
    <w:p w14:paraId="76ED6CAA" w14:textId="77777777" w:rsidR="006661FE" w:rsidRPr="007B2988" w:rsidRDefault="006661FE" w:rsidP="006661FE">
      <w:pPr>
        <w:pStyle w:val="Heading2"/>
      </w:pPr>
      <w:bookmarkStart w:id="209" w:name="_Toc274049694"/>
      <w:r w:rsidRPr="007B2988">
        <w:t>Stability &amp; Predictability of TNUoS tariffs</w:t>
      </w:r>
      <w:bookmarkEnd w:id="209"/>
    </w:p>
    <w:p w14:paraId="0D6EB4EA" w14:textId="77777777" w:rsidR="006661FE" w:rsidRDefault="006661FE" w:rsidP="006661FE">
      <w:pPr>
        <w:pStyle w:val="1"/>
        <w:ind w:left="720" w:hanging="720"/>
        <w:jc w:val="both"/>
      </w:pPr>
    </w:p>
    <w:p w14:paraId="03570F5A" w14:textId="4A65D973" w:rsidR="002557D6" w:rsidRDefault="006661FE" w:rsidP="00DE54BC">
      <w:pPr>
        <w:pStyle w:val="1"/>
        <w:numPr>
          <w:ilvl w:val="0"/>
          <w:numId w:val="123"/>
        </w:numPr>
        <w:jc w:val="both"/>
      </w:pPr>
      <w:r w:rsidRPr="007B2988">
        <w:t xml:space="preserve">A number of provisions are included within the methodology to promote the stability and predictability of TNUoS tariffs.  These are described in </w:t>
      </w:r>
      <w:r w:rsidRPr="009B0384">
        <w:t>14.2</w:t>
      </w:r>
      <w:r w:rsidR="00B56030" w:rsidRPr="009B0384">
        <w:t>9</w:t>
      </w:r>
      <w:r w:rsidRPr="009B0384">
        <w:t>.</w:t>
      </w:r>
    </w:p>
    <w:p w14:paraId="52AD17DB" w14:textId="77777777" w:rsidR="0095470A" w:rsidRDefault="0095470A" w:rsidP="0095470A">
      <w:pPr>
        <w:pStyle w:val="1"/>
        <w:ind w:left="1420"/>
        <w:jc w:val="both"/>
      </w:pPr>
    </w:p>
    <w:p w14:paraId="5579124F" w14:textId="77777777" w:rsidR="0095470A" w:rsidRPr="0095470A" w:rsidRDefault="0095470A" w:rsidP="0095470A">
      <w:pPr>
        <w:pStyle w:val="1"/>
        <w:numPr>
          <w:ilvl w:val="0"/>
          <w:numId w:val="123"/>
        </w:numPr>
        <w:jc w:val="both"/>
      </w:pPr>
      <w:r w:rsidRPr="0095470A">
        <w:t>Demand tariffs for Demand Users directly connected to the NETS at GSPs that connect to more than one demand zone, will be derived from averages of the Peak Security and Year Round tariffs respectively attributable to each demand zone, as set out below:</w:t>
      </w:r>
    </w:p>
    <w:p w14:paraId="2F510803" w14:textId="53F41903" w:rsidR="0095470A" w:rsidRPr="007B2988" w:rsidRDefault="0095470A" w:rsidP="000D036B">
      <w:pPr>
        <w:pStyle w:val="1"/>
        <w:ind w:left="360"/>
        <w:jc w:val="both"/>
      </w:pPr>
    </w:p>
    <w:p w14:paraId="0B18E0DB" w14:textId="77777777" w:rsidR="000276FD" w:rsidRDefault="000276FD" w:rsidP="006661FE">
      <w:pPr>
        <w:pStyle w:val="BodyText2"/>
      </w:pPr>
    </w:p>
    <w:p w14:paraId="591D65B1" w14:textId="158460A6" w:rsidR="00866553" w:rsidRDefault="007466E5" w:rsidP="00234D77">
      <w:pPr>
        <w:ind w:left="2160"/>
        <w:rPr>
          <w:rFonts w:ascii="Arial (W1)" w:hAnsi="Arial (W1)"/>
          <w:sz w:val="22"/>
          <w:lang w:eastAsia="en-US"/>
        </w:rPr>
      </w:pPr>
      <w:r w:rsidRPr="007466E5">
        <w:rPr>
          <w:rFonts w:ascii="Times New Roman" w:hAnsi="Times New Roman"/>
          <w:i/>
          <w:iCs/>
          <w:noProof/>
          <w:color w:val="FF0000"/>
          <w:sz w:val="18"/>
          <w:szCs w:val="18"/>
        </w:rPr>
        <mc:AlternateContent>
          <mc:Choice Requires="wpg">
            <w:drawing>
              <wp:anchor distT="0" distB="0" distL="114300" distR="114300" simplePos="0" relativeHeight="251658275" behindDoc="0" locked="0" layoutInCell="1" allowOverlap="1" wp14:anchorId="127C7C7A" wp14:editId="1DF7F41B">
                <wp:simplePos x="0" y="0"/>
                <wp:positionH relativeFrom="column">
                  <wp:posOffset>311285</wp:posOffset>
                </wp:positionH>
                <wp:positionV relativeFrom="paragraph">
                  <wp:posOffset>86644</wp:posOffset>
                </wp:positionV>
                <wp:extent cx="4295777" cy="1720846"/>
                <wp:effectExtent l="0" t="0" r="0" b="0"/>
                <wp:wrapTopAndBottom/>
                <wp:docPr id="1121566912" name="Group 1121566912"/>
                <wp:cNvGraphicFramePr/>
                <a:graphic xmlns:a="http://schemas.openxmlformats.org/drawingml/2006/main">
                  <a:graphicData uri="http://schemas.microsoft.com/office/word/2010/wordprocessingGroup">
                    <wpg:wgp>
                      <wpg:cNvGrpSpPr/>
                      <wpg:grpSpPr>
                        <a:xfrm>
                          <a:off x="0" y="0"/>
                          <a:ext cx="4295777" cy="1720846"/>
                          <a:chOff x="0" y="0"/>
                          <a:chExt cx="4295777" cy="1720846"/>
                        </a:xfrm>
                      </wpg:grpSpPr>
                      <wpg:grpSp>
                        <wpg:cNvPr id="1121566913" name="Group 1121566913"/>
                        <wpg:cNvGrpSpPr/>
                        <wpg:grpSpPr>
                          <a:xfrm>
                            <a:off x="0" y="0"/>
                            <a:ext cx="4295777" cy="1720846"/>
                            <a:chOff x="0" y="0"/>
                            <a:chExt cx="4295777" cy="1720846"/>
                          </a:xfrm>
                        </wpg:grpSpPr>
                        <wps:wsp>
                          <wps:cNvPr id="1121566914" name="TextBox 28"/>
                          <wps:cNvSpPr txBox="1"/>
                          <wps:spPr>
                            <a:xfrm>
                              <a:off x="2247900" y="0"/>
                              <a:ext cx="2047877" cy="523865"/>
                            </a:xfrm>
                            <a:prstGeom prst="rect">
                              <a:avLst/>
                            </a:prstGeom>
                            <a:noFill/>
                          </wps:spPr>
                          <wps:txbx>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wps:txbx>
                          <wps:bodyPr wrap="square" lIns="0" tIns="0" rIns="0" bIns="0" rtlCol="0">
                            <a:noAutofit/>
                          </wps:bodyPr>
                        </wps:wsp>
                        <wps:wsp>
                          <wps:cNvPr id="1121566915" name="TextBox 29"/>
                          <wps:cNvSpPr txBox="1"/>
                          <wps:spPr>
                            <a:xfrm>
                              <a:off x="2006600" y="1473200"/>
                              <a:ext cx="952331" cy="225050"/>
                            </a:xfrm>
                            <a:prstGeom prst="rect">
                              <a:avLst/>
                            </a:prstGeom>
                            <a:noFill/>
                          </wps:spPr>
                          <wps:txbx>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wps:txbx>
                          <wps:bodyPr wrap="square" lIns="0" tIns="0" rIns="0" bIns="0" rtlCol="0">
                            <a:noAutofit/>
                          </wps:bodyPr>
                        </wps:wsp>
                        <wps:wsp>
                          <wps:cNvPr id="1121566916" name="TextBox 30"/>
                          <wps:cNvSpPr txBox="1"/>
                          <wps:spPr>
                            <a:xfrm>
                              <a:off x="2438400" y="488950"/>
                              <a:ext cx="1741170" cy="228600"/>
                            </a:xfrm>
                            <a:prstGeom prst="rect">
                              <a:avLst/>
                            </a:prstGeom>
                            <a:noFill/>
                          </wps:spPr>
                          <wps:txbx>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wps:txbx>
                          <wps:bodyPr wrap="square" lIns="0" tIns="0" rIns="0" bIns="0" rtlCol="0">
                            <a:noAutofit/>
                          </wps:bodyPr>
                        </wps:wsp>
                        <wps:wsp>
                          <wps:cNvPr id="1121566917" name="TextBox 36"/>
                          <wps:cNvSpPr txBox="1"/>
                          <wps:spPr>
                            <a:xfrm>
                              <a:off x="0" y="1517650"/>
                              <a:ext cx="964370" cy="203196"/>
                            </a:xfrm>
                            <a:prstGeom prst="rect">
                              <a:avLst/>
                            </a:prstGeom>
                            <a:noFill/>
                          </wps:spPr>
                          <wps:txbx>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wps:txbx>
                          <wps:bodyPr wrap="square" lIns="0" tIns="0" rIns="0" bIns="0" rtlCol="0">
                            <a:noAutofit/>
                          </wps:bodyPr>
                        </wps:wsp>
                        <wps:wsp>
                          <wps:cNvPr id="1121566918" name="TextBox 38"/>
                          <wps:cNvSpPr txBox="1"/>
                          <wps:spPr>
                            <a:xfrm>
                              <a:off x="355600" y="1043149"/>
                              <a:ext cx="1141095" cy="186055"/>
                            </a:xfrm>
                            <a:prstGeom prst="rect">
                              <a:avLst/>
                            </a:prstGeom>
                            <a:noFill/>
                          </wps:spPr>
                          <wps:txbx>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wps:txbx>
                          <wps:bodyPr wrap="none" lIns="0" tIns="0" rIns="0" bIns="0" rtlCol="0">
                            <a:spAutoFit/>
                          </wps:bodyPr>
                        </wps:wsp>
                        <wps:wsp>
                          <wps:cNvPr id="1121566919" name="TextBox 39"/>
                          <wps:cNvSpPr txBox="1"/>
                          <wps:spPr>
                            <a:xfrm>
                              <a:off x="2184388" y="1074759"/>
                              <a:ext cx="1132840" cy="186055"/>
                            </a:xfrm>
                            <a:prstGeom prst="rect">
                              <a:avLst/>
                            </a:prstGeom>
                            <a:noFill/>
                          </wps:spPr>
                          <wps:txbx>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wps:txbx>
                          <wps:bodyPr wrap="none" lIns="0" tIns="0" rIns="0" bIns="0" rtlCol="0">
                            <a:spAutoFit/>
                          </wps:bodyPr>
                        </wps:wsp>
                      </wpg:grpSp>
                      <wpg:grpSp>
                        <wpg:cNvPr id="1121566920" name="Group 1121566920"/>
                        <wpg:cNvGrpSpPr/>
                        <wpg:grpSpPr>
                          <a:xfrm>
                            <a:off x="209550" y="254000"/>
                            <a:ext cx="2882818" cy="1111250"/>
                            <a:chOff x="0" y="0"/>
                            <a:chExt cx="2882818" cy="1111250"/>
                          </a:xfrm>
                        </wpg:grpSpPr>
                        <wps:wsp>
                          <wps:cNvPr id="1121566921" name="Straight Connector 1121566921"/>
                          <wps:cNvCnPr/>
                          <wps:spPr>
                            <a:xfrm>
                              <a:off x="0" y="501650"/>
                              <a:ext cx="2882818" cy="0"/>
                            </a:xfrm>
                            <a:prstGeom prst="line">
                              <a:avLst/>
                            </a:prstGeom>
                            <a:noFill/>
                            <a:ln w="19050" cap="flat" cmpd="sng" algn="ctr">
                              <a:solidFill>
                                <a:srgbClr val="ED7D31"/>
                              </a:solidFill>
                              <a:prstDash val="solid"/>
                              <a:miter lim="800000"/>
                            </a:ln>
                            <a:effectLst/>
                          </wps:spPr>
                          <wps:bodyPr/>
                        </wps:wsp>
                        <wps:wsp>
                          <wps:cNvPr id="1121566922" name="Straight Connector 1121566922"/>
                          <wps:cNvCnPr/>
                          <wps:spPr>
                            <a:xfrm>
                              <a:off x="977900" y="495300"/>
                              <a:ext cx="0" cy="598065"/>
                            </a:xfrm>
                            <a:prstGeom prst="line">
                              <a:avLst/>
                            </a:prstGeom>
                            <a:noFill/>
                            <a:ln w="12700" cap="flat" cmpd="sng" algn="ctr">
                              <a:solidFill>
                                <a:srgbClr val="FFC000"/>
                              </a:solidFill>
                              <a:prstDash val="solid"/>
                              <a:miter lim="800000"/>
                            </a:ln>
                            <a:effectLst/>
                          </wps:spPr>
                          <wps:bodyPr/>
                        </wps:wsp>
                        <wps:wsp>
                          <wps:cNvPr id="1121566923" name="Straight Connector 1121566923"/>
                          <wps:cNvCnPr/>
                          <wps:spPr>
                            <a:xfrm>
                              <a:off x="1746250" y="508000"/>
                              <a:ext cx="0" cy="598065"/>
                            </a:xfrm>
                            <a:prstGeom prst="line">
                              <a:avLst/>
                            </a:prstGeom>
                            <a:noFill/>
                            <a:ln w="12700" cap="flat" cmpd="sng" algn="ctr">
                              <a:solidFill>
                                <a:srgbClr val="00B050"/>
                              </a:solidFill>
                              <a:prstDash val="solid"/>
                              <a:miter lim="800000"/>
                            </a:ln>
                            <a:effectLst/>
                          </wps:spPr>
                          <wps:bodyPr/>
                        </wps:wsp>
                        <wps:wsp>
                          <wps:cNvPr id="1121566924" name="Straight Arrow Connector 1121566924"/>
                          <wps:cNvCnPr/>
                          <wps:spPr>
                            <a:xfrm>
                              <a:off x="1746250" y="1111250"/>
                              <a:ext cx="678735" cy="0"/>
                            </a:xfrm>
                            <a:prstGeom prst="straightConnector1">
                              <a:avLst/>
                            </a:prstGeom>
                            <a:noFill/>
                            <a:ln w="19050" cap="flat" cmpd="sng" algn="ctr">
                              <a:solidFill>
                                <a:srgbClr val="00B050"/>
                              </a:solidFill>
                              <a:prstDash val="solid"/>
                              <a:miter lim="800000"/>
                              <a:tailEnd type="triangle"/>
                            </a:ln>
                            <a:effectLst/>
                          </wps:spPr>
                          <wps:bodyPr/>
                        </wps:wsp>
                        <wps:wsp>
                          <wps:cNvPr id="1121566925" name="Straight Arrow Connector 1121566925"/>
                          <wps:cNvCnPr/>
                          <wps:spPr>
                            <a:xfrm flipH="1">
                              <a:off x="342900" y="1098550"/>
                              <a:ext cx="633873" cy="0"/>
                            </a:xfrm>
                            <a:prstGeom prst="straightConnector1">
                              <a:avLst/>
                            </a:prstGeom>
                            <a:noFill/>
                            <a:ln w="19050" cap="flat" cmpd="sng" algn="ctr">
                              <a:solidFill>
                                <a:srgbClr val="FFC000"/>
                              </a:solidFill>
                              <a:prstDash val="solid"/>
                              <a:miter lim="800000"/>
                              <a:tailEnd type="triangle"/>
                            </a:ln>
                            <a:effectLst/>
                          </wps:spPr>
                          <wps:bodyPr/>
                        </wps:wsp>
                        <wps:wsp>
                          <wps:cNvPr id="1121566926" name="Straight Connector 1121566926"/>
                          <wps:cNvCnPr/>
                          <wps:spPr>
                            <a:xfrm flipV="1">
                              <a:off x="1257300" y="0"/>
                              <a:ext cx="0" cy="497996"/>
                            </a:xfrm>
                            <a:prstGeom prst="line">
                              <a:avLst/>
                            </a:prstGeom>
                            <a:noFill/>
                            <a:ln w="19050" cap="flat" cmpd="sng" algn="ctr">
                              <a:solidFill>
                                <a:srgbClr val="7030A0"/>
                              </a:solidFill>
                              <a:prstDash val="solid"/>
                              <a:miter lim="800000"/>
                            </a:ln>
                            <a:effectLst/>
                          </wps:spPr>
                          <wps:bodyPr/>
                        </wps:wsp>
                        <wps:wsp>
                          <wps:cNvPr id="1121566927" name="Straight Arrow Connector 1121566927"/>
                          <wps:cNvCnPr/>
                          <wps:spPr>
                            <a:xfrm>
                              <a:off x="1250950" y="0"/>
                              <a:ext cx="759772" cy="0"/>
                            </a:xfrm>
                            <a:prstGeom prst="straightConnector1">
                              <a:avLst/>
                            </a:prstGeom>
                            <a:noFill/>
                            <a:ln w="28575" cap="flat" cmpd="sng" algn="ctr">
                              <a:solidFill>
                                <a:srgbClr val="7030A0"/>
                              </a:solidFill>
                              <a:prstDash val="solid"/>
                              <a:miter lim="800000"/>
                              <a:tailEnd type="triangle"/>
                            </a:ln>
                            <a:effectLst/>
                          </wps:spPr>
                          <wps:bodyPr/>
                        </wps:wsp>
                      </wpg:grpSp>
                    </wpg:wgp>
                  </a:graphicData>
                </a:graphic>
              </wp:anchor>
            </w:drawing>
          </mc:Choice>
          <mc:Fallback>
            <w:pict>
              <v:group w14:anchorId="127C7C7A" id="Group 1121566912" o:spid="_x0000_s1026" style="position:absolute;left:0;text-align:left;margin-left:24.5pt;margin-top:6.8pt;width:338.25pt;height:135.5pt;z-index:251658275" coordsize="42957,172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">
                <v:group id="Group 1121566913" o:spid="_x0000_s1027" style="position:absolute;width:42957;height:17208" coordsize="42957,17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">
                  <v:shapetype id="_x0000_t202" coordsize="21600,21600" o:spt="202" path="m,l,21600r21600,l21600,xe">
                    <v:stroke joinstyle="miter"/>
                    <v:path gradientshapeok="t" o:connecttype="rect"/>
                  </v:shapetype>
                  <v:shape id="TextBox 28" o:spid="_x0000_s1028" type="#_x0000_t202" style="position:absolute;left:22479;width:20478;height:5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" filled="f" stroked="f">
                    <v:textbox inset="0,0,0,0">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v:textbox>
                  </v:shape>
                  <v:shape id="TextBox 29" o:spid="_x0000_s1029" type="#_x0000_t202" style="position:absolute;left:20066;top:14732;width:9523;height:22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" filled="f" stroked="f">
                    <v:textbox inset="0,0,0,0">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v:textbox>
                  </v:shape>
                  <v:shape id="TextBox 30" o:spid="_x0000_s1030" type="#_x0000_t202" style="position:absolute;left:24384;top:4889;width:17411;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" filled="f" stroked="f">
                    <v:textbox inset="0,0,0,0">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v:textbox>
                  </v:shape>
                  <v:shape id="TextBox 36" o:spid="_x0000_s1031" type="#_x0000_t202" style="position:absolute;top:15176;width:9643;height:20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" filled="f" stroked="f">
                    <v:textbox inset="0,0,0,0">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v:textbox>
                  </v:shape>
                  <v:shape id="TextBox 38" o:spid="_x0000_s1032" type="#_x0000_t202" style="position:absolute;left:3556;top:10431;width:11410;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" filled="f" stroked="f">
                    <v:textbox style="mso-fit-shape-to-text:t" inset="0,0,0,0">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v:textbox>
                  </v:shape>
                  <v:shape id="TextBox 39" o:spid="_x0000_s1033" type="#_x0000_t202" style="position:absolute;left:21843;top:10747;width:11329;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" filled="f" stroked="f">
                    <v:textbox style="mso-fit-shape-to-text:t" inset="0,0,0,0">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v:textbox>
                  </v:shape>
                </v:group>
                <v:group id="Group 1121566920" o:spid="_x0000_s1034" style="position:absolute;left:2095;top:2540;width:28828;height:11112" coordsize="28828,11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">
                  <v:line id="Straight Connector 1121566921" o:spid="_x0000_s1035" style="position:absolute;visibility:visible;mso-wrap-style:square" from="0,5016" to="28828,50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" strokecolor="#ed7d31" strokeweight="1.5pt">
                    <v:stroke joinstyle="miter"/>
                  </v:line>
                  <v:line id="Straight Connector 1121566922" o:spid="_x0000_s1036" style="position:absolute;visibility:visible;mso-wrap-style:square" from="9779,4953" to="9779,109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" strokecolor="#ffc000" strokeweight="1pt">
                    <v:stroke joinstyle="miter"/>
                  </v:line>
                  <v:line id="Straight Connector 1121566923" o:spid="_x0000_s1037" style="position:absolute;visibility:visible;mso-wrap-style:square" from="17462,5080" to="17462,110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" strokecolor="#00b050" strokeweight="1pt">
                    <v:stroke joinstyle="miter"/>
                  </v:line>
                  <v:shapetype id="_x0000_t32" coordsize="21600,21600" o:spt="32" o:oned="t" path="m,l21600,21600e" filled="f">
                    <v:path arrowok="t" fillok="f" o:connecttype="none"/>
                    <o:lock v:ext="edit" shapetype="t"/>
                  </v:shapetype>
                  <v:shape id="Straight Arrow Connector 1121566924" o:spid="_x0000_s1038" type="#_x0000_t32" style="position:absolute;left:17462;top:11112;width:678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" strokecolor="#00b050" strokeweight="1.5pt">
                    <v:stroke endarrow="block" joinstyle="miter"/>
                  </v:shape>
                  <v:shape id="Straight Arrow Connector 1121566925" o:spid="_x0000_s1039" type="#_x0000_t32" style="position:absolute;left:3429;top:10985;width:6338;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" strokecolor="#ffc000" strokeweight="1.5pt">
                    <v:stroke endarrow="block" joinstyle="miter"/>
                  </v:shape>
                  <v:line id="Straight Connector 1121566926" o:spid="_x0000_s1040" style="position:absolute;flip:y;visibility:visible;mso-wrap-style:square" from="12573,0" to="12573,4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" strokecolor="#7030a0" strokeweight="1.5pt">
                    <v:stroke joinstyle="miter"/>
                  </v:line>
                  <v:shape id="Straight Arrow Connector 1121566927" o:spid="_x0000_s1041" type="#_x0000_t32" style="position:absolute;left:12509;width:759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" strokecolor="#7030a0" strokeweight="2.25pt">
                    <v:stroke endarrow="block" joinstyle="miter"/>
                  </v:shape>
                </v:group>
                <w10:wrap type="topAndBottom"/>
              </v:group>
            </w:pict>
          </mc:Fallback>
        </mc:AlternateContent>
      </w:r>
    </w:p>
    <w:p w14:paraId="452E631C" w14:textId="77777777" w:rsidR="00FC26A3" w:rsidRDefault="00FC26A3" w:rsidP="00234D77">
      <w:pPr>
        <w:ind w:left="2160"/>
        <w:rPr>
          <w:rFonts w:ascii="Arial (W1)" w:hAnsi="Arial (W1)"/>
          <w:sz w:val="22"/>
          <w:lang w:eastAsia="en-US"/>
        </w:rPr>
      </w:pPr>
    </w:p>
    <w:p w14:paraId="5C4E3D7B" w14:textId="41787507" w:rsidR="00234D77" w:rsidRPr="00234D77" w:rsidRDefault="00234D77" w:rsidP="00234D77">
      <w:pPr>
        <w:ind w:left="2160"/>
        <w:rPr>
          <w:rFonts w:ascii="Arial (W1)" w:hAnsi="Arial (W1)"/>
          <w:sz w:val="22"/>
          <w:lang w:eastAsia="en-US"/>
        </w:rPr>
      </w:pPr>
      <w:r w:rsidRPr="00234D77">
        <w:rPr>
          <w:rFonts w:ascii="Arial (W1)" w:hAnsi="Arial (W1)"/>
          <w:sz w:val="22"/>
          <w:lang w:eastAsia="en-US"/>
        </w:rPr>
        <w:t>As demand C connects at a Connection Site consisting of connections to more than one demand zone, for the purpose of DCLF Transport modelling and calculation of demand zonal tariffs, demand C is spread evenly across the multiple GSP Groups (A and B). Therefore demand C at NODE40 is split into two parts: 100MW at GSP Group A, and 100MW at GSP Group B. The zonal demand at A and B is calculated as below (copying 14.15.41):</w:t>
      </w:r>
    </w:p>
    <w:p w14:paraId="4099799D" w14:textId="77777777" w:rsidR="00234D77" w:rsidRPr="00234D77" w:rsidRDefault="00234D77" w:rsidP="00234D77">
      <w:pPr>
        <w:ind w:left="2160"/>
        <w:rPr>
          <w:rFonts w:ascii="Arial (W1)" w:hAnsi="Arial (W1)"/>
          <w:sz w:val="22"/>
          <w:lang w:eastAsia="en-US"/>
        </w:rPr>
      </w:pPr>
    </w:p>
    <w:p w14:paraId="5ADB6562" w14:textId="77777777" w:rsidR="00234D77" w:rsidRPr="00234D77" w:rsidRDefault="00234D77" w:rsidP="00234D77">
      <w:pPr>
        <w:pStyle w:val="1"/>
        <w:ind w:left="2160"/>
        <w:jc w:val="both"/>
      </w:pPr>
      <w:r w:rsidRPr="00234D77">
        <w:t xml:space="preserve">The zonal Peak Security marginal km for demand zone A and B is calculated as follows. </w:t>
      </w:r>
    </w:p>
    <w:p w14:paraId="2DCD4947" w14:textId="77777777" w:rsidR="00234D77" w:rsidRPr="00234D77" w:rsidRDefault="00234D77" w:rsidP="00234D77">
      <w:pPr>
        <w:pStyle w:val="1"/>
        <w:ind w:left="1627"/>
        <w:jc w:val="both"/>
      </w:pPr>
      <w:r w:rsidRPr="00234D77">
        <w:rPr>
          <w:noProof/>
          <w:position w:val="-50"/>
        </w:rPr>
        <w:drawing>
          <wp:inline distT="0" distB="0" distL="0" distR="0" wp14:anchorId="1D7E299E" wp14:editId="0C0F613A">
            <wp:extent cx="2352675" cy="600075"/>
            <wp:effectExtent l="0" t="0" r="0" b="0"/>
            <wp:docPr id="1121566943" name="Picture 1121566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52675" cy="600075"/>
                    </a:xfrm>
                    <a:prstGeom prst="rect">
                      <a:avLst/>
                    </a:prstGeom>
                    <a:noFill/>
                    <a:ln>
                      <a:noFill/>
                    </a:ln>
                  </pic:spPr>
                </pic:pic>
              </a:graphicData>
            </a:graphic>
          </wp:inline>
        </w:drawing>
      </w:r>
    </w:p>
    <w:p w14:paraId="3780F91E" w14:textId="77777777" w:rsidR="00234D77" w:rsidRPr="00234D77" w:rsidRDefault="00234D77" w:rsidP="00234D77">
      <w:pPr>
        <w:pStyle w:val="1"/>
        <w:ind w:left="2160" w:firstLine="720"/>
        <w:jc w:val="both"/>
      </w:pPr>
      <w:r w:rsidRPr="00234D77">
        <w:rPr>
          <w:noProof/>
          <w:position w:val="-30"/>
        </w:rPr>
        <w:drawing>
          <wp:inline distT="0" distB="0" distL="0" distR="0" wp14:anchorId="4511A4D8" wp14:editId="50EDC3D7">
            <wp:extent cx="1752600" cy="352425"/>
            <wp:effectExtent l="0" t="0" r="0" b="0"/>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52600" cy="352425"/>
                    </a:xfrm>
                    <a:prstGeom prst="rect">
                      <a:avLst/>
                    </a:prstGeom>
                    <a:noFill/>
                    <a:ln>
                      <a:noFill/>
                    </a:ln>
                  </pic:spPr>
                </pic:pic>
              </a:graphicData>
            </a:graphic>
          </wp:inline>
        </w:drawing>
      </w:r>
    </w:p>
    <w:p w14:paraId="69E1C2F2" w14:textId="77777777" w:rsidR="00234D77" w:rsidRPr="00234D77" w:rsidRDefault="00234D77" w:rsidP="00234D77">
      <w:pPr>
        <w:pStyle w:val="1"/>
        <w:ind w:firstLine="720"/>
        <w:jc w:val="both"/>
      </w:pPr>
    </w:p>
    <w:p w14:paraId="1500AFF5" w14:textId="77777777" w:rsidR="00234D77" w:rsidRPr="00234D77" w:rsidRDefault="00234D77" w:rsidP="00234D77">
      <w:pPr>
        <w:pStyle w:val="1"/>
        <w:ind w:firstLine="720"/>
      </w:pPr>
      <w:r w:rsidRPr="00234D77">
        <w:t>Where:</w:t>
      </w:r>
    </w:p>
    <w:p w14:paraId="566B0F03" w14:textId="77777777" w:rsidR="00234D77" w:rsidRPr="00234D77" w:rsidRDefault="00234D77" w:rsidP="00234D77">
      <w:pPr>
        <w:pStyle w:val="1"/>
        <w:ind w:left="1440" w:firstLine="720"/>
      </w:pPr>
      <w:r w:rsidRPr="00234D77">
        <w:t xml:space="preserve">Di </w:t>
      </w:r>
      <w:r w:rsidRPr="00234D77">
        <w:tab/>
      </w:r>
      <w:r w:rsidRPr="00234D77">
        <w:tab/>
        <w:t>=</w:t>
      </w:r>
      <w:r w:rsidRPr="00234D77">
        <w:tab/>
        <w:t>Demand zone</w:t>
      </w:r>
    </w:p>
    <w:p w14:paraId="642BCB17" w14:textId="77777777" w:rsidR="00234D77" w:rsidRPr="00234D77" w:rsidRDefault="00234D77" w:rsidP="00234D77">
      <w:pPr>
        <w:pStyle w:val="1"/>
        <w:ind w:left="2160"/>
      </w:pPr>
      <w:r w:rsidRPr="00234D77">
        <w:t>Dem</w:t>
      </w:r>
      <w:r w:rsidRPr="00234D77">
        <w:tab/>
      </w:r>
      <w:r w:rsidRPr="00234D77">
        <w:tab/>
        <w:t>=</w:t>
      </w:r>
      <w:r w:rsidRPr="00234D77">
        <w:tab/>
        <w:t>Positive Nodal Net Demand from transport model, including 100MW at NODE40 by demand C for demand zone A, and 100MW at NODE40 by demand C for demand zone B.</w:t>
      </w:r>
    </w:p>
    <w:p w14:paraId="7F1B2BDC" w14:textId="77777777" w:rsidR="00234D77" w:rsidRPr="00234D77" w:rsidRDefault="00234D77" w:rsidP="00234D77">
      <w:pPr>
        <w:pStyle w:val="1"/>
        <w:ind w:firstLine="720"/>
      </w:pPr>
    </w:p>
    <w:p w14:paraId="506E9673" w14:textId="77777777" w:rsidR="00234D77" w:rsidRPr="00234D77" w:rsidRDefault="00234D77" w:rsidP="00234D77">
      <w:pPr>
        <w:pStyle w:val="1"/>
        <w:ind w:left="2160"/>
      </w:pPr>
      <w:r w:rsidRPr="00234D77">
        <w:t>If Nodal Demand from a node is less than 0 (Exporting) the nodal demand will be set to zero and therefore not contribute to the Zonal marginal km</w:t>
      </w:r>
    </w:p>
    <w:p w14:paraId="3D8E999C" w14:textId="77777777" w:rsidR="00234D77" w:rsidRPr="00234D77" w:rsidRDefault="00234D77" w:rsidP="00234D77">
      <w:pPr>
        <w:pStyle w:val="1"/>
        <w:ind w:firstLine="720"/>
      </w:pPr>
    </w:p>
    <w:p w14:paraId="22A7DBBA" w14:textId="77777777" w:rsidR="00234D77" w:rsidRPr="00234D77" w:rsidRDefault="00234D77" w:rsidP="00234D77">
      <w:pPr>
        <w:pStyle w:val="1"/>
        <w:ind w:left="2160"/>
      </w:pPr>
      <w:r w:rsidRPr="00234D77">
        <w:t>Similarly, the zonal Year Round marginal km for demand zones is calculated as follows:</w:t>
      </w:r>
    </w:p>
    <w:p w14:paraId="1CA5312F" w14:textId="77777777" w:rsidR="00234D77" w:rsidRPr="00234D77" w:rsidRDefault="00234D77" w:rsidP="00234D77">
      <w:pPr>
        <w:pStyle w:val="1"/>
        <w:ind w:left="1440"/>
        <w:jc w:val="both"/>
      </w:pPr>
    </w:p>
    <w:p w14:paraId="085C9DE9" w14:textId="77777777" w:rsidR="00234D77" w:rsidRPr="00234D77" w:rsidRDefault="00234D77" w:rsidP="00234D77">
      <w:pPr>
        <w:pStyle w:val="1"/>
        <w:ind w:left="1440"/>
        <w:jc w:val="both"/>
      </w:pPr>
    </w:p>
    <w:p w14:paraId="6422B235" w14:textId="77777777" w:rsidR="00234D77" w:rsidRPr="00234D77" w:rsidRDefault="00234D77" w:rsidP="00234D77">
      <w:pPr>
        <w:pStyle w:val="1"/>
        <w:ind w:left="1440"/>
        <w:jc w:val="both"/>
      </w:pPr>
      <w:r w:rsidRPr="00234D77">
        <w:tab/>
      </w:r>
      <w:r w:rsidRPr="00234D77">
        <w:tab/>
      </w:r>
      <w:r w:rsidRPr="00234D77">
        <w:rPr>
          <w:noProof/>
          <w:position w:val="-50"/>
        </w:rPr>
        <w:drawing>
          <wp:inline distT="0" distB="0" distL="0" distR="0" wp14:anchorId="4C7EF2FC" wp14:editId="3D3C8C42">
            <wp:extent cx="2276475" cy="581025"/>
            <wp:effectExtent l="0" t="0" r="0" b="0"/>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76475" cy="581025"/>
                    </a:xfrm>
                    <a:prstGeom prst="rect">
                      <a:avLst/>
                    </a:prstGeom>
                    <a:noFill/>
                    <a:ln>
                      <a:noFill/>
                    </a:ln>
                  </pic:spPr>
                </pic:pic>
              </a:graphicData>
            </a:graphic>
          </wp:inline>
        </w:drawing>
      </w:r>
    </w:p>
    <w:p w14:paraId="221B8ECC" w14:textId="77777777" w:rsidR="00234D77" w:rsidRPr="00234D77" w:rsidRDefault="00234D77" w:rsidP="00234D77">
      <w:pPr>
        <w:pStyle w:val="1"/>
        <w:ind w:left="1440"/>
        <w:jc w:val="both"/>
      </w:pPr>
    </w:p>
    <w:p w14:paraId="1641DF09" w14:textId="77777777" w:rsidR="00234D77" w:rsidRPr="00234D77" w:rsidRDefault="00234D77" w:rsidP="00234D77">
      <w:pPr>
        <w:pStyle w:val="1"/>
        <w:ind w:left="2160" w:firstLine="720"/>
        <w:jc w:val="both"/>
      </w:pPr>
      <w:r w:rsidRPr="00234D77">
        <w:rPr>
          <w:noProof/>
          <w:position w:val="-30"/>
        </w:rPr>
        <w:drawing>
          <wp:inline distT="0" distB="0" distL="0" distR="0" wp14:anchorId="56DD8A3B" wp14:editId="0C0CD380">
            <wp:extent cx="1714500" cy="352425"/>
            <wp:effectExtent l="0" t="0" r="0" b="0"/>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14500" cy="352425"/>
                    </a:xfrm>
                    <a:prstGeom prst="rect">
                      <a:avLst/>
                    </a:prstGeom>
                    <a:noFill/>
                    <a:ln>
                      <a:noFill/>
                    </a:ln>
                  </pic:spPr>
                </pic:pic>
              </a:graphicData>
            </a:graphic>
          </wp:inline>
        </w:drawing>
      </w:r>
    </w:p>
    <w:p w14:paraId="78161536" w14:textId="77777777" w:rsidR="00234D77" w:rsidRPr="00234D77" w:rsidRDefault="00234D77" w:rsidP="00234D77"/>
    <w:p w14:paraId="0238BA9F" w14:textId="77777777" w:rsidR="00234D77" w:rsidRPr="00234D77" w:rsidRDefault="00234D77" w:rsidP="00234D77"/>
    <w:p w14:paraId="555C1EEE"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Once the zonal Peak Security and Year Round tariffs are calculated for demand zones A and B (according to 14.15.97), a set of new demand zonal tariffs will be created for demand C as below –</w:t>
      </w:r>
    </w:p>
    <w:p w14:paraId="4A1B8101"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Zonal Peak Security tariff for demand C = average (Zone A Peak Security tariff, Zone B Peak Security tariff)</w:t>
      </w:r>
    </w:p>
    <w:p w14:paraId="1C30ED77"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Zonal Year Round tariff for demand C = average (Zone A Year Round tariff, Zone B Year Round tariff)</w:t>
      </w:r>
    </w:p>
    <w:p w14:paraId="1C12A980" w14:textId="77777777" w:rsidR="00234D77" w:rsidRPr="00234D77" w:rsidRDefault="00234D77" w:rsidP="00234D77">
      <w:pPr>
        <w:ind w:left="1440"/>
        <w:rPr>
          <w:rFonts w:ascii="Arial (W1)" w:hAnsi="Arial (W1)"/>
          <w:sz w:val="22"/>
          <w:lang w:eastAsia="en-US"/>
        </w:rPr>
      </w:pPr>
      <w:r w:rsidRPr="00234D77">
        <w:rPr>
          <w:rFonts w:ascii="Arial (W1)" w:hAnsi="Arial (W1)"/>
          <w:sz w:val="22"/>
          <w:lang w:eastAsia="en-US"/>
        </w:rPr>
        <w:tab/>
      </w:r>
    </w:p>
    <w:p w14:paraId="12FD60FB" w14:textId="77777777" w:rsidR="00234D77" w:rsidRPr="00234D77" w:rsidRDefault="00234D77" w:rsidP="00234D77">
      <w:pPr>
        <w:ind w:left="2160"/>
      </w:pPr>
      <w:r w:rsidRPr="00234D77">
        <w:rPr>
          <w:rFonts w:ascii="Arial (W1)" w:hAnsi="Arial (W1)"/>
          <w:sz w:val="22"/>
          <w:lang w:eastAsia="en-US"/>
        </w:rPr>
        <w:t xml:space="preserve">For demand C,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DBPS</m:t>
            </m:r>
          </m:sub>
        </m:sSub>
      </m:oMath>
      <w:r w:rsidRPr="00234D77">
        <w:rPr>
          <w:rFonts w:ascii="Arial (W1)" w:hAnsi="Arial (W1)"/>
          <w:sz w:val="22"/>
          <w:lang w:eastAsia="en-US"/>
        </w:rPr>
        <w:t xml:space="preserve"> , and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DBYR</m:t>
            </m:r>
          </m:sub>
        </m:sSub>
      </m:oMath>
    </w:p>
    <w:p w14:paraId="26CB1E6D" w14:textId="1A3C01AC" w:rsidR="006661FE" w:rsidRPr="00CD5631" w:rsidRDefault="006661FE" w:rsidP="006661FE">
      <w:pPr>
        <w:pStyle w:val="BodyText2"/>
        <w:rPr>
          <w:b/>
        </w:rPr>
      </w:pPr>
      <w:r>
        <w:fldChar w:fldCharType="begin"/>
      </w:r>
      <w:r>
        <w:instrText>tc \l2 "Schedule of Charges For Transmission Network Use of System in 1999/2000</w:instrText>
      </w:r>
      <w:r>
        <w:fldChar w:fldCharType="end"/>
      </w:r>
    </w:p>
    <w:p w14:paraId="595B0075" w14:textId="77777777" w:rsidR="0022187C" w:rsidRPr="008A4333" w:rsidRDefault="0022187C" w:rsidP="0022187C">
      <w:pPr>
        <w:pStyle w:val="Heading2"/>
        <w:rPr>
          <w:rFonts w:ascii="Arial" w:hAnsi="Arial" w:cs="Arial"/>
        </w:rPr>
      </w:pPr>
      <w:bookmarkStart w:id="210" w:name="_Toc32201081"/>
      <w:bookmarkStart w:id="211" w:name="_Toc49661118"/>
      <w:r w:rsidRPr="00CD5631">
        <w:rPr>
          <w:rFonts w:ascii="Arial" w:hAnsi="Arial" w:cs="Arial"/>
        </w:rPr>
        <w:t>Allocating Final Demand Sites to Charging Bands</w:t>
      </w:r>
    </w:p>
    <w:p w14:paraId="132D5F93" w14:textId="77777777" w:rsidR="0022187C" w:rsidRPr="0022187C" w:rsidRDefault="0022187C" w:rsidP="0022187C">
      <w:pPr>
        <w:rPr>
          <w:rFonts w:ascii="Arial" w:eastAsia="Calibri" w:hAnsi="Arial" w:cs="Arial"/>
          <w:sz w:val="22"/>
          <w:szCs w:val="22"/>
        </w:rPr>
      </w:pPr>
    </w:p>
    <w:p w14:paraId="4EB8406D"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42</w:t>
      </w:r>
      <w:r>
        <w:rPr>
          <w:rFonts w:ascii="Arial" w:hAnsi="Arial" w:cs="Arial"/>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 xml:space="preserve">entitled “ALLOCATION OF CUSTOMERS TO CHARGING BANDS BY DNO/IDNO PARTIES” (introduced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allocate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w:t>
      </w:r>
      <w:r>
        <w:rPr>
          <w:rFonts w:ascii="Arial" w:hAnsi="Arial" w:cs="Arial"/>
          <w:b/>
          <w:bCs/>
          <w:lang w:val="en-US"/>
        </w:rPr>
        <w:t>Distribution System</w:t>
      </w:r>
      <w:r>
        <w:rPr>
          <w:rFonts w:ascii="Arial" w:hAnsi="Arial" w:cs="Arial"/>
          <w:lang w:val="en-US"/>
        </w:rPr>
        <w:t>.</w:t>
      </w:r>
    </w:p>
    <w:p w14:paraId="0D8C6E04" w14:textId="77777777" w:rsidR="0022187C" w:rsidRDefault="0022187C" w:rsidP="0022187C">
      <w:pPr>
        <w:rPr>
          <w:rFonts w:ascii="Arial" w:hAnsi="Arial" w:cs="Arial"/>
          <w:lang w:val="en-US"/>
        </w:rPr>
      </w:pPr>
    </w:p>
    <w:p w14:paraId="5F654FD1"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43</w:t>
      </w:r>
      <w:r>
        <w:rPr>
          <w:rFonts w:ascii="Arial" w:hAnsi="Arial" w:cs="Arial"/>
        </w:rPr>
        <w:tab/>
      </w:r>
      <w:r>
        <w:rPr>
          <w:rFonts w:ascii="Arial" w:hAnsi="Arial" w:cs="Arial"/>
          <w:b/>
          <w:bCs/>
          <w:lang w:val="en-US"/>
        </w:rPr>
        <w:t>Charging Bands</w:t>
      </w:r>
      <w:r>
        <w:rPr>
          <w:rFonts w:ascii="Arial" w:hAnsi="Arial" w:cs="Arial"/>
          <w:lang w:val="en-US"/>
        </w:rPr>
        <w:t xml:space="preserve"> that are determined in accordance with 14.15.137,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allocated to </w:t>
      </w:r>
      <w:r>
        <w:rPr>
          <w:rFonts w:ascii="Arial" w:hAnsi="Arial" w:cs="Arial"/>
          <w:b/>
          <w:bCs/>
          <w:lang w:val="en-US"/>
        </w:rPr>
        <w:t>Charging Bands</w:t>
      </w:r>
      <w:r>
        <w:rPr>
          <w:rFonts w:ascii="Arial" w:hAnsi="Arial" w:cs="Arial"/>
          <w:lang w:val="en-US"/>
        </w:rPr>
        <w:t xml:space="preserve"> as follows;</w:t>
      </w:r>
    </w:p>
    <w:p w14:paraId="4CB3DFE3" w14:textId="77777777" w:rsidR="0022187C" w:rsidRDefault="0022187C" w:rsidP="0022187C">
      <w:pPr>
        <w:rPr>
          <w:rFonts w:ascii="Arial" w:hAnsi="Arial" w:cs="Arial"/>
          <w:lang w:val="en-US"/>
        </w:rPr>
      </w:pPr>
    </w:p>
    <w:p w14:paraId="2BA0F4F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allocate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network as per the methodology described in 14.15.147 </w:t>
      </w:r>
    </w:p>
    <w:p w14:paraId="58E15D2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Final Demand Sites</w:t>
      </w:r>
      <w:r>
        <w:rPr>
          <w:rFonts w:ascii="Arial" w:hAnsi="Arial" w:cs="Arial"/>
          <w:lang w:val="en-US"/>
        </w:rPr>
        <w:t xml:space="preserve"> connected to the </w:t>
      </w:r>
      <w:r>
        <w:rPr>
          <w:rFonts w:ascii="Arial" w:hAnsi="Arial" w:cs="Arial"/>
          <w:b/>
          <w:bCs/>
          <w:lang w:val="en-US"/>
        </w:rPr>
        <w:t>NETS</w:t>
      </w:r>
      <w:r>
        <w:rPr>
          <w:rFonts w:ascii="Arial" w:hAnsi="Arial" w:cs="Arial"/>
          <w:lang w:val="en-US"/>
        </w:rPr>
        <w:t>, the following hierarchy will apply</w:t>
      </w:r>
      <w:r w:rsidR="00A750AE">
        <w:rPr>
          <w:rFonts w:ascii="Arial" w:hAnsi="Arial" w:cs="Arial"/>
          <w:lang w:val="en-US"/>
        </w:rPr>
        <w:t xml:space="preserve">, starting at (i) and progressing to (iv) </w:t>
      </w:r>
      <w:r>
        <w:rPr>
          <w:rFonts w:ascii="Arial" w:hAnsi="Arial" w:cs="Arial"/>
          <w:lang w:val="en-US"/>
        </w:rPr>
        <w:t xml:space="preserve">to determine the correct </w:t>
      </w:r>
      <w:r>
        <w:rPr>
          <w:rFonts w:ascii="Arial" w:hAnsi="Arial" w:cs="Arial"/>
          <w:b/>
          <w:lang w:val="en-US"/>
        </w:rPr>
        <w:t>Charging Band</w:t>
      </w:r>
      <w:r>
        <w:rPr>
          <w:rFonts w:ascii="Arial" w:hAnsi="Arial" w:cs="Arial"/>
          <w:lang w:val="en-US"/>
        </w:rPr>
        <w:t xml:space="preserve"> as created in 14.15.137;</w:t>
      </w:r>
    </w:p>
    <w:p w14:paraId="58BE6878" w14:textId="77777777" w:rsidR="00A750AE" w:rsidRDefault="00A750AE" w:rsidP="00CD5631">
      <w:pPr>
        <w:pStyle w:val="ListParagraph"/>
        <w:spacing w:after="160" w:line="256" w:lineRule="auto"/>
        <w:contextualSpacing/>
        <w:rPr>
          <w:rFonts w:ascii="Arial" w:hAnsi="Arial" w:cs="Arial"/>
          <w:lang w:val="en-US"/>
        </w:rPr>
      </w:pPr>
    </w:p>
    <w:p w14:paraId="1BBAA740" w14:textId="77777777" w:rsidR="0022187C" w:rsidRDefault="0022187C" w:rsidP="007D27B2">
      <w:pPr>
        <w:pStyle w:val="ListParagraph"/>
        <w:numPr>
          <w:ilvl w:val="1"/>
          <w:numId w:val="95"/>
        </w:numPr>
        <w:spacing w:after="160" w:line="256" w:lineRule="auto"/>
        <w:contextualSpacing/>
        <w:rPr>
          <w:rFonts w:ascii="Arial" w:hAnsi="Arial" w:cs="Arial"/>
          <w:lang w:val="en-US"/>
        </w:rPr>
      </w:pPr>
      <w:r>
        <w:rPr>
          <w:rFonts w:ascii="Arial" w:hAnsi="Arial" w:cs="Arial"/>
          <w:lang w:val="en-US"/>
        </w:rPr>
        <w:t>Where available, the mean average of the latest 24 months</w:t>
      </w:r>
      <w:r w:rsidR="00A750AE">
        <w:rPr>
          <w:rFonts w:ascii="Arial" w:hAnsi="Arial" w:cs="Arial"/>
          <w:lang w:val="en-US"/>
        </w:rPr>
        <w:t xml:space="preserve"> </w:t>
      </w:r>
      <w:r w:rsidR="00A750AE">
        <w:rPr>
          <w:rFonts w:ascii="Arial" w:hAnsi="Arial" w:cs="Arial"/>
          <w:b/>
          <w:lang w:val="en-US"/>
        </w:rPr>
        <w:t xml:space="preserve">Consumption </w:t>
      </w:r>
      <w:r w:rsidR="00A750AE">
        <w:rPr>
          <w:rFonts w:ascii="Arial" w:hAnsi="Arial" w:cs="Arial"/>
          <w:lang w:val="en-US"/>
        </w:rPr>
        <w:t>data</w:t>
      </w:r>
      <w:r>
        <w:rPr>
          <w:rFonts w:ascii="Arial" w:hAnsi="Arial" w:cs="Arial"/>
          <w:lang w:val="en-US"/>
        </w:rPr>
        <w:t xml:space="preserve"> for the specific </w:t>
      </w:r>
      <w:r>
        <w:rPr>
          <w:rFonts w:ascii="Arial" w:hAnsi="Arial" w:cs="Arial"/>
          <w:b/>
          <w:lang w:val="en-US"/>
        </w:rPr>
        <w:t>Final Demand Site</w:t>
      </w:r>
      <w:r>
        <w:rPr>
          <w:rFonts w:ascii="Arial" w:hAnsi="Arial" w:cs="Arial"/>
          <w:lang w:val="en-US"/>
        </w:rPr>
        <w:t xml:space="preserve"> shall be used. </w:t>
      </w:r>
    </w:p>
    <w:p w14:paraId="62AF0C0D" w14:textId="77777777" w:rsidR="0022187C" w:rsidRPr="00350AA3" w:rsidRDefault="0022187C" w:rsidP="0022187C">
      <w:pPr>
        <w:ind w:left="1080"/>
        <w:rPr>
          <w:rFonts w:ascii="Arial" w:hAnsi="Arial" w:cs="Arial"/>
          <w:lang w:val="en-US"/>
        </w:rPr>
      </w:pPr>
      <w:r>
        <w:rPr>
          <w:rFonts w:ascii="Arial" w:hAnsi="Arial" w:cs="Arial"/>
          <w:lang w:val="en-US"/>
        </w:rPr>
        <w:t>Where this is not available in terms of (ii)</w:t>
      </w:r>
      <w:r w:rsidR="00FE7D64">
        <w:rPr>
          <w:rFonts w:ascii="Arial" w:hAnsi="Arial" w:cs="Arial"/>
          <w:lang w:val="en-US"/>
        </w:rPr>
        <w:t>,</w:t>
      </w:r>
      <w:r>
        <w:rPr>
          <w:rFonts w:ascii="Arial" w:hAnsi="Arial" w:cs="Arial"/>
          <w:lang w:val="en-US"/>
        </w:rPr>
        <w:t xml:space="preserve"> (iii)</w:t>
      </w:r>
      <w:r w:rsidR="00FE7D64">
        <w:rPr>
          <w:rFonts w:ascii="Arial" w:hAnsi="Arial" w:cs="Arial"/>
          <w:lang w:val="en-US"/>
        </w:rPr>
        <w:t xml:space="preserve"> </w:t>
      </w:r>
      <w:r w:rsidR="00FE7D64" w:rsidRPr="008F30A4">
        <w:rPr>
          <w:rFonts w:ascii="Arial" w:hAnsi="Arial" w:cs="Arial"/>
          <w:lang w:val="en-US"/>
        </w:rPr>
        <w:t>and (iv)</w:t>
      </w:r>
      <w:r w:rsidRPr="00350AA3">
        <w:rPr>
          <w:rFonts w:ascii="Arial" w:hAnsi="Arial" w:cs="Arial"/>
          <w:lang w:val="en-US"/>
        </w:rPr>
        <w:t>;</w:t>
      </w:r>
    </w:p>
    <w:p w14:paraId="706E4BB3" w14:textId="77777777" w:rsidR="0022187C" w:rsidRPr="00953325" w:rsidRDefault="0022187C" w:rsidP="0022187C">
      <w:pPr>
        <w:ind w:left="1080"/>
        <w:rPr>
          <w:rFonts w:ascii="Arial" w:hAnsi="Arial" w:cs="Arial"/>
          <w:lang w:val="en-US"/>
        </w:rPr>
      </w:pPr>
    </w:p>
    <w:p w14:paraId="525B1154" w14:textId="77777777" w:rsidR="0022187C" w:rsidRPr="00CD5631" w:rsidRDefault="00A750AE"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The mean average of </w:t>
      </w:r>
      <w:r w:rsidR="0022187C" w:rsidRPr="00CD5631">
        <w:rPr>
          <w:rFonts w:ascii="Arial" w:hAnsi="Arial" w:cs="Arial"/>
          <w:sz w:val="22"/>
          <w:szCs w:val="22"/>
          <w:lang w:val="en-US"/>
        </w:rPr>
        <w:t>as much data</w:t>
      </w:r>
      <w:r w:rsidRPr="00CD5631">
        <w:rPr>
          <w:rFonts w:ascii="Arial" w:hAnsi="Arial" w:cs="Arial"/>
          <w:sz w:val="22"/>
          <w:szCs w:val="22"/>
          <w:lang w:val="en-US"/>
        </w:rPr>
        <w:t xml:space="preserve"> </w:t>
      </w:r>
      <w:r w:rsidRPr="00CD5631">
        <w:rPr>
          <w:rFonts w:ascii="Arial" w:hAnsi="Arial" w:cs="Arial"/>
          <w:b/>
          <w:sz w:val="22"/>
          <w:szCs w:val="22"/>
          <w:lang w:val="en-US"/>
        </w:rPr>
        <w:t xml:space="preserve">Consumption </w:t>
      </w:r>
      <w:r w:rsidRPr="00CD5631">
        <w:rPr>
          <w:rFonts w:ascii="Arial" w:hAnsi="Arial" w:cs="Arial"/>
          <w:sz w:val="22"/>
          <w:szCs w:val="22"/>
          <w:lang w:val="en-US"/>
        </w:rPr>
        <w:t>data</w:t>
      </w:r>
      <w:r w:rsidR="0022187C" w:rsidRPr="00CD5631">
        <w:rPr>
          <w:rFonts w:ascii="Arial" w:hAnsi="Arial" w:cs="Arial"/>
          <w:sz w:val="22"/>
          <w:szCs w:val="22"/>
          <w:lang w:val="en-US"/>
        </w:rPr>
        <w:t xml:space="preserve"> as is available for the specific </w:t>
      </w:r>
      <w:r w:rsidR="0022187C" w:rsidRPr="00CD5631">
        <w:rPr>
          <w:rFonts w:ascii="Arial" w:hAnsi="Arial" w:cs="Arial"/>
          <w:b/>
          <w:sz w:val="22"/>
          <w:szCs w:val="22"/>
          <w:lang w:val="en-US"/>
        </w:rPr>
        <w:t>Final Demand Site</w:t>
      </w:r>
      <w:r w:rsidR="0022187C" w:rsidRPr="00CD5631">
        <w:rPr>
          <w:rFonts w:ascii="Arial" w:hAnsi="Arial" w:cs="Arial"/>
          <w:sz w:val="22"/>
          <w:szCs w:val="22"/>
          <w:lang w:val="en-US"/>
        </w:rPr>
        <w:t>, or;</w:t>
      </w:r>
    </w:p>
    <w:p w14:paraId="0AB4B4BC" w14:textId="77777777" w:rsidR="00A750AE" w:rsidRPr="00CD5631" w:rsidRDefault="00E71EB2" w:rsidP="007D27B2">
      <w:pPr>
        <w:pStyle w:val="ListParagraph"/>
        <w:numPr>
          <w:ilvl w:val="1"/>
          <w:numId w:val="95"/>
        </w:numPr>
        <w:spacing w:after="160" w:line="256" w:lineRule="auto"/>
        <w:contextualSpacing/>
        <w:rPr>
          <w:rFonts w:ascii="Arial" w:hAnsi="Arial" w:cs="Arial"/>
          <w:sz w:val="22"/>
          <w:szCs w:val="22"/>
          <w:lang w:val="en-US"/>
        </w:rPr>
      </w:pPr>
      <w:r w:rsidRPr="008F30A4">
        <w:rPr>
          <w:rFonts w:ascii="Arial" w:hAnsi="Arial" w:cs="Arial"/>
          <w:b/>
          <w:bCs/>
          <w:sz w:val="22"/>
          <w:szCs w:val="22"/>
          <w:lang w:val="en-US"/>
        </w:rPr>
        <w:t>The Company</w:t>
      </w:r>
      <w:r w:rsidR="00A750AE" w:rsidRPr="00CD5631">
        <w:rPr>
          <w:rFonts w:ascii="Arial" w:hAnsi="Arial" w:cs="Arial"/>
          <w:sz w:val="22"/>
          <w:szCs w:val="22"/>
          <w:lang w:val="en-US"/>
        </w:rPr>
        <w:t xml:space="preserve"> making use of any valid information as is available or made available to best estimate the expected </w:t>
      </w:r>
      <w:r w:rsidR="00A750AE" w:rsidRPr="00CD5631">
        <w:rPr>
          <w:rFonts w:ascii="Arial" w:hAnsi="Arial" w:cs="Arial"/>
          <w:b/>
          <w:bCs/>
          <w:sz w:val="22"/>
          <w:szCs w:val="22"/>
          <w:lang w:val="en-US"/>
        </w:rPr>
        <w:t>Consumption</w:t>
      </w:r>
      <w:r w:rsidR="00A750AE" w:rsidRPr="00CD5631">
        <w:rPr>
          <w:rFonts w:ascii="Arial" w:hAnsi="Arial" w:cs="Arial"/>
          <w:sz w:val="22"/>
          <w:szCs w:val="22"/>
          <w:lang w:val="en-US"/>
        </w:rPr>
        <w:t xml:space="preserve"> of the </w:t>
      </w:r>
      <w:r w:rsidR="00A750AE" w:rsidRPr="00CD5631">
        <w:rPr>
          <w:rFonts w:ascii="Arial" w:hAnsi="Arial" w:cs="Arial"/>
          <w:b/>
          <w:bCs/>
          <w:sz w:val="22"/>
          <w:szCs w:val="22"/>
          <w:lang w:val="en-US"/>
        </w:rPr>
        <w:t>Final Demand Site</w:t>
      </w:r>
      <w:r w:rsidR="00A750AE" w:rsidRPr="00CD5631">
        <w:rPr>
          <w:rFonts w:ascii="Arial" w:hAnsi="Arial" w:cs="Arial"/>
          <w:sz w:val="22"/>
          <w:szCs w:val="22"/>
          <w:lang w:val="en-US"/>
        </w:rPr>
        <w:t>, or;</w:t>
      </w:r>
    </w:p>
    <w:p w14:paraId="51865561" w14:textId="77777777" w:rsidR="0022187C" w:rsidRPr="00CD5631" w:rsidRDefault="0022187C"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Should no data </w:t>
      </w:r>
      <w:r w:rsidR="00A750AE">
        <w:rPr>
          <w:rFonts w:ascii="Arial" w:hAnsi="Arial" w:cs="Arial"/>
          <w:sz w:val="22"/>
          <w:szCs w:val="22"/>
          <w:lang w:val="en-US"/>
        </w:rPr>
        <w:t xml:space="preserve">or information </w:t>
      </w:r>
      <w:r w:rsidRPr="00CD5631">
        <w:rPr>
          <w:rFonts w:ascii="Arial" w:hAnsi="Arial" w:cs="Arial"/>
          <w:sz w:val="22"/>
          <w:szCs w:val="22"/>
          <w:lang w:val="en-US"/>
        </w:rPr>
        <w:t xml:space="preserve">be available for the specific </w:t>
      </w:r>
      <w:r w:rsidRPr="00CD5631">
        <w:rPr>
          <w:rFonts w:ascii="Arial" w:hAnsi="Arial" w:cs="Arial"/>
          <w:b/>
          <w:bCs/>
          <w:sz w:val="22"/>
          <w:szCs w:val="22"/>
          <w:lang w:val="en-US"/>
        </w:rPr>
        <w:t>Final Demand Site</w:t>
      </w:r>
      <w:r w:rsidRPr="00CD5631">
        <w:rPr>
          <w:rFonts w:ascii="Arial" w:hAnsi="Arial" w:cs="Arial"/>
          <w:sz w:val="22"/>
          <w:szCs w:val="22"/>
          <w:lang w:val="en-US"/>
        </w:rPr>
        <w:t xml:space="preserve">, a 12 month mean average of all </w:t>
      </w:r>
      <w:r w:rsidRPr="00CD5631">
        <w:rPr>
          <w:rFonts w:ascii="Arial" w:hAnsi="Arial" w:cs="Arial"/>
          <w:b/>
          <w:bCs/>
          <w:sz w:val="22"/>
          <w:szCs w:val="22"/>
          <w:lang w:val="en-US"/>
        </w:rPr>
        <w:t>Consumption</w:t>
      </w:r>
      <w:r w:rsidRPr="00CD5631">
        <w:rPr>
          <w:rFonts w:ascii="Arial" w:hAnsi="Arial" w:cs="Arial"/>
          <w:sz w:val="22"/>
          <w:szCs w:val="22"/>
          <w:lang w:val="en-US"/>
        </w:rPr>
        <w:t xml:space="preserve"> from all </w:t>
      </w:r>
      <w:r w:rsidRPr="00CD5631">
        <w:rPr>
          <w:rFonts w:ascii="Arial" w:hAnsi="Arial" w:cs="Arial"/>
          <w:b/>
          <w:bCs/>
          <w:sz w:val="22"/>
          <w:szCs w:val="22"/>
          <w:lang w:val="en-US"/>
        </w:rPr>
        <w:t>NETS</w:t>
      </w:r>
      <w:r w:rsidRPr="00CD5631">
        <w:rPr>
          <w:rFonts w:ascii="Arial" w:hAnsi="Arial" w:cs="Arial"/>
          <w:sz w:val="22"/>
          <w:szCs w:val="22"/>
          <w:lang w:val="en-US"/>
        </w:rPr>
        <w:t xml:space="preserve"> connected </w:t>
      </w:r>
      <w:r w:rsidRPr="00CD5631">
        <w:rPr>
          <w:rFonts w:ascii="Arial" w:hAnsi="Arial" w:cs="Arial"/>
          <w:b/>
          <w:bCs/>
          <w:sz w:val="22"/>
          <w:szCs w:val="22"/>
          <w:lang w:val="en-US"/>
        </w:rPr>
        <w:t>Final Demand Sites</w:t>
      </w:r>
      <w:r w:rsidRPr="00CD5631">
        <w:rPr>
          <w:rFonts w:ascii="Arial" w:hAnsi="Arial" w:cs="Arial"/>
          <w:sz w:val="22"/>
          <w:szCs w:val="22"/>
          <w:lang w:val="en-US"/>
        </w:rPr>
        <w:t xml:space="preserve"> shall be used.</w:t>
      </w:r>
    </w:p>
    <w:p w14:paraId="29865636"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a</w:t>
      </w:r>
      <w:r>
        <w:rPr>
          <w:rFonts w:ascii="Arial" w:hAnsi="Arial" w:cs="Arial"/>
        </w:rPr>
        <w:tab/>
        <w:t xml:space="preserve">For all </w:t>
      </w:r>
      <w:r>
        <w:rPr>
          <w:rFonts w:ascii="Arial" w:hAnsi="Arial" w:cs="Arial"/>
          <w:b/>
          <w:bCs/>
        </w:rPr>
        <w:t>Final Demand Sites</w:t>
      </w:r>
      <w:r>
        <w:rPr>
          <w:rFonts w:ascii="Arial" w:hAnsi="Arial" w:cs="Arial"/>
        </w:rPr>
        <w:t xml:space="preserve"> allocated under 14.15.143 2. (iii), in the September following the completion of a full </w:t>
      </w:r>
      <w:r>
        <w:rPr>
          <w:rFonts w:ascii="Arial" w:hAnsi="Arial" w:cs="Arial"/>
          <w:b/>
        </w:rPr>
        <w:t>Financial Year</w:t>
      </w:r>
      <w:r>
        <w:rPr>
          <w:rFonts w:ascii="Arial" w:hAnsi="Arial" w:cs="Arial"/>
        </w:rPr>
        <w:t xml:space="preserve"> for which the </w:t>
      </w:r>
      <w:r>
        <w:rPr>
          <w:rFonts w:ascii="Arial" w:hAnsi="Arial" w:cs="Arial"/>
          <w:b/>
          <w:bCs/>
        </w:rPr>
        <w:t>Final Demand Site</w:t>
      </w:r>
      <w:r>
        <w:rPr>
          <w:rFonts w:ascii="Arial" w:hAnsi="Arial" w:cs="Arial"/>
        </w:rPr>
        <w:t xml:space="preserve"> has recorded actual metered data a review of the </w:t>
      </w:r>
      <w:r>
        <w:rPr>
          <w:rFonts w:ascii="Arial" w:hAnsi="Arial" w:cs="Arial"/>
          <w:b/>
          <w:bCs/>
        </w:rPr>
        <w:t>Charging Band</w:t>
      </w:r>
      <w:r>
        <w:rPr>
          <w:rFonts w:ascii="Arial" w:hAnsi="Arial" w:cs="Arial"/>
        </w:rPr>
        <w:t xml:space="preserve"> allocation of the specific </w:t>
      </w:r>
      <w:r>
        <w:rPr>
          <w:rFonts w:ascii="Arial" w:hAnsi="Arial" w:cs="Arial"/>
          <w:b/>
          <w:bCs/>
        </w:rPr>
        <w:t>Final Demand Site</w:t>
      </w:r>
      <w:r>
        <w:rPr>
          <w:rFonts w:ascii="Arial" w:hAnsi="Arial" w:cs="Arial"/>
        </w:rPr>
        <w:t xml:space="preserve"> will take place by </w:t>
      </w:r>
      <w:r w:rsidR="00E71EB2" w:rsidRPr="00E71EB2">
        <w:rPr>
          <w:rFonts w:ascii="Arial" w:hAnsi="Arial" w:cs="Arial"/>
          <w:b/>
        </w:rPr>
        <w:t>The Company</w:t>
      </w:r>
      <w:r>
        <w:rPr>
          <w:rFonts w:ascii="Arial" w:hAnsi="Arial" w:cs="Arial"/>
        </w:rPr>
        <w:t>.</w:t>
      </w:r>
    </w:p>
    <w:p w14:paraId="21A625A5" w14:textId="77777777" w:rsidR="0022187C" w:rsidRDefault="0022187C" w:rsidP="0022187C">
      <w:pPr>
        <w:rPr>
          <w:rFonts w:ascii="Arial" w:hAnsi="Arial" w:cs="Arial"/>
        </w:rPr>
      </w:pPr>
    </w:p>
    <w:p w14:paraId="7DFEDE1D"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b</w:t>
      </w:r>
      <w:r>
        <w:rPr>
          <w:rFonts w:ascii="Arial" w:hAnsi="Arial" w:cs="Arial"/>
        </w:rPr>
        <w:tab/>
        <w:t>This review, (the “</w:t>
      </w:r>
      <w:r>
        <w:rPr>
          <w:rFonts w:ascii="Arial" w:hAnsi="Arial" w:cs="Arial"/>
          <w:b/>
          <w:bCs/>
        </w:rPr>
        <w:t>September New Site</w:t>
      </w:r>
      <w:r>
        <w:rPr>
          <w:rFonts w:ascii="Arial" w:hAnsi="Arial" w:cs="Arial"/>
          <w:bCs/>
        </w:rPr>
        <w:t xml:space="preserve"> review”</w:t>
      </w:r>
      <w:r>
        <w:rPr>
          <w:rFonts w:ascii="Arial" w:hAnsi="Arial" w:cs="Arial"/>
        </w:rPr>
        <w:t xml:space="preserve">) will use the material change in circumstances as per paragraph 14.15.149 to determine whether the </w:t>
      </w:r>
      <w:r>
        <w:rPr>
          <w:rFonts w:ascii="Arial" w:hAnsi="Arial" w:cs="Arial"/>
          <w:b/>
          <w:bCs/>
        </w:rPr>
        <w:t>Final Demand Site</w:t>
      </w:r>
      <w:r>
        <w:rPr>
          <w:rFonts w:ascii="Arial" w:hAnsi="Arial" w:cs="Arial"/>
        </w:rPr>
        <w:t xml:space="preserve"> will be reallocated to a different </w:t>
      </w:r>
      <w:r>
        <w:rPr>
          <w:rFonts w:ascii="Arial" w:hAnsi="Arial" w:cs="Arial"/>
          <w:b/>
          <w:bCs/>
        </w:rPr>
        <w:t>Charging Band</w:t>
      </w:r>
      <w:r>
        <w:rPr>
          <w:rFonts w:ascii="Arial" w:hAnsi="Arial" w:cs="Arial"/>
        </w:rPr>
        <w:t>.</w:t>
      </w:r>
    </w:p>
    <w:p w14:paraId="359C0110" w14:textId="77777777" w:rsidR="0022187C" w:rsidRDefault="0022187C" w:rsidP="0022187C">
      <w:pPr>
        <w:rPr>
          <w:rFonts w:ascii="Arial" w:hAnsi="Arial" w:cs="Arial"/>
        </w:rPr>
      </w:pPr>
    </w:p>
    <w:p w14:paraId="3CE18679"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c</w:t>
      </w:r>
      <w:r>
        <w:rPr>
          <w:rFonts w:ascii="Arial" w:hAnsi="Arial" w:cs="Arial"/>
        </w:rPr>
        <w:tab/>
      </w:r>
      <w:r w:rsidR="00E71EB2" w:rsidRPr="00E71EB2">
        <w:rPr>
          <w:rFonts w:ascii="Arial" w:hAnsi="Arial" w:cs="Arial"/>
          <w:b/>
          <w:bCs/>
        </w:rPr>
        <w:t>The Company</w:t>
      </w:r>
      <w:r>
        <w:rPr>
          <w:rFonts w:ascii="Arial" w:hAnsi="Arial" w:cs="Arial"/>
        </w:rPr>
        <w:t xml:space="preserve"> shall notify any </w:t>
      </w:r>
      <w:r>
        <w:rPr>
          <w:rFonts w:ascii="Arial" w:hAnsi="Arial" w:cs="Arial"/>
          <w:b/>
          <w:bCs/>
        </w:rPr>
        <w:t>Final Demand Site</w:t>
      </w:r>
      <w:r>
        <w:rPr>
          <w:rFonts w:ascii="Arial" w:hAnsi="Arial" w:cs="Arial"/>
        </w:rPr>
        <w:t xml:space="preserve"> and it’s </w:t>
      </w:r>
      <w:r>
        <w:rPr>
          <w:rFonts w:ascii="Arial" w:hAnsi="Arial" w:cs="Arial"/>
          <w:b/>
          <w:bCs/>
        </w:rPr>
        <w:t>Supplier</w:t>
      </w:r>
      <w:r w:rsidR="008D4EB3">
        <w:rPr>
          <w:rFonts w:ascii="Arial" w:hAnsi="Arial" w:cs="Arial"/>
          <w:b/>
          <w:bCs/>
        </w:rPr>
        <w:t>(s)</w:t>
      </w:r>
      <w:r>
        <w:rPr>
          <w:rFonts w:ascii="Arial" w:hAnsi="Arial" w:cs="Arial"/>
        </w:rPr>
        <w:t xml:space="preserve"> should they be included in a </w:t>
      </w:r>
      <w:r>
        <w:rPr>
          <w:rFonts w:ascii="Arial" w:hAnsi="Arial" w:cs="Arial"/>
          <w:b/>
          <w:bCs/>
        </w:rPr>
        <w:t>September New Site</w:t>
      </w:r>
      <w:r>
        <w:rPr>
          <w:rFonts w:ascii="Arial" w:hAnsi="Arial" w:cs="Arial"/>
          <w:bCs/>
        </w:rPr>
        <w:t xml:space="preserve"> review</w:t>
      </w:r>
      <w:r>
        <w:rPr>
          <w:rFonts w:ascii="Arial" w:hAnsi="Arial" w:cs="Arial"/>
        </w:rPr>
        <w:t xml:space="preserve">. This notification shall be no issued later than the 15th calendar day in August prior to the </w:t>
      </w:r>
      <w:r>
        <w:rPr>
          <w:rFonts w:ascii="Arial" w:hAnsi="Arial" w:cs="Arial"/>
          <w:b/>
          <w:bCs/>
        </w:rPr>
        <w:t xml:space="preserve">September New Site </w:t>
      </w:r>
      <w:r>
        <w:rPr>
          <w:rFonts w:ascii="Arial" w:hAnsi="Arial" w:cs="Arial"/>
          <w:bCs/>
        </w:rPr>
        <w:t>review</w:t>
      </w:r>
      <w:r>
        <w:rPr>
          <w:rFonts w:ascii="Arial" w:hAnsi="Arial" w:cs="Arial"/>
        </w:rPr>
        <w:t xml:space="preserve">.  </w:t>
      </w:r>
    </w:p>
    <w:p w14:paraId="32F0AA9F" w14:textId="77777777" w:rsidR="0022187C" w:rsidRDefault="0022187C" w:rsidP="0022187C">
      <w:pPr>
        <w:rPr>
          <w:rFonts w:ascii="Arial" w:hAnsi="Arial" w:cs="Arial"/>
        </w:rPr>
      </w:pPr>
    </w:p>
    <w:p w14:paraId="55CE675C"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d</w:t>
      </w:r>
      <w:r>
        <w:rPr>
          <w:rFonts w:ascii="Arial" w:hAnsi="Arial" w:cs="Arial"/>
        </w:rPr>
        <w:tab/>
        <w:t xml:space="preserve">Following the conclusion of the </w:t>
      </w:r>
      <w:r>
        <w:rPr>
          <w:rFonts w:ascii="Arial" w:hAnsi="Arial" w:cs="Arial"/>
          <w:b/>
          <w:bCs/>
        </w:rPr>
        <w:t xml:space="preserve">September New Site </w:t>
      </w:r>
      <w:r>
        <w:rPr>
          <w:rFonts w:ascii="Arial" w:hAnsi="Arial" w:cs="Arial"/>
          <w:bCs/>
        </w:rPr>
        <w:t>review</w:t>
      </w:r>
      <w:r>
        <w:rPr>
          <w:rFonts w:ascii="Arial" w:hAnsi="Arial" w:cs="Arial"/>
        </w:rPr>
        <w:t xml:space="preserve">, </w:t>
      </w:r>
      <w:r w:rsidR="00E71EB2" w:rsidRPr="00E71EB2">
        <w:rPr>
          <w:rFonts w:ascii="Arial" w:hAnsi="Arial" w:cs="Arial"/>
          <w:b/>
          <w:bCs/>
        </w:rPr>
        <w:t>The Company</w:t>
      </w:r>
      <w:r>
        <w:rPr>
          <w:rFonts w:ascii="Arial" w:hAnsi="Arial" w:cs="Arial"/>
        </w:rPr>
        <w:t xml:space="preserve"> shall notify both the </w:t>
      </w:r>
      <w:r>
        <w:rPr>
          <w:rFonts w:ascii="Arial" w:hAnsi="Arial" w:cs="Arial"/>
          <w:b/>
          <w:bCs/>
        </w:rPr>
        <w:t>Final Demand Site</w:t>
      </w:r>
      <w:r>
        <w:rPr>
          <w:rFonts w:ascii="Arial" w:hAnsi="Arial" w:cs="Arial"/>
        </w:rPr>
        <w:t xml:space="preserve"> and it’s </w:t>
      </w:r>
      <w:r>
        <w:rPr>
          <w:rFonts w:ascii="Arial" w:hAnsi="Arial" w:cs="Arial"/>
          <w:b/>
          <w:bCs/>
        </w:rPr>
        <w:t>Supplier</w:t>
      </w:r>
      <w:r w:rsidR="008D4EB3">
        <w:rPr>
          <w:rFonts w:ascii="Arial" w:hAnsi="Arial" w:cs="Arial"/>
          <w:b/>
          <w:bCs/>
        </w:rPr>
        <w:t>(s)</w:t>
      </w:r>
      <w:r>
        <w:rPr>
          <w:rFonts w:ascii="Arial" w:hAnsi="Arial" w:cs="Arial"/>
        </w:rPr>
        <w:t xml:space="preserve"> of the outcome within 5 </w:t>
      </w:r>
      <w:r>
        <w:rPr>
          <w:rFonts w:ascii="Arial" w:hAnsi="Arial" w:cs="Arial"/>
          <w:b/>
        </w:rPr>
        <w:t>Business Days</w:t>
      </w:r>
      <w:r>
        <w:rPr>
          <w:rFonts w:ascii="Arial" w:hAnsi="Arial" w:cs="Arial"/>
        </w:rPr>
        <w:t xml:space="preserve"> of the completion of the </w:t>
      </w:r>
      <w:r>
        <w:rPr>
          <w:rFonts w:ascii="Arial" w:hAnsi="Arial" w:cs="Arial"/>
          <w:b/>
          <w:bCs/>
        </w:rPr>
        <w:t xml:space="preserve">September New Site </w:t>
      </w:r>
      <w:r>
        <w:rPr>
          <w:rFonts w:ascii="Arial" w:hAnsi="Arial" w:cs="Arial"/>
          <w:bCs/>
        </w:rPr>
        <w:t>review</w:t>
      </w:r>
      <w:r>
        <w:rPr>
          <w:rFonts w:ascii="Arial" w:hAnsi="Arial" w:cs="Arial"/>
        </w:rPr>
        <w:t xml:space="preserve">. The </w:t>
      </w:r>
      <w:r>
        <w:rPr>
          <w:rFonts w:ascii="Arial" w:hAnsi="Arial" w:cs="Arial"/>
          <w:b/>
        </w:rPr>
        <w:t>Transmission Demand Residual Tariff</w:t>
      </w:r>
      <w:r>
        <w:rPr>
          <w:rFonts w:ascii="Arial" w:hAnsi="Arial" w:cs="Arial"/>
        </w:rPr>
        <w:t xml:space="preserve"> as per the new </w:t>
      </w:r>
      <w:r>
        <w:rPr>
          <w:rFonts w:ascii="Arial" w:hAnsi="Arial" w:cs="Arial"/>
          <w:b/>
        </w:rPr>
        <w:t>Charging Band</w:t>
      </w:r>
      <w:r>
        <w:rPr>
          <w:rFonts w:ascii="Arial" w:hAnsi="Arial" w:cs="Arial"/>
        </w:rPr>
        <w:t xml:space="preserve"> will apply from 1</w:t>
      </w:r>
      <w:r>
        <w:rPr>
          <w:rFonts w:ascii="Arial" w:hAnsi="Arial" w:cs="Arial"/>
          <w:vertAlign w:val="superscript"/>
        </w:rPr>
        <w:t>st</w:t>
      </w:r>
      <w:r>
        <w:rPr>
          <w:rFonts w:ascii="Arial" w:hAnsi="Arial" w:cs="Arial"/>
        </w:rPr>
        <w:t xml:space="preserve"> October immediately following the </w:t>
      </w:r>
      <w:r>
        <w:rPr>
          <w:rFonts w:ascii="Arial" w:hAnsi="Arial" w:cs="Arial"/>
          <w:b/>
        </w:rPr>
        <w:t>September New Site</w:t>
      </w:r>
      <w:r>
        <w:rPr>
          <w:rFonts w:ascii="Arial" w:hAnsi="Arial" w:cs="Arial"/>
        </w:rPr>
        <w:t xml:space="preserve"> review should any </w:t>
      </w:r>
      <w:r>
        <w:rPr>
          <w:rFonts w:ascii="Arial" w:hAnsi="Arial" w:cs="Arial"/>
          <w:b/>
          <w:bCs/>
        </w:rPr>
        <w:t>Final Demand Sites</w:t>
      </w:r>
      <w:r>
        <w:rPr>
          <w:rFonts w:ascii="Arial" w:hAnsi="Arial" w:cs="Arial"/>
        </w:rPr>
        <w:t xml:space="preserve"> be reallocated to a different </w:t>
      </w:r>
      <w:r>
        <w:rPr>
          <w:rFonts w:ascii="Arial" w:hAnsi="Arial" w:cs="Arial"/>
          <w:b/>
          <w:bCs/>
        </w:rPr>
        <w:t>Charging Band</w:t>
      </w:r>
      <w:r>
        <w:rPr>
          <w:rFonts w:ascii="Arial" w:hAnsi="Arial" w:cs="Arial"/>
        </w:rPr>
        <w:t>.</w:t>
      </w:r>
    </w:p>
    <w:p w14:paraId="6A6006D7" w14:textId="77777777" w:rsidR="0022187C" w:rsidRDefault="0022187C" w:rsidP="0022187C">
      <w:pPr>
        <w:rPr>
          <w:rFonts w:ascii="Arial" w:hAnsi="Arial" w:cs="Arial"/>
        </w:rPr>
      </w:pPr>
    </w:p>
    <w:p w14:paraId="00F35ED2"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e</w:t>
      </w:r>
      <w:r>
        <w:rPr>
          <w:rFonts w:ascii="Arial" w:hAnsi="Arial" w:cs="Arial"/>
        </w:rPr>
        <w:tab/>
      </w:r>
      <w:r w:rsidR="00E71EB2" w:rsidRPr="00E71EB2">
        <w:rPr>
          <w:rFonts w:ascii="Arial" w:hAnsi="Arial" w:cs="Arial"/>
          <w:b/>
          <w:bCs/>
        </w:rPr>
        <w:t>The Company</w:t>
      </w:r>
      <w:r>
        <w:rPr>
          <w:rFonts w:ascii="Arial" w:hAnsi="Arial" w:cs="Arial"/>
        </w:rPr>
        <w:t xml:space="preserve"> shall complete all </w:t>
      </w:r>
      <w:r>
        <w:rPr>
          <w:rFonts w:ascii="Arial" w:hAnsi="Arial" w:cs="Arial"/>
          <w:b/>
          <w:bCs/>
        </w:rPr>
        <w:t xml:space="preserve">September New Site </w:t>
      </w:r>
      <w:r>
        <w:rPr>
          <w:rFonts w:ascii="Arial" w:hAnsi="Arial" w:cs="Arial"/>
          <w:bCs/>
        </w:rPr>
        <w:t>reviews</w:t>
      </w:r>
      <w:r>
        <w:rPr>
          <w:rFonts w:ascii="Arial" w:hAnsi="Arial" w:cs="Arial"/>
        </w:rPr>
        <w:t xml:space="preserve"> by the 15th calendar day of September.</w:t>
      </w:r>
    </w:p>
    <w:p w14:paraId="1389434F" w14:textId="77777777" w:rsidR="0022187C" w:rsidRDefault="0022187C" w:rsidP="0022187C">
      <w:pPr>
        <w:rPr>
          <w:rFonts w:ascii="Arial" w:hAnsi="Arial" w:cs="Arial"/>
        </w:rPr>
      </w:pPr>
    </w:p>
    <w:p w14:paraId="13E7D6D7"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f</w:t>
      </w:r>
      <w:r>
        <w:rPr>
          <w:rFonts w:ascii="Arial" w:hAnsi="Arial" w:cs="Arial"/>
        </w:rPr>
        <w:tab/>
      </w:r>
      <w:r>
        <w:rPr>
          <w:rFonts w:ascii="Arial" w:hAnsi="Arial" w:cs="Arial"/>
          <w:b/>
          <w:bCs/>
        </w:rPr>
        <w:t>Final Demand Sites</w:t>
      </w:r>
      <w:r>
        <w:rPr>
          <w:rFonts w:ascii="Arial" w:hAnsi="Arial" w:cs="Arial"/>
        </w:rPr>
        <w:t xml:space="preserve"> will be subject to the </w:t>
      </w:r>
      <w:r>
        <w:rPr>
          <w:rFonts w:ascii="Arial" w:hAnsi="Arial" w:cs="Arial"/>
          <w:b/>
          <w:bCs/>
        </w:rPr>
        <w:t xml:space="preserve">September New Site </w:t>
      </w:r>
      <w:r>
        <w:rPr>
          <w:rFonts w:ascii="Arial" w:hAnsi="Arial" w:cs="Arial"/>
          <w:bCs/>
        </w:rPr>
        <w:t>review</w:t>
      </w:r>
      <w:r>
        <w:rPr>
          <w:rFonts w:ascii="Arial" w:hAnsi="Arial" w:cs="Arial"/>
        </w:rPr>
        <w:t xml:space="preserve"> no more than once during the duration of their </w:t>
      </w:r>
      <w:r>
        <w:rPr>
          <w:rFonts w:ascii="Arial" w:hAnsi="Arial" w:cs="Arial"/>
          <w:b/>
          <w:bCs/>
        </w:rPr>
        <w:t>Bilateral Connection Agreement</w:t>
      </w:r>
      <w:r>
        <w:rPr>
          <w:rFonts w:ascii="Arial" w:hAnsi="Arial" w:cs="Arial"/>
        </w:rPr>
        <w:t>.</w:t>
      </w:r>
    </w:p>
    <w:p w14:paraId="4029AA5E" w14:textId="77777777" w:rsidR="0022187C" w:rsidRDefault="0022187C" w:rsidP="0022187C">
      <w:pPr>
        <w:rPr>
          <w:rFonts w:ascii="Arial" w:hAnsi="Arial" w:cs="Arial"/>
        </w:rPr>
      </w:pPr>
    </w:p>
    <w:p w14:paraId="1979B972" w14:textId="77777777" w:rsidR="00E2715B" w:rsidRPr="00CD5631" w:rsidRDefault="0022187C" w:rsidP="00E2715B">
      <w:pPr>
        <w:ind w:left="1440" w:hanging="1440"/>
        <w:jc w:val="both"/>
        <w:rPr>
          <w:rFonts w:ascii="Arial" w:hAnsi="Arial" w:cs="Arial"/>
          <w:sz w:val="22"/>
          <w:szCs w:val="22"/>
        </w:rPr>
      </w:pPr>
      <w:r>
        <w:rPr>
          <w:rFonts w:ascii="Arial" w:hAnsi="Arial" w:cs="Arial"/>
        </w:rPr>
        <w:t>14.15.1</w:t>
      </w:r>
      <w:r w:rsidR="003D5CCF">
        <w:rPr>
          <w:rFonts w:ascii="Arial" w:hAnsi="Arial" w:cs="Arial"/>
        </w:rPr>
        <w:t>44</w:t>
      </w:r>
      <w:r>
        <w:rPr>
          <w:rFonts w:ascii="Arial" w:hAnsi="Arial" w:cs="Arial"/>
        </w:rPr>
        <w:tab/>
      </w:r>
      <w:r w:rsidR="00E2715B" w:rsidRPr="00CD5631">
        <w:rPr>
          <w:rFonts w:ascii="Arial" w:hAnsi="Arial" w:cs="Arial"/>
          <w:sz w:val="22"/>
          <w:szCs w:val="22"/>
        </w:rPr>
        <w:t xml:space="preserve">For the purpose of determining the </w:t>
      </w:r>
      <w:r w:rsidR="00E2715B" w:rsidRPr="00CD5631">
        <w:rPr>
          <w:rFonts w:ascii="Arial" w:hAnsi="Arial" w:cs="Arial"/>
          <w:b/>
          <w:bCs/>
          <w:sz w:val="22"/>
          <w:szCs w:val="22"/>
        </w:rPr>
        <w:t>Transmission Demand Residual Tariff</w:t>
      </w:r>
      <w:r w:rsidR="00E2715B" w:rsidRPr="00CD5631">
        <w:rPr>
          <w:rFonts w:ascii="Arial" w:hAnsi="Arial" w:cs="Arial"/>
          <w:sz w:val="22"/>
          <w:szCs w:val="22"/>
        </w:rPr>
        <w:t xml:space="preserve"> liability for a given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the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will be allocated to a </w:t>
      </w:r>
      <w:r w:rsidR="00E2715B" w:rsidRPr="00CD5631">
        <w:rPr>
          <w:rFonts w:ascii="Arial" w:hAnsi="Arial" w:cs="Arial"/>
          <w:b/>
          <w:bCs/>
          <w:sz w:val="22"/>
          <w:szCs w:val="22"/>
        </w:rPr>
        <w:t>Charging Band</w:t>
      </w:r>
      <w:r w:rsidR="00E2715B" w:rsidRPr="00CD5631">
        <w:rPr>
          <w:rFonts w:ascii="Arial" w:hAnsi="Arial" w:cs="Arial"/>
          <w:sz w:val="22"/>
          <w:szCs w:val="22"/>
        </w:rPr>
        <w:t xml:space="preserve">.  </w:t>
      </w:r>
    </w:p>
    <w:p w14:paraId="6DCC0BC0" w14:textId="77777777" w:rsidR="00E2715B" w:rsidRPr="00CD5631" w:rsidRDefault="00E2715B" w:rsidP="00E2715B">
      <w:pPr>
        <w:jc w:val="both"/>
        <w:rPr>
          <w:rFonts w:ascii="Arial" w:hAnsi="Arial" w:cs="Arial"/>
          <w:sz w:val="22"/>
          <w:szCs w:val="22"/>
        </w:rPr>
      </w:pPr>
    </w:p>
    <w:p w14:paraId="47EBAD93"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NETS</w:t>
      </w:r>
      <w:r w:rsidRPr="00CD5631">
        <w:rPr>
          <w:rFonts w:ascii="Arial" w:hAnsi="Arial" w:cs="Arial"/>
          <w:sz w:val="22"/>
          <w:szCs w:val="22"/>
        </w:rPr>
        <w:t xml:space="preserve"> connected </w:t>
      </w:r>
      <w:r w:rsidRPr="00CD5631">
        <w:rPr>
          <w:rFonts w:ascii="Arial" w:hAnsi="Arial" w:cs="Arial"/>
          <w:b/>
          <w:bCs/>
          <w:sz w:val="22"/>
          <w:szCs w:val="22"/>
        </w:rPr>
        <w:t>Final Demand Sites</w:t>
      </w:r>
      <w:r w:rsidRPr="00CD5631">
        <w:rPr>
          <w:rFonts w:ascii="Arial" w:hAnsi="Arial" w:cs="Arial"/>
          <w:sz w:val="22"/>
          <w:szCs w:val="22"/>
        </w:rPr>
        <w:t xml:space="preserve"> will be in accordance with 14.15.143.2. The </w:t>
      </w:r>
      <w:r w:rsidRPr="00CD5631">
        <w:rPr>
          <w:rFonts w:ascii="Arial" w:hAnsi="Arial" w:cs="Arial"/>
          <w:b/>
          <w:bCs/>
          <w:sz w:val="22"/>
          <w:szCs w:val="22"/>
        </w:rPr>
        <w:t>Final Demand Site</w:t>
      </w:r>
      <w:r w:rsidRPr="00CD5631">
        <w:rPr>
          <w:rFonts w:ascii="Arial" w:hAnsi="Arial" w:cs="Arial"/>
          <w:sz w:val="22"/>
          <w:szCs w:val="22"/>
        </w:rPr>
        <w:t xml:space="preserve"> will be allocated into a </w:t>
      </w:r>
      <w:r w:rsidRPr="00CD5631">
        <w:rPr>
          <w:rFonts w:ascii="Arial" w:hAnsi="Arial" w:cs="Arial"/>
          <w:b/>
          <w:bCs/>
          <w:sz w:val="22"/>
          <w:szCs w:val="22"/>
        </w:rPr>
        <w:t>Charging Band</w:t>
      </w:r>
      <w:r w:rsidRPr="00CD5631">
        <w:rPr>
          <w:rFonts w:ascii="Arial" w:hAnsi="Arial" w:cs="Arial"/>
          <w:sz w:val="22"/>
          <w:szCs w:val="22"/>
        </w:rPr>
        <w:t xml:space="preserve"> where the </w:t>
      </w:r>
      <w:r w:rsidRPr="00CD5631">
        <w:rPr>
          <w:rFonts w:ascii="Arial" w:hAnsi="Arial" w:cs="Arial"/>
          <w:b/>
          <w:bCs/>
          <w:sz w:val="22"/>
          <w:szCs w:val="22"/>
        </w:rPr>
        <w:t>Final Demand Site’s</w:t>
      </w:r>
      <w:r w:rsidRPr="00CD5631">
        <w:rPr>
          <w:rFonts w:ascii="Arial" w:hAnsi="Arial" w:cs="Arial"/>
          <w:sz w:val="22"/>
          <w:szCs w:val="22"/>
        </w:rPr>
        <w:t xml:space="preserve"> gross </w:t>
      </w:r>
      <w:r w:rsidRPr="00CD5631">
        <w:rPr>
          <w:rFonts w:ascii="Arial" w:hAnsi="Arial" w:cs="Arial"/>
          <w:b/>
          <w:sz w:val="22"/>
          <w:szCs w:val="22"/>
        </w:rPr>
        <w:t>Consumption</w:t>
      </w:r>
      <w:r w:rsidRPr="00CD5631">
        <w:rPr>
          <w:rFonts w:ascii="Arial" w:hAnsi="Arial" w:cs="Arial"/>
          <w:sz w:val="22"/>
          <w:szCs w:val="22"/>
        </w:rPr>
        <w:t xml:space="preserve"> value, is less than or equal to the maximum threshold for that </w:t>
      </w:r>
      <w:r w:rsidRPr="00CD5631">
        <w:rPr>
          <w:rFonts w:ascii="Arial" w:hAnsi="Arial" w:cs="Arial"/>
          <w:b/>
          <w:bCs/>
          <w:sz w:val="22"/>
          <w:szCs w:val="22"/>
        </w:rPr>
        <w:t>Charging Band</w:t>
      </w:r>
      <w:r w:rsidRPr="00CD5631">
        <w:rPr>
          <w:rFonts w:ascii="Arial" w:hAnsi="Arial" w:cs="Arial"/>
          <w:sz w:val="22"/>
          <w:szCs w:val="22"/>
        </w:rPr>
        <w:t xml:space="preserve">. </w:t>
      </w:r>
    </w:p>
    <w:p w14:paraId="376EBEBD" w14:textId="77777777" w:rsidR="00E2715B" w:rsidRPr="00CD5631" w:rsidRDefault="00E2715B" w:rsidP="00E2715B">
      <w:pPr>
        <w:ind w:left="1080"/>
        <w:jc w:val="both"/>
        <w:rPr>
          <w:rFonts w:ascii="Arial" w:hAnsi="Arial" w:cs="Arial"/>
          <w:sz w:val="22"/>
          <w:szCs w:val="22"/>
        </w:rPr>
      </w:pPr>
    </w:p>
    <w:p w14:paraId="2E982670"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Embedded Final Demand Sites</w:t>
      </w:r>
      <w:r w:rsidRPr="00CD5631">
        <w:rPr>
          <w:rFonts w:ascii="Arial" w:hAnsi="Arial" w:cs="Arial"/>
          <w:sz w:val="22"/>
          <w:szCs w:val="22"/>
        </w:rPr>
        <w:t xml:space="preserve"> will be in accordance with the methodology described in 14.15.142 and 14.15.143.1.</w:t>
      </w:r>
    </w:p>
    <w:p w14:paraId="1E075EFF" w14:textId="77777777" w:rsidR="00E2715B" w:rsidRPr="00CD5631" w:rsidRDefault="00E2715B" w:rsidP="00E2715B">
      <w:pPr>
        <w:jc w:val="both"/>
        <w:rPr>
          <w:rFonts w:ascii="Arial" w:hAnsi="Arial" w:cs="Arial"/>
          <w:sz w:val="22"/>
          <w:szCs w:val="22"/>
        </w:rPr>
      </w:pPr>
    </w:p>
    <w:p w14:paraId="1BD41AFB" w14:textId="77777777" w:rsidR="00E2715B" w:rsidRPr="00CD5631" w:rsidRDefault="00E2715B" w:rsidP="00E2715B">
      <w:pPr>
        <w:pStyle w:val="ListParagraph"/>
        <w:jc w:val="both"/>
        <w:rPr>
          <w:rFonts w:ascii="Arial" w:hAnsi="Arial" w:cs="Arial"/>
          <w:sz w:val="22"/>
          <w:szCs w:val="22"/>
        </w:rPr>
      </w:pPr>
    </w:p>
    <w:p w14:paraId="331BC775" w14:textId="77777777" w:rsidR="002B11CD" w:rsidRPr="00E2715B" w:rsidRDefault="00E2715B" w:rsidP="00E2715B">
      <w:pPr>
        <w:ind w:left="1418" w:hanging="1418"/>
        <w:jc w:val="both"/>
        <w:rPr>
          <w:rFonts w:ascii="Arial" w:hAnsi="Arial" w:cs="Arial"/>
          <w:sz w:val="22"/>
          <w:szCs w:val="22"/>
        </w:rPr>
      </w:pPr>
      <w:r w:rsidRPr="00E2715B">
        <w:rPr>
          <w:rFonts w:ascii="Arial" w:hAnsi="Arial" w:cs="Arial"/>
          <w:sz w:val="22"/>
          <w:szCs w:val="22"/>
        </w:rPr>
        <w:t>14.15.1</w:t>
      </w:r>
      <w:r w:rsidR="003D5CCF">
        <w:rPr>
          <w:rFonts w:ascii="Arial" w:hAnsi="Arial" w:cs="Arial"/>
          <w:sz w:val="22"/>
          <w:szCs w:val="22"/>
        </w:rPr>
        <w:t>44</w:t>
      </w:r>
      <w:r w:rsidRPr="00E2715B">
        <w:rPr>
          <w:rFonts w:ascii="Arial" w:hAnsi="Arial" w:cs="Arial"/>
          <w:sz w:val="22"/>
          <w:szCs w:val="22"/>
        </w:rPr>
        <w:t>a</w:t>
      </w:r>
      <w:r w:rsidRPr="00E2715B">
        <w:rPr>
          <w:rFonts w:ascii="Arial" w:hAnsi="Arial" w:cs="Arial"/>
          <w:sz w:val="22"/>
          <w:szCs w:val="22"/>
        </w:rPr>
        <w:tab/>
        <w:t xml:space="preserve">For </w:t>
      </w:r>
      <w:r w:rsidRPr="00E2715B">
        <w:rPr>
          <w:rFonts w:ascii="Arial" w:hAnsi="Arial" w:cs="Arial"/>
          <w:b/>
          <w:bCs/>
          <w:sz w:val="22"/>
          <w:szCs w:val="22"/>
        </w:rPr>
        <w:t>Mixed Demand Sites</w:t>
      </w:r>
      <w:r w:rsidRPr="00E2715B">
        <w:rPr>
          <w:rFonts w:ascii="Arial" w:hAnsi="Arial" w:cs="Arial"/>
          <w:sz w:val="22"/>
          <w:szCs w:val="22"/>
        </w:rPr>
        <w:t xml:space="preserve"> connected to the </w:t>
      </w:r>
      <w:r w:rsidRPr="00E2715B">
        <w:rPr>
          <w:rFonts w:ascii="Arial" w:hAnsi="Arial" w:cs="Arial"/>
          <w:b/>
          <w:bCs/>
          <w:sz w:val="22"/>
          <w:szCs w:val="22"/>
        </w:rPr>
        <w:t>NETS</w:t>
      </w:r>
      <w:r w:rsidRPr="00E2715B">
        <w:rPr>
          <w:rFonts w:ascii="Arial" w:hAnsi="Arial" w:cs="Arial"/>
          <w:sz w:val="22"/>
          <w:szCs w:val="22"/>
        </w:rPr>
        <w:t xml:space="preserve">, the provisions of 14.15.144 shall be applied to the </w:t>
      </w:r>
      <w:r w:rsidRPr="00E2715B">
        <w:rPr>
          <w:rFonts w:ascii="Arial" w:hAnsi="Arial" w:cs="Arial"/>
          <w:b/>
          <w:bCs/>
          <w:sz w:val="22"/>
          <w:szCs w:val="22"/>
        </w:rPr>
        <w:t>Mixed Demand Sit</w:t>
      </w:r>
      <w:r w:rsidRPr="00CD5631">
        <w:rPr>
          <w:rFonts w:ascii="Arial" w:hAnsi="Arial" w:cs="Arial"/>
          <w:b/>
          <w:bCs/>
          <w:sz w:val="22"/>
          <w:szCs w:val="22"/>
        </w:rPr>
        <w:t xml:space="preserve">e’s </w:t>
      </w:r>
      <w:r w:rsidRPr="00CD5631">
        <w:rPr>
          <w:rFonts w:ascii="Arial" w:hAnsi="Arial" w:cs="Arial"/>
          <w:sz w:val="22"/>
          <w:szCs w:val="22"/>
        </w:rPr>
        <w:t xml:space="preserve">gross </w:t>
      </w:r>
      <w:r w:rsidRPr="00E2715B">
        <w:rPr>
          <w:rFonts w:ascii="Arial" w:hAnsi="Arial" w:cs="Arial"/>
          <w:b/>
          <w:bCs/>
          <w:sz w:val="22"/>
          <w:szCs w:val="22"/>
        </w:rPr>
        <w:t>Consumption</w:t>
      </w:r>
      <w:r w:rsidRPr="00E2715B">
        <w:rPr>
          <w:rFonts w:ascii="Arial" w:hAnsi="Arial" w:cs="Arial"/>
          <w:sz w:val="22"/>
          <w:szCs w:val="22"/>
        </w:rPr>
        <w:t xml:space="preserve"> except where a valid </w:t>
      </w:r>
      <w:r w:rsidRPr="00E2715B">
        <w:rPr>
          <w:rFonts w:ascii="Arial" w:hAnsi="Arial" w:cs="Arial"/>
          <w:b/>
          <w:bCs/>
          <w:sz w:val="22"/>
          <w:szCs w:val="22"/>
        </w:rPr>
        <w:t>Declaration</w:t>
      </w:r>
      <w:r w:rsidRPr="00E2715B">
        <w:rPr>
          <w:rFonts w:ascii="Arial" w:hAnsi="Arial" w:cs="Arial"/>
          <w:sz w:val="22"/>
          <w:szCs w:val="22"/>
        </w:rPr>
        <w:t xml:space="preserve"> is provided by the </w:t>
      </w:r>
      <w:r w:rsidRPr="00E2715B">
        <w:rPr>
          <w:rFonts w:ascii="Arial" w:hAnsi="Arial" w:cs="Arial"/>
          <w:b/>
          <w:bCs/>
          <w:sz w:val="22"/>
          <w:szCs w:val="22"/>
        </w:rPr>
        <w:t>User</w:t>
      </w:r>
      <w:r w:rsidRPr="00E2715B">
        <w:rPr>
          <w:rFonts w:ascii="Arial" w:hAnsi="Arial" w:cs="Arial"/>
          <w:sz w:val="22"/>
          <w:szCs w:val="22"/>
        </w:rPr>
        <w:t xml:space="preserve">. This </w:t>
      </w:r>
      <w:r w:rsidRPr="00E2715B">
        <w:rPr>
          <w:rFonts w:ascii="Arial" w:hAnsi="Arial" w:cs="Arial"/>
          <w:b/>
          <w:bCs/>
          <w:sz w:val="22"/>
          <w:szCs w:val="22"/>
        </w:rPr>
        <w:t>Declaration</w:t>
      </w:r>
      <w:r w:rsidRPr="00E2715B">
        <w:rPr>
          <w:rFonts w:ascii="Arial" w:hAnsi="Arial" w:cs="Arial"/>
          <w:sz w:val="22"/>
          <w:szCs w:val="22"/>
        </w:rPr>
        <w:t xml:space="preserve"> shall clearly identify the </w:t>
      </w:r>
      <w:r w:rsidRPr="00E2715B">
        <w:rPr>
          <w:rFonts w:ascii="Arial" w:hAnsi="Arial" w:cs="Arial"/>
          <w:b/>
          <w:bCs/>
          <w:sz w:val="22"/>
          <w:szCs w:val="22"/>
        </w:rPr>
        <w:t xml:space="preserve">Metering Systems </w:t>
      </w:r>
      <w:r w:rsidRPr="00E2715B">
        <w:rPr>
          <w:rFonts w:ascii="Arial" w:hAnsi="Arial" w:cs="Arial"/>
          <w:sz w:val="22"/>
        </w:rPr>
        <w:t xml:space="preserve">(or </w:t>
      </w:r>
      <w:r w:rsidRPr="00E2715B">
        <w:rPr>
          <w:rFonts w:ascii="Arial" w:hAnsi="Arial" w:cs="Arial"/>
          <w:b/>
          <w:bCs/>
          <w:sz w:val="22"/>
        </w:rPr>
        <w:t xml:space="preserve">Operational Metering Equipment </w:t>
      </w:r>
      <w:r w:rsidRPr="00E2715B">
        <w:rPr>
          <w:rFonts w:ascii="Arial" w:hAnsi="Arial" w:cs="Arial"/>
          <w:bCs/>
          <w:sz w:val="22"/>
        </w:rPr>
        <w:t xml:space="preserve">where a </w:t>
      </w:r>
      <w:r w:rsidRPr="00E2715B">
        <w:rPr>
          <w:rFonts w:ascii="Arial" w:hAnsi="Arial" w:cs="Arial"/>
          <w:b/>
          <w:bCs/>
          <w:sz w:val="22"/>
        </w:rPr>
        <w:t>Metering System</w:t>
      </w:r>
      <w:r w:rsidRPr="00E2715B">
        <w:rPr>
          <w:rFonts w:ascii="Arial" w:hAnsi="Arial" w:cs="Arial"/>
          <w:bCs/>
          <w:sz w:val="22"/>
        </w:rPr>
        <w:t xml:space="preserve"> is not viable)</w:t>
      </w:r>
      <w:r w:rsidRPr="00E2715B">
        <w:rPr>
          <w:rFonts w:ascii="Arial" w:hAnsi="Arial" w:cs="Arial"/>
          <w:sz w:val="22"/>
          <w:szCs w:val="22"/>
        </w:rPr>
        <w:t xml:space="preserve"> used to isolate and identify gross </w:t>
      </w:r>
      <w:r w:rsidRPr="00E2715B">
        <w:rPr>
          <w:rFonts w:ascii="Arial" w:hAnsi="Arial" w:cs="Arial"/>
          <w:b/>
          <w:bCs/>
          <w:sz w:val="22"/>
          <w:szCs w:val="22"/>
        </w:rPr>
        <w:t>Final Demand</w:t>
      </w:r>
      <w:r w:rsidRPr="00E2715B">
        <w:rPr>
          <w:rFonts w:ascii="Arial" w:hAnsi="Arial" w:cs="Arial"/>
          <w:sz w:val="22"/>
          <w:szCs w:val="22"/>
        </w:rPr>
        <w:t xml:space="preserve"> </w:t>
      </w:r>
      <w:r w:rsidRPr="00E2715B">
        <w:rPr>
          <w:rFonts w:ascii="Arial" w:hAnsi="Arial" w:cs="Arial"/>
          <w:b/>
          <w:bCs/>
          <w:sz w:val="22"/>
          <w:szCs w:val="22"/>
        </w:rPr>
        <w:t xml:space="preserve">Consumption </w:t>
      </w:r>
      <w:r w:rsidRPr="00E2715B">
        <w:rPr>
          <w:rFonts w:ascii="Arial" w:hAnsi="Arial" w:cs="Arial"/>
          <w:sz w:val="22"/>
          <w:szCs w:val="22"/>
        </w:rPr>
        <w:t xml:space="preserve">from any other </w:t>
      </w:r>
      <w:r w:rsidRPr="00E2715B">
        <w:rPr>
          <w:rFonts w:ascii="Arial" w:hAnsi="Arial" w:cs="Arial"/>
          <w:b/>
          <w:bCs/>
          <w:sz w:val="22"/>
          <w:szCs w:val="22"/>
        </w:rPr>
        <w:t>Consumption</w:t>
      </w:r>
      <w:r w:rsidRPr="00E2715B">
        <w:rPr>
          <w:rFonts w:ascii="Arial" w:hAnsi="Arial" w:cs="Arial"/>
          <w:sz w:val="22"/>
          <w:szCs w:val="22"/>
        </w:rPr>
        <w:t xml:space="preserve"> at the </w:t>
      </w:r>
      <w:r w:rsidRPr="00E2715B">
        <w:rPr>
          <w:rFonts w:ascii="Arial" w:hAnsi="Arial" w:cs="Arial"/>
          <w:b/>
          <w:bCs/>
          <w:sz w:val="22"/>
          <w:szCs w:val="22"/>
        </w:rPr>
        <w:t>Mixed Demand Site</w:t>
      </w:r>
      <w:r w:rsidRPr="00E2715B">
        <w:rPr>
          <w:rFonts w:ascii="Arial" w:hAnsi="Arial" w:cs="Arial"/>
          <w:sz w:val="22"/>
          <w:szCs w:val="22"/>
        </w:rPr>
        <w:t xml:space="preserve">. </w:t>
      </w:r>
      <w:r w:rsidR="00AB080A">
        <w:rPr>
          <w:rFonts w:ascii="Arial" w:hAnsi="Arial" w:cs="Arial"/>
          <w:sz w:val="22"/>
          <w:szCs w:val="22"/>
        </w:rPr>
        <w:t xml:space="preserve">A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Final Demand Consumption</w:t>
      </w:r>
      <w:r w:rsidR="00AB080A" w:rsidRPr="0085208F">
        <w:rPr>
          <w:rFonts w:ascii="Arial" w:hAnsi="Arial" w:cs="Arial"/>
          <w:bCs/>
          <w:kern w:val="24"/>
          <w:sz w:val="22"/>
          <w:szCs w:val="22"/>
        </w:rPr>
        <w:t xml:space="preserve"> shall either be measured using meters installed at each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 xml:space="preserve"> asset, or alternatively, be calculated as the difference between the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 xml:space="preserve">Consumption </w:t>
      </w:r>
      <w:r w:rsidR="00AB080A" w:rsidRPr="0085208F">
        <w:rPr>
          <w:rFonts w:ascii="Arial" w:hAnsi="Arial" w:cs="Arial"/>
          <w:bCs/>
          <w:kern w:val="24"/>
          <w:sz w:val="22"/>
          <w:szCs w:val="22"/>
        </w:rPr>
        <w:t xml:space="preserve">as metered at the site boundary, and consumption metered at each asset which does not consume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w:t>
      </w:r>
      <w:r w:rsidR="00AB080A" w:rsidRPr="0085208F">
        <w:rPr>
          <w:bCs/>
          <w:kern w:val="24"/>
          <w:sz w:val="22"/>
          <w:szCs w:val="22"/>
        </w:rPr>
        <w:t xml:space="preserve"> </w:t>
      </w:r>
      <w:r w:rsidR="00AB080A" w:rsidRPr="00E2715B">
        <w:rPr>
          <w:rFonts w:ascii="Arial" w:hAnsi="Arial" w:cs="Arial"/>
          <w:sz w:val="22"/>
          <w:szCs w:val="22"/>
        </w:rPr>
        <w:t xml:space="preserve">Should a valid </w:t>
      </w:r>
      <w:r w:rsidR="00AB080A" w:rsidRPr="00E2715B">
        <w:rPr>
          <w:rFonts w:ascii="Arial" w:hAnsi="Arial" w:cs="Arial"/>
          <w:b/>
          <w:bCs/>
          <w:sz w:val="22"/>
          <w:szCs w:val="22"/>
        </w:rPr>
        <w:t>Declaration</w:t>
      </w:r>
      <w:r w:rsidR="00AB080A" w:rsidRPr="00E2715B">
        <w:rPr>
          <w:rFonts w:ascii="Arial" w:hAnsi="Arial" w:cs="Arial"/>
          <w:sz w:val="22"/>
          <w:szCs w:val="22"/>
        </w:rPr>
        <w:t xml:space="preserve"> be provided, any </w:t>
      </w:r>
      <w:r w:rsidR="00AB080A" w:rsidRPr="00E2715B">
        <w:rPr>
          <w:rFonts w:ascii="Arial" w:hAnsi="Arial" w:cs="Arial"/>
          <w:b/>
          <w:bCs/>
          <w:sz w:val="22"/>
          <w:szCs w:val="22"/>
        </w:rPr>
        <w:t>Consumption</w:t>
      </w:r>
      <w:r w:rsidR="00AB080A" w:rsidRPr="00E2715B">
        <w:rPr>
          <w:rFonts w:ascii="Arial" w:hAnsi="Arial" w:cs="Arial"/>
          <w:sz w:val="22"/>
          <w:szCs w:val="22"/>
        </w:rPr>
        <w:t xml:space="preserve"> not associated with </w:t>
      </w:r>
      <w:r w:rsidR="00AB080A" w:rsidRPr="00E2715B">
        <w:rPr>
          <w:rFonts w:ascii="Arial" w:hAnsi="Arial" w:cs="Arial"/>
          <w:b/>
          <w:sz w:val="22"/>
          <w:szCs w:val="22"/>
        </w:rPr>
        <w:t>Final Demand</w:t>
      </w:r>
      <w:r w:rsidR="00AB080A" w:rsidRPr="00E2715B">
        <w:rPr>
          <w:rFonts w:ascii="Arial" w:hAnsi="Arial" w:cs="Arial"/>
          <w:sz w:val="22"/>
          <w:szCs w:val="22"/>
        </w:rPr>
        <w:t xml:space="preserve"> will be removed before the provisions of 14.15.144 are applied. Where it is unclear whether the </w:t>
      </w:r>
      <w:r w:rsidR="00AB080A" w:rsidRPr="00E2715B">
        <w:rPr>
          <w:rFonts w:ascii="Arial" w:hAnsi="Arial" w:cs="Arial"/>
          <w:b/>
          <w:sz w:val="22"/>
          <w:szCs w:val="22"/>
        </w:rPr>
        <w:t>Consumption</w:t>
      </w:r>
      <w:r w:rsidR="00AB080A" w:rsidRPr="00E2715B">
        <w:rPr>
          <w:rFonts w:ascii="Arial" w:hAnsi="Arial" w:cs="Arial"/>
          <w:sz w:val="22"/>
          <w:szCs w:val="22"/>
        </w:rPr>
        <w:t xml:space="preserve"> is </w:t>
      </w:r>
      <w:r w:rsidR="00AB080A" w:rsidRPr="00E2715B">
        <w:rPr>
          <w:rFonts w:ascii="Arial" w:hAnsi="Arial" w:cs="Arial"/>
          <w:b/>
          <w:sz w:val="22"/>
          <w:szCs w:val="22"/>
        </w:rPr>
        <w:t>Final Demand</w:t>
      </w:r>
      <w:r w:rsidR="00AB080A" w:rsidRPr="00E2715B">
        <w:rPr>
          <w:rFonts w:ascii="Arial" w:hAnsi="Arial" w:cs="Arial"/>
          <w:sz w:val="22"/>
          <w:szCs w:val="22"/>
        </w:rPr>
        <w:t xml:space="preserve"> or not, it will be treated as </w:t>
      </w:r>
      <w:r w:rsidR="00AB080A" w:rsidRPr="00E2715B">
        <w:rPr>
          <w:rFonts w:ascii="Arial" w:hAnsi="Arial" w:cs="Arial"/>
          <w:b/>
          <w:sz w:val="22"/>
          <w:szCs w:val="22"/>
        </w:rPr>
        <w:t xml:space="preserve">Final </w:t>
      </w:r>
      <w:r w:rsidR="00AB080A" w:rsidRPr="0085208F">
        <w:rPr>
          <w:rFonts w:ascii="Arial" w:hAnsi="Arial" w:cs="Arial"/>
          <w:b/>
          <w:sz w:val="22"/>
          <w:szCs w:val="22"/>
        </w:rPr>
        <w:t>Demand.</w:t>
      </w:r>
    </w:p>
    <w:p w14:paraId="4BBF96CA" w14:textId="77777777" w:rsidR="00E2715B" w:rsidRDefault="00E2715B" w:rsidP="00E2715B">
      <w:pPr>
        <w:ind w:left="1418"/>
        <w:jc w:val="both"/>
        <w:rPr>
          <w:rFonts w:ascii="Arial" w:hAnsi="Arial" w:cs="Arial"/>
          <w:sz w:val="22"/>
          <w:szCs w:val="22"/>
        </w:rPr>
      </w:pPr>
    </w:p>
    <w:p w14:paraId="1008A192" w14:textId="77777777" w:rsidR="00E2715B" w:rsidRDefault="00E2715B" w:rsidP="00E2715B">
      <w:pPr>
        <w:ind w:left="1418" w:hanging="1418"/>
        <w:jc w:val="both"/>
        <w:rPr>
          <w:rFonts w:ascii="Times New Roman" w:hAnsi="Times New Roman"/>
          <w:sz w:val="22"/>
          <w:szCs w:val="22"/>
        </w:rPr>
      </w:pPr>
      <w:r>
        <w:rPr>
          <w:rFonts w:ascii="Arial" w:hAnsi="Arial" w:cs="Arial"/>
          <w:sz w:val="22"/>
          <w:szCs w:val="22"/>
        </w:rPr>
        <w:t>14.15.1</w:t>
      </w:r>
      <w:r w:rsidR="003D5CCF">
        <w:rPr>
          <w:rFonts w:ascii="Arial" w:hAnsi="Arial" w:cs="Arial"/>
          <w:sz w:val="22"/>
          <w:szCs w:val="22"/>
        </w:rPr>
        <w:t>44</w:t>
      </w:r>
      <w:r>
        <w:rPr>
          <w:rFonts w:ascii="Arial" w:hAnsi="Arial" w:cs="Arial"/>
          <w:sz w:val="22"/>
          <w:szCs w:val="22"/>
        </w:rPr>
        <w:t>b</w:t>
      </w:r>
      <w:r>
        <w:rPr>
          <w:rFonts w:ascii="Arial" w:hAnsi="Arial" w:cs="Arial"/>
          <w:sz w:val="22"/>
          <w:szCs w:val="22"/>
        </w:rPr>
        <w:tab/>
        <w:t xml:space="preserve">For </w:t>
      </w:r>
      <w:r>
        <w:rPr>
          <w:rFonts w:ascii="Arial" w:hAnsi="Arial" w:cs="Arial"/>
          <w:b/>
          <w:bCs/>
          <w:sz w:val="22"/>
          <w:szCs w:val="22"/>
        </w:rPr>
        <w:t>Embedded Mixed Demand Sites</w:t>
      </w:r>
      <w:r>
        <w:rPr>
          <w:rFonts w:ascii="Arial" w:hAnsi="Arial" w:cs="Arial"/>
          <w:sz w:val="22"/>
          <w:szCs w:val="22"/>
        </w:rPr>
        <w:t>, the methodology described in 14.15.142  shall be used.</w:t>
      </w:r>
    </w:p>
    <w:p w14:paraId="362B1DE1" w14:textId="77777777" w:rsidR="00E2715B" w:rsidRDefault="00E2715B" w:rsidP="00E2715B">
      <w:pPr>
        <w:rPr>
          <w:sz w:val="22"/>
          <w:szCs w:val="22"/>
        </w:rPr>
      </w:pPr>
    </w:p>
    <w:p w14:paraId="2F26114A" w14:textId="77777777" w:rsidR="00E2715B" w:rsidRDefault="00E2715B" w:rsidP="00E2715B">
      <w:pPr>
        <w:pBdr>
          <w:bottom w:val="single" w:sz="6" w:space="1" w:color="auto"/>
        </w:pBdr>
        <w:ind w:left="1440" w:hanging="1440"/>
        <w:jc w:val="both"/>
        <w:rPr>
          <w:rFonts w:ascii="Arial" w:hAnsi="Arial" w:cs="Arial"/>
          <w:color w:val="00B050"/>
          <w:sz w:val="22"/>
          <w:szCs w:val="22"/>
        </w:rPr>
      </w:pPr>
      <w:r w:rsidRPr="00CD5631">
        <w:rPr>
          <w:rFonts w:ascii="Arial" w:hAnsi="Arial" w:cs="Arial"/>
          <w:sz w:val="22"/>
          <w:szCs w:val="22"/>
        </w:rPr>
        <w:t>14.15.1</w:t>
      </w:r>
      <w:r w:rsidR="003D5CCF">
        <w:rPr>
          <w:rFonts w:ascii="Arial" w:hAnsi="Arial" w:cs="Arial"/>
          <w:sz w:val="22"/>
          <w:szCs w:val="22"/>
        </w:rPr>
        <w:t>45</w:t>
      </w:r>
      <w:r w:rsidRPr="00CD5631">
        <w:rPr>
          <w:rFonts w:ascii="Arial" w:hAnsi="Arial" w:cs="Arial"/>
          <w:sz w:val="22"/>
          <w:szCs w:val="22"/>
        </w:rPr>
        <w:t xml:space="preserve"> </w:t>
      </w:r>
      <w:r w:rsidRPr="00CD5631">
        <w:rPr>
          <w:rFonts w:ascii="Arial" w:hAnsi="Arial" w:cs="Arial"/>
          <w:sz w:val="22"/>
          <w:szCs w:val="22"/>
        </w:rPr>
        <w:tab/>
        <w:t>For the purpose of determining the </w:t>
      </w:r>
      <w:r w:rsidRPr="00CD5631">
        <w:rPr>
          <w:rFonts w:ascii="Arial" w:hAnsi="Arial" w:cs="Arial"/>
          <w:b/>
          <w:bCs/>
          <w:sz w:val="22"/>
          <w:szCs w:val="22"/>
        </w:rPr>
        <w:t>Transmission Demand Residual Tariff</w:t>
      </w:r>
      <w:r w:rsidRPr="00CD5631">
        <w:rPr>
          <w:rFonts w:ascii="Arial" w:hAnsi="Arial" w:cs="Arial"/>
          <w:sz w:val="22"/>
          <w:szCs w:val="22"/>
        </w:rPr>
        <w:t> liability for a given </w:t>
      </w:r>
      <w:r w:rsidRPr="00CD5631">
        <w:rPr>
          <w:rFonts w:ascii="Arial" w:hAnsi="Arial" w:cs="Arial"/>
          <w:b/>
          <w:bCs/>
          <w:sz w:val="22"/>
          <w:szCs w:val="22"/>
        </w:rPr>
        <w:t>Unmetered Supply</w:t>
      </w:r>
      <w:r w:rsidRPr="00CD5631">
        <w:rPr>
          <w:rFonts w:ascii="Arial" w:hAnsi="Arial" w:cs="Arial"/>
          <w:sz w:val="22"/>
          <w:szCs w:val="22"/>
        </w:rPr>
        <w:t>, the </w:t>
      </w:r>
      <w:r w:rsidRPr="00CD5631">
        <w:rPr>
          <w:rFonts w:ascii="Arial" w:hAnsi="Arial" w:cs="Arial"/>
          <w:b/>
          <w:bCs/>
          <w:sz w:val="22"/>
          <w:szCs w:val="22"/>
        </w:rPr>
        <w:t>Unmetered Supply</w:t>
      </w:r>
      <w:r w:rsidRPr="00CD5631">
        <w:rPr>
          <w:rFonts w:ascii="Arial" w:hAnsi="Arial" w:cs="Arial"/>
          <w:sz w:val="22"/>
          <w:szCs w:val="22"/>
        </w:rPr>
        <w:t> will be allocated to the appropriate </w:t>
      </w:r>
      <w:r w:rsidRPr="00CD5631">
        <w:rPr>
          <w:rFonts w:ascii="Arial" w:hAnsi="Arial" w:cs="Arial"/>
          <w:b/>
          <w:bCs/>
          <w:sz w:val="22"/>
          <w:szCs w:val="22"/>
        </w:rPr>
        <w:t>Residual Charging Group</w:t>
      </w:r>
      <w:r w:rsidRPr="00CD5631">
        <w:rPr>
          <w:rFonts w:ascii="Arial" w:hAnsi="Arial" w:cs="Arial"/>
          <w:sz w:val="22"/>
          <w:szCs w:val="22"/>
        </w:rPr>
        <w:t> in accordance with 14.15.137.</w:t>
      </w:r>
      <w:r>
        <w:rPr>
          <w:rFonts w:ascii="Arial" w:hAnsi="Arial" w:cs="Arial"/>
          <w:color w:val="00B050"/>
          <w:sz w:val="22"/>
          <w:szCs w:val="22"/>
        </w:rPr>
        <w:t> </w:t>
      </w:r>
    </w:p>
    <w:p w14:paraId="62720179" w14:textId="77777777" w:rsidR="0022187C" w:rsidRDefault="00E2715B" w:rsidP="00E2715B">
      <w:pPr>
        <w:rPr>
          <w:rFonts w:ascii="Arial" w:eastAsia="Calibri" w:hAnsi="Arial" w:cs="Arial"/>
          <w:b/>
          <w:bCs/>
          <w:lang w:val="en-US"/>
        </w:rPr>
      </w:pPr>
      <w:r w:rsidDel="00E2715B">
        <w:rPr>
          <w:rFonts w:ascii="Arial" w:eastAsia="Calibri" w:hAnsi="Arial" w:cs="Arial"/>
          <w:bCs/>
          <w:lang w:val="en-US"/>
        </w:rPr>
        <w:t xml:space="preserve"> </w:t>
      </w:r>
    </w:p>
    <w:p w14:paraId="4AAF64A2" w14:textId="77777777" w:rsidR="0022187C" w:rsidRDefault="0022187C" w:rsidP="0022187C">
      <w:pPr>
        <w:rPr>
          <w:rFonts w:ascii="Arial" w:eastAsia="Calibri" w:hAnsi="Arial" w:cs="Arial"/>
          <w:b/>
          <w:bCs/>
          <w:lang w:val="en-US"/>
        </w:rPr>
      </w:pPr>
    </w:p>
    <w:p w14:paraId="45B48759" w14:textId="77777777" w:rsidR="0022187C" w:rsidRDefault="0022187C" w:rsidP="0022187C">
      <w:pPr>
        <w:rPr>
          <w:rFonts w:ascii="Arial" w:hAnsi="Arial" w:cs="Arial"/>
          <w:lang w:val="en-US"/>
        </w:rPr>
      </w:pPr>
      <w:r>
        <w:rPr>
          <w:rFonts w:ascii="Arial" w:eastAsia="Calibri" w:hAnsi="Arial" w:cs="Arial"/>
          <w:lang w:val="en-US"/>
        </w:rPr>
        <w:t>14.15.1</w:t>
      </w:r>
      <w:r w:rsidR="003D5CCF">
        <w:rPr>
          <w:rFonts w:ascii="Arial" w:eastAsia="Calibri" w:hAnsi="Arial" w:cs="Arial"/>
          <w:lang w:val="en-US"/>
        </w:rPr>
        <w:t>46</w:t>
      </w:r>
      <w:r>
        <w:rPr>
          <w:rFonts w:ascii="Arial" w:eastAsia="Calibri" w:hAnsi="Arial" w:cs="Arial"/>
          <w:lang w:val="en-US"/>
        </w:rPr>
        <w:tab/>
      </w:r>
      <w:r>
        <w:rPr>
          <w:rFonts w:ascii="Arial" w:hAnsi="Arial" w:cs="Arial"/>
          <w:b/>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assigned to a </w:t>
      </w:r>
      <w:r>
        <w:rPr>
          <w:rFonts w:ascii="Arial" w:hAnsi="Arial" w:cs="Arial"/>
          <w:b/>
          <w:lang w:val="en-US"/>
        </w:rPr>
        <w:t>Charging Band</w:t>
      </w:r>
      <w:r>
        <w:rPr>
          <w:rFonts w:ascii="Arial" w:hAnsi="Arial" w:cs="Arial"/>
          <w:lang w:val="en-US"/>
        </w:rPr>
        <w:t xml:space="preserve"> for the duration of the </w:t>
      </w:r>
      <w:r>
        <w:rPr>
          <w:rFonts w:ascii="Arial" w:hAnsi="Arial" w:cs="Arial"/>
          <w:b/>
          <w:lang w:val="en-US"/>
        </w:rPr>
        <w:t>Onshore Transmission Owner</w:t>
      </w:r>
      <w:r>
        <w:rPr>
          <w:rFonts w:ascii="Arial" w:hAnsi="Arial" w:cs="Arial"/>
          <w:lang w:val="en-US"/>
        </w:rPr>
        <w:t xml:space="preserve"> price control, unless;</w:t>
      </w:r>
    </w:p>
    <w:p w14:paraId="39B93BC5" w14:textId="77777777" w:rsidR="0022187C" w:rsidRPr="0022187C" w:rsidRDefault="0022187C" w:rsidP="0022187C">
      <w:pPr>
        <w:rPr>
          <w:rFonts w:ascii="Arial" w:eastAsia="Calibri" w:hAnsi="Arial" w:cs="Arial"/>
          <w:lang w:val="en-US"/>
        </w:rPr>
      </w:pPr>
    </w:p>
    <w:p w14:paraId="1236D7A0"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Final Demand Site</w:t>
      </w:r>
      <w:r>
        <w:rPr>
          <w:rFonts w:ascii="Arial" w:hAnsi="Arial" w:cs="Arial"/>
          <w:lang w:val="en-US"/>
        </w:rPr>
        <w:t xml:space="preserve"> or and </w:t>
      </w:r>
      <w:r>
        <w:rPr>
          <w:rFonts w:ascii="Arial" w:hAnsi="Arial" w:cs="Arial"/>
          <w:b/>
          <w:bCs/>
          <w:lang w:val="en-US"/>
        </w:rPr>
        <w:t>Unmetered Supply</w:t>
      </w:r>
      <w:r>
        <w:rPr>
          <w:rFonts w:ascii="Arial" w:hAnsi="Arial" w:cs="Arial"/>
          <w:lang w:val="en-US"/>
        </w:rPr>
        <w:t xml:space="preserve"> is reassigned by an intervention as described in 14.15.147 - 14.15.151, or </w:t>
      </w:r>
    </w:p>
    <w:p w14:paraId="5CFACD8B"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 xml:space="preserve">Authority </w:t>
      </w:r>
      <w:r>
        <w:rPr>
          <w:rFonts w:ascii="Arial" w:hAnsi="Arial" w:cs="Arial"/>
          <w:lang w:val="en-US"/>
        </w:rPr>
        <w:t xml:space="preserve">directs that the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should be reassigned to a different </w:t>
      </w:r>
      <w:r>
        <w:rPr>
          <w:rFonts w:ascii="Arial" w:hAnsi="Arial" w:cs="Arial"/>
          <w:b/>
          <w:bCs/>
          <w:lang w:val="en-US"/>
        </w:rPr>
        <w:t>Charging Band</w:t>
      </w:r>
      <w:r>
        <w:rPr>
          <w:rFonts w:ascii="Arial" w:hAnsi="Arial" w:cs="Arial"/>
          <w:lang w:val="en-US"/>
        </w:rPr>
        <w:t>.</w:t>
      </w:r>
    </w:p>
    <w:p w14:paraId="1CAC4516" w14:textId="77777777" w:rsidR="0022187C" w:rsidRDefault="0022187C" w:rsidP="0022187C">
      <w:pPr>
        <w:rPr>
          <w:rFonts w:ascii="Arial" w:hAnsi="Arial" w:cs="Arial"/>
          <w:lang w:val="en-US"/>
        </w:rPr>
      </w:pPr>
      <w:r>
        <w:rPr>
          <w:rFonts w:ascii="Arial" w:hAnsi="Arial" w:cs="Arial"/>
          <w:bCs/>
          <w:lang w:val="en-US"/>
        </w:rPr>
        <w:t>Once allocated and subject to the intervention process,</w:t>
      </w:r>
      <w:r>
        <w:rPr>
          <w:rFonts w:ascii="Arial" w:hAnsi="Arial" w:cs="Arial"/>
          <w:b/>
          <w:bCs/>
          <w:lang w:val="en-US"/>
        </w:rPr>
        <w:t xml:space="preserve">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re-allocated to </w:t>
      </w:r>
      <w:r>
        <w:rPr>
          <w:rFonts w:ascii="Arial" w:hAnsi="Arial" w:cs="Arial"/>
          <w:b/>
          <w:bCs/>
          <w:lang w:val="en-US"/>
        </w:rPr>
        <w:t>Charging Bands</w:t>
      </w:r>
      <w:r>
        <w:rPr>
          <w:rFonts w:ascii="Arial" w:hAnsi="Arial" w:cs="Arial"/>
          <w:lang w:val="en-US"/>
        </w:rPr>
        <w:t xml:space="preserve"> prior to the start of each </w:t>
      </w:r>
      <w:r>
        <w:rPr>
          <w:rFonts w:ascii="Arial" w:hAnsi="Arial" w:cs="Arial"/>
          <w:b/>
          <w:bCs/>
          <w:lang w:val="en-US"/>
        </w:rPr>
        <w:t>Onshore Transmission Owner</w:t>
      </w:r>
      <w:r>
        <w:rPr>
          <w:rFonts w:ascii="Arial" w:hAnsi="Arial" w:cs="Arial"/>
          <w:lang w:val="en-US"/>
        </w:rPr>
        <w:t xml:space="preserve"> price control in accordance with 14.15.138.</w:t>
      </w:r>
    </w:p>
    <w:p w14:paraId="17E30C93" w14:textId="77777777" w:rsidR="0022187C" w:rsidRDefault="0022187C" w:rsidP="0022187C">
      <w:pPr>
        <w:rPr>
          <w:rFonts w:ascii="Arial" w:hAnsi="Arial" w:cs="Arial"/>
          <w:lang w:val="en-US"/>
        </w:rPr>
      </w:pPr>
    </w:p>
    <w:p w14:paraId="7C6623FD" w14:textId="77777777" w:rsidR="0022187C" w:rsidRDefault="0022187C" w:rsidP="0022187C">
      <w:pPr>
        <w:rPr>
          <w:rFonts w:ascii="Arial" w:hAnsi="Arial" w:cs="Arial"/>
          <w:b/>
          <w:color w:val="008080"/>
        </w:rPr>
      </w:pPr>
      <w:r>
        <w:rPr>
          <w:rFonts w:ascii="Arial" w:hAnsi="Arial" w:cs="Arial"/>
          <w:b/>
          <w:color w:val="008080"/>
        </w:rPr>
        <w:t>Charging Banding Interventions</w:t>
      </w:r>
    </w:p>
    <w:p w14:paraId="757F90C6" w14:textId="77777777" w:rsidR="0022187C" w:rsidRDefault="0022187C" w:rsidP="0022187C">
      <w:pPr>
        <w:rPr>
          <w:rFonts w:ascii="Arial" w:hAnsi="Arial" w:cs="Arial"/>
          <w:b/>
          <w:color w:val="008080"/>
        </w:rPr>
      </w:pPr>
    </w:p>
    <w:p w14:paraId="39E2037A"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47</w:t>
      </w:r>
      <w:r>
        <w:rPr>
          <w:rFonts w:ascii="Arial" w:eastAsia="Calibri" w:hAnsi="Arial" w:cs="Arial"/>
          <w:lang w:val="en-US"/>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entitled “EXCEPTIONAL CIRCUMSTANCES RESULTING IN RE-ALLOCATION TO A DIFFERENT BAND WITHIN A PRICE CONTROL PERIOD”</w:t>
      </w:r>
      <w:r>
        <w:rPr>
          <w:rFonts w:ascii="Arial" w:hAnsi="Arial" w:cs="Arial"/>
          <w:b/>
          <w:bCs/>
          <w:lang w:val="en-US"/>
        </w:rPr>
        <w:t xml:space="preserve"> </w:t>
      </w:r>
      <w:r>
        <w:rPr>
          <w:rFonts w:ascii="Arial" w:hAnsi="Arial" w:cs="Arial"/>
          <w:lang w:val="en-US"/>
        </w:rPr>
        <w:t xml:space="preserve">(introduced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manage interventions and disputes from </w:t>
      </w:r>
      <w:r>
        <w:rPr>
          <w:rFonts w:ascii="Arial" w:hAnsi="Arial" w:cs="Arial"/>
          <w:b/>
          <w:bCs/>
          <w:lang w:val="en-US"/>
        </w:rPr>
        <w:t>Embedded</w:t>
      </w:r>
      <w:r>
        <w:rPr>
          <w:rFonts w:ascii="Arial" w:hAnsi="Arial" w:cs="Arial"/>
          <w:lang w:val="en-US"/>
        </w:rPr>
        <w:t xml:space="preserv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connected to their respective </w:t>
      </w:r>
      <w:r>
        <w:rPr>
          <w:rFonts w:ascii="Arial" w:hAnsi="Arial" w:cs="Arial"/>
          <w:b/>
          <w:bCs/>
          <w:lang w:val="en-US"/>
        </w:rPr>
        <w:t>Distribution System</w:t>
      </w:r>
      <w:r>
        <w:rPr>
          <w:rFonts w:ascii="Arial" w:hAnsi="Arial" w:cs="Arial"/>
          <w:lang w:val="en-US"/>
        </w:rPr>
        <w:t>.</w:t>
      </w:r>
    </w:p>
    <w:p w14:paraId="2EAC296D" w14:textId="77777777" w:rsidR="0022187C" w:rsidRPr="0022187C" w:rsidRDefault="0022187C" w:rsidP="0022187C">
      <w:pPr>
        <w:rPr>
          <w:rFonts w:ascii="Arial" w:eastAsia="Calibri" w:hAnsi="Arial" w:cs="Arial"/>
          <w:szCs w:val="22"/>
          <w:lang w:val="en-US"/>
        </w:rPr>
      </w:pPr>
    </w:p>
    <w:p w14:paraId="1DBE06BA"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48</w:t>
      </w:r>
      <w:r>
        <w:rPr>
          <w:rFonts w:ascii="Arial" w:eastAsia="Calibri" w:hAnsi="Arial" w:cs="Arial"/>
          <w:lang w:val="en-US"/>
        </w:rPr>
        <w:tab/>
      </w:r>
      <w:r>
        <w:rPr>
          <w:rFonts w:ascii="Arial" w:hAnsi="Arial" w:cs="Arial"/>
          <w:lang w:val="en-US"/>
        </w:rPr>
        <w:t xml:space="preserve">Where a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(or their nominated </w:t>
      </w:r>
      <w:r>
        <w:rPr>
          <w:rFonts w:ascii="Arial" w:hAnsi="Arial" w:cs="Arial"/>
          <w:b/>
          <w:bCs/>
          <w:lang w:val="en-US"/>
        </w:rPr>
        <w:t>Supplier</w:t>
      </w:r>
      <w:r w:rsidR="008D4EB3">
        <w:rPr>
          <w:rFonts w:ascii="Arial" w:hAnsi="Arial" w:cs="Arial"/>
          <w:b/>
          <w:bCs/>
          <w:lang w:val="en-US"/>
        </w:rPr>
        <w:t>(s)</w:t>
      </w:r>
      <w:r>
        <w:rPr>
          <w:rFonts w:ascii="Arial" w:hAnsi="Arial" w:cs="Arial"/>
          <w:lang w:val="en-US"/>
        </w:rPr>
        <w:t xml:space="preserve"> or agent) or a </w:t>
      </w:r>
      <w:r>
        <w:rPr>
          <w:rFonts w:ascii="Arial" w:hAnsi="Arial" w:cs="Arial"/>
          <w:b/>
          <w:bCs/>
          <w:lang w:val="en-US"/>
        </w:rPr>
        <w:t>User</w:t>
      </w:r>
      <w:r>
        <w:rPr>
          <w:rFonts w:ascii="Arial" w:hAnsi="Arial" w:cs="Arial"/>
          <w:lang w:val="en-US"/>
        </w:rPr>
        <w:t xml:space="preserve"> or </w:t>
      </w:r>
      <w:r w:rsidR="00E71EB2" w:rsidRPr="00E71EB2">
        <w:rPr>
          <w:rFonts w:ascii="Arial" w:hAnsi="Arial" w:cs="Arial"/>
          <w:b/>
          <w:bCs/>
          <w:lang w:val="en-US"/>
        </w:rPr>
        <w:t>The Company</w:t>
      </w:r>
      <w:r>
        <w:rPr>
          <w:rFonts w:ascii="Arial" w:hAnsi="Arial" w:cs="Arial"/>
          <w:lang w:val="en-US"/>
        </w:rPr>
        <w:t xml:space="preserve"> wishes to challenge the allocation of such a </w:t>
      </w:r>
      <w:r>
        <w:rPr>
          <w:rFonts w:ascii="Arial" w:hAnsi="Arial" w:cs="Arial"/>
          <w:b/>
          <w:bCs/>
          <w:lang w:val="en-US"/>
        </w:rPr>
        <w:t>Final Demand Site</w:t>
      </w:r>
      <w:r>
        <w:rPr>
          <w:rFonts w:ascii="Arial" w:hAnsi="Arial" w:cs="Arial"/>
          <w:lang w:val="en-US"/>
        </w:rPr>
        <w:t xml:space="preserve"> to a </w:t>
      </w:r>
      <w:r>
        <w:rPr>
          <w:rFonts w:ascii="Arial" w:hAnsi="Arial" w:cs="Arial"/>
          <w:b/>
          <w:bCs/>
          <w:lang w:val="en-US"/>
        </w:rPr>
        <w:t xml:space="preserve">Charging Band, </w:t>
      </w:r>
      <w:r>
        <w:rPr>
          <w:rFonts w:ascii="Arial" w:hAnsi="Arial" w:cs="Arial"/>
          <w:lang w:val="en-US"/>
        </w:rPr>
        <w:t>it shall;</w:t>
      </w:r>
    </w:p>
    <w:p w14:paraId="1E14D607" w14:textId="77777777" w:rsidR="0022187C" w:rsidRDefault="0022187C" w:rsidP="0022187C">
      <w:pPr>
        <w:rPr>
          <w:rFonts w:ascii="Arial" w:hAnsi="Arial" w:cs="Arial"/>
          <w:lang w:val="en-US"/>
        </w:rPr>
      </w:pPr>
    </w:p>
    <w:p w14:paraId="206396D2"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follow the methodology described in 14.15.147 for their respective network</w:t>
      </w:r>
    </w:p>
    <w:p w14:paraId="279DCCAF"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 xml:space="preserve">Final Demand Sites </w:t>
      </w:r>
      <w:r>
        <w:rPr>
          <w:rFonts w:ascii="Arial" w:hAnsi="Arial" w:cs="Arial"/>
          <w:bCs/>
          <w:lang w:val="en-US"/>
        </w:rPr>
        <w:t>directly connected to the</w:t>
      </w:r>
      <w:r>
        <w:rPr>
          <w:rFonts w:ascii="Arial" w:hAnsi="Arial" w:cs="Arial"/>
          <w:b/>
          <w:bCs/>
          <w:lang w:val="en-US"/>
        </w:rPr>
        <w:t xml:space="preserve"> NETS</w:t>
      </w:r>
      <w:r>
        <w:rPr>
          <w:rFonts w:ascii="Arial" w:hAnsi="Arial" w:cs="Arial"/>
          <w:lang w:val="en-US"/>
        </w:rPr>
        <w:t xml:space="preserve">, follow the process as defined in </w:t>
      </w:r>
      <w:r>
        <w:rPr>
          <w:rFonts w:ascii="Arial" w:hAnsi="Arial" w:cs="Arial"/>
          <w:b/>
          <w:lang w:val="en-US"/>
        </w:rPr>
        <w:t>CUSC</w:t>
      </w:r>
      <w:r>
        <w:rPr>
          <w:rFonts w:ascii="Arial" w:hAnsi="Arial" w:cs="Arial"/>
          <w:lang w:val="en-US"/>
        </w:rPr>
        <w:t xml:space="preserve"> Section 7.3 to demonstrate a material change in circumstances.</w:t>
      </w:r>
    </w:p>
    <w:p w14:paraId="6BC2199B"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49</w:t>
      </w:r>
      <w:r>
        <w:rPr>
          <w:rFonts w:ascii="Arial" w:eastAsia="Calibri" w:hAnsi="Arial" w:cs="Arial"/>
          <w:lang w:val="en-US"/>
        </w:rPr>
        <w:tab/>
      </w:r>
      <w:r>
        <w:rPr>
          <w:rFonts w:ascii="Arial" w:hAnsi="Arial" w:cs="Arial"/>
          <w:lang w:val="en-US"/>
        </w:rPr>
        <w:t>For the purposes of 14.15.148.2 a material change in circumstances</w:t>
      </w:r>
      <w:r>
        <w:rPr>
          <w:rFonts w:ascii="Arial" w:hAnsi="Arial" w:cs="Arial"/>
          <w:b/>
          <w:bCs/>
          <w:lang w:val="en-US"/>
        </w:rPr>
        <w:t xml:space="preserve"> </w:t>
      </w:r>
      <w:r>
        <w:rPr>
          <w:rFonts w:ascii="Arial" w:hAnsi="Arial" w:cs="Arial"/>
          <w:lang w:val="en-US"/>
        </w:rPr>
        <w:t xml:space="preserve">for </w:t>
      </w:r>
      <w:r>
        <w:rPr>
          <w:rFonts w:ascii="Arial" w:hAnsi="Arial" w:cs="Arial"/>
          <w:b/>
          <w:bCs/>
          <w:lang w:val="en-US"/>
        </w:rPr>
        <w:t>NETS</w:t>
      </w:r>
      <w:r>
        <w:rPr>
          <w:rFonts w:ascii="Arial" w:hAnsi="Arial" w:cs="Arial"/>
          <w:lang w:val="en-US"/>
        </w:rPr>
        <w:t xml:space="preserve"> connected </w:t>
      </w:r>
      <w:r>
        <w:rPr>
          <w:rFonts w:ascii="Arial" w:hAnsi="Arial" w:cs="Arial"/>
          <w:b/>
          <w:bCs/>
          <w:lang w:val="en-US"/>
        </w:rPr>
        <w:t>Final Demand Sites</w:t>
      </w:r>
      <w:r>
        <w:rPr>
          <w:rFonts w:ascii="Arial" w:hAnsi="Arial" w:cs="Arial"/>
          <w:lang w:val="en-US"/>
        </w:rPr>
        <w:t xml:space="preserve"> must be demonstrated by;</w:t>
      </w:r>
    </w:p>
    <w:p w14:paraId="105D4CD1" w14:textId="77777777" w:rsidR="0022187C" w:rsidRDefault="0022187C" w:rsidP="0022187C">
      <w:pPr>
        <w:rPr>
          <w:rFonts w:ascii="Arial" w:hAnsi="Arial" w:cs="Arial"/>
          <w:lang w:val="en-US"/>
        </w:rPr>
      </w:pPr>
    </w:p>
    <w:p w14:paraId="6658AAFE"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the voltage of connection of the </w:t>
      </w:r>
      <w:r>
        <w:rPr>
          <w:rFonts w:ascii="Arial" w:hAnsi="Arial" w:cs="Arial"/>
          <w:b/>
          <w:bCs/>
          <w:lang w:val="en-US"/>
        </w:rPr>
        <w:t>Final Demand Site</w:t>
      </w:r>
      <w:r>
        <w:rPr>
          <w:rFonts w:ascii="Arial" w:hAnsi="Arial" w:cs="Arial"/>
          <w:lang w:val="en-US"/>
        </w:rPr>
        <w:t xml:space="preserve"> changing with an accompanying signed </w:t>
      </w:r>
      <w:r>
        <w:rPr>
          <w:rFonts w:ascii="Arial" w:hAnsi="Arial" w:cs="Arial"/>
          <w:b/>
          <w:bCs/>
          <w:lang w:val="en-US"/>
        </w:rPr>
        <w:t>Construction Agreement</w:t>
      </w:r>
      <w:r>
        <w:rPr>
          <w:rFonts w:ascii="Arial" w:hAnsi="Arial" w:cs="Arial"/>
          <w:lang w:val="en-US"/>
        </w:rPr>
        <w:t>; or</w:t>
      </w:r>
    </w:p>
    <w:p w14:paraId="72A4AD89"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should </w:t>
      </w:r>
      <w:r>
        <w:rPr>
          <w:rFonts w:ascii="Arial" w:hAnsi="Arial" w:cs="Arial"/>
          <w:b/>
          <w:lang w:val="en-US"/>
        </w:rPr>
        <w:t>Consumption</w:t>
      </w:r>
      <w:r>
        <w:rPr>
          <w:rFonts w:ascii="Arial" w:hAnsi="Arial" w:cs="Arial"/>
          <w:lang w:val="en-US"/>
        </w:rPr>
        <w:t xml:space="preserve"> data be used as the basis of </w:t>
      </w:r>
      <w:r>
        <w:rPr>
          <w:rFonts w:ascii="Arial" w:hAnsi="Arial" w:cs="Arial"/>
          <w:b/>
          <w:lang w:val="en-US"/>
        </w:rPr>
        <w:t>Directly Connected Final Demand Site Charging Bands</w:t>
      </w:r>
      <w:r>
        <w:rPr>
          <w:rFonts w:ascii="Arial" w:hAnsi="Arial" w:cs="Arial"/>
          <w:lang w:val="en-US"/>
        </w:rPr>
        <w:t xml:space="preserve">, providing 12 months of actual metered gross </w:t>
      </w:r>
      <w:r>
        <w:rPr>
          <w:rFonts w:ascii="Arial" w:hAnsi="Arial" w:cs="Arial"/>
          <w:b/>
          <w:bCs/>
          <w:lang w:val="en-US"/>
        </w:rPr>
        <w:t xml:space="preserve">Consumption </w:t>
      </w:r>
      <w:r>
        <w:rPr>
          <w:rFonts w:ascii="Arial" w:hAnsi="Arial" w:cs="Arial"/>
          <w:lang w:val="en-US"/>
        </w:rPr>
        <w:t xml:space="preserve">data which shows gross </w:t>
      </w:r>
      <w:r>
        <w:rPr>
          <w:rFonts w:ascii="Arial" w:hAnsi="Arial" w:cs="Arial"/>
          <w:b/>
          <w:bCs/>
          <w:lang w:val="en-US"/>
        </w:rPr>
        <w:t>Consumption</w:t>
      </w:r>
      <w:r>
        <w:rPr>
          <w:rFonts w:ascii="Arial" w:hAnsi="Arial" w:cs="Arial"/>
          <w:lang w:val="en-US"/>
        </w:rPr>
        <w:t xml:space="preserve"> is lower than 50% or greater than 50% of the </w:t>
      </w:r>
      <w:r>
        <w:rPr>
          <w:rFonts w:ascii="Arial" w:hAnsi="Arial" w:cs="Arial"/>
          <w:b/>
          <w:bCs/>
          <w:lang w:val="en-US"/>
        </w:rPr>
        <w:t>Consumption</w:t>
      </w:r>
      <w:r>
        <w:rPr>
          <w:rFonts w:ascii="Arial" w:hAnsi="Arial" w:cs="Arial"/>
          <w:lang w:val="en-US"/>
        </w:rPr>
        <w:t xml:space="preserve"> data applied to the relevant subheading of 14.15.143. For reductions in </w:t>
      </w:r>
      <w:r>
        <w:rPr>
          <w:rFonts w:ascii="Arial" w:hAnsi="Arial" w:cs="Arial"/>
          <w:b/>
          <w:bCs/>
          <w:lang w:val="en-US"/>
        </w:rPr>
        <w:t>Consumption</w:t>
      </w:r>
      <w:r>
        <w:rPr>
          <w:rFonts w:ascii="Arial" w:hAnsi="Arial" w:cs="Arial"/>
          <w:lang w:val="en-US"/>
        </w:rPr>
        <w:t xml:space="preserve">, this shall be accompanied with a signed letter from </w:t>
      </w:r>
      <w:r w:rsidR="00E71EB2" w:rsidRPr="00E71EB2">
        <w:rPr>
          <w:rFonts w:ascii="Arial" w:hAnsi="Arial" w:cs="Arial"/>
          <w:b/>
          <w:lang w:val="en-US"/>
        </w:rPr>
        <w:t>The Company</w:t>
      </w:r>
      <w:r>
        <w:rPr>
          <w:rFonts w:ascii="Arial" w:hAnsi="Arial" w:cs="Arial"/>
          <w:lang w:val="en-US"/>
        </w:rPr>
        <w:t xml:space="preserve"> Director (or equivalent) confirming the rationale for the exceptional and significant changes to consumption (including historical </w:t>
      </w:r>
      <w:r>
        <w:rPr>
          <w:rFonts w:ascii="Arial" w:hAnsi="Arial" w:cs="Arial"/>
          <w:b/>
          <w:bCs/>
          <w:lang w:val="en-US"/>
        </w:rPr>
        <w:t>Consumption</w:t>
      </w:r>
      <w:r>
        <w:rPr>
          <w:rFonts w:ascii="Arial" w:hAnsi="Arial" w:cs="Arial"/>
          <w:lang w:val="en-US"/>
        </w:rPr>
        <w:t>); or</w:t>
      </w:r>
    </w:p>
    <w:p w14:paraId="32A243C0" w14:textId="77777777" w:rsidR="0022187C" w:rsidRPr="0022187C" w:rsidRDefault="0022187C" w:rsidP="007D27B2">
      <w:pPr>
        <w:pStyle w:val="ListParagraph"/>
        <w:numPr>
          <w:ilvl w:val="0"/>
          <w:numId w:val="98"/>
        </w:numPr>
        <w:spacing w:after="160" w:line="256" w:lineRule="auto"/>
        <w:contextualSpacing/>
        <w:rPr>
          <w:rFonts w:ascii="Arial" w:eastAsia="Calibri" w:hAnsi="Arial" w:cs="Arial"/>
          <w:lang w:val="en-US"/>
        </w:rPr>
      </w:pPr>
      <w:r>
        <w:rPr>
          <w:rFonts w:ascii="Arial" w:hAnsi="Arial" w:cs="Arial"/>
          <w:lang w:val="en-US"/>
        </w:rPr>
        <w:t xml:space="preserve">A notice to </w:t>
      </w:r>
      <w:r>
        <w:rPr>
          <w:rFonts w:ascii="Arial" w:hAnsi="Arial" w:cs="Arial"/>
          <w:b/>
          <w:bCs/>
          <w:lang w:val="en-US"/>
        </w:rPr>
        <w:t>Disconnect</w:t>
      </w:r>
      <w:r>
        <w:rPr>
          <w:rFonts w:ascii="Arial" w:hAnsi="Arial" w:cs="Arial"/>
          <w:lang w:val="en-US"/>
        </w:rPr>
        <w:t xml:space="preserve"> is provided in accordance with CUSC Section 5.7.</w:t>
      </w:r>
    </w:p>
    <w:p w14:paraId="160DF4A5"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50</w:t>
      </w:r>
      <w:r>
        <w:rPr>
          <w:rFonts w:ascii="Arial" w:eastAsia="Calibri" w:hAnsi="Arial" w:cs="Arial"/>
          <w:lang w:val="en-US"/>
        </w:rPr>
        <w:tab/>
      </w:r>
      <w:r>
        <w:rPr>
          <w:rFonts w:ascii="Arial" w:hAnsi="Arial" w:cs="Arial"/>
          <w:lang w:val="en-US"/>
        </w:rPr>
        <w:t xml:space="preserve">Any changes to </w:t>
      </w:r>
      <w:r>
        <w:rPr>
          <w:rFonts w:ascii="Arial" w:hAnsi="Arial" w:cs="Arial"/>
          <w:b/>
          <w:bCs/>
          <w:lang w:val="en-US"/>
        </w:rPr>
        <w:t>Transmission Network Use of System Demand Charges</w:t>
      </w:r>
      <w:r>
        <w:rPr>
          <w:rFonts w:ascii="Arial" w:hAnsi="Arial" w:cs="Arial"/>
          <w:lang w:val="en-US"/>
        </w:rPr>
        <w:t xml:space="preserve"> as a result of a intervention (as described in 14.15.1</w:t>
      </w:r>
      <w:r w:rsidR="00A750AE">
        <w:rPr>
          <w:rFonts w:ascii="Arial" w:hAnsi="Arial" w:cs="Arial"/>
          <w:lang w:val="en-US"/>
        </w:rPr>
        <w:t>47</w:t>
      </w:r>
      <w:r>
        <w:rPr>
          <w:rFonts w:ascii="Arial" w:hAnsi="Arial" w:cs="Arial"/>
          <w:lang w:val="en-US"/>
        </w:rPr>
        <w:t>) shall be collected or refunded (as appropriate) through the reconciliation process described in 14.25.</w:t>
      </w:r>
    </w:p>
    <w:p w14:paraId="306F13E4" w14:textId="77777777" w:rsidR="0022187C" w:rsidRPr="00CD5631" w:rsidRDefault="0022187C" w:rsidP="0022187C">
      <w:pPr>
        <w:rPr>
          <w:rFonts w:ascii="Arial" w:hAnsi="Arial" w:cs="Arial"/>
          <w:lang w:val="en-US"/>
        </w:rPr>
      </w:pPr>
    </w:p>
    <w:p w14:paraId="305AE347" w14:textId="77777777" w:rsidR="0022187C" w:rsidRDefault="0022187C" w:rsidP="0022187C">
      <w:pPr>
        <w:rPr>
          <w:rFonts w:ascii="Arial" w:hAnsi="Arial" w:cs="Arial"/>
          <w:lang w:val="en-US"/>
        </w:rPr>
      </w:pPr>
      <w:r>
        <w:rPr>
          <w:rFonts w:ascii="Arial" w:eastAsia="Calibri" w:hAnsi="Arial" w:cs="Arial"/>
          <w:lang w:val="en-US"/>
        </w:rPr>
        <w:t>14.15.1</w:t>
      </w:r>
      <w:r w:rsidR="009C7DC2">
        <w:rPr>
          <w:rFonts w:ascii="Arial" w:eastAsia="Calibri" w:hAnsi="Arial" w:cs="Arial"/>
          <w:lang w:val="en-US"/>
        </w:rPr>
        <w:t>5</w:t>
      </w:r>
      <w:r w:rsidR="00A12DA3">
        <w:rPr>
          <w:rFonts w:ascii="Arial" w:eastAsia="Calibri" w:hAnsi="Arial" w:cs="Arial"/>
          <w:lang w:val="en-US"/>
        </w:rPr>
        <w:t>1</w:t>
      </w:r>
      <w:r>
        <w:rPr>
          <w:rFonts w:ascii="Arial" w:eastAsia="Calibri" w:hAnsi="Arial" w:cs="Arial"/>
          <w:lang w:val="en-US"/>
        </w:rPr>
        <w:tab/>
      </w:r>
      <w:r>
        <w:rPr>
          <w:rFonts w:ascii="Arial" w:hAnsi="Arial" w:cs="Arial"/>
          <w:lang w:val="en-US"/>
        </w:rPr>
        <w:t xml:space="preserve">The requirements of 14.15.147 - 14.15.150 shall not preclude the </w:t>
      </w:r>
      <w:r>
        <w:rPr>
          <w:rFonts w:ascii="Arial" w:hAnsi="Arial" w:cs="Arial"/>
          <w:b/>
          <w:bCs/>
          <w:lang w:val="en-US"/>
        </w:rPr>
        <w:t>Final Demand Site’s</w:t>
      </w:r>
      <w:r>
        <w:rPr>
          <w:rFonts w:ascii="Arial" w:hAnsi="Arial" w:cs="Arial"/>
          <w:lang w:val="en-US"/>
        </w:rPr>
        <w:t xml:space="preserve"> or </w:t>
      </w:r>
      <w:r>
        <w:rPr>
          <w:rFonts w:ascii="Arial" w:hAnsi="Arial" w:cs="Arial"/>
          <w:b/>
          <w:bCs/>
          <w:lang w:val="en-US"/>
        </w:rPr>
        <w:t>Unmetered Supply’s</w:t>
      </w:r>
      <w:r>
        <w:rPr>
          <w:rFonts w:ascii="Arial" w:hAnsi="Arial" w:cs="Arial"/>
          <w:lang w:val="en-US"/>
        </w:rPr>
        <w:t xml:space="preserve"> right to refer the matter directly to the </w:t>
      </w:r>
      <w:r>
        <w:rPr>
          <w:rFonts w:ascii="Arial" w:hAnsi="Arial" w:cs="Arial"/>
          <w:b/>
          <w:bCs/>
          <w:lang w:val="en-US"/>
        </w:rPr>
        <w:t>Authority</w:t>
      </w:r>
      <w:r>
        <w:rPr>
          <w:rFonts w:ascii="Arial" w:hAnsi="Arial" w:cs="Arial"/>
          <w:lang w:val="en-US"/>
        </w:rPr>
        <w:t xml:space="preserve"> for determination.</w:t>
      </w:r>
    </w:p>
    <w:p w14:paraId="29CDDF47" w14:textId="77777777" w:rsidR="00E2715B" w:rsidRDefault="00E2715B" w:rsidP="0022187C">
      <w:pPr>
        <w:rPr>
          <w:rFonts w:ascii="Arial" w:hAnsi="Arial" w:cs="Arial"/>
          <w:lang w:val="en-US"/>
        </w:rPr>
      </w:pPr>
    </w:p>
    <w:p w14:paraId="59FB8161" w14:textId="77777777" w:rsidR="00E2715B" w:rsidRDefault="00E2715B" w:rsidP="00E2715B">
      <w:pPr>
        <w:ind w:left="1440" w:hanging="1440"/>
        <w:rPr>
          <w:rFonts w:ascii="Arial" w:hAnsi="Arial" w:cs="Arial"/>
          <w:sz w:val="22"/>
          <w:szCs w:val="22"/>
        </w:rPr>
      </w:pPr>
      <w:r>
        <w:rPr>
          <w:rStyle w:val="normaltextrun"/>
          <w:rFonts w:ascii="Arial Bold" w:hAnsi="Arial Bold"/>
          <w:color w:val="008080"/>
          <w:sz w:val="22"/>
          <w:szCs w:val="22"/>
          <w:shd w:val="clear" w:color="auto" w:fill="FFFFFF"/>
        </w:rPr>
        <w:t>Declarations</w:t>
      </w:r>
    </w:p>
    <w:p w14:paraId="209F573B" w14:textId="77777777" w:rsidR="00E2715B" w:rsidRDefault="00E2715B" w:rsidP="00E2715B">
      <w:pPr>
        <w:ind w:left="1440" w:hanging="1440"/>
        <w:rPr>
          <w:rFonts w:ascii="Arial" w:hAnsi="Arial" w:cs="Arial"/>
          <w:sz w:val="22"/>
          <w:szCs w:val="22"/>
        </w:rPr>
      </w:pPr>
    </w:p>
    <w:p w14:paraId="1BE248FA" w14:textId="77777777" w:rsidR="00E2715B" w:rsidRPr="00CD5631" w:rsidRDefault="00E2715B" w:rsidP="00E2715B">
      <w:pPr>
        <w:ind w:left="1440" w:hanging="1440"/>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52</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is a statement to be submitted by the </w:t>
      </w:r>
      <w:r w:rsidRPr="00CD5631">
        <w:rPr>
          <w:rFonts w:ascii="Arial" w:hAnsi="Arial" w:cs="Arial"/>
          <w:b/>
          <w:bCs/>
          <w:sz w:val="22"/>
          <w:szCs w:val="22"/>
        </w:rPr>
        <w:t>Registrant</w:t>
      </w:r>
      <w:r w:rsidRPr="00CD5631">
        <w:rPr>
          <w:rFonts w:ascii="Arial" w:hAnsi="Arial" w:cs="Arial"/>
          <w:sz w:val="22"/>
          <w:szCs w:val="22"/>
        </w:rPr>
        <w:t xml:space="preserve"> of the </w:t>
      </w:r>
      <w:bookmarkStart w:id="212" w:name="_Hlk73716674"/>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bookmarkEnd w:id="212"/>
      <w:r w:rsidRPr="00CD5631">
        <w:rPr>
          <w:rFonts w:ascii="Arial" w:hAnsi="Arial" w:cs="Arial"/>
          <w:sz w:val="22"/>
          <w:szCs w:val="22"/>
        </w:rPr>
        <w:t>, which:</w:t>
      </w:r>
    </w:p>
    <w:p w14:paraId="531670CB" w14:textId="77777777" w:rsidR="00E2715B" w:rsidRPr="00CD5631" w:rsidRDefault="00E2715B" w:rsidP="00E2715B">
      <w:pPr>
        <w:ind w:left="1440" w:hanging="1440"/>
        <w:jc w:val="both"/>
        <w:rPr>
          <w:rFonts w:ascii="Arial" w:hAnsi="Arial" w:cs="Arial"/>
          <w:sz w:val="22"/>
          <w:szCs w:val="22"/>
        </w:rPr>
      </w:pPr>
    </w:p>
    <w:p w14:paraId="1EF1EAA6"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Storage Facility Operator’s</w:t>
      </w:r>
      <w:r w:rsidRPr="00CD5631">
        <w:rPr>
          <w:rFonts w:ascii="Arial" w:hAnsi="Arial" w:cs="Arial"/>
          <w:sz w:val="22"/>
          <w:szCs w:val="22"/>
        </w:rPr>
        <w:t xml:space="preserve"> registered Directors that confirms that a </w:t>
      </w:r>
      <w:r w:rsidRPr="00CD5631">
        <w:rPr>
          <w:rFonts w:ascii="Arial" w:hAnsi="Arial" w:cs="Arial"/>
          <w:b/>
          <w:bCs/>
          <w:sz w:val="22"/>
          <w:szCs w:val="22"/>
        </w:rPr>
        <w:t>Electricity</w:t>
      </w:r>
      <w:r w:rsidRPr="00CD5631">
        <w:rPr>
          <w:rFonts w:ascii="Arial" w:hAnsi="Arial" w:cs="Arial"/>
          <w:sz w:val="22"/>
          <w:szCs w:val="22"/>
        </w:rPr>
        <w:t xml:space="preserve"> </w:t>
      </w:r>
      <w:r w:rsidRPr="00CD5631">
        <w:rPr>
          <w:rFonts w:ascii="Arial" w:hAnsi="Arial" w:cs="Arial"/>
          <w:b/>
          <w:bCs/>
          <w:sz w:val="22"/>
          <w:szCs w:val="22"/>
        </w:rPr>
        <w:t>Storage Facility</w:t>
      </w:r>
      <w:r w:rsidRPr="00CD5631">
        <w:rPr>
          <w:rFonts w:ascii="Arial" w:hAnsi="Arial" w:cs="Arial"/>
          <w:sz w:val="22"/>
          <w:szCs w:val="22"/>
        </w:rPr>
        <w:t xml:space="preserve"> fulfils the criteria set out in the definitions of </w:t>
      </w:r>
      <w:r w:rsidRPr="00CD5631">
        <w:rPr>
          <w:rFonts w:ascii="Arial" w:hAnsi="Arial" w:cs="Arial"/>
          <w:b/>
          <w:bCs/>
          <w:sz w:val="22"/>
          <w:szCs w:val="22"/>
        </w:rPr>
        <w:t>SVA Storage Facility</w:t>
      </w:r>
      <w:r w:rsidRPr="00CD5631">
        <w:rPr>
          <w:rFonts w:ascii="Arial" w:hAnsi="Arial" w:cs="Arial"/>
          <w:sz w:val="22"/>
          <w:szCs w:val="22"/>
        </w:rPr>
        <w:t xml:space="preserve"> and </w:t>
      </w:r>
      <w:r w:rsidRPr="00CD5631">
        <w:rPr>
          <w:rFonts w:ascii="Arial" w:hAnsi="Arial" w:cs="Arial"/>
          <w:b/>
          <w:bCs/>
          <w:sz w:val="22"/>
          <w:szCs w:val="22"/>
        </w:rPr>
        <w:t>CVA Storage Facility</w:t>
      </w:r>
      <w:r w:rsidRPr="00CD5631">
        <w:rPr>
          <w:rFonts w:ascii="Arial" w:hAnsi="Arial" w:cs="Arial"/>
          <w:sz w:val="22"/>
          <w:szCs w:val="22"/>
        </w:rPr>
        <w:t xml:space="preserve"> as applicable; and either</w:t>
      </w:r>
    </w:p>
    <w:p w14:paraId="41C3A00C"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SVA Storage Facility</w:t>
      </w:r>
      <w:r w:rsidRPr="00CD5631">
        <w:rPr>
          <w:rFonts w:ascii="Arial" w:hAnsi="Arial" w:cs="Arial"/>
          <w:sz w:val="22"/>
          <w:szCs w:val="22"/>
        </w:rPr>
        <w:t xml:space="preserve"> only, is submitted in accordance with the </w:t>
      </w:r>
      <w:r w:rsidRPr="00CD5631">
        <w:rPr>
          <w:rFonts w:ascii="Arial" w:hAnsi="Arial" w:cs="Arial"/>
          <w:b/>
          <w:bCs/>
          <w:sz w:val="22"/>
          <w:szCs w:val="22"/>
        </w:rPr>
        <w:t>BSC</w:t>
      </w:r>
      <w:r w:rsidRPr="00CD5631">
        <w:rPr>
          <w:rFonts w:ascii="Arial" w:hAnsi="Arial" w:cs="Arial"/>
          <w:sz w:val="22"/>
          <w:szCs w:val="22"/>
        </w:rPr>
        <w:t xml:space="preserve"> and contains other details that are required in accordance with </w:t>
      </w:r>
      <w:r w:rsidRPr="00CD5631">
        <w:rPr>
          <w:rFonts w:ascii="Arial" w:hAnsi="Arial" w:cs="Arial"/>
          <w:b/>
          <w:bCs/>
          <w:sz w:val="22"/>
          <w:szCs w:val="22"/>
        </w:rPr>
        <w:t>BSC</w:t>
      </w:r>
      <w:r w:rsidRPr="00CD5631">
        <w:rPr>
          <w:rFonts w:ascii="Arial" w:hAnsi="Arial" w:cs="Arial"/>
          <w:sz w:val="22"/>
          <w:szCs w:val="22"/>
        </w:rPr>
        <w:t xml:space="preserve"> Section S; or</w:t>
      </w:r>
    </w:p>
    <w:p w14:paraId="08DFB99D"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CVA Storage Facility</w:t>
      </w:r>
      <w:r w:rsidRPr="00CD5631">
        <w:rPr>
          <w:rFonts w:ascii="Arial" w:hAnsi="Arial" w:cs="Arial"/>
          <w:sz w:val="22"/>
          <w:szCs w:val="22"/>
        </w:rPr>
        <w:t xml:space="preserve"> only, identifies the specific </w:t>
      </w:r>
      <w:r w:rsidRPr="00CD5631">
        <w:rPr>
          <w:rFonts w:ascii="Arial" w:hAnsi="Arial" w:cs="Arial"/>
          <w:b/>
          <w:bCs/>
          <w:sz w:val="22"/>
          <w:szCs w:val="22"/>
        </w:rPr>
        <w:t>BM Units</w:t>
      </w:r>
      <w:r w:rsidRPr="00CD5631">
        <w:rPr>
          <w:rFonts w:ascii="Arial" w:hAnsi="Arial" w:cs="Arial"/>
          <w:sz w:val="22"/>
          <w:szCs w:val="22"/>
        </w:rPr>
        <w:t xml:space="preserve"> which only perform activities necessary for </w:t>
      </w:r>
      <w:r w:rsidRPr="00CD5631">
        <w:rPr>
          <w:rFonts w:ascii="Arial" w:hAnsi="Arial" w:cs="Arial"/>
          <w:b/>
          <w:bCs/>
          <w:sz w:val="22"/>
          <w:szCs w:val="22"/>
        </w:rPr>
        <w:t>Electricity Storage</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09E079EE" w14:textId="77777777" w:rsidR="00E2715B" w:rsidRPr="00CD5631" w:rsidRDefault="00E2715B" w:rsidP="00E2715B">
      <w:pPr>
        <w:jc w:val="both"/>
        <w:rPr>
          <w:rFonts w:ascii="Arial" w:hAnsi="Arial" w:cs="Arial"/>
          <w:sz w:val="22"/>
          <w:szCs w:val="22"/>
        </w:rPr>
      </w:pPr>
    </w:p>
    <w:p w14:paraId="03B2544A" w14:textId="77777777" w:rsidR="00E2715B" w:rsidRPr="00CD5631" w:rsidRDefault="00E2715B" w:rsidP="00E2715B">
      <w:pPr>
        <w:jc w:val="both"/>
        <w:rPr>
          <w:rFonts w:ascii="Arial" w:hAnsi="Arial" w:cs="Arial"/>
          <w:sz w:val="22"/>
          <w:szCs w:val="22"/>
        </w:rPr>
      </w:pPr>
    </w:p>
    <w:p w14:paraId="6B585087"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Electricity Generation Facility’s</w:t>
      </w:r>
      <w:r w:rsidRPr="00CD5631">
        <w:rPr>
          <w:rFonts w:ascii="Arial" w:hAnsi="Arial" w:cs="Arial"/>
          <w:sz w:val="22"/>
          <w:szCs w:val="22"/>
        </w:rPr>
        <w:t xml:space="preserve"> registered Directors that confirms that the </w:t>
      </w:r>
      <w:r w:rsidRPr="00CD5631">
        <w:rPr>
          <w:rFonts w:ascii="Arial" w:hAnsi="Arial" w:cs="Arial"/>
          <w:b/>
          <w:bCs/>
          <w:sz w:val="22"/>
          <w:szCs w:val="22"/>
        </w:rPr>
        <w:t>Electricity Generation Facility</w:t>
      </w:r>
      <w:r w:rsidRPr="00CD5631">
        <w:rPr>
          <w:rFonts w:ascii="Arial" w:hAnsi="Arial" w:cs="Arial"/>
          <w:sz w:val="22"/>
          <w:szCs w:val="22"/>
        </w:rPr>
        <w:t xml:space="preserve"> only perform activities necessary for </w:t>
      </w:r>
      <w:r w:rsidRPr="00CD5631">
        <w:rPr>
          <w:rFonts w:ascii="Arial" w:hAnsi="Arial" w:cs="Arial"/>
          <w:b/>
          <w:bCs/>
          <w:sz w:val="22"/>
          <w:szCs w:val="22"/>
        </w:rPr>
        <w:t>Electricity Generation</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36164D58"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Eligible Services Facility’s</w:t>
      </w:r>
      <w:r w:rsidRPr="00CD5631">
        <w:rPr>
          <w:rFonts w:ascii="Arial" w:hAnsi="Arial" w:cs="Arial"/>
          <w:sz w:val="22"/>
          <w:szCs w:val="22"/>
        </w:rPr>
        <w:t xml:space="preserve"> registered Directors that confirms the </w:t>
      </w:r>
      <w:r w:rsidRPr="00CD5631">
        <w:rPr>
          <w:rFonts w:ascii="Arial" w:hAnsi="Arial" w:cs="Arial"/>
          <w:b/>
          <w:bCs/>
          <w:sz w:val="22"/>
          <w:szCs w:val="22"/>
        </w:rPr>
        <w:t>Eligible Services Facility</w:t>
      </w:r>
      <w:r w:rsidRPr="00CD5631">
        <w:rPr>
          <w:rFonts w:ascii="Arial" w:hAnsi="Arial" w:cs="Arial"/>
          <w:sz w:val="22"/>
          <w:szCs w:val="22"/>
        </w:rPr>
        <w:t xml:space="preserve"> can only perform activities necessary for </w:t>
      </w:r>
      <w:r w:rsidRPr="00CD5631">
        <w:rPr>
          <w:rFonts w:ascii="Arial" w:hAnsi="Arial" w:cs="Arial"/>
          <w:b/>
          <w:bCs/>
          <w:sz w:val="22"/>
          <w:szCs w:val="22"/>
        </w:rPr>
        <w:t>Eligible Services</w:t>
      </w:r>
      <w:r w:rsidRPr="00CD5631">
        <w:rPr>
          <w:rFonts w:ascii="Arial" w:hAnsi="Arial" w:cs="Arial"/>
          <w:sz w:val="22"/>
          <w:szCs w:val="22"/>
        </w:rPr>
        <w:t xml:space="preserve"> and does not consume any </w:t>
      </w:r>
      <w:r w:rsidRPr="00CD5631">
        <w:rPr>
          <w:rFonts w:ascii="Arial" w:hAnsi="Arial" w:cs="Arial"/>
          <w:b/>
          <w:bCs/>
          <w:sz w:val="22"/>
          <w:szCs w:val="22"/>
        </w:rPr>
        <w:t>Active Power</w:t>
      </w:r>
      <w:r w:rsidRPr="00CD5631">
        <w:rPr>
          <w:rFonts w:ascii="Arial" w:hAnsi="Arial" w:cs="Arial"/>
          <w:sz w:val="22"/>
          <w:szCs w:val="22"/>
        </w:rPr>
        <w:t xml:space="preserve"> other than for the provision of </w:t>
      </w:r>
      <w:r w:rsidRPr="00CD5631">
        <w:rPr>
          <w:rFonts w:ascii="Arial" w:hAnsi="Arial" w:cs="Arial"/>
          <w:b/>
          <w:bCs/>
          <w:sz w:val="22"/>
          <w:szCs w:val="22"/>
        </w:rPr>
        <w:t>Eligible Services</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10A1FE04" w14:textId="77777777" w:rsidR="00E2715B" w:rsidRPr="00E2715B" w:rsidRDefault="00E2715B" w:rsidP="007D27B2">
      <w:pPr>
        <w:pStyle w:val="ListParagraph"/>
        <w:numPr>
          <w:ilvl w:val="0"/>
          <w:numId w:val="116"/>
        </w:numPr>
        <w:jc w:val="both"/>
        <w:rPr>
          <w:rFonts w:ascii="Arial" w:hAnsi="Arial" w:cs="Arial"/>
          <w:sz w:val="22"/>
          <w:szCs w:val="22"/>
        </w:rPr>
      </w:pPr>
      <w:r w:rsidRPr="00E2715B">
        <w:rPr>
          <w:rFonts w:ascii="Arial" w:hAnsi="Arial" w:cs="Arial"/>
          <w:sz w:val="22"/>
          <w:szCs w:val="22"/>
        </w:rPr>
        <w:t xml:space="preserve">is signed by one of the </w:t>
      </w:r>
      <w:r w:rsidRPr="00E2715B">
        <w:rPr>
          <w:rFonts w:ascii="Arial" w:hAnsi="Arial" w:cs="Arial"/>
          <w:b/>
          <w:bCs/>
          <w:sz w:val="22"/>
          <w:szCs w:val="22"/>
        </w:rPr>
        <w:t>Mixed Demand Site’s</w:t>
      </w:r>
      <w:r w:rsidRPr="00E2715B">
        <w:rPr>
          <w:rFonts w:ascii="Arial" w:hAnsi="Arial" w:cs="Arial"/>
          <w:sz w:val="22"/>
          <w:szCs w:val="22"/>
        </w:rPr>
        <w:t xml:space="preserve"> registered Directors that confirms the </w:t>
      </w:r>
      <w:r w:rsidRPr="00E2715B">
        <w:rPr>
          <w:rFonts w:ascii="Arial" w:hAnsi="Arial" w:cs="Arial"/>
          <w:b/>
          <w:bCs/>
          <w:sz w:val="22"/>
          <w:szCs w:val="22"/>
        </w:rPr>
        <w:t>Mixed Demand Site</w:t>
      </w:r>
      <w:r w:rsidRPr="00E2715B">
        <w:rPr>
          <w:rFonts w:ascii="Arial" w:hAnsi="Arial" w:cs="Arial"/>
          <w:sz w:val="22"/>
          <w:szCs w:val="22"/>
        </w:rPr>
        <w:t xml:space="preserve"> contains both </w:t>
      </w:r>
      <w:r w:rsidRPr="00E2715B">
        <w:rPr>
          <w:rFonts w:ascii="Arial" w:hAnsi="Arial" w:cs="Arial"/>
          <w:b/>
          <w:bCs/>
          <w:sz w:val="22"/>
          <w:szCs w:val="22"/>
        </w:rPr>
        <w:t>Final Demand</w:t>
      </w:r>
      <w:r w:rsidRPr="00E2715B">
        <w:rPr>
          <w:rFonts w:ascii="Arial" w:hAnsi="Arial" w:cs="Arial"/>
          <w:sz w:val="22"/>
          <w:szCs w:val="22"/>
        </w:rPr>
        <w:t xml:space="preserve"> and a </w:t>
      </w:r>
      <w:r w:rsidRPr="00E2715B">
        <w:rPr>
          <w:rFonts w:ascii="Arial" w:hAnsi="Arial" w:cs="Arial"/>
          <w:b/>
          <w:bCs/>
          <w:sz w:val="22"/>
          <w:szCs w:val="22"/>
        </w:rPr>
        <w:t>Generator</w:t>
      </w:r>
      <w:r w:rsidRPr="00E2715B">
        <w:rPr>
          <w:rFonts w:ascii="Arial" w:hAnsi="Arial" w:cs="Arial"/>
          <w:sz w:val="22"/>
          <w:szCs w:val="22"/>
        </w:rPr>
        <w:t xml:space="preserve"> or </w:t>
      </w:r>
      <w:r w:rsidRPr="00E2715B">
        <w:rPr>
          <w:rFonts w:ascii="Arial" w:hAnsi="Arial" w:cs="Arial"/>
          <w:b/>
          <w:bCs/>
          <w:sz w:val="22"/>
          <w:szCs w:val="22"/>
        </w:rPr>
        <w:t>Electricity Storage Plant</w:t>
      </w:r>
      <w:r w:rsidRPr="00E2715B">
        <w:rPr>
          <w:rFonts w:ascii="Arial" w:hAnsi="Arial" w:cs="Arial"/>
          <w:sz w:val="22"/>
          <w:szCs w:val="22"/>
        </w:rPr>
        <w:t xml:space="preserve"> and is submitted to </w:t>
      </w:r>
      <w:r w:rsidR="00E71EB2" w:rsidRPr="00E71EB2">
        <w:rPr>
          <w:rFonts w:ascii="Arial" w:hAnsi="Arial" w:cs="Arial"/>
          <w:b/>
          <w:bCs/>
          <w:sz w:val="22"/>
          <w:szCs w:val="22"/>
        </w:rPr>
        <w:t>The Company</w:t>
      </w:r>
      <w:r w:rsidRPr="00E2715B">
        <w:rPr>
          <w:rFonts w:ascii="Arial" w:hAnsi="Arial" w:cs="Arial"/>
          <w:sz w:val="22"/>
          <w:szCs w:val="22"/>
        </w:rPr>
        <w:t>.</w:t>
      </w:r>
      <w:r w:rsidRPr="00E2715B">
        <w:rPr>
          <w:rFonts w:ascii="Arial" w:hAnsi="Arial" w:cs="Arial"/>
          <w:b/>
          <w:bCs/>
          <w:sz w:val="22"/>
          <w:szCs w:val="22"/>
        </w:rPr>
        <w:t xml:space="preserve"> </w:t>
      </w:r>
    </w:p>
    <w:p w14:paraId="319A9926" w14:textId="77777777" w:rsidR="00E2715B" w:rsidRPr="00E2715B" w:rsidRDefault="00E2715B" w:rsidP="00E2715B">
      <w:pPr>
        <w:ind w:left="1440" w:hanging="1440"/>
        <w:jc w:val="both"/>
        <w:rPr>
          <w:rFonts w:ascii="Arial" w:hAnsi="Arial" w:cs="Arial"/>
          <w:sz w:val="22"/>
          <w:szCs w:val="22"/>
        </w:rPr>
      </w:pPr>
    </w:p>
    <w:p w14:paraId="12F21B67" w14:textId="77777777" w:rsidR="00E2715B" w:rsidRPr="00CD5631" w:rsidRDefault="00E2715B" w:rsidP="00E2715B">
      <w:pPr>
        <w:jc w:val="both"/>
        <w:rPr>
          <w:rFonts w:ascii="Arial" w:hAnsi="Arial" w:cs="Arial"/>
          <w:sz w:val="22"/>
          <w:szCs w:val="22"/>
        </w:rPr>
      </w:pPr>
      <w:r w:rsidRPr="00CD5631">
        <w:rPr>
          <w:rFonts w:ascii="Arial" w:hAnsi="Arial" w:cs="Arial"/>
          <w:sz w:val="22"/>
          <w:szCs w:val="22"/>
        </w:rPr>
        <w:t xml:space="preserve">The validity of a </w:t>
      </w:r>
      <w:r w:rsidRPr="00CD5631">
        <w:rPr>
          <w:rFonts w:ascii="Arial" w:hAnsi="Arial" w:cs="Arial"/>
          <w:b/>
          <w:bCs/>
          <w:sz w:val="22"/>
          <w:szCs w:val="22"/>
        </w:rPr>
        <w:t>Declaration</w:t>
      </w:r>
      <w:r w:rsidRPr="00CD5631">
        <w:rPr>
          <w:rFonts w:ascii="Arial" w:hAnsi="Arial" w:cs="Arial"/>
          <w:sz w:val="22"/>
          <w:szCs w:val="22"/>
        </w:rPr>
        <w:t xml:space="preserve"> for an </w:t>
      </w:r>
      <w:r w:rsidRPr="00CD5631">
        <w:rPr>
          <w:rFonts w:ascii="Arial" w:hAnsi="Arial" w:cs="Arial"/>
          <w:b/>
          <w:bCs/>
          <w:sz w:val="22"/>
          <w:szCs w:val="22"/>
        </w:rPr>
        <w:t>SVA Storage Facility</w:t>
      </w:r>
      <w:r w:rsidRPr="00CD5631">
        <w:rPr>
          <w:rFonts w:ascii="Arial" w:hAnsi="Arial" w:cs="Arial"/>
          <w:sz w:val="22"/>
          <w:szCs w:val="22"/>
        </w:rPr>
        <w:t xml:space="preserve"> is determined in accordance with BSC Section S, and of a </w:t>
      </w:r>
      <w:r w:rsidRPr="00CD5631">
        <w:rPr>
          <w:rFonts w:ascii="Arial" w:hAnsi="Arial" w:cs="Arial"/>
          <w:b/>
          <w:bCs/>
          <w:sz w:val="22"/>
          <w:szCs w:val="22"/>
        </w:rPr>
        <w:t>Declaration</w:t>
      </w:r>
      <w:r w:rsidRPr="00CD5631">
        <w:rPr>
          <w:rFonts w:ascii="Arial" w:hAnsi="Arial" w:cs="Arial"/>
          <w:sz w:val="22"/>
          <w:szCs w:val="22"/>
        </w:rPr>
        <w:t xml:space="preserve"> for a </w:t>
      </w:r>
      <w:r w:rsidRPr="00CD5631">
        <w:rPr>
          <w:rFonts w:ascii="Arial" w:hAnsi="Arial" w:cs="Arial"/>
          <w:b/>
          <w:bCs/>
          <w:sz w:val="22"/>
          <w:szCs w:val="22"/>
        </w:rPr>
        <w:t>CVA Storage Facility</w:t>
      </w:r>
      <w:r w:rsidRPr="00CD5631">
        <w:rPr>
          <w:rFonts w:ascii="Arial" w:hAnsi="Arial" w:cs="Arial"/>
          <w:sz w:val="22"/>
          <w:szCs w:val="22"/>
        </w:rPr>
        <w:t xml:space="preserve">, </w:t>
      </w:r>
      <w:r w:rsidRPr="00CD5631">
        <w:rPr>
          <w:rFonts w:ascii="Arial" w:hAnsi="Arial" w:cs="Arial"/>
          <w:b/>
          <w:bCs/>
          <w:sz w:val="22"/>
          <w:szCs w:val="22"/>
        </w:rPr>
        <w:t>Non-Final Demand Site</w:t>
      </w:r>
      <w:r w:rsidRPr="00CD5631">
        <w:rPr>
          <w:rFonts w:ascii="Arial" w:hAnsi="Arial" w:cs="Arial"/>
          <w:sz w:val="22"/>
          <w:szCs w:val="22"/>
        </w:rPr>
        <w:t xml:space="preserve"> and </w:t>
      </w:r>
      <w:r w:rsidRPr="00CD5631">
        <w:rPr>
          <w:rFonts w:ascii="Arial" w:hAnsi="Arial" w:cs="Arial"/>
          <w:b/>
          <w:bCs/>
          <w:sz w:val="22"/>
          <w:szCs w:val="22"/>
        </w:rPr>
        <w:t>Eligible Services Facility</w:t>
      </w:r>
      <w:r w:rsidRPr="00CD5631">
        <w:rPr>
          <w:rFonts w:ascii="Arial" w:hAnsi="Arial" w:cs="Arial"/>
          <w:sz w:val="22"/>
          <w:szCs w:val="22"/>
        </w:rPr>
        <w:t xml:space="preserve"> is determined by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6D11F4AA" w14:textId="77777777" w:rsidR="00E2715B" w:rsidRPr="00E2715B" w:rsidRDefault="00E2715B" w:rsidP="00E2715B">
      <w:pPr>
        <w:jc w:val="both"/>
        <w:rPr>
          <w:rFonts w:ascii="Arial" w:hAnsi="Arial" w:cs="Arial"/>
          <w:sz w:val="22"/>
          <w:szCs w:val="22"/>
        </w:rPr>
      </w:pPr>
    </w:p>
    <w:p w14:paraId="64E40B14" w14:textId="77777777" w:rsidR="00E2715B" w:rsidRPr="00CD5631" w:rsidRDefault="00E2715B" w:rsidP="00E2715B">
      <w:pPr>
        <w:ind w:left="1134" w:hanging="1134"/>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53</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received by </w:t>
      </w:r>
      <w:r w:rsidR="00E71EB2" w:rsidRPr="00E71EB2">
        <w:rPr>
          <w:rFonts w:ascii="Arial" w:hAnsi="Arial" w:cs="Arial"/>
          <w:b/>
          <w:bCs/>
          <w:sz w:val="22"/>
          <w:szCs w:val="22"/>
        </w:rPr>
        <w:t>The Company</w:t>
      </w:r>
      <w:r w:rsidRPr="00CD5631">
        <w:rPr>
          <w:rFonts w:ascii="Arial" w:hAnsi="Arial" w:cs="Arial"/>
          <w:sz w:val="22"/>
          <w:szCs w:val="22"/>
        </w:rPr>
        <w:t xml:space="preserve"> will either be accepted or rejected within three </w:t>
      </w:r>
      <w:r w:rsidRPr="00CD5631">
        <w:rPr>
          <w:rFonts w:ascii="Arial" w:hAnsi="Arial" w:cs="Arial"/>
          <w:b/>
          <w:bCs/>
          <w:sz w:val="22"/>
          <w:szCs w:val="22"/>
        </w:rPr>
        <w:t>Business Days</w:t>
      </w:r>
      <w:r w:rsidRPr="00CD5631">
        <w:rPr>
          <w:rFonts w:ascii="Arial" w:hAnsi="Arial" w:cs="Arial"/>
          <w:sz w:val="22"/>
          <w:szCs w:val="22"/>
        </w:rPr>
        <w:t xml:space="preserve"> and shall take effect on the effective date and time as notified to the </w:t>
      </w:r>
      <w:r w:rsidRPr="00CD5631">
        <w:rPr>
          <w:rFonts w:ascii="Arial" w:hAnsi="Arial" w:cs="Arial"/>
          <w:b/>
          <w:bCs/>
          <w:sz w:val="22"/>
          <w:szCs w:val="22"/>
        </w:rPr>
        <w:t>Registrant</w:t>
      </w:r>
      <w:r w:rsidRPr="00CD5631">
        <w:rPr>
          <w:rFonts w:ascii="Arial" w:hAnsi="Arial" w:cs="Arial"/>
          <w:sz w:val="22"/>
          <w:szCs w:val="22"/>
        </w:rPr>
        <w:t xml:space="preserve">. Any disagreement between </w:t>
      </w:r>
      <w:r w:rsidR="00E71EB2" w:rsidRPr="00E71EB2">
        <w:rPr>
          <w:rFonts w:ascii="Arial" w:hAnsi="Arial" w:cs="Arial"/>
          <w:b/>
          <w:bCs/>
          <w:sz w:val="22"/>
          <w:szCs w:val="22"/>
        </w:rPr>
        <w:t>The Company</w:t>
      </w:r>
      <w:r w:rsidRPr="00CD5631">
        <w:rPr>
          <w:rFonts w:ascii="Arial" w:hAnsi="Arial" w:cs="Arial"/>
          <w:sz w:val="22"/>
          <w:szCs w:val="22"/>
        </w:rPr>
        <w:t xml:space="preserve"> and the </w:t>
      </w:r>
      <w:r w:rsidRPr="00CD5631">
        <w:rPr>
          <w:rFonts w:ascii="Arial" w:hAnsi="Arial" w:cs="Arial"/>
          <w:b/>
          <w:bCs/>
          <w:sz w:val="22"/>
          <w:szCs w:val="22"/>
        </w:rPr>
        <w:t xml:space="preserve">Registrant </w:t>
      </w:r>
      <w:r w:rsidRPr="00CD5631">
        <w:rPr>
          <w:rFonts w:ascii="Arial" w:hAnsi="Arial" w:cs="Arial"/>
          <w:sz w:val="22"/>
          <w:szCs w:val="22"/>
        </w:rPr>
        <w:t xml:space="preserve">on the validity of a </w:t>
      </w:r>
      <w:r w:rsidRPr="00CD5631">
        <w:rPr>
          <w:rFonts w:ascii="Arial" w:hAnsi="Arial" w:cs="Arial"/>
          <w:b/>
          <w:bCs/>
          <w:sz w:val="22"/>
          <w:szCs w:val="22"/>
        </w:rPr>
        <w:t xml:space="preserve">Declaration </w:t>
      </w:r>
      <w:r w:rsidRPr="00CD5631">
        <w:rPr>
          <w:rFonts w:ascii="Arial" w:hAnsi="Arial" w:cs="Arial"/>
          <w:sz w:val="22"/>
          <w:szCs w:val="22"/>
        </w:rPr>
        <w:t xml:space="preserve">will be treated as a </w:t>
      </w:r>
      <w:r w:rsidRPr="00CD5631">
        <w:rPr>
          <w:rFonts w:ascii="Arial" w:hAnsi="Arial" w:cs="Arial"/>
          <w:b/>
          <w:bCs/>
          <w:sz w:val="22"/>
          <w:szCs w:val="22"/>
        </w:rPr>
        <w:t>Charging Dispute</w:t>
      </w:r>
      <w:r w:rsidRPr="00CD5631">
        <w:rPr>
          <w:rFonts w:ascii="Arial" w:hAnsi="Arial" w:cs="Arial"/>
          <w:sz w:val="22"/>
          <w:szCs w:val="22"/>
        </w:rPr>
        <w:t>.</w:t>
      </w:r>
    </w:p>
    <w:p w14:paraId="1B89D8B5" w14:textId="77777777" w:rsidR="00E2715B" w:rsidRPr="00E2715B" w:rsidRDefault="00E2715B" w:rsidP="00E2715B">
      <w:pPr>
        <w:jc w:val="both"/>
        <w:rPr>
          <w:rFonts w:ascii="Arial" w:hAnsi="Arial" w:cs="Arial"/>
          <w:sz w:val="22"/>
          <w:szCs w:val="22"/>
          <w:highlight w:val="yellow"/>
        </w:rPr>
      </w:pPr>
    </w:p>
    <w:p w14:paraId="124B5473" w14:textId="77777777" w:rsidR="00E2715B" w:rsidRPr="00E2715B" w:rsidRDefault="00E2715B" w:rsidP="00E2715B">
      <w:pPr>
        <w:ind w:left="1134" w:hanging="1134"/>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54</w:t>
      </w:r>
      <w:r w:rsidRPr="00E2715B">
        <w:rPr>
          <w:rFonts w:ascii="Arial" w:hAnsi="Arial" w:cs="Arial"/>
          <w:sz w:val="22"/>
          <w:szCs w:val="22"/>
        </w:rPr>
        <w:tab/>
        <w:t xml:space="preserve">Any </w:t>
      </w:r>
      <w:r w:rsidRPr="00E2715B">
        <w:rPr>
          <w:rFonts w:ascii="Arial" w:hAnsi="Arial" w:cs="Arial"/>
          <w:b/>
          <w:bCs/>
          <w:sz w:val="22"/>
          <w:szCs w:val="22"/>
        </w:rPr>
        <w:t>Declarations</w:t>
      </w:r>
      <w:r w:rsidRPr="00E2715B">
        <w:rPr>
          <w:rFonts w:ascii="Arial" w:hAnsi="Arial" w:cs="Arial"/>
          <w:sz w:val="22"/>
          <w:szCs w:val="22"/>
        </w:rPr>
        <w:t xml:space="preserve"> that are accepted by </w:t>
      </w:r>
      <w:r w:rsidR="00E71EB2" w:rsidRPr="00E71EB2">
        <w:rPr>
          <w:rFonts w:ascii="Arial" w:hAnsi="Arial" w:cs="Arial"/>
          <w:b/>
          <w:bCs/>
          <w:sz w:val="22"/>
          <w:szCs w:val="22"/>
        </w:rPr>
        <w:t>The Company</w:t>
      </w:r>
      <w:r w:rsidRPr="00E2715B">
        <w:rPr>
          <w:rFonts w:ascii="Arial" w:hAnsi="Arial" w:cs="Arial"/>
          <w:sz w:val="22"/>
          <w:szCs w:val="22"/>
        </w:rPr>
        <w:t xml:space="preserve"> shall be valid in perpetuity. Should circumstance at </w:t>
      </w:r>
      <w:bookmarkStart w:id="213" w:name="_Hlk73718791"/>
      <w:r w:rsidRPr="00E2715B">
        <w:rPr>
          <w:rFonts w:ascii="Arial" w:hAnsi="Arial" w:cs="Arial"/>
          <w:sz w:val="22"/>
          <w:szCs w:val="22"/>
        </w:rPr>
        <w:t xml:space="preserve">the </w:t>
      </w:r>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r w:rsidRPr="00CD5631">
        <w:rPr>
          <w:rFonts w:ascii="Arial" w:hAnsi="Arial" w:cs="Arial"/>
          <w:sz w:val="22"/>
          <w:szCs w:val="22"/>
        </w:rPr>
        <w:t xml:space="preserve"> </w:t>
      </w:r>
      <w:bookmarkEnd w:id="213"/>
      <w:r w:rsidRPr="00CD5631">
        <w:rPr>
          <w:rFonts w:ascii="Arial" w:hAnsi="Arial" w:cs="Arial"/>
          <w:sz w:val="22"/>
          <w:szCs w:val="22"/>
        </w:rPr>
        <w:t xml:space="preserve">change in such a way that the </w:t>
      </w:r>
      <w:r w:rsidRPr="00CD5631">
        <w:rPr>
          <w:rFonts w:ascii="Arial" w:hAnsi="Arial" w:cs="Arial"/>
          <w:b/>
          <w:bCs/>
          <w:sz w:val="22"/>
          <w:szCs w:val="22"/>
        </w:rPr>
        <w:t>Declaration</w:t>
      </w:r>
      <w:r w:rsidRPr="00CD5631">
        <w:rPr>
          <w:rFonts w:ascii="Arial" w:hAnsi="Arial" w:cs="Arial"/>
          <w:sz w:val="22"/>
          <w:szCs w:val="22"/>
        </w:rPr>
        <w:t xml:space="preserve"> is no longer accurate, </w:t>
      </w:r>
      <w:r w:rsidRPr="00E2715B">
        <w:rPr>
          <w:rFonts w:ascii="Arial" w:hAnsi="Arial" w:cs="Arial"/>
          <w:sz w:val="22"/>
          <w:szCs w:val="22"/>
        </w:rPr>
        <w:t xml:space="preserve">it is the responsibility of the </w:t>
      </w:r>
      <w:r w:rsidRPr="00E2715B">
        <w:rPr>
          <w:rFonts w:ascii="Arial" w:hAnsi="Arial" w:cs="Arial"/>
          <w:b/>
          <w:bCs/>
          <w:sz w:val="22"/>
          <w:szCs w:val="22"/>
        </w:rPr>
        <w:t>User</w:t>
      </w:r>
      <w:r w:rsidRPr="00E2715B">
        <w:rPr>
          <w:rFonts w:ascii="Arial" w:hAnsi="Arial" w:cs="Arial"/>
          <w:sz w:val="22"/>
          <w:szCs w:val="22"/>
        </w:rPr>
        <w:t xml:space="preserve"> to resubmit a revised </w:t>
      </w:r>
      <w:r w:rsidRPr="00E2715B">
        <w:rPr>
          <w:rFonts w:ascii="Arial" w:hAnsi="Arial" w:cs="Arial"/>
          <w:b/>
          <w:bCs/>
          <w:sz w:val="22"/>
          <w:szCs w:val="22"/>
        </w:rPr>
        <w:t>Declaration</w:t>
      </w:r>
      <w:r w:rsidRPr="00E2715B">
        <w:rPr>
          <w:rFonts w:ascii="Arial" w:hAnsi="Arial" w:cs="Arial"/>
          <w:sz w:val="22"/>
          <w:szCs w:val="22"/>
        </w:rPr>
        <w:t xml:space="preserve"> as soon as possible to reflect the change in circumstance. </w:t>
      </w:r>
      <w:r w:rsidR="00E71EB2" w:rsidRPr="00E71EB2">
        <w:rPr>
          <w:rFonts w:ascii="Arial" w:hAnsi="Arial" w:cs="Arial"/>
          <w:b/>
          <w:bCs/>
          <w:sz w:val="22"/>
          <w:szCs w:val="22"/>
        </w:rPr>
        <w:t>The Company</w:t>
      </w:r>
      <w:r w:rsidRPr="00E2715B">
        <w:rPr>
          <w:rFonts w:ascii="Arial" w:hAnsi="Arial" w:cs="Arial"/>
          <w:sz w:val="22"/>
          <w:szCs w:val="22"/>
        </w:rPr>
        <w:t xml:space="preserve"> will validate any revised </w:t>
      </w:r>
      <w:r w:rsidRPr="00E2715B">
        <w:rPr>
          <w:rFonts w:ascii="Arial" w:hAnsi="Arial" w:cs="Arial"/>
          <w:b/>
          <w:bCs/>
          <w:sz w:val="22"/>
          <w:szCs w:val="22"/>
        </w:rPr>
        <w:t xml:space="preserve">Declarations </w:t>
      </w:r>
      <w:r w:rsidRPr="00E2715B">
        <w:rPr>
          <w:rFonts w:ascii="Arial" w:hAnsi="Arial" w:cs="Arial"/>
          <w:sz w:val="22"/>
          <w:szCs w:val="22"/>
        </w:rPr>
        <w:t xml:space="preserve">as per 14.15.153. </w:t>
      </w:r>
    </w:p>
    <w:p w14:paraId="6EF37832" w14:textId="77777777" w:rsidR="00E2715B" w:rsidRPr="00E2715B" w:rsidRDefault="00E2715B" w:rsidP="00E2715B">
      <w:pPr>
        <w:jc w:val="both"/>
        <w:rPr>
          <w:rFonts w:ascii="Arial" w:hAnsi="Arial" w:cs="Arial"/>
          <w:sz w:val="22"/>
          <w:szCs w:val="22"/>
        </w:rPr>
      </w:pPr>
    </w:p>
    <w:p w14:paraId="0D570DC1" w14:textId="77777777" w:rsidR="00E2715B" w:rsidRPr="00CD5631" w:rsidRDefault="00E2715B" w:rsidP="00E2715B">
      <w:pPr>
        <w:ind w:left="1276" w:hanging="1276"/>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55</w:t>
      </w:r>
      <w:r w:rsidRPr="00E2715B">
        <w:rPr>
          <w:rFonts w:ascii="Arial" w:hAnsi="Arial" w:cs="Arial"/>
          <w:sz w:val="22"/>
          <w:szCs w:val="22"/>
        </w:rPr>
        <w:tab/>
      </w:r>
      <w:r w:rsidR="00E71EB2" w:rsidRPr="00E71EB2">
        <w:rPr>
          <w:rFonts w:ascii="Arial" w:hAnsi="Arial" w:cs="Arial"/>
          <w:b/>
          <w:bCs/>
          <w:sz w:val="22"/>
          <w:szCs w:val="22"/>
        </w:rPr>
        <w:t>The Company</w:t>
      </w:r>
      <w:r w:rsidRPr="00E2715B">
        <w:rPr>
          <w:rFonts w:ascii="Arial" w:hAnsi="Arial" w:cs="Arial"/>
          <w:sz w:val="22"/>
          <w:szCs w:val="22"/>
        </w:rPr>
        <w:t xml:space="preserve"> shall, at its sole discretion and acting reasonably, have the right to audit and revalidate a previously approved </w:t>
      </w:r>
      <w:r w:rsidRPr="00E2715B">
        <w:rPr>
          <w:rFonts w:ascii="Arial" w:hAnsi="Arial" w:cs="Arial"/>
          <w:b/>
          <w:bCs/>
          <w:sz w:val="22"/>
          <w:szCs w:val="22"/>
        </w:rPr>
        <w:t xml:space="preserve">Declaration. </w:t>
      </w:r>
      <w:r w:rsidRPr="00E2715B">
        <w:rPr>
          <w:rFonts w:ascii="Arial" w:hAnsi="Arial" w:cs="Arial"/>
          <w:sz w:val="22"/>
          <w:szCs w:val="22"/>
        </w:rPr>
        <w:t xml:space="preserve">The </w:t>
      </w:r>
      <w:r w:rsidRPr="00E2715B">
        <w:rPr>
          <w:rFonts w:ascii="Arial" w:hAnsi="Arial" w:cs="Arial"/>
          <w:b/>
          <w:bCs/>
          <w:sz w:val="22"/>
          <w:szCs w:val="22"/>
        </w:rPr>
        <w:t>User</w:t>
      </w:r>
      <w:r w:rsidRPr="00E2715B">
        <w:rPr>
          <w:rFonts w:ascii="Arial" w:hAnsi="Arial" w:cs="Arial"/>
          <w:sz w:val="22"/>
          <w:szCs w:val="22"/>
        </w:rPr>
        <w:t xml:space="preserve"> agrees to support and cooperate with any audit and/or revalidation as required (including access to site if required). An inaccurate </w:t>
      </w:r>
      <w:r w:rsidRPr="00E2715B">
        <w:rPr>
          <w:rFonts w:ascii="Arial" w:hAnsi="Arial" w:cs="Arial"/>
          <w:b/>
          <w:bCs/>
          <w:sz w:val="22"/>
          <w:szCs w:val="22"/>
        </w:rPr>
        <w:t>Declaration</w:t>
      </w:r>
      <w:r w:rsidRPr="00E2715B">
        <w:rPr>
          <w:rFonts w:ascii="Arial" w:hAnsi="Arial" w:cs="Arial"/>
          <w:sz w:val="22"/>
          <w:szCs w:val="22"/>
        </w:rPr>
        <w:t xml:space="preserve"> shall immediately be deemed to be invalid and the provisions of this Section 14 applied to the relevant </w:t>
      </w:r>
      <w:r w:rsidRPr="00E2715B">
        <w:rPr>
          <w:rFonts w:ascii="Arial" w:hAnsi="Arial" w:cs="Arial"/>
          <w:b/>
          <w:bCs/>
          <w:sz w:val="22"/>
          <w:szCs w:val="22"/>
        </w:rPr>
        <w:t>BM Unit(s)</w:t>
      </w:r>
      <w:r w:rsidRPr="00E2715B">
        <w:rPr>
          <w:rFonts w:ascii="Arial" w:hAnsi="Arial" w:cs="Arial"/>
          <w:sz w:val="22"/>
          <w:szCs w:val="22"/>
        </w:rPr>
        <w:t xml:space="preserve"> or </w:t>
      </w:r>
      <w:r w:rsidRPr="00E2715B">
        <w:rPr>
          <w:rFonts w:ascii="Arial" w:hAnsi="Arial" w:cs="Arial"/>
          <w:b/>
          <w:bCs/>
          <w:sz w:val="22"/>
          <w:szCs w:val="22"/>
        </w:rPr>
        <w:t>Single Site</w:t>
      </w:r>
      <w:r w:rsidRPr="00E2715B">
        <w:rPr>
          <w:rFonts w:ascii="Arial" w:hAnsi="Arial" w:cs="Arial"/>
          <w:sz w:val="22"/>
          <w:szCs w:val="22"/>
        </w:rPr>
        <w:t xml:space="preserve"> to:</w:t>
      </w:r>
    </w:p>
    <w:p w14:paraId="5FB754B1" w14:textId="77777777" w:rsidR="00E2715B" w:rsidRPr="00CD5631" w:rsidRDefault="00E2715B" w:rsidP="007D27B2">
      <w:pPr>
        <w:pStyle w:val="ListParagraph"/>
        <w:numPr>
          <w:ilvl w:val="0"/>
          <w:numId w:val="117"/>
        </w:numPr>
        <w:ind w:left="1276" w:firstLine="0"/>
        <w:jc w:val="both"/>
        <w:rPr>
          <w:rFonts w:ascii="Arial" w:hAnsi="Arial" w:cs="Arial"/>
          <w:sz w:val="22"/>
          <w:szCs w:val="22"/>
        </w:rPr>
      </w:pPr>
      <w:r w:rsidRPr="00CD5631">
        <w:rPr>
          <w:rFonts w:ascii="Arial" w:hAnsi="Arial" w:cs="Arial"/>
          <w:sz w:val="22"/>
          <w:szCs w:val="22"/>
        </w:rPr>
        <w:t xml:space="preserve">reflect no </w:t>
      </w:r>
      <w:r w:rsidRPr="00CD5631">
        <w:rPr>
          <w:rFonts w:ascii="Arial" w:hAnsi="Arial" w:cs="Arial"/>
          <w:b/>
          <w:bCs/>
          <w:sz w:val="22"/>
          <w:szCs w:val="22"/>
        </w:rPr>
        <w:t>Declaration</w:t>
      </w:r>
      <w:r w:rsidRPr="00CD5631">
        <w:rPr>
          <w:rFonts w:ascii="Arial" w:hAnsi="Arial" w:cs="Arial"/>
          <w:sz w:val="22"/>
          <w:szCs w:val="22"/>
        </w:rPr>
        <w:t xml:space="preserve"> being in effect for the next calendar day; and </w:t>
      </w:r>
    </w:p>
    <w:p w14:paraId="1738F141" w14:textId="77777777" w:rsidR="00E2715B" w:rsidRPr="00CD5631" w:rsidRDefault="00E2715B" w:rsidP="007D27B2">
      <w:pPr>
        <w:pStyle w:val="ListParagraph"/>
        <w:numPr>
          <w:ilvl w:val="1"/>
          <w:numId w:val="117"/>
        </w:numPr>
        <w:ind w:left="1701" w:firstLine="0"/>
        <w:jc w:val="both"/>
        <w:rPr>
          <w:rFonts w:ascii="Arial" w:hAnsi="Arial" w:cs="Arial"/>
          <w:sz w:val="22"/>
          <w:szCs w:val="22"/>
        </w:rPr>
      </w:pPr>
      <w:r w:rsidRPr="00CD5631">
        <w:rPr>
          <w:rFonts w:ascii="Arial" w:hAnsi="Arial" w:cs="Arial"/>
          <w:sz w:val="22"/>
          <w:szCs w:val="22"/>
        </w:rPr>
        <w:t xml:space="preserve">retroactively apply </w:t>
      </w:r>
      <w:r w:rsidRPr="00CD5631">
        <w:rPr>
          <w:rFonts w:ascii="Arial" w:hAnsi="Arial" w:cs="Arial"/>
          <w:b/>
          <w:bCs/>
          <w:sz w:val="22"/>
          <w:szCs w:val="22"/>
        </w:rPr>
        <w:t>Transmission Network Use of System Charges</w:t>
      </w:r>
      <w:r w:rsidRPr="00CD5631">
        <w:rPr>
          <w:rFonts w:ascii="Arial" w:hAnsi="Arial" w:cs="Arial"/>
          <w:sz w:val="22"/>
          <w:szCs w:val="22"/>
        </w:rPr>
        <w:t xml:space="preserve"> from the date of invalidity to the later of:</w:t>
      </w:r>
    </w:p>
    <w:p w14:paraId="7E8C141D" w14:textId="77777777" w:rsidR="00E2715B" w:rsidRPr="00CD5631"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a previously valid </w:t>
      </w:r>
      <w:r w:rsidRPr="00CD5631">
        <w:rPr>
          <w:rFonts w:ascii="Arial" w:hAnsi="Arial" w:cs="Arial"/>
          <w:b/>
          <w:bCs/>
          <w:sz w:val="22"/>
          <w:szCs w:val="22"/>
        </w:rPr>
        <w:t>Declaration</w:t>
      </w:r>
      <w:r w:rsidRPr="00CD5631">
        <w:rPr>
          <w:rFonts w:ascii="Arial" w:hAnsi="Arial" w:cs="Arial"/>
          <w:sz w:val="22"/>
          <w:szCs w:val="22"/>
        </w:rPr>
        <w:t xml:space="preserve">; or </w:t>
      </w:r>
    </w:p>
    <w:p w14:paraId="5EECA401" w14:textId="77777777" w:rsidR="00E2715B" w:rsidRPr="00E2715B"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the </w:t>
      </w:r>
      <w:r w:rsidRPr="00CD5631">
        <w:rPr>
          <w:rFonts w:ascii="Arial" w:hAnsi="Arial" w:cs="Arial"/>
          <w:b/>
          <w:sz w:val="22"/>
          <w:szCs w:val="22"/>
        </w:rPr>
        <w:t>Final Reconciliation Statement</w:t>
      </w:r>
      <w:r w:rsidRPr="00CD5631">
        <w:rPr>
          <w:rFonts w:ascii="Arial" w:hAnsi="Arial" w:cs="Arial"/>
          <w:sz w:val="22"/>
          <w:szCs w:val="22"/>
        </w:rPr>
        <w:t xml:space="preserve"> as per paragraph 3.13.7</w:t>
      </w:r>
      <w:r w:rsidRPr="00E2715B">
        <w:rPr>
          <w:rFonts w:ascii="Arial" w:hAnsi="Arial" w:cs="Arial"/>
          <w:sz w:val="22"/>
          <w:szCs w:val="22"/>
        </w:rPr>
        <w:t>.</w:t>
      </w:r>
      <w:r w:rsidRPr="00E2715B">
        <w:rPr>
          <w:rFonts w:ascii="Arial" w:hAnsi="Arial" w:cs="Arial"/>
          <w:b/>
          <w:bCs/>
          <w:sz w:val="22"/>
          <w:szCs w:val="22"/>
        </w:rPr>
        <w:t xml:space="preserve"> </w:t>
      </w:r>
    </w:p>
    <w:p w14:paraId="375CA3CA" w14:textId="77777777" w:rsidR="00E2715B" w:rsidRDefault="00E2715B" w:rsidP="0022187C">
      <w:pPr>
        <w:rPr>
          <w:rFonts w:ascii="Arial" w:eastAsia="Calibri" w:hAnsi="Arial" w:cs="Arial"/>
          <w:lang w:val="en-US"/>
        </w:rPr>
      </w:pPr>
    </w:p>
    <w:p w14:paraId="422EC45E" w14:textId="7D4D73C4" w:rsidR="00414AB2" w:rsidRDefault="00414AB2" w:rsidP="00F611EC">
      <w:pPr>
        <w:ind w:left="1276" w:hanging="1276"/>
        <w:jc w:val="both"/>
        <w:rPr>
          <w:rFonts w:ascii="Arial" w:hAnsi="Arial" w:cs="Arial"/>
          <w:b/>
          <w:bCs/>
          <w:sz w:val="22"/>
          <w:szCs w:val="22"/>
          <w:u w:val="single"/>
        </w:rPr>
      </w:pPr>
      <w:r w:rsidRPr="00F611EC">
        <w:rPr>
          <w:rFonts w:ascii="Arial" w:hAnsi="Arial" w:cs="Arial"/>
          <w:b/>
          <w:bCs/>
          <w:sz w:val="22"/>
          <w:szCs w:val="22"/>
          <w:u w:val="single"/>
        </w:rPr>
        <w:t>14.15.1</w:t>
      </w:r>
      <w:r w:rsidR="00EE1BA9">
        <w:rPr>
          <w:rFonts w:ascii="Arial" w:hAnsi="Arial" w:cs="Arial"/>
          <w:b/>
          <w:bCs/>
          <w:sz w:val="22"/>
          <w:szCs w:val="22"/>
          <w:u w:val="single"/>
        </w:rPr>
        <w:t>56</w:t>
      </w:r>
      <w:r w:rsidR="003C7839">
        <w:rPr>
          <w:rFonts w:ascii="Arial" w:hAnsi="Arial" w:cs="Arial"/>
          <w:b/>
          <w:bCs/>
          <w:sz w:val="22"/>
          <w:szCs w:val="22"/>
          <w:u w:val="single"/>
        </w:rPr>
        <w:tab/>
      </w:r>
      <w:r w:rsidRPr="00F611EC">
        <w:rPr>
          <w:rFonts w:ascii="Arial" w:hAnsi="Arial" w:cs="Arial"/>
          <w:b/>
          <w:bCs/>
          <w:sz w:val="22"/>
          <w:szCs w:val="22"/>
          <w:u w:val="single"/>
        </w:rPr>
        <w:t>Anticipatory Investment</w:t>
      </w:r>
    </w:p>
    <w:p w14:paraId="2BDA9933" w14:textId="77777777" w:rsidR="008B5963" w:rsidRPr="00F611EC" w:rsidRDefault="008B5963" w:rsidP="00F611EC">
      <w:pPr>
        <w:ind w:left="1276" w:hanging="1276"/>
        <w:jc w:val="both"/>
        <w:rPr>
          <w:rFonts w:ascii="Arial" w:hAnsi="Arial" w:cs="Arial"/>
          <w:b/>
          <w:bCs/>
          <w:sz w:val="22"/>
          <w:szCs w:val="22"/>
          <w:u w:val="single"/>
        </w:rPr>
      </w:pPr>
    </w:p>
    <w:p w14:paraId="1730215E" w14:textId="1F5F2BCD" w:rsidR="00414AB2" w:rsidRDefault="00414AB2" w:rsidP="00F611EC">
      <w:pPr>
        <w:ind w:left="1276" w:hanging="1276"/>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.1</w:t>
      </w:r>
      <w:r w:rsidRPr="00F611EC">
        <w:rPr>
          <w:rFonts w:ascii="Arial" w:hAnsi="Arial" w:cs="Arial"/>
          <w:sz w:val="22"/>
          <w:szCs w:val="22"/>
        </w:rPr>
        <w:tab/>
      </w:r>
      <w:r w:rsidRPr="00F611EC">
        <w:rPr>
          <w:rFonts w:ascii="Arial" w:hAnsi="Arial" w:cs="Arial"/>
          <w:b/>
          <w:bCs/>
          <w:sz w:val="22"/>
          <w:szCs w:val="22"/>
        </w:rPr>
        <w:t>Anticipatory Investment</w:t>
      </w:r>
      <w:r w:rsidRPr="00F611EC">
        <w:rPr>
          <w:rFonts w:ascii="Arial" w:hAnsi="Arial" w:cs="Arial"/>
          <w:sz w:val="22"/>
          <w:szCs w:val="22"/>
        </w:rPr>
        <w:t xml:space="preserve"> (AI) is </w:t>
      </w:r>
      <w:r w:rsidRPr="00F611EC">
        <w:rPr>
          <w:rStyle w:val="ui-provider"/>
          <w:rFonts w:ascii="Arial" w:hAnsi="Arial" w:cs="Arial"/>
          <w:sz w:val="22"/>
          <w:szCs w:val="22"/>
        </w:rPr>
        <w:t xml:space="preserve">investment in transmission assets which goes beyond the needs of the immediate offshore development or developments. </w:t>
      </w:r>
      <w:r w:rsidRPr="00F611EC">
        <w:rPr>
          <w:rFonts w:ascii="Arial" w:hAnsi="Arial" w:cs="Arial"/>
          <w:sz w:val="22"/>
          <w:szCs w:val="22"/>
        </w:rPr>
        <w:t xml:space="preserve">Where </w:t>
      </w:r>
      <w:r w:rsidRPr="00F611EC">
        <w:rPr>
          <w:rFonts w:ascii="Arial" w:hAnsi="Arial" w:cs="Arial"/>
          <w:b/>
          <w:bCs/>
          <w:sz w:val="22"/>
          <w:szCs w:val="22"/>
        </w:rPr>
        <w:t>Anticipatory Investment</w:t>
      </w:r>
      <w:r w:rsidRPr="00F611EC">
        <w:rPr>
          <w:rFonts w:ascii="Arial" w:hAnsi="Arial" w:cs="Arial"/>
          <w:sz w:val="22"/>
          <w:szCs w:val="22"/>
        </w:rPr>
        <w:t xml:space="preserve"> has been identified by the Authority, the generators’ Offshore local tariff will be calculated as per 14.15.121, and 14.15.129 – 14.15.134, but will utilise their individual generation connected and their proportion (AI or non-AI) of the OFTO revenue, Network Export Capacity, and asset ratings rather than those of the total project.</w:t>
      </w:r>
    </w:p>
    <w:p w14:paraId="7DA19419" w14:textId="77777777" w:rsidR="008B5963" w:rsidRPr="00F611EC" w:rsidRDefault="008B5963" w:rsidP="00F611EC">
      <w:pPr>
        <w:ind w:left="1276" w:hanging="1276"/>
        <w:jc w:val="both"/>
        <w:rPr>
          <w:rFonts w:ascii="Arial" w:hAnsi="Arial" w:cs="Arial"/>
          <w:sz w:val="22"/>
          <w:szCs w:val="22"/>
        </w:rPr>
      </w:pPr>
    </w:p>
    <w:p w14:paraId="2C7CD71C" w14:textId="21202C38" w:rsidR="00414AB2" w:rsidRPr="00F611EC" w:rsidRDefault="00414AB2" w:rsidP="00F611EC">
      <w:pPr>
        <w:spacing w:after="240"/>
        <w:ind w:left="1276" w:hanging="1276"/>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.2</w:t>
      </w:r>
      <w:r w:rsidRPr="00F611EC">
        <w:rPr>
          <w:rFonts w:ascii="Arial" w:hAnsi="Arial" w:cs="Arial"/>
          <w:sz w:val="22"/>
          <w:szCs w:val="22"/>
        </w:rPr>
        <w:tab/>
        <w:t xml:space="preserve">Any generator(s) connected to the </w:t>
      </w:r>
      <w:r w:rsidRPr="00F611EC">
        <w:rPr>
          <w:rFonts w:ascii="Arial" w:hAnsi="Arial" w:cs="Arial"/>
          <w:b/>
          <w:bCs/>
          <w:sz w:val="22"/>
          <w:szCs w:val="22"/>
        </w:rPr>
        <w:t>Offshore Transmission System</w:t>
      </w:r>
      <w:r w:rsidRPr="00F611EC">
        <w:rPr>
          <w:rFonts w:ascii="Arial" w:hAnsi="Arial" w:cs="Arial"/>
          <w:sz w:val="22"/>
          <w:szCs w:val="22"/>
        </w:rPr>
        <w:t xml:space="preserve"> at the point of asset transfer to the OFTO, will become liable for Offshore local tariffs for the non-AI portion of the OFTO revenue. Any subsequent generator(s) will become liable for Offshore local tariffs for the AI portion of the OFTO revenue at the point of connection.</w:t>
      </w:r>
    </w:p>
    <w:p w14:paraId="4C551D58" w14:textId="6A4D2487" w:rsidR="00414AB2" w:rsidRDefault="00414AB2" w:rsidP="00F611EC">
      <w:pPr>
        <w:spacing w:line="252" w:lineRule="auto"/>
        <w:ind w:left="1276" w:hanging="1276"/>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.3</w:t>
      </w:r>
      <w:r w:rsidRPr="00F611EC">
        <w:rPr>
          <w:rFonts w:ascii="Arial" w:hAnsi="Arial" w:cs="Arial"/>
          <w:sz w:val="22"/>
          <w:szCs w:val="22"/>
        </w:rPr>
        <w:tab/>
        <w:t xml:space="preserve">During the period between the </w:t>
      </w:r>
      <w:r w:rsidRPr="00F611EC">
        <w:rPr>
          <w:rFonts w:ascii="Arial" w:hAnsi="Arial" w:cs="Arial"/>
          <w:b/>
          <w:bCs/>
          <w:sz w:val="22"/>
          <w:szCs w:val="22"/>
        </w:rPr>
        <w:t>Offshore Transmission System</w:t>
      </w:r>
      <w:r w:rsidRPr="00F611EC">
        <w:rPr>
          <w:rFonts w:ascii="Arial" w:hAnsi="Arial" w:cs="Arial"/>
          <w:sz w:val="22"/>
          <w:szCs w:val="22"/>
        </w:rPr>
        <w:t xml:space="preserve"> being transferred to the OFTO and the subsequent generator(s) connecting, the AI portion of the OFTO revenue cannot be recovered from the subsequent generator(s). The difference between what is payable to the OFTO but cannot be recovered from the subsequent generator(s) is referred to as the ‘AI Cost Gap</w:t>
      </w:r>
      <w:r w:rsidRPr="00F611EC">
        <w:rPr>
          <w:rFonts w:ascii="Arial" w:hAnsi="Arial" w:cs="Arial"/>
          <w:b/>
          <w:bCs/>
          <w:sz w:val="22"/>
          <w:szCs w:val="22"/>
        </w:rPr>
        <w:t>.</w:t>
      </w:r>
      <w:r w:rsidRPr="00F611EC">
        <w:rPr>
          <w:rFonts w:ascii="Arial" w:hAnsi="Arial" w:cs="Arial"/>
          <w:sz w:val="22"/>
          <w:szCs w:val="22"/>
        </w:rPr>
        <w:t>’</w:t>
      </w:r>
    </w:p>
    <w:p w14:paraId="4CDF54C5" w14:textId="77777777" w:rsidR="008B5963" w:rsidRPr="00F611EC" w:rsidRDefault="008B5963" w:rsidP="00F611EC">
      <w:pPr>
        <w:spacing w:line="252" w:lineRule="auto"/>
        <w:ind w:left="1276" w:hanging="1276"/>
        <w:jc w:val="both"/>
        <w:rPr>
          <w:rFonts w:ascii="Arial" w:hAnsi="Arial" w:cs="Arial"/>
          <w:sz w:val="22"/>
          <w:szCs w:val="22"/>
        </w:rPr>
      </w:pPr>
    </w:p>
    <w:p w14:paraId="7853A071" w14:textId="2C7F341F" w:rsidR="00414AB2" w:rsidRDefault="00414AB2" w:rsidP="00F611EC">
      <w:pPr>
        <w:spacing w:line="252" w:lineRule="auto"/>
        <w:ind w:left="1276" w:hanging="1276"/>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.4</w:t>
      </w:r>
      <w:r w:rsidRPr="00F611EC">
        <w:rPr>
          <w:rFonts w:ascii="Arial" w:hAnsi="Arial" w:cs="Arial"/>
          <w:sz w:val="22"/>
          <w:szCs w:val="22"/>
        </w:rPr>
        <w:tab/>
        <w:t xml:space="preserve">Prior to the subsequent generator(s) connecting, the AI Cost Gap will be recovered from demand customers via the </w:t>
      </w:r>
      <w:r w:rsidRPr="00F611EC">
        <w:rPr>
          <w:rFonts w:ascii="Arial" w:hAnsi="Arial" w:cs="Arial"/>
          <w:b/>
          <w:bCs/>
          <w:sz w:val="22"/>
          <w:szCs w:val="22"/>
        </w:rPr>
        <w:t>Transmission Demand Residual</w:t>
      </w:r>
      <w:r w:rsidRPr="00F611EC">
        <w:rPr>
          <w:rFonts w:ascii="Arial" w:hAnsi="Arial" w:cs="Arial"/>
          <w:sz w:val="22"/>
          <w:szCs w:val="22"/>
        </w:rPr>
        <w:t>. The AI Cost Gap will be repaid to demand customers by the subsequent generator(s), once connected to the transmission system, either:</w:t>
      </w:r>
    </w:p>
    <w:p w14:paraId="695DE5D5" w14:textId="77777777" w:rsidR="008B5963" w:rsidRPr="00F611EC" w:rsidRDefault="008B5963" w:rsidP="00F611EC">
      <w:pPr>
        <w:spacing w:line="252" w:lineRule="auto"/>
        <w:jc w:val="both"/>
        <w:rPr>
          <w:rFonts w:ascii="Arial" w:hAnsi="Arial" w:cs="Arial"/>
          <w:sz w:val="22"/>
          <w:szCs w:val="22"/>
        </w:rPr>
      </w:pPr>
    </w:p>
    <w:p w14:paraId="3B3F0956" w14:textId="77777777" w:rsidR="00414AB2" w:rsidRDefault="00414AB2" w:rsidP="00F611EC">
      <w:pPr>
        <w:pStyle w:val="ListParagraph"/>
        <w:numPr>
          <w:ilvl w:val="0"/>
          <w:numId w:val="135"/>
        </w:numPr>
        <w:spacing w:line="252" w:lineRule="auto"/>
        <w:ind w:left="1800"/>
        <w:contextualSpacing/>
        <w:jc w:val="both"/>
        <w:rPr>
          <w:rFonts w:ascii="Arial" w:hAnsi="Arial" w:cs="Arial"/>
          <w:sz w:val="22"/>
          <w:szCs w:val="22"/>
        </w:rPr>
      </w:pPr>
      <w:r w:rsidRPr="00F611EC">
        <w:rPr>
          <w:rFonts w:ascii="Arial" w:hAnsi="Arial" w:cs="Arial"/>
          <w:sz w:val="22"/>
          <w:szCs w:val="22"/>
        </w:rPr>
        <w:t>Through the AI Cost Gap Tariff. This tariff will be applied over a period of time equal to the number of days for which the subsequent generator(s) share of the AI Cost Gap was accrued, rounded up to a whole number of years, in addition to the number of days remaining in the charging year in which the subsequent generator(s) connects (if it connects after the first day of a charging year); or</w:t>
      </w:r>
    </w:p>
    <w:p w14:paraId="3D01BF14" w14:textId="77777777" w:rsidR="008B5963" w:rsidRPr="00F611EC" w:rsidRDefault="008B5963" w:rsidP="00F611EC">
      <w:pPr>
        <w:spacing w:line="252" w:lineRule="auto"/>
        <w:ind w:left="1440"/>
        <w:contextualSpacing/>
        <w:jc w:val="both"/>
        <w:rPr>
          <w:rFonts w:ascii="Arial" w:hAnsi="Arial" w:cs="Arial"/>
          <w:sz w:val="22"/>
          <w:szCs w:val="22"/>
        </w:rPr>
      </w:pPr>
    </w:p>
    <w:p w14:paraId="7C55EC80" w14:textId="77777777" w:rsidR="00414AB2" w:rsidRPr="00F611EC" w:rsidRDefault="00414AB2" w:rsidP="00F611EC">
      <w:pPr>
        <w:pStyle w:val="ListParagraph"/>
        <w:numPr>
          <w:ilvl w:val="0"/>
          <w:numId w:val="135"/>
        </w:numPr>
        <w:spacing w:before="120" w:after="160" w:line="252" w:lineRule="auto"/>
        <w:ind w:left="1800"/>
        <w:contextualSpacing/>
        <w:jc w:val="both"/>
        <w:rPr>
          <w:rFonts w:ascii="Arial" w:hAnsi="Arial" w:cs="Arial"/>
          <w:sz w:val="22"/>
          <w:szCs w:val="22"/>
        </w:rPr>
      </w:pPr>
      <w:r w:rsidRPr="00F611EC">
        <w:rPr>
          <w:rFonts w:ascii="Arial" w:hAnsi="Arial" w:cs="Arial"/>
          <w:sz w:val="22"/>
          <w:szCs w:val="22"/>
        </w:rPr>
        <w:t>alternatively, if decided by the generator(s), be paid via one payment in the charging year in which the subsequent generator(s) connects.</w:t>
      </w:r>
    </w:p>
    <w:p w14:paraId="075ED68D" w14:textId="2EBA8BEC" w:rsidR="00414AB2" w:rsidRDefault="00414AB2" w:rsidP="00F611EC">
      <w:pPr>
        <w:spacing w:line="252" w:lineRule="auto"/>
        <w:ind w:left="1276" w:hanging="1418"/>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.5</w:t>
      </w:r>
      <w:r w:rsidRPr="00F611EC">
        <w:rPr>
          <w:rFonts w:ascii="Arial" w:hAnsi="Arial" w:cs="Arial"/>
          <w:b/>
          <w:bCs/>
          <w:i/>
          <w:iCs/>
          <w:sz w:val="22"/>
          <w:szCs w:val="22"/>
        </w:rPr>
        <w:tab/>
      </w:r>
      <w:r w:rsidRPr="00F611EC">
        <w:rPr>
          <w:rFonts w:ascii="Arial" w:hAnsi="Arial" w:cs="Arial"/>
          <w:i/>
          <w:iCs/>
          <w:sz w:val="22"/>
          <w:szCs w:val="22"/>
        </w:rPr>
        <w:t>Calculating</w:t>
      </w:r>
      <w:r w:rsidRPr="00F611EC">
        <w:rPr>
          <w:rFonts w:ascii="Arial" w:hAnsi="Arial" w:cs="Arial"/>
          <w:i/>
          <w:sz w:val="22"/>
          <w:szCs w:val="22"/>
        </w:rPr>
        <w:t xml:space="preserve"> the AI Cost Gap</w:t>
      </w:r>
      <w:r w:rsidRPr="00F611EC">
        <w:rPr>
          <w:rFonts w:ascii="Arial" w:hAnsi="Arial" w:cs="Arial"/>
          <w:b/>
          <w:bCs/>
          <w:sz w:val="22"/>
          <w:szCs w:val="22"/>
        </w:rPr>
        <w:t>:</w:t>
      </w:r>
      <w:r w:rsidRPr="00F611EC">
        <w:rPr>
          <w:rFonts w:ascii="Arial" w:hAnsi="Arial" w:cs="Arial"/>
          <w:sz w:val="22"/>
          <w:szCs w:val="22"/>
        </w:rPr>
        <w:t xml:space="preserve"> The AI proportion of OFTO revenue associated to the subsequent generator(s), will be identified for each full or partial charging year prior to the subsequent generator(s) connecting. Each year’s value will be inflated in line with the average increase in May – October CPIH as described in 14.15.1</w:t>
      </w:r>
      <w:r w:rsidR="00EE1BA9">
        <w:rPr>
          <w:rFonts w:ascii="Arial" w:hAnsi="Arial" w:cs="Arial"/>
          <w:sz w:val="22"/>
          <w:szCs w:val="22"/>
        </w:rPr>
        <w:t>56</w:t>
      </w:r>
      <w:r w:rsidRPr="00F611EC">
        <w:rPr>
          <w:rFonts w:ascii="Arial" w:hAnsi="Arial" w:cs="Arial"/>
          <w:sz w:val="22"/>
          <w:szCs w:val="22"/>
        </w:rPr>
        <w:t>.6, to ensure it is in the appropriate price base for the year the AI Cost Gap Tariff becomes applicable. The total of these values will be the AI Cost Gap.</w:t>
      </w:r>
    </w:p>
    <w:p w14:paraId="18D6AC44" w14:textId="77777777" w:rsidR="008B5963" w:rsidRPr="00F611EC" w:rsidRDefault="008B5963" w:rsidP="00F611EC">
      <w:pPr>
        <w:spacing w:line="252" w:lineRule="auto"/>
        <w:ind w:left="1418" w:hanging="1418"/>
        <w:jc w:val="both"/>
        <w:rPr>
          <w:rFonts w:ascii="Arial" w:hAnsi="Arial" w:cs="Arial"/>
          <w:sz w:val="22"/>
          <w:szCs w:val="22"/>
        </w:rPr>
      </w:pPr>
    </w:p>
    <w:p w14:paraId="5C599000" w14:textId="4596966E" w:rsidR="00414AB2" w:rsidRPr="00F611EC" w:rsidRDefault="00414AB2" w:rsidP="00F611EC">
      <w:pPr>
        <w:spacing w:line="252" w:lineRule="auto"/>
        <w:ind w:left="1418" w:hanging="1418"/>
        <w:jc w:val="both"/>
        <w:rPr>
          <w:rFonts w:ascii="Arial" w:hAnsi="Arial" w:cs="Arial"/>
          <w:sz w:val="22"/>
          <w:szCs w:val="22"/>
        </w:rPr>
      </w:pPr>
      <w:r w:rsidRPr="00F611EC">
        <w:rPr>
          <w:rFonts w:ascii="Arial" w:hAnsi="Arial" w:cs="Arial"/>
          <w:b/>
          <w:bCs/>
          <w:sz w:val="22"/>
          <w:szCs w:val="22"/>
        </w:rPr>
        <w:t>14.15.1</w:t>
      </w:r>
      <w:r w:rsidR="00EE1BA9">
        <w:rPr>
          <w:rFonts w:ascii="Arial" w:hAnsi="Arial" w:cs="Arial"/>
          <w:b/>
          <w:bCs/>
          <w:sz w:val="22"/>
          <w:szCs w:val="22"/>
        </w:rPr>
        <w:t>56</w:t>
      </w:r>
      <w:r w:rsidRPr="00F611EC">
        <w:rPr>
          <w:rFonts w:ascii="Arial" w:hAnsi="Arial" w:cs="Arial"/>
          <w:b/>
          <w:bCs/>
          <w:sz w:val="22"/>
          <w:szCs w:val="22"/>
        </w:rPr>
        <w:t>.6</w:t>
      </w:r>
      <w:r w:rsidRPr="00F611EC">
        <w:rPr>
          <w:rFonts w:ascii="Arial" w:hAnsi="Arial" w:cs="Arial"/>
          <w:sz w:val="22"/>
          <w:szCs w:val="22"/>
        </w:rPr>
        <w:t xml:space="preserve"> The inflation to be applied to the AI Cost Gap and the AI Cost Gap Tariff will be</w:t>
      </w:r>
      <w:r w:rsidR="003C7839">
        <w:rPr>
          <w:rFonts w:ascii="Arial" w:hAnsi="Arial" w:cs="Arial"/>
          <w:sz w:val="22"/>
          <w:szCs w:val="22"/>
        </w:rPr>
        <w:t xml:space="preserve"> </w:t>
      </w:r>
      <w:r w:rsidRPr="00F611EC">
        <w:rPr>
          <w:rFonts w:ascii="Arial" w:hAnsi="Arial" w:cs="Arial"/>
          <w:sz w:val="22"/>
          <w:szCs w:val="22"/>
        </w:rPr>
        <w:t>calculated as follows:</w:t>
      </w:r>
    </w:p>
    <w:p w14:paraId="72F6335A" w14:textId="77777777" w:rsidR="00414AB2" w:rsidRPr="00F611EC" w:rsidRDefault="00414AB2" w:rsidP="00F611EC">
      <w:pPr>
        <w:pStyle w:val="BodyText"/>
        <w:jc w:val="both"/>
        <w:rPr>
          <w:rFonts w:ascii="Arial" w:hAnsi="Arial" w:cs="Arial"/>
          <w:sz w:val="22"/>
          <w:szCs w:val="22"/>
        </w:rPr>
      </w:pPr>
      <m:oMathPara>
        <m:oMath>
          <m:r>
            <w:rPr>
              <w:rFonts w:ascii="Cambria Math" w:hAnsi="Cambria Math" w:cs="Arial"/>
              <w:sz w:val="22"/>
              <w:szCs w:val="22"/>
            </w:rPr>
            <m:t>Inflation in year t=</m:t>
          </m:r>
          <m:f>
            <m:fPr>
              <m:ctrlPr>
                <w:rPr>
                  <w:rFonts w:ascii="Cambria Math" w:hAnsi="Cambria Math" w:cs="Arial"/>
                  <w:i/>
                  <w:iCs/>
                  <w:sz w:val="22"/>
                  <w:szCs w:val="22"/>
                </w:rPr>
              </m:ctrlPr>
            </m:fPr>
            <m:num>
              <m:sSub>
                <m:sSubPr>
                  <m:ctrlPr>
                    <w:rPr>
                      <w:rFonts w:ascii="Cambria Math" w:hAnsi="Cambria Math" w:cs="Arial"/>
                      <w:i/>
                      <w:iCs/>
                      <w:sz w:val="22"/>
                      <w:szCs w:val="22"/>
                    </w:rPr>
                  </m:ctrlPr>
                </m:sSubPr>
                <m:e>
                  <m:d>
                    <m:dPr>
                      <m:ctrlPr>
                        <w:rPr>
                          <w:rFonts w:ascii="Cambria Math" w:hAnsi="Cambria Math" w:cs="Arial"/>
                          <w:i/>
                          <w:iCs/>
                          <w:sz w:val="22"/>
                          <w:szCs w:val="22"/>
                        </w:rPr>
                      </m:ctrlPr>
                    </m:dPr>
                    <m:e>
                      <m:r>
                        <w:rPr>
                          <w:rFonts w:ascii="Cambria Math" w:hAnsi="Cambria Math" w:cs="Arial"/>
                          <w:sz w:val="22"/>
                          <w:szCs w:val="22"/>
                        </w:rPr>
                        <m:t>May to October average CPIH</m:t>
                      </m:r>
                    </m:e>
                  </m:d>
                </m:e>
                <m:sub>
                  <m:r>
                    <w:rPr>
                      <w:rFonts w:ascii="Cambria Math" w:hAnsi="Cambria Math" w:cs="Arial"/>
                      <w:sz w:val="22"/>
                      <w:szCs w:val="22"/>
                    </w:rPr>
                    <m:t>t-1</m:t>
                  </m:r>
                </m:sub>
              </m:sSub>
            </m:num>
            <m:den>
              <m:sSub>
                <m:sSubPr>
                  <m:ctrlPr>
                    <w:rPr>
                      <w:rFonts w:ascii="Cambria Math" w:hAnsi="Cambria Math" w:cs="Arial"/>
                      <w:i/>
                      <w:iCs/>
                      <w:sz w:val="22"/>
                      <w:szCs w:val="22"/>
                    </w:rPr>
                  </m:ctrlPr>
                </m:sSubPr>
                <m:e>
                  <m:d>
                    <m:dPr>
                      <m:ctrlPr>
                        <w:rPr>
                          <w:rFonts w:ascii="Cambria Math" w:hAnsi="Cambria Math" w:cs="Arial"/>
                          <w:i/>
                          <w:iCs/>
                          <w:sz w:val="22"/>
                          <w:szCs w:val="22"/>
                        </w:rPr>
                      </m:ctrlPr>
                    </m:dPr>
                    <m:e>
                      <m:r>
                        <w:rPr>
                          <w:rFonts w:ascii="Cambria Math" w:hAnsi="Cambria Math" w:cs="Arial"/>
                          <w:sz w:val="22"/>
                          <w:szCs w:val="22"/>
                        </w:rPr>
                        <m:t>May to October average CPIH</m:t>
                      </m:r>
                    </m:e>
                  </m:d>
                </m:e>
                <m:sub>
                  <m:r>
                    <w:rPr>
                      <w:rFonts w:ascii="Cambria Math" w:hAnsi="Cambria Math" w:cs="Arial"/>
                      <w:sz w:val="22"/>
                      <w:szCs w:val="22"/>
                    </w:rPr>
                    <m:t>t-2</m:t>
                  </m:r>
                </m:sub>
              </m:sSub>
            </m:den>
          </m:f>
        </m:oMath>
      </m:oMathPara>
    </w:p>
    <w:p w14:paraId="6A1CFE5A" w14:textId="77777777" w:rsidR="00414AB2" w:rsidRPr="00F611EC" w:rsidRDefault="00414AB2" w:rsidP="00F611EC">
      <w:pPr>
        <w:spacing w:line="252" w:lineRule="auto"/>
        <w:jc w:val="both"/>
        <w:rPr>
          <w:rFonts w:ascii="Arial" w:hAnsi="Arial" w:cs="Arial"/>
          <w:sz w:val="22"/>
          <w:szCs w:val="22"/>
        </w:rPr>
      </w:pPr>
    </w:p>
    <w:p w14:paraId="7556A9DE" w14:textId="3D15CE8E" w:rsidR="00414AB2" w:rsidRDefault="00414AB2" w:rsidP="00F611EC">
      <w:pPr>
        <w:spacing w:line="252" w:lineRule="auto"/>
        <w:ind w:left="1276" w:hanging="1276"/>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b/>
          <w:bCs/>
          <w:sz w:val="22"/>
          <w:szCs w:val="22"/>
        </w:rPr>
        <w:t>.</w:t>
      </w:r>
      <w:r w:rsidRPr="00F611EC">
        <w:rPr>
          <w:rFonts w:ascii="Arial" w:hAnsi="Arial" w:cs="Arial"/>
          <w:sz w:val="22"/>
          <w:szCs w:val="22"/>
        </w:rPr>
        <w:t>7</w:t>
      </w:r>
      <w:r w:rsidRPr="00F611EC">
        <w:rPr>
          <w:rFonts w:ascii="Arial" w:hAnsi="Arial" w:cs="Arial"/>
          <w:b/>
          <w:bCs/>
          <w:i/>
          <w:iCs/>
          <w:sz w:val="22"/>
          <w:szCs w:val="22"/>
        </w:rPr>
        <w:tab/>
      </w:r>
      <w:r w:rsidRPr="00F611EC">
        <w:rPr>
          <w:rFonts w:ascii="Arial" w:hAnsi="Arial" w:cs="Arial"/>
          <w:i/>
          <w:iCs/>
          <w:sz w:val="22"/>
          <w:szCs w:val="22"/>
        </w:rPr>
        <w:t>Calculating the</w:t>
      </w:r>
      <w:r w:rsidRPr="00F611EC">
        <w:rPr>
          <w:rFonts w:ascii="Arial" w:hAnsi="Arial" w:cs="Arial"/>
          <w:b/>
          <w:bCs/>
          <w:i/>
          <w:iCs/>
          <w:sz w:val="22"/>
          <w:szCs w:val="22"/>
        </w:rPr>
        <w:t xml:space="preserve"> </w:t>
      </w:r>
      <w:r w:rsidRPr="00F611EC">
        <w:rPr>
          <w:rFonts w:ascii="Arial" w:hAnsi="Arial" w:cs="Arial"/>
          <w:i/>
          <w:sz w:val="22"/>
          <w:szCs w:val="22"/>
        </w:rPr>
        <w:t>AI Cost Gap Tariff</w:t>
      </w:r>
      <w:r w:rsidRPr="00F611EC">
        <w:rPr>
          <w:rFonts w:ascii="Arial" w:hAnsi="Arial" w:cs="Arial"/>
          <w:sz w:val="22"/>
          <w:szCs w:val="22"/>
        </w:rPr>
        <w:t xml:space="preserve">: The AI Cost Gap Tariff for the subsequent generator (generator </w:t>
      </w:r>
      <m:oMath>
        <m:r>
          <w:rPr>
            <w:rFonts w:ascii="Cambria Math" w:hAnsi="Cambria Math" w:cs="Arial"/>
            <w:sz w:val="22"/>
            <w:szCs w:val="22"/>
          </w:rPr>
          <m:t>i)</m:t>
        </m:r>
      </m:oMath>
      <w:r w:rsidRPr="00F611EC">
        <w:rPr>
          <w:rFonts w:ascii="Arial" w:hAnsi="Arial" w:cs="Arial"/>
          <w:sz w:val="22"/>
          <w:szCs w:val="22"/>
        </w:rPr>
        <w:t xml:space="preserve"> which is expressed in £/kW, shall be the ratio of the AI Cost Gap that generator </w:t>
      </w:r>
      <m:oMath>
        <m:r>
          <w:rPr>
            <w:rFonts w:ascii="Cambria Math" w:hAnsi="Cambria Math" w:cs="Arial"/>
            <w:sz w:val="22"/>
            <w:szCs w:val="22"/>
          </w:rPr>
          <m:t>i</m:t>
        </m:r>
      </m:oMath>
      <w:r w:rsidRPr="00F611EC">
        <w:rPr>
          <w:rFonts w:ascii="Arial" w:hAnsi="Arial" w:cs="Arial"/>
          <w:sz w:val="22"/>
          <w:szCs w:val="22"/>
        </w:rPr>
        <w:t xml:space="preserve"> is liable to pay for the relevant year (£) and the </w:t>
      </w:r>
      <w:r w:rsidRPr="00F611EC">
        <w:rPr>
          <w:rFonts w:ascii="Arial" w:hAnsi="Arial" w:cs="Arial"/>
          <w:b/>
          <w:bCs/>
          <w:sz w:val="22"/>
          <w:szCs w:val="22"/>
        </w:rPr>
        <w:t>Transmission Entry Capacity</w:t>
      </w:r>
      <w:r w:rsidRPr="00F611EC">
        <w:rPr>
          <w:rFonts w:ascii="Arial" w:hAnsi="Arial" w:cs="Arial"/>
          <w:sz w:val="22"/>
          <w:szCs w:val="22"/>
        </w:rPr>
        <w:t xml:space="preserve"> (kW) of generator </w:t>
      </w:r>
      <m:oMath>
        <m:r>
          <w:rPr>
            <w:rFonts w:ascii="Cambria Math" w:hAnsi="Cambria Math" w:cs="Arial"/>
            <w:sz w:val="22"/>
            <w:szCs w:val="22"/>
          </w:rPr>
          <m:t>i</m:t>
        </m:r>
      </m:oMath>
      <w:r w:rsidRPr="00F611EC">
        <w:rPr>
          <w:rFonts w:ascii="Arial" w:hAnsi="Arial" w:cs="Arial"/>
          <w:sz w:val="22"/>
          <w:szCs w:val="22"/>
        </w:rPr>
        <w:t>, i.e:</w:t>
      </w:r>
    </w:p>
    <w:p w14:paraId="4398FF4F" w14:textId="77777777" w:rsidR="008B5963" w:rsidRPr="00F611EC" w:rsidRDefault="008B5963" w:rsidP="00F611EC">
      <w:pPr>
        <w:spacing w:line="252" w:lineRule="auto"/>
        <w:jc w:val="both"/>
        <w:rPr>
          <w:rFonts w:ascii="Arial" w:hAnsi="Arial" w:cs="Arial"/>
          <w:sz w:val="22"/>
          <w:szCs w:val="22"/>
        </w:rPr>
      </w:pPr>
    </w:p>
    <w:p w14:paraId="18BFAE6D" w14:textId="77777777" w:rsidR="00414AB2" w:rsidRDefault="00414AB2" w:rsidP="00F611EC">
      <w:pPr>
        <w:pStyle w:val="ListParagraph"/>
        <w:numPr>
          <w:ilvl w:val="0"/>
          <w:numId w:val="134"/>
        </w:numPr>
        <w:spacing w:line="252" w:lineRule="auto"/>
        <w:contextualSpacing/>
        <w:jc w:val="both"/>
        <w:rPr>
          <w:rFonts w:ascii="Arial" w:hAnsi="Arial" w:cs="Arial"/>
          <w:sz w:val="22"/>
          <w:szCs w:val="22"/>
        </w:rPr>
      </w:pPr>
      <w:r w:rsidRPr="00F611EC">
        <w:rPr>
          <w:rFonts w:ascii="Arial" w:hAnsi="Arial" w:cs="Arial"/>
          <w:sz w:val="22"/>
          <w:szCs w:val="22"/>
        </w:rPr>
        <w:t xml:space="preserve">AI Cost Gap Tariff for Generator </w:t>
      </w:r>
      <m:oMath>
        <m:r>
          <w:rPr>
            <w:rFonts w:ascii="Cambria Math" w:hAnsi="Cambria Math" w:cs="Arial"/>
            <w:sz w:val="22"/>
            <w:szCs w:val="22"/>
          </w:rPr>
          <m:t xml:space="preserve">i= </m:t>
        </m:r>
        <m:f>
          <m:fPr>
            <m:ctrlPr>
              <w:rPr>
                <w:rFonts w:ascii="Cambria Math" w:hAnsi="Cambria Math" w:cs="Arial"/>
                <w:i/>
                <w:sz w:val="22"/>
                <w:szCs w:val="22"/>
              </w:rPr>
            </m:ctrlPr>
          </m:fPr>
          <m:num>
            <m:r>
              <w:rPr>
                <w:rFonts w:ascii="Cambria Math" w:hAnsi="Cambria Math" w:cs="Arial"/>
                <w:sz w:val="22"/>
                <w:szCs w:val="22"/>
              </w:rPr>
              <m:t>n×AI Cost Gap</m:t>
            </m:r>
          </m:num>
          <m:den>
            <m:r>
              <w:rPr>
                <w:rFonts w:ascii="Cambria Math" w:hAnsi="Cambria Math" w:cs="Arial"/>
                <w:sz w:val="22"/>
                <w:szCs w:val="22"/>
              </w:rPr>
              <m:t>N×</m:t>
            </m:r>
            <m:sSub>
              <m:sSubPr>
                <m:ctrlPr>
                  <w:rPr>
                    <w:rFonts w:ascii="Cambria Math" w:hAnsi="Cambria Math" w:cs="Arial"/>
                    <w:i/>
                    <w:sz w:val="22"/>
                    <w:szCs w:val="22"/>
                  </w:rPr>
                </m:ctrlPr>
              </m:sSubPr>
              <m:e>
                <m:r>
                  <w:rPr>
                    <w:rFonts w:ascii="Cambria Math" w:hAnsi="Cambria Math" w:cs="Arial"/>
                    <w:sz w:val="22"/>
                    <w:szCs w:val="22"/>
                  </w:rPr>
                  <m:t>TEC</m:t>
                </m:r>
              </m:e>
              <m:sub>
                <m:r>
                  <w:rPr>
                    <w:rFonts w:ascii="Cambria Math" w:hAnsi="Cambria Math" w:cs="Arial"/>
                    <w:sz w:val="22"/>
                    <w:szCs w:val="22"/>
                  </w:rPr>
                  <m:t>i</m:t>
                </m:r>
              </m:sub>
            </m:sSub>
          </m:den>
        </m:f>
      </m:oMath>
    </w:p>
    <w:p w14:paraId="4A20FB1C" w14:textId="77777777" w:rsidR="008B5963" w:rsidRPr="00F611EC" w:rsidRDefault="008B5963" w:rsidP="00F611EC">
      <w:pPr>
        <w:spacing w:line="252" w:lineRule="auto"/>
        <w:ind w:left="360"/>
        <w:contextualSpacing/>
        <w:jc w:val="both"/>
        <w:rPr>
          <w:rFonts w:ascii="Arial" w:hAnsi="Arial" w:cs="Arial"/>
          <w:sz w:val="22"/>
          <w:szCs w:val="22"/>
        </w:rPr>
      </w:pPr>
    </w:p>
    <w:p w14:paraId="0C9339FB" w14:textId="77777777" w:rsidR="00414AB2" w:rsidRPr="00F611EC" w:rsidRDefault="00414AB2" w:rsidP="00F611EC">
      <w:pPr>
        <w:pStyle w:val="ListParagraph"/>
        <w:numPr>
          <w:ilvl w:val="0"/>
          <w:numId w:val="134"/>
        </w:numPr>
        <w:spacing w:after="160" w:line="252" w:lineRule="auto"/>
        <w:contextualSpacing/>
        <w:jc w:val="both"/>
        <w:rPr>
          <w:rFonts w:ascii="Arial" w:hAnsi="Arial" w:cs="Arial"/>
          <w:sz w:val="22"/>
          <w:szCs w:val="22"/>
        </w:rPr>
      </w:pPr>
      <w:r w:rsidRPr="00F611EC">
        <w:rPr>
          <w:rFonts w:ascii="Arial" w:hAnsi="Arial" w:cs="Arial"/>
          <w:sz w:val="22"/>
          <w:szCs w:val="22"/>
        </w:rPr>
        <w:t>Where:</w:t>
      </w:r>
    </w:p>
    <w:p w14:paraId="0724165F" w14:textId="77777777" w:rsidR="00414AB2" w:rsidRPr="00F611EC" w:rsidRDefault="00672F6E" w:rsidP="00F611EC">
      <w:pPr>
        <w:pStyle w:val="ListParagraph"/>
        <w:numPr>
          <w:ilvl w:val="1"/>
          <w:numId w:val="134"/>
        </w:numPr>
        <w:spacing w:after="160" w:line="252" w:lineRule="auto"/>
        <w:contextualSpacing/>
        <w:jc w:val="both"/>
        <w:rPr>
          <w:rFonts w:ascii="Arial" w:hAnsi="Arial" w:cs="Arial"/>
          <w:sz w:val="22"/>
          <w:szCs w:val="22"/>
        </w:rPr>
      </w:pPr>
      <m:oMath>
        <m:sSub>
          <m:sSubPr>
            <m:ctrlPr>
              <w:rPr>
                <w:rFonts w:ascii="Cambria Math" w:hAnsi="Cambria Math" w:cs="Arial"/>
                <w:i/>
                <w:sz w:val="22"/>
                <w:szCs w:val="22"/>
              </w:rPr>
            </m:ctrlPr>
          </m:sSubPr>
          <m:e>
            <m:r>
              <w:rPr>
                <w:rFonts w:ascii="Cambria Math" w:hAnsi="Cambria Math" w:cs="Arial"/>
                <w:sz w:val="22"/>
                <w:szCs w:val="22"/>
              </w:rPr>
              <m:t>TEC</m:t>
            </m:r>
          </m:e>
          <m:sub>
            <m:r>
              <w:rPr>
                <w:rFonts w:ascii="Cambria Math" w:hAnsi="Cambria Math" w:cs="Arial"/>
                <w:sz w:val="22"/>
                <w:szCs w:val="22"/>
              </w:rPr>
              <m:t>i</m:t>
            </m:r>
          </m:sub>
        </m:sSub>
      </m:oMath>
      <w:r w:rsidR="00414AB2" w:rsidRPr="00F611EC">
        <w:rPr>
          <w:rFonts w:ascii="Arial" w:hAnsi="Arial" w:cs="Arial"/>
          <w:sz w:val="22"/>
          <w:szCs w:val="22"/>
        </w:rPr>
        <w:t xml:space="preserve">= </w:t>
      </w:r>
      <w:r w:rsidR="00414AB2" w:rsidRPr="00F611EC">
        <w:rPr>
          <w:rFonts w:ascii="Arial" w:hAnsi="Arial" w:cs="Arial"/>
          <w:b/>
          <w:bCs/>
          <w:sz w:val="22"/>
          <w:szCs w:val="22"/>
        </w:rPr>
        <w:t>Transmission Entry Capacity</w:t>
      </w:r>
      <w:r w:rsidR="00414AB2" w:rsidRPr="00F611EC">
        <w:rPr>
          <w:rFonts w:ascii="Arial" w:hAnsi="Arial" w:cs="Arial"/>
          <w:sz w:val="22"/>
          <w:szCs w:val="22"/>
        </w:rPr>
        <w:t xml:space="preserve"> of generator </w:t>
      </w:r>
      <m:oMath>
        <m:r>
          <w:rPr>
            <w:rFonts w:ascii="Cambria Math" w:hAnsi="Cambria Math" w:cs="Arial"/>
            <w:sz w:val="22"/>
            <w:szCs w:val="22"/>
          </w:rPr>
          <m:t>i</m:t>
        </m:r>
      </m:oMath>
      <w:r w:rsidR="00414AB2" w:rsidRPr="00F611EC">
        <w:rPr>
          <w:rFonts w:ascii="Arial" w:eastAsiaTheme="minorEastAsia" w:hAnsi="Arial" w:cs="Arial"/>
          <w:sz w:val="22"/>
          <w:szCs w:val="22"/>
        </w:rPr>
        <w:t xml:space="preserve"> in kW</w:t>
      </w:r>
    </w:p>
    <w:p w14:paraId="0E7AF93B" w14:textId="77777777" w:rsidR="00414AB2" w:rsidRPr="00F611EC" w:rsidRDefault="00414AB2" w:rsidP="00F611EC">
      <w:pPr>
        <w:pStyle w:val="ListParagraph"/>
        <w:numPr>
          <w:ilvl w:val="1"/>
          <w:numId w:val="134"/>
        </w:numPr>
        <w:spacing w:after="160" w:line="252" w:lineRule="auto"/>
        <w:contextualSpacing/>
        <w:jc w:val="both"/>
        <w:rPr>
          <w:rFonts w:ascii="Arial" w:hAnsi="Arial" w:cs="Arial"/>
          <w:sz w:val="22"/>
          <w:szCs w:val="22"/>
        </w:rPr>
      </w:pPr>
      <m:oMath>
        <m:r>
          <w:rPr>
            <w:rFonts w:ascii="Cambria Math" w:hAnsi="Cambria Math" w:cs="Arial"/>
            <w:sz w:val="22"/>
            <w:szCs w:val="22"/>
          </w:rPr>
          <m:t>n</m:t>
        </m:r>
      </m:oMath>
      <w:r w:rsidRPr="00F611EC">
        <w:rPr>
          <w:rFonts w:ascii="Arial" w:hAnsi="Arial" w:cs="Arial"/>
          <w:sz w:val="22"/>
          <w:szCs w:val="22"/>
        </w:rPr>
        <w:t xml:space="preserve"> = number of days remaining in the year over which the tariff is to be paid</w:t>
      </w:r>
    </w:p>
    <w:p w14:paraId="1EB8012F" w14:textId="08A1FA33" w:rsidR="00414AB2" w:rsidRPr="00F611EC" w:rsidRDefault="00414AB2" w:rsidP="00F611EC">
      <w:pPr>
        <w:pStyle w:val="ListParagraph"/>
        <w:numPr>
          <w:ilvl w:val="1"/>
          <w:numId w:val="134"/>
        </w:numPr>
        <w:spacing w:after="160" w:line="252" w:lineRule="auto"/>
        <w:contextualSpacing/>
        <w:jc w:val="both"/>
        <w:rPr>
          <w:rFonts w:ascii="Arial" w:hAnsi="Arial" w:cs="Arial"/>
          <w:sz w:val="22"/>
          <w:szCs w:val="22"/>
        </w:rPr>
      </w:pPr>
      <m:oMath>
        <m:r>
          <w:rPr>
            <w:rFonts w:ascii="Cambria Math" w:hAnsi="Cambria Math" w:cs="Arial"/>
            <w:sz w:val="22"/>
            <w:szCs w:val="22"/>
          </w:rPr>
          <m:t>N</m:t>
        </m:r>
      </m:oMath>
      <w:r w:rsidRPr="00F611EC">
        <w:rPr>
          <w:rFonts w:ascii="Arial" w:hAnsi="Arial" w:cs="Arial"/>
          <w:sz w:val="22"/>
          <w:szCs w:val="22"/>
        </w:rPr>
        <w:t xml:space="preserve"> = total number of days over which the tariff is applicable (calculated as per 14.15.1</w:t>
      </w:r>
      <w:r w:rsidR="00EE1BA9">
        <w:rPr>
          <w:rFonts w:ascii="Arial" w:hAnsi="Arial" w:cs="Arial"/>
          <w:sz w:val="22"/>
          <w:szCs w:val="22"/>
        </w:rPr>
        <w:t>56</w:t>
      </w:r>
      <w:r w:rsidRPr="00F611EC">
        <w:rPr>
          <w:rFonts w:ascii="Arial" w:hAnsi="Arial" w:cs="Arial"/>
          <w:sz w:val="22"/>
          <w:szCs w:val="22"/>
        </w:rPr>
        <w:t>.4)</w:t>
      </w:r>
    </w:p>
    <w:p w14:paraId="0551C63C" w14:textId="0F82D03C" w:rsidR="00EB2B4D" w:rsidRPr="00F611EC" w:rsidRDefault="00414AB2" w:rsidP="00F611EC">
      <w:pPr>
        <w:ind w:left="1418" w:hanging="1418"/>
        <w:jc w:val="both"/>
        <w:rPr>
          <w:rFonts w:ascii="Arial" w:eastAsia="Calibri" w:hAnsi="Arial" w:cs="Arial"/>
          <w:sz w:val="22"/>
          <w:szCs w:val="22"/>
          <w:lang w:val="en-US"/>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.8</w:t>
      </w:r>
      <w:r w:rsidRPr="00F611EC">
        <w:rPr>
          <w:rFonts w:ascii="Arial" w:hAnsi="Arial" w:cs="Arial"/>
          <w:sz w:val="22"/>
          <w:szCs w:val="22"/>
        </w:rPr>
        <w:tab/>
        <w:t>The calculation described in 14.15.1</w:t>
      </w:r>
      <w:r w:rsidR="00EE1BA9">
        <w:rPr>
          <w:rFonts w:ascii="Arial" w:hAnsi="Arial" w:cs="Arial"/>
          <w:sz w:val="22"/>
          <w:szCs w:val="22"/>
        </w:rPr>
        <w:t>56</w:t>
      </w:r>
      <w:r w:rsidRPr="00F611EC">
        <w:rPr>
          <w:rFonts w:ascii="Arial" w:hAnsi="Arial" w:cs="Arial"/>
          <w:sz w:val="22"/>
          <w:szCs w:val="22"/>
        </w:rPr>
        <w:t xml:space="preserve">.6 shall be used for the initial partial year in which generator </w:t>
      </w:r>
      <m:oMath>
        <m:r>
          <w:rPr>
            <w:rFonts w:ascii="Cambria Math" w:hAnsi="Cambria Math" w:cs="Arial"/>
            <w:sz w:val="22"/>
            <w:szCs w:val="22"/>
          </w:rPr>
          <m:t>i</m:t>
        </m:r>
      </m:oMath>
      <w:r w:rsidRPr="00F611EC">
        <w:rPr>
          <w:rFonts w:ascii="Arial" w:hAnsi="Arial" w:cs="Arial"/>
          <w:sz w:val="22"/>
          <w:szCs w:val="22"/>
        </w:rPr>
        <w:t xml:space="preserve"> connects (if applicable) and the first full charging year. For each subsequent year that the AI Cost Gap Tariff is applicable after the year of calculation, the full year AI Cost Gap Tariff for generator </w:t>
      </w:r>
      <m:oMath>
        <m:r>
          <w:rPr>
            <w:rFonts w:ascii="Cambria Math" w:hAnsi="Cambria Math" w:cs="Arial"/>
            <w:sz w:val="22"/>
            <w:szCs w:val="22"/>
          </w:rPr>
          <m:t>i</m:t>
        </m:r>
      </m:oMath>
      <w:r w:rsidRPr="00F611EC">
        <w:rPr>
          <w:rFonts w:ascii="Arial" w:hAnsi="Arial" w:cs="Arial"/>
          <w:sz w:val="22"/>
          <w:szCs w:val="22"/>
        </w:rPr>
        <w:t xml:space="preserve"> shall be inflated in line with the average increase in May to October CPIH as per 14.15.1</w:t>
      </w:r>
      <w:r w:rsidR="00EE1BA9">
        <w:rPr>
          <w:rFonts w:ascii="Arial" w:hAnsi="Arial" w:cs="Arial"/>
          <w:sz w:val="22"/>
          <w:szCs w:val="22"/>
        </w:rPr>
        <w:t>56</w:t>
      </w:r>
      <w:r w:rsidRPr="00F611EC">
        <w:rPr>
          <w:rFonts w:ascii="Arial" w:hAnsi="Arial" w:cs="Arial"/>
          <w:sz w:val="22"/>
          <w:szCs w:val="22"/>
        </w:rPr>
        <w:t>.6</w:t>
      </w:r>
      <w:r w:rsidR="00EE1BA9">
        <w:rPr>
          <w:rFonts w:ascii="Arial" w:hAnsi="Arial" w:cs="Arial"/>
          <w:sz w:val="22"/>
          <w:szCs w:val="22"/>
        </w:rPr>
        <w:t>.</w:t>
      </w:r>
    </w:p>
    <w:p w14:paraId="780445A9" w14:textId="77777777" w:rsidR="006661FE" w:rsidRPr="00D54761" w:rsidRDefault="006661FE" w:rsidP="00CD5631">
      <w:pPr>
        <w:pStyle w:val="Heading1"/>
        <w:jc w:val="left"/>
        <w:rPr>
          <w:bCs/>
          <w:color w:val="auto"/>
          <w:sz w:val="28"/>
          <w:szCs w:val="28"/>
        </w:rPr>
      </w:pPr>
      <w:r>
        <w:rPr>
          <w:bCs/>
          <w:szCs w:val="30"/>
        </w:rPr>
        <w:br w:type="page"/>
      </w:r>
      <w:r w:rsidRPr="00D54761">
        <w:rPr>
          <w:bCs/>
          <w:color w:val="auto"/>
          <w:sz w:val="28"/>
          <w:szCs w:val="28"/>
        </w:rPr>
        <w:fldChar w:fldCharType="begin"/>
      </w:r>
      <w:r w:rsidRPr="00D54761">
        <w:rPr>
          <w:bCs/>
          <w:color w:val="auto"/>
          <w:sz w:val="28"/>
          <w:szCs w:val="28"/>
        </w:rPr>
        <w:instrText xml:space="preserve"> XE "TNUoS" </w:instrText>
      </w:r>
      <w:r w:rsidRPr="00D54761">
        <w:rPr>
          <w:bCs/>
          <w:color w:val="auto"/>
          <w:sz w:val="28"/>
          <w:szCs w:val="28"/>
        </w:rPr>
        <w:fldChar w:fldCharType="end"/>
      </w:r>
      <w:bookmarkStart w:id="214" w:name="_Toc32201082"/>
      <w:bookmarkStart w:id="215" w:name="_Toc49661119"/>
      <w:bookmarkEnd w:id="210"/>
      <w:bookmarkEnd w:id="211"/>
      <w:r w:rsidRPr="00D54761">
        <w:rPr>
          <w:bCs/>
          <w:color w:val="auto"/>
          <w:sz w:val="28"/>
          <w:szCs w:val="28"/>
        </w:rPr>
        <w:fldChar w:fldCharType="begin"/>
      </w:r>
      <w:r w:rsidRPr="00D54761">
        <w:rPr>
          <w:bCs/>
          <w:color w:val="auto"/>
          <w:sz w:val="28"/>
          <w:szCs w:val="28"/>
        </w:rPr>
        <w:instrText xml:space="preserve"> XE "TNUoS" </w:instrText>
      </w:r>
      <w:r w:rsidRPr="00D54761">
        <w:rPr>
          <w:bCs/>
          <w:color w:val="auto"/>
          <w:sz w:val="28"/>
          <w:szCs w:val="28"/>
        </w:rPr>
        <w:fldChar w:fldCharType="end"/>
      </w:r>
      <w:bookmarkStart w:id="216" w:name="_Ref506957800"/>
      <w:bookmarkStart w:id="217" w:name="_Toc32201083"/>
      <w:bookmarkStart w:id="218" w:name="_Toc49661120"/>
      <w:bookmarkStart w:id="219" w:name="_Toc98821478"/>
      <w:bookmarkStart w:id="220" w:name="_Toc111259845"/>
      <w:bookmarkStart w:id="221" w:name="_Toc111262532"/>
      <w:bookmarkStart w:id="222" w:name="_Toc274049695"/>
      <w:bookmarkEnd w:id="214"/>
      <w:bookmarkEnd w:id="215"/>
      <w:r w:rsidRPr="00D54761">
        <w:rPr>
          <w:bCs/>
          <w:color w:val="auto"/>
          <w:sz w:val="28"/>
          <w:szCs w:val="28"/>
        </w:rPr>
        <w:t>14.16 Derivation of the Transmission Network Use of System Energy Consumption Tariff</w:t>
      </w:r>
      <w:bookmarkEnd w:id="216"/>
      <w:bookmarkEnd w:id="217"/>
      <w:bookmarkEnd w:id="218"/>
      <w:r w:rsidRPr="00D54761">
        <w:rPr>
          <w:bCs/>
          <w:color w:val="auto"/>
          <w:sz w:val="28"/>
          <w:szCs w:val="28"/>
        </w:rPr>
        <w:t xml:space="preserve"> and Short Term Capacity Tariff</w:t>
      </w:r>
      <w:bookmarkEnd w:id="219"/>
      <w:bookmarkEnd w:id="220"/>
      <w:bookmarkEnd w:id="221"/>
      <w:r w:rsidRPr="00D54761">
        <w:rPr>
          <w:bCs/>
          <w:color w:val="auto"/>
          <w:sz w:val="28"/>
          <w:szCs w:val="28"/>
        </w:rPr>
        <w:t>s</w:t>
      </w:r>
      <w:bookmarkEnd w:id="222"/>
      <w:r w:rsidRPr="00D54761">
        <w:rPr>
          <w:bCs/>
          <w:color w:val="auto"/>
          <w:sz w:val="28"/>
          <w:szCs w:val="28"/>
        </w:rPr>
        <w:t xml:space="preserve"> </w:t>
      </w:r>
      <w:r w:rsidRPr="00D54761">
        <w:rPr>
          <w:bCs/>
          <w:color w:val="auto"/>
          <w:sz w:val="28"/>
          <w:szCs w:val="28"/>
        </w:rPr>
        <w:fldChar w:fldCharType="begin"/>
      </w:r>
      <w:r w:rsidRPr="00D54761">
        <w:rPr>
          <w:bCs/>
          <w:color w:val="auto"/>
          <w:sz w:val="28"/>
          <w:szCs w:val="28"/>
        </w:rPr>
        <w:instrText xml:space="preserve"> XE "Consumption Tariff" </w:instrText>
      </w:r>
      <w:r w:rsidRPr="00D54761">
        <w:rPr>
          <w:bCs/>
          <w:color w:val="auto"/>
          <w:sz w:val="28"/>
          <w:szCs w:val="28"/>
        </w:rPr>
        <w:fldChar w:fldCharType="end"/>
      </w:r>
    </w:p>
    <w:p w14:paraId="56F156F5" w14:textId="77777777" w:rsidR="006661FE" w:rsidRDefault="006661FE" w:rsidP="006661FE">
      <w:pPr>
        <w:pStyle w:val="Variableexplanation"/>
        <w:tabs>
          <w:tab w:val="clear" w:pos="1134"/>
          <w:tab w:val="clear" w:pos="1418"/>
          <w:tab w:val="clear" w:pos="1701"/>
        </w:tabs>
        <w:spacing w:line="240" w:lineRule="auto"/>
        <w:rPr>
          <w:rFonts w:ascii="Arial" w:hAnsi="Arial"/>
        </w:rPr>
      </w:pPr>
    </w:p>
    <w:p w14:paraId="03A1EADF" w14:textId="77777777" w:rsidR="006661FE" w:rsidRDefault="006661FE" w:rsidP="007D27B2">
      <w:pPr>
        <w:pStyle w:val="1"/>
        <w:numPr>
          <w:ilvl w:val="0"/>
          <w:numId w:val="71"/>
        </w:numPr>
        <w:jc w:val="both"/>
      </w:pPr>
      <w:r>
        <w:t>For the purposes of this section, Lead Parties of Balancing Mechanism (BM) Units that are liable for Transmission Network Use of System Demand Charges are termed Suppliers.</w:t>
      </w:r>
    </w:p>
    <w:p w14:paraId="75BC15C5" w14:textId="77777777" w:rsidR="006661FE" w:rsidRDefault="006661FE" w:rsidP="006661FE">
      <w:pPr>
        <w:jc w:val="both"/>
        <w:rPr>
          <w:rFonts w:ascii="Arial" w:hAnsi="Arial"/>
        </w:rPr>
      </w:pPr>
    </w:p>
    <w:p w14:paraId="4B9C1F93" w14:textId="77777777" w:rsidR="006661FE" w:rsidRDefault="006661FE" w:rsidP="007D27B2">
      <w:pPr>
        <w:pStyle w:val="1"/>
        <w:numPr>
          <w:ilvl w:val="0"/>
          <w:numId w:val="71"/>
        </w:numPr>
        <w:jc w:val="both"/>
      </w:pPr>
      <w:r>
        <w:t>Following calculation of the Transmission Network Use of System £/kW</w:t>
      </w:r>
      <w:r w:rsidR="00A26D6E">
        <w:t xml:space="preserve"> </w:t>
      </w:r>
      <w:r w:rsidR="00010EB2">
        <w:t>HH Locational</w:t>
      </w:r>
      <w:r>
        <w:t xml:space="preserve"> Demand Tariff (as outlined in Chapter 2: Derivation of the TNUoS Tariff) for each GSP Group</w:t>
      </w:r>
      <w:r w:rsidR="00010EB2">
        <w:t xml:space="preserve"> a N</w:t>
      </w:r>
      <w:r w:rsidR="00EA233F">
        <w:t>H</w:t>
      </w:r>
      <w:r w:rsidR="00010EB2">
        <w:t>H Demand Locational Tariff</w:t>
      </w:r>
      <w:r>
        <w:fldChar w:fldCharType="begin"/>
      </w:r>
      <w:r>
        <w:instrText xml:space="preserve"> XE "GSP Group" </w:instrText>
      </w:r>
      <w:r>
        <w:fldChar w:fldCharType="end"/>
      </w:r>
      <w:r>
        <w:t xml:space="preserve"> is calculated as follows:</w:t>
      </w:r>
    </w:p>
    <w:p w14:paraId="3F7431BB" w14:textId="77777777" w:rsidR="006661FE" w:rsidRDefault="006661FE" w:rsidP="006661FE">
      <w:pPr>
        <w:pStyle w:val="Variableexplanation"/>
        <w:tabs>
          <w:tab w:val="clear" w:pos="1134"/>
          <w:tab w:val="clear" w:pos="1418"/>
          <w:tab w:val="clear" w:pos="1701"/>
        </w:tabs>
        <w:spacing w:line="240" w:lineRule="auto"/>
        <w:rPr>
          <w:rFonts w:ascii="Arial" w:hAnsi="Arial"/>
          <w:sz w:val="22"/>
        </w:rPr>
      </w:pPr>
    </w:p>
    <w:p w14:paraId="67A498EA" w14:textId="77777777" w:rsidR="006661FE" w:rsidRPr="003B14C2" w:rsidRDefault="006661FE" w:rsidP="006661FE">
      <w:pPr>
        <w:ind w:left="720" w:firstLine="720"/>
        <w:jc w:val="both"/>
        <w:rPr>
          <w:rFonts w:ascii="Arial" w:hAnsi="Arial"/>
          <w:sz w:val="22"/>
          <w:lang w:val="de-DE"/>
        </w:rPr>
      </w:pPr>
      <w:r w:rsidRPr="003B14C2">
        <w:rPr>
          <w:rFonts w:ascii="Arial" w:hAnsi="Arial"/>
          <w:sz w:val="22"/>
          <w:lang w:val="de-DE"/>
        </w:rPr>
        <w:t>p/kWh Tariff = (</w:t>
      </w:r>
      <w:r w:rsidRPr="003B14C2">
        <w:rPr>
          <w:rFonts w:ascii="Arial" w:hAnsi="Arial"/>
          <w:sz w:val="22"/>
          <w:u w:val="single"/>
          <w:lang w:val="de-DE"/>
        </w:rPr>
        <w:t>NHHD</w:t>
      </w:r>
      <w:r w:rsidRPr="003B14C2">
        <w:rPr>
          <w:rFonts w:ascii="Arial" w:hAnsi="Arial"/>
          <w:sz w:val="22"/>
          <w:szCs w:val="22"/>
          <w:u w:val="single"/>
          <w:vertAlign w:val="subscript"/>
          <w:lang w:val="de-DE"/>
        </w:rPr>
        <w:t>F</w:t>
      </w:r>
      <w:r w:rsidRPr="003B14C2">
        <w:rPr>
          <w:rFonts w:ascii="Arial" w:hAnsi="Arial"/>
          <w:sz w:val="22"/>
          <w:u w:val="single"/>
          <w:lang w:val="de-DE"/>
        </w:rPr>
        <w:t xml:space="preserve"> * £/kW Tariff</w:t>
      </w:r>
      <w:r>
        <w:rPr>
          <w:rFonts w:ascii="Arial" w:hAnsi="Arial"/>
          <w:sz w:val="22"/>
          <w:u w:val="single"/>
          <w:lang w:val="de-DE"/>
        </w:rPr>
        <w:t xml:space="preserve"> - FL</w:t>
      </w:r>
      <w:r w:rsidRPr="0006159F">
        <w:rPr>
          <w:rFonts w:ascii="Arial" w:hAnsi="Arial"/>
          <w:sz w:val="22"/>
          <w:vertAlign w:val="subscript"/>
          <w:lang w:val="de-DE"/>
        </w:rPr>
        <w:t>G</w:t>
      </w:r>
      <w:r w:rsidRPr="003B14C2">
        <w:rPr>
          <w:rFonts w:ascii="Arial" w:hAnsi="Arial"/>
          <w:sz w:val="22"/>
          <w:u w:val="single"/>
          <w:lang w:val="de-DE"/>
        </w:rPr>
        <w:t>)</w:t>
      </w:r>
      <w:r w:rsidRPr="003B14C2">
        <w:rPr>
          <w:rFonts w:ascii="Arial" w:hAnsi="Arial"/>
          <w:sz w:val="22"/>
          <w:lang w:val="de-DE"/>
        </w:rPr>
        <w:t xml:space="preserve"> *100</w:t>
      </w:r>
    </w:p>
    <w:p w14:paraId="308B3BE0" w14:textId="77777777" w:rsidR="006661FE" w:rsidRPr="003B14C2" w:rsidRDefault="006661FE" w:rsidP="006661FE">
      <w:pPr>
        <w:jc w:val="both"/>
        <w:rPr>
          <w:rFonts w:ascii="Arial" w:hAnsi="Arial"/>
          <w:sz w:val="22"/>
          <w:vertAlign w:val="subscript"/>
        </w:rPr>
      </w:pP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rPr>
        <w:t>NHHC</w:t>
      </w:r>
      <w:r w:rsidRPr="003B14C2">
        <w:rPr>
          <w:rFonts w:ascii="Arial" w:hAnsi="Arial"/>
          <w:sz w:val="22"/>
          <w:vertAlign w:val="subscript"/>
        </w:rPr>
        <w:t>G</w:t>
      </w:r>
    </w:p>
    <w:p w14:paraId="6884C54F" w14:textId="77777777" w:rsidR="006661FE" w:rsidRDefault="006661FE" w:rsidP="006661FE">
      <w:pPr>
        <w:pStyle w:val="Variableexplanation"/>
        <w:tabs>
          <w:tab w:val="clear" w:pos="1134"/>
          <w:tab w:val="clear" w:pos="1418"/>
          <w:tab w:val="clear" w:pos="1701"/>
        </w:tabs>
        <w:spacing w:line="240" w:lineRule="auto"/>
        <w:rPr>
          <w:rFonts w:ascii="Arial" w:hAnsi="Arial"/>
          <w:sz w:val="22"/>
          <w:vertAlign w:val="subscript"/>
        </w:rPr>
      </w:pPr>
    </w:p>
    <w:p w14:paraId="489245BC" w14:textId="77777777" w:rsidR="006661FE" w:rsidRDefault="006661FE" w:rsidP="006661FE">
      <w:pPr>
        <w:ind w:left="720" w:firstLine="720"/>
        <w:jc w:val="both"/>
        <w:rPr>
          <w:rFonts w:ascii="Arial" w:hAnsi="Arial"/>
          <w:sz w:val="22"/>
        </w:rPr>
      </w:pPr>
      <w:r>
        <w:rPr>
          <w:rFonts w:ascii="Arial" w:hAnsi="Arial"/>
          <w:sz w:val="22"/>
        </w:rPr>
        <w:t>Where:</w:t>
      </w:r>
    </w:p>
    <w:p w14:paraId="2E8A1590" w14:textId="77777777" w:rsidR="006661FE" w:rsidRDefault="006661FE" w:rsidP="006661FE">
      <w:pPr>
        <w:ind w:left="720"/>
        <w:jc w:val="both"/>
        <w:rPr>
          <w:rFonts w:ascii="Arial" w:hAnsi="Arial"/>
          <w:sz w:val="22"/>
        </w:rPr>
      </w:pPr>
    </w:p>
    <w:p w14:paraId="026A0E1B" w14:textId="77777777" w:rsidR="006661FE" w:rsidRDefault="006661FE" w:rsidP="006661FE">
      <w:pPr>
        <w:ind w:left="1440" w:hanging="720"/>
        <w:jc w:val="both"/>
        <w:rPr>
          <w:rFonts w:ascii="Arial" w:hAnsi="Arial"/>
          <w:sz w:val="22"/>
        </w:rPr>
      </w:pPr>
      <w:r>
        <w:rPr>
          <w:rFonts w:ascii="Arial" w:hAnsi="Arial"/>
          <w:sz w:val="22"/>
        </w:rPr>
        <w:tab/>
      </w:r>
      <w:r>
        <w:rPr>
          <w:rFonts w:ascii="Arial" w:hAnsi="Arial"/>
          <w:b/>
          <w:sz w:val="22"/>
        </w:rPr>
        <w:t>£/kW Tariff</w:t>
      </w:r>
      <w:r>
        <w:rPr>
          <w:rFonts w:ascii="Arial" w:hAnsi="Arial"/>
          <w:sz w:val="22"/>
        </w:rPr>
        <w:t xml:space="preserve"> = The £/kW Effective </w:t>
      </w:r>
      <w:r w:rsidR="00010EB2">
        <w:rPr>
          <w:rFonts w:ascii="Arial" w:hAnsi="Arial"/>
          <w:sz w:val="22"/>
        </w:rPr>
        <w:t xml:space="preserve">HH </w:t>
      </w:r>
      <w:r>
        <w:rPr>
          <w:rFonts w:ascii="Arial" w:hAnsi="Arial"/>
          <w:sz w:val="22"/>
        </w:rPr>
        <w:t>Demand</w:t>
      </w:r>
      <w:r w:rsidR="00010EB2">
        <w:rPr>
          <w:rFonts w:ascii="Arial" w:hAnsi="Arial"/>
          <w:sz w:val="22"/>
        </w:rPr>
        <w:t xml:space="preserve"> Locational</w:t>
      </w:r>
      <w:r>
        <w:rPr>
          <w:rFonts w:ascii="Arial" w:hAnsi="Arial"/>
          <w:sz w:val="22"/>
        </w:rPr>
        <w:t xml:space="preserve"> Tariff (£/kW), as calculated previously</w:t>
      </w:r>
      <w:r>
        <w:rPr>
          <w:rFonts w:ascii="Arial" w:hAnsi="Arial"/>
          <w:b/>
          <w:sz w:val="22"/>
        </w:rPr>
        <w:t>,</w:t>
      </w:r>
      <w:r>
        <w:rPr>
          <w:rFonts w:ascii="Arial" w:hAnsi="Arial"/>
          <w:b/>
          <w:i/>
          <w:sz w:val="22"/>
        </w:rPr>
        <w:t xml:space="preserve"> </w:t>
      </w:r>
      <w:r>
        <w:rPr>
          <w:rFonts w:ascii="Arial" w:hAnsi="Arial"/>
          <w:sz w:val="22"/>
        </w:rPr>
        <w:t>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w:t>
      </w:r>
    </w:p>
    <w:p w14:paraId="39ABDEA7" w14:textId="77777777" w:rsidR="006661FE" w:rsidRDefault="006661FE" w:rsidP="006661FE">
      <w:pPr>
        <w:ind w:left="1440" w:hanging="720"/>
        <w:jc w:val="both"/>
        <w:rPr>
          <w:rFonts w:ascii="Arial" w:hAnsi="Arial"/>
          <w:sz w:val="22"/>
        </w:rPr>
      </w:pPr>
      <w:r>
        <w:rPr>
          <w:rFonts w:ascii="Arial" w:hAnsi="Arial"/>
          <w:sz w:val="22"/>
        </w:rPr>
        <w:tab/>
      </w:r>
    </w:p>
    <w:p w14:paraId="11897308" w14:textId="77777777" w:rsidR="006661FE" w:rsidRDefault="006661FE" w:rsidP="006661FE">
      <w:pPr>
        <w:ind w:left="1440"/>
        <w:jc w:val="both"/>
        <w:rPr>
          <w:rFonts w:ascii="Arial" w:hAnsi="Arial"/>
          <w:sz w:val="22"/>
        </w:rPr>
      </w:pPr>
      <w:r>
        <w:rPr>
          <w:rFonts w:ascii="Arial" w:hAnsi="Arial"/>
          <w:b/>
          <w:sz w:val="22"/>
        </w:rPr>
        <w:t>NHHD</w:t>
      </w:r>
      <w:r>
        <w:rPr>
          <w:rFonts w:ascii="Arial" w:hAnsi="Arial"/>
          <w:b/>
          <w:sz w:val="22"/>
          <w:vertAlign w:val="subscript"/>
        </w:rPr>
        <w:t>F</w:t>
      </w:r>
      <w:r>
        <w:rPr>
          <w:rFonts w:ascii="Arial" w:hAnsi="Arial"/>
          <w:sz w:val="22"/>
          <w:vertAlign w:val="subscript"/>
        </w:rPr>
        <w:t xml:space="preserve">  </w:t>
      </w:r>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Suppliers’ non-half-hourly metered Triad</w:t>
      </w:r>
      <w:r>
        <w:rPr>
          <w:rFonts w:ascii="Arial" w:hAnsi="Arial"/>
          <w:sz w:val="22"/>
        </w:rPr>
        <w:fldChar w:fldCharType="begin"/>
      </w:r>
      <w:r>
        <w:rPr>
          <w:rFonts w:ascii="Arial" w:hAnsi="Arial"/>
          <w:sz w:val="22"/>
        </w:rPr>
        <w:instrText xml:space="preserve"> XE "Triad" </w:instrText>
      </w:r>
      <w:r>
        <w:rPr>
          <w:rFonts w:ascii="Arial" w:hAnsi="Arial"/>
          <w:sz w:val="22"/>
        </w:rPr>
        <w:fldChar w:fldCharType="end"/>
      </w:r>
      <w:r>
        <w:rPr>
          <w:rFonts w:ascii="Arial" w:hAnsi="Arial"/>
          <w:sz w:val="22"/>
        </w:rPr>
        <w:t xml:space="preserve"> Demand (kW) 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 The forecast is based on historical data.</w:t>
      </w:r>
    </w:p>
    <w:p w14:paraId="610EB386" w14:textId="77777777" w:rsidR="006661FE" w:rsidRDefault="006661FE" w:rsidP="006661FE">
      <w:pPr>
        <w:ind w:left="1440"/>
        <w:jc w:val="both"/>
        <w:rPr>
          <w:rFonts w:ascii="Arial" w:hAnsi="Arial"/>
          <w:sz w:val="22"/>
        </w:rPr>
      </w:pPr>
    </w:p>
    <w:p w14:paraId="0C0A0FAC" w14:textId="77777777" w:rsidR="006661FE" w:rsidRDefault="006661FE" w:rsidP="006661FE">
      <w:pPr>
        <w:ind w:left="1440"/>
        <w:jc w:val="both"/>
        <w:rPr>
          <w:rFonts w:ascii="Arial" w:hAnsi="Arial"/>
          <w:sz w:val="22"/>
        </w:rPr>
      </w:pPr>
      <w:r>
        <w:rPr>
          <w:rFonts w:ascii="Arial" w:hAnsi="Arial"/>
          <w:b/>
          <w:sz w:val="22"/>
        </w:rPr>
        <w:t>FL</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 Forecast Liability incurred for the GSP Group concerned.</w:t>
      </w:r>
    </w:p>
    <w:p w14:paraId="7907F3DA" w14:textId="77777777" w:rsidR="006661FE" w:rsidRDefault="006661FE" w:rsidP="006661FE">
      <w:pPr>
        <w:ind w:left="1440"/>
        <w:jc w:val="both"/>
        <w:rPr>
          <w:rFonts w:ascii="Arial" w:hAnsi="Arial"/>
          <w:sz w:val="22"/>
        </w:rPr>
      </w:pPr>
    </w:p>
    <w:p w14:paraId="4122DF24" w14:textId="77777777" w:rsidR="006661FE" w:rsidRDefault="006661FE" w:rsidP="006661FE">
      <w:pPr>
        <w:ind w:left="1440"/>
        <w:jc w:val="both"/>
        <w:rPr>
          <w:rFonts w:ascii="Arial" w:hAnsi="Arial"/>
          <w:sz w:val="22"/>
        </w:rPr>
      </w:pPr>
      <w:r>
        <w:rPr>
          <w:rFonts w:ascii="Arial" w:hAnsi="Arial"/>
          <w:b/>
          <w:sz w:val="22"/>
        </w:rPr>
        <w:t>NHHC</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non-half-hourly metered total energy consumption (kWh) for the period 16:00 hrs to 19:00hrs inclusive (i.e. settlement periods 33 to 38) inclusive over the period the tariff is applicable for the GSP Group concerned.</w:t>
      </w:r>
    </w:p>
    <w:p w14:paraId="71D7461C" w14:textId="77777777" w:rsidR="006661FE" w:rsidRDefault="006661FE" w:rsidP="006661FE">
      <w:pPr>
        <w:jc w:val="both"/>
        <w:rPr>
          <w:rFonts w:ascii="Arial" w:hAnsi="Arial"/>
          <w:b/>
          <w:sz w:val="22"/>
        </w:rPr>
      </w:pPr>
    </w:p>
    <w:p w14:paraId="6AA99ECC" w14:textId="77777777" w:rsidR="006661FE" w:rsidRDefault="006661FE" w:rsidP="006661FE">
      <w:pPr>
        <w:pStyle w:val="Heading2"/>
      </w:pPr>
      <w:bookmarkStart w:id="223" w:name="_Toc274049696"/>
      <w:r>
        <w:t>Short Term Transmission Entry Capacity (STTEC) Tariff</w:t>
      </w:r>
      <w:bookmarkEnd w:id="223"/>
    </w:p>
    <w:p w14:paraId="083DF76B" w14:textId="77777777" w:rsidR="006661FE" w:rsidRDefault="006661FE" w:rsidP="006661FE">
      <w:pPr>
        <w:jc w:val="both"/>
        <w:rPr>
          <w:rFonts w:ascii="Arial" w:hAnsi="Arial"/>
          <w:b/>
          <w:sz w:val="22"/>
        </w:rPr>
      </w:pPr>
    </w:p>
    <w:p w14:paraId="4C496849" w14:textId="77777777" w:rsidR="006661FE" w:rsidRDefault="006661FE" w:rsidP="006661FE">
      <w:pPr>
        <w:pStyle w:val="1"/>
        <w:ind w:left="1429" w:hanging="720"/>
        <w:jc w:val="both"/>
      </w:pPr>
      <w:r>
        <w:t xml:space="preserve">14.16.3 The Short Term Transmission Entry Capacity (STTEC) tariff for positive zones is derived from the </w:t>
      </w:r>
      <w:r w:rsidR="00B56030">
        <w:t>Effective Tariff (ET</w:t>
      </w:r>
      <w:r w:rsidR="00B56030" w:rsidRPr="00991119">
        <w:rPr>
          <w:vertAlign w:val="subscript"/>
        </w:rPr>
        <w:t>Gi</w:t>
      </w:r>
      <w:r w:rsidR="00B56030">
        <w:t xml:space="preserve">) </w:t>
      </w:r>
      <w:r>
        <w:t xml:space="preserve"> annual TNUoS £/kW </w:t>
      </w:r>
      <w:r w:rsidRPr="001646AB">
        <w:t>tariff</w:t>
      </w:r>
      <w:r w:rsidR="00B56030" w:rsidRPr="001646AB">
        <w:t xml:space="preserve">s </w:t>
      </w:r>
      <w:r w:rsidR="00B56030" w:rsidRPr="009B0384">
        <w:t>(14.15.1</w:t>
      </w:r>
      <w:r w:rsidR="00E71EB2">
        <w:t>38</w:t>
      </w:r>
      <w:r w:rsidR="00B56030" w:rsidRPr="009B0384">
        <w:t>)</w:t>
      </w:r>
      <w:r w:rsidRPr="009B0384">
        <w:t>.</w:t>
      </w:r>
      <w:r>
        <w:t xml:space="preserve">  If multiple set of tariffs are applicable within a single </w:t>
      </w:r>
      <w:r w:rsidR="00A3322B" w:rsidRPr="00A3322B">
        <w:rPr>
          <w:b/>
        </w:rPr>
        <w:t>Financial Year</w:t>
      </w:r>
      <w:r>
        <w:t xml:space="preserve">, the Final Tariff used in the STTEC calculation will be prorated in an identical manner to that used when calculating a generators annual liability.  </w:t>
      </w:r>
      <w:r>
        <w:rPr>
          <w:rFonts w:cs="Arial"/>
          <w:szCs w:val="22"/>
        </w:rPr>
        <w:t xml:space="preserve">The periods over which the tariff would be prorated would be identical to the periods used when calculating the wider tariff (i.e. over the whole </w:t>
      </w:r>
      <w:r w:rsidR="00A3322B" w:rsidRPr="00A3322B">
        <w:rPr>
          <w:rFonts w:cs="Arial"/>
          <w:b/>
          <w:szCs w:val="22"/>
        </w:rPr>
        <w:t>Financial Year</w:t>
      </w:r>
      <w:r>
        <w:rPr>
          <w:rFonts w:cs="Arial"/>
          <w:szCs w:val="22"/>
        </w:rPr>
        <w:t xml:space="preserve">, not just the period that the STTEC is applicable for).  </w:t>
      </w:r>
      <w:r>
        <w:t>STTECs will not be reconciled following a mid year charge change.  The premium associated with the flexible product is associated with the analysis that 90% of the annual charge is linked to the system peak. The system peak is likely to occur in the period of November to February inclusive (120 days, irrespective of leap years). The calculation for positive generation zones is as follows:</w:t>
      </w:r>
    </w:p>
    <w:p w14:paraId="37329D00" w14:textId="77777777" w:rsidR="006661FE" w:rsidRDefault="006661FE" w:rsidP="006661FE">
      <w:pPr>
        <w:jc w:val="both"/>
      </w:pPr>
    </w:p>
    <w:p w14:paraId="2BBDD2BB" w14:textId="51FA6C36" w:rsidR="006661FE" w:rsidRDefault="008A41B4" w:rsidP="006661FE">
      <w:pPr>
        <w:ind w:left="709" w:firstLine="720"/>
        <w:jc w:val="both"/>
        <w:rPr>
          <w:sz w:val="22"/>
        </w:rPr>
      </w:pPr>
      <w:r>
        <w:rPr>
          <w:rFonts w:ascii="Arial" w:hAnsi="Arial"/>
          <w:noProof/>
          <w:position w:val="-24"/>
          <w:sz w:val="22"/>
        </w:rPr>
        <w:drawing>
          <wp:inline distT="0" distB="0" distL="0" distR="0" wp14:anchorId="007E047E" wp14:editId="4C075FFE">
            <wp:extent cx="2743200" cy="403225"/>
            <wp:effectExtent l="0" t="0" r="0"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2743200" cy="403225"/>
                    </a:xfrm>
                    <a:prstGeom prst="rect">
                      <a:avLst/>
                    </a:prstGeom>
                    <a:noFill/>
                    <a:ln>
                      <a:noFill/>
                    </a:ln>
                  </pic:spPr>
                </pic:pic>
              </a:graphicData>
            </a:graphic>
          </wp:inline>
        </w:drawing>
      </w:r>
      <w:r w:rsidR="006661FE">
        <w:rPr>
          <w:sz w:val="22"/>
        </w:rPr>
        <w:t xml:space="preserve">  </w:t>
      </w:r>
      <w:r w:rsidR="006661FE">
        <w:rPr>
          <w:rFonts w:ascii="Arial" w:hAnsi="Arial"/>
          <w:sz w:val="22"/>
        </w:rPr>
        <w:t>STTEC tariff   (£/kW/period)</w:t>
      </w:r>
      <w:r w:rsidR="006661FE">
        <w:rPr>
          <w:sz w:val="22"/>
        </w:rPr>
        <w:t xml:space="preserve">           </w:t>
      </w:r>
    </w:p>
    <w:p w14:paraId="2C4A1F95" w14:textId="77777777" w:rsidR="006661FE" w:rsidRDefault="006661FE" w:rsidP="006661FE">
      <w:pPr>
        <w:ind w:left="709"/>
        <w:jc w:val="both"/>
      </w:pPr>
    </w:p>
    <w:p w14:paraId="32AA7431" w14:textId="77777777" w:rsidR="006661FE" w:rsidRDefault="006661FE" w:rsidP="006661FE">
      <w:pPr>
        <w:pStyle w:val="Header"/>
        <w:ind w:left="1287" w:hanging="567"/>
      </w:pPr>
      <w:r>
        <w:tab/>
        <w:t>Where:</w:t>
      </w:r>
    </w:p>
    <w:p w14:paraId="50384634"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FT</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Final annual 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p>
    <w:p w14:paraId="19EA20E5"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Gi</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Generation zone</w:t>
      </w:r>
    </w:p>
    <w:p w14:paraId="45FCA92A"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STTEC Period</w:t>
      </w:r>
      <w:r>
        <w:rPr>
          <w:rFonts w:ascii="Arial" w:hAnsi="Arial"/>
          <w:sz w:val="22"/>
        </w:rPr>
        <w:tab/>
        <w:t>=</w:t>
      </w:r>
      <w:r>
        <w:rPr>
          <w:rFonts w:ascii="Arial" w:hAnsi="Arial"/>
          <w:sz w:val="22"/>
        </w:rPr>
        <w:tab/>
        <w:t>A period applied for in days as defined in the CUSC</w:t>
      </w:r>
    </w:p>
    <w:p w14:paraId="08F27E09" w14:textId="77777777" w:rsidR="006661FE" w:rsidRDefault="006661FE" w:rsidP="006661FE">
      <w:pPr>
        <w:pStyle w:val="Variableexplanation"/>
        <w:ind w:left="567"/>
        <w:rPr>
          <w:rFonts w:ascii="Arial" w:hAnsi="Arial"/>
          <w:sz w:val="22"/>
        </w:rPr>
      </w:pPr>
      <w:r>
        <w:rPr>
          <w:rFonts w:ascii="Arial" w:hAnsi="Arial"/>
          <w:sz w:val="22"/>
        </w:rPr>
        <w:br/>
      </w:r>
    </w:p>
    <w:p w14:paraId="59D9E793" w14:textId="77777777" w:rsidR="006661FE" w:rsidRDefault="006661FE" w:rsidP="006661FE">
      <w:pPr>
        <w:pStyle w:val="Variableexplanation"/>
        <w:spacing w:line="240" w:lineRule="auto"/>
        <w:ind w:left="1429" w:hanging="720"/>
        <w:rPr>
          <w:rFonts w:ascii="Arial" w:hAnsi="Arial"/>
          <w:sz w:val="22"/>
        </w:rPr>
      </w:pPr>
      <w:r>
        <w:rPr>
          <w:rFonts w:ascii="Arial" w:hAnsi="Arial"/>
          <w:sz w:val="22"/>
        </w:rPr>
        <w:t xml:space="preserve">14.16.4 For the avoidance of doubt, the charge calculated under 14.16.3 above will represent each single period application for STTEC. Requests for multiple </w:t>
      </w:r>
      <w:r w:rsidR="0091576C">
        <w:rPr>
          <w:rFonts w:ascii="Arial" w:hAnsi="Arial"/>
          <w:sz w:val="22"/>
        </w:rPr>
        <w:t>/</w:t>
      </w:r>
      <w:r>
        <w:rPr>
          <w:rFonts w:ascii="Arial" w:hAnsi="Arial"/>
          <w:sz w:val="22"/>
        </w:rPr>
        <w:t>STTEC periods will result in each STTEC period being calculated and invoiced separately.</w:t>
      </w:r>
      <w:r>
        <w:rPr>
          <w:rFonts w:ascii="Arial" w:hAnsi="Arial"/>
          <w:sz w:val="22"/>
        </w:rPr>
        <w:fldChar w:fldCharType="begin"/>
      </w:r>
      <w:r>
        <w:rPr>
          <w:rFonts w:ascii="Arial" w:hAnsi="Arial"/>
        </w:rPr>
        <w:instrText xml:space="preserve"> XE "TNUoS" </w:instrText>
      </w:r>
      <w:r>
        <w:rPr>
          <w:rFonts w:ascii="Arial" w:hAnsi="Arial"/>
          <w:sz w:val="22"/>
        </w:rPr>
        <w:fldChar w:fldCharType="end"/>
      </w:r>
    </w:p>
    <w:p w14:paraId="1795D71C" w14:textId="77777777" w:rsidR="006661FE" w:rsidRDefault="006661FE" w:rsidP="006661FE">
      <w:pPr>
        <w:jc w:val="both"/>
      </w:pPr>
    </w:p>
    <w:p w14:paraId="6A6A0571" w14:textId="77777777" w:rsidR="006661FE" w:rsidRDefault="006661FE" w:rsidP="006661FE">
      <w:pPr>
        <w:pStyle w:val="1"/>
        <w:ind w:left="1429" w:hanging="720"/>
        <w:jc w:val="both"/>
      </w:pPr>
      <w:r>
        <w:t xml:space="preserve">14.16.5 The STTEC tariff for generators with negative final tariffs is set to zero to prevent Users receiving greater than 100% of the annual TNUoS payment that would have been received for that capacity under a firm TEC. </w:t>
      </w:r>
    </w:p>
    <w:p w14:paraId="005FA9B4" w14:textId="77777777" w:rsidR="006661FE" w:rsidRDefault="006661FE" w:rsidP="006661FE">
      <w:pPr>
        <w:ind w:left="720"/>
        <w:jc w:val="both"/>
        <w:rPr>
          <w:rFonts w:ascii="Arial" w:hAnsi="Arial"/>
        </w:rPr>
      </w:pPr>
    </w:p>
    <w:p w14:paraId="70FE1636" w14:textId="77777777" w:rsidR="006661FE" w:rsidRPr="00DC7159" w:rsidRDefault="006661FE" w:rsidP="006661FE">
      <w:pPr>
        <w:pStyle w:val="Heading2"/>
      </w:pPr>
      <w:bookmarkStart w:id="224" w:name="_Toc274049697"/>
      <w:r w:rsidRPr="00DC7159">
        <w:t>Limited Duration Transmission Entry Capacity (LDTEC) Tariffs</w:t>
      </w:r>
      <w:bookmarkEnd w:id="224"/>
    </w:p>
    <w:p w14:paraId="5EA6FBD2" w14:textId="77777777" w:rsidR="006661FE" w:rsidRDefault="006661FE" w:rsidP="006661FE">
      <w:pPr>
        <w:pStyle w:val="1"/>
        <w:ind w:left="720" w:hanging="720"/>
        <w:jc w:val="both"/>
      </w:pPr>
    </w:p>
    <w:p w14:paraId="47178639" w14:textId="77777777" w:rsidR="006661FE" w:rsidRPr="0074131D" w:rsidRDefault="006661FE" w:rsidP="006661FE">
      <w:pPr>
        <w:pStyle w:val="1"/>
        <w:ind w:left="1440" w:hanging="720"/>
        <w:jc w:val="both"/>
        <w:rPr>
          <w:szCs w:val="22"/>
        </w:rPr>
      </w:pPr>
      <w:r>
        <w:rPr>
          <w:szCs w:val="22"/>
        </w:rPr>
        <w:t xml:space="preserve">14.16.6 </w:t>
      </w:r>
      <w:r w:rsidRPr="0074131D">
        <w:rPr>
          <w:szCs w:val="22"/>
        </w:rPr>
        <w:t>The Limited Duration Transmission Entry Capacity (</w:t>
      </w:r>
      <w:r>
        <w:rPr>
          <w:szCs w:val="22"/>
        </w:rPr>
        <w:t>LD</w:t>
      </w:r>
      <w:r w:rsidRPr="0074131D">
        <w:rPr>
          <w:szCs w:val="22"/>
        </w:rPr>
        <w:t xml:space="preserve">TEC) tariff for positive zones is derived from the equivalent zonal STTEC tariff for </w:t>
      </w:r>
      <w:r>
        <w:rPr>
          <w:szCs w:val="22"/>
        </w:rPr>
        <w:t xml:space="preserve">up to </w:t>
      </w:r>
      <w:r w:rsidRPr="0074131D">
        <w:rPr>
          <w:szCs w:val="22"/>
        </w:rPr>
        <w:t xml:space="preserve">the initial 17 weeks of LDTEC in a given </w:t>
      </w:r>
      <w:r w:rsidR="00A3322B" w:rsidRPr="00A3322B">
        <w:rPr>
          <w:b/>
          <w:szCs w:val="22"/>
        </w:rPr>
        <w:t>Financial Year</w:t>
      </w:r>
      <w:r>
        <w:rPr>
          <w:szCs w:val="22"/>
        </w:rPr>
        <w:t xml:space="preserve"> </w:t>
      </w:r>
      <w:r w:rsidRPr="0074131D">
        <w:rPr>
          <w:szCs w:val="22"/>
        </w:rPr>
        <w:t xml:space="preserve">(whether consecutive or not).  For the remaining weeks of the year, </w:t>
      </w:r>
      <w:r>
        <w:rPr>
          <w:szCs w:val="22"/>
        </w:rPr>
        <w:t xml:space="preserve">the </w:t>
      </w:r>
      <w:r w:rsidRPr="0074131D">
        <w:rPr>
          <w:szCs w:val="22"/>
        </w:rPr>
        <w:t xml:space="preserve">LDTEC tariff </w:t>
      </w:r>
      <w:r>
        <w:rPr>
          <w:szCs w:val="22"/>
        </w:rPr>
        <w:t>is</w:t>
      </w:r>
      <w:r w:rsidRPr="0074131D">
        <w:rPr>
          <w:szCs w:val="22"/>
        </w:rPr>
        <w:t xml:space="preserve"> set to collect the balance of the annual TNUoS liability </w:t>
      </w:r>
      <w:r>
        <w:rPr>
          <w:szCs w:val="22"/>
        </w:rPr>
        <w:t xml:space="preserve">over the </w:t>
      </w:r>
      <w:r w:rsidRPr="0074131D">
        <w:rPr>
          <w:szCs w:val="22"/>
        </w:rPr>
        <w:t xml:space="preserve">maximum </w:t>
      </w:r>
      <w:r>
        <w:rPr>
          <w:szCs w:val="22"/>
        </w:rPr>
        <w:t xml:space="preserve">duration of LDTEC that can be granted in a single application.  </w:t>
      </w:r>
      <w:r>
        <w:t xml:space="preserve">If multiple set of tariffs are applicable within a single </w:t>
      </w:r>
      <w:r w:rsidR="00A3322B" w:rsidRPr="00A3322B">
        <w:rPr>
          <w:b/>
        </w:rPr>
        <w:t>Financial Year</w:t>
      </w:r>
      <w:r>
        <w:t xml:space="preserve">, the Final Tariff used in the LDTEC calculation will be prorated in an identical manner to that used when calculating a generators annual liability.  </w:t>
      </w:r>
      <w:r>
        <w:rPr>
          <w:rFonts w:cs="Arial"/>
          <w:szCs w:val="22"/>
        </w:rPr>
        <w:t xml:space="preserve">The periods over which the tariff would be prorated would be identical to the periods used when calculating the wider tariff (ie over the whole </w:t>
      </w:r>
      <w:r w:rsidR="00A3322B" w:rsidRPr="00A3322B">
        <w:rPr>
          <w:rFonts w:cs="Arial"/>
          <w:b/>
          <w:szCs w:val="22"/>
        </w:rPr>
        <w:t>Financial Year</w:t>
      </w:r>
      <w:r>
        <w:rPr>
          <w:rFonts w:cs="Arial"/>
          <w:szCs w:val="22"/>
        </w:rPr>
        <w:t>, not just the period that the STTEC is applicable for).  LD</w:t>
      </w:r>
      <w:r>
        <w:t>TECs will not be reconciled following a mid year charge change</w:t>
      </w:r>
      <w:r w:rsidRPr="0074131D">
        <w:rPr>
          <w:szCs w:val="22"/>
        </w:rPr>
        <w:t>:</w:t>
      </w:r>
    </w:p>
    <w:p w14:paraId="6C8517DD" w14:textId="77777777" w:rsidR="006661FE" w:rsidRPr="0074131D" w:rsidRDefault="006661FE" w:rsidP="006661FE">
      <w:pPr>
        <w:rPr>
          <w:sz w:val="22"/>
          <w:szCs w:val="22"/>
        </w:rPr>
      </w:pPr>
    </w:p>
    <w:p w14:paraId="48F16D59"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Initial 17 weeks (high rate):</w:t>
      </w:r>
    </w:p>
    <w:p w14:paraId="70FCD71B" w14:textId="77777777" w:rsidR="006661FE" w:rsidRPr="0074131D" w:rsidRDefault="006661FE" w:rsidP="006661FE">
      <w:pPr>
        <w:ind w:left="720" w:firstLine="720"/>
        <w:rPr>
          <w:sz w:val="22"/>
          <w:szCs w:val="22"/>
          <w:u w:val="single"/>
        </w:rPr>
      </w:pPr>
    </w:p>
    <w:p w14:paraId="2ED5169A" w14:textId="5777A94A" w:rsidR="006661FE" w:rsidRPr="0074131D" w:rsidRDefault="008A41B4" w:rsidP="006661FE">
      <w:pPr>
        <w:ind w:left="1440"/>
        <w:rPr>
          <w:sz w:val="22"/>
          <w:szCs w:val="22"/>
        </w:rPr>
      </w:pPr>
      <w:r>
        <w:rPr>
          <w:noProof/>
          <w:position w:val="-22"/>
          <w:sz w:val="22"/>
          <w:szCs w:val="22"/>
        </w:rPr>
        <w:drawing>
          <wp:inline distT="0" distB="0" distL="0" distR="0" wp14:anchorId="7D7EFBE9" wp14:editId="20221B22">
            <wp:extent cx="2592070" cy="360045"/>
            <wp:effectExtent l="0" t="0" r="0"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2592070" cy="360045"/>
                    </a:xfrm>
                    <a:prstGeom prst="rect">
                      <a:avLst/>
                    </a:prstGeom>
                    <a:noFill/>
                    <a:ln>
                      <a:noFill/>
                    </a:ln>
                  </pic:spPr>
                </pic:pic>
              </a:graphicData>
            </a:graphic>
          </wp:inline>
        </w:drawing>
      </w:r>
    </w:p>
    <w:p w14:paraId="3FD0EC16" w14:textId="77777777" w:rsidR="006661FE" w:rsidRPr="0074131D" w:rsidRDefault="006661FE" w:rsidP="006661FE">
      <w:pPr>
        <w:ind w:left="720"/>
        <w:rPr>
          <w:sz w:val="22"/>
          <w:szCs w:val="22"/>
        </w:rPr>
      </w:pPr>
    </w:p>
    <w:p w14:paraId="4CFDCF2C"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Remaining weeks (low rate):</w:t>
      </w:r>
    </w:p>
    <w:p w14:paraId="4001BA41" w14:textId="77777777" w:rsidR="006661FE" w:rsidRPr="0074131D" w:rsidRDefault="006661FE" w:rsidP="006661FE">
      <w:pPr>
        <w:ind w:left="720" w:firstLine="720"/>
        <w:rPr>
          <w:sz w:val="22"/>
          <w:szCs w:val="22"/>
          <w:u w:val="single"/>
        </w:rPr>
      </w:pPr>
    </w:p>
    <w:p w14:paraId="1D531F57" w14:textId="1D1C6200" w:rsidR="006661FE" w:rsidRPr="0074131D" w:rsidRDefault="008A41B4" w:rsidP="006661FE">
      <w:pPr>
        <w:ind w:left="1440"/>
        <w:rPr>
          <w:sz w:val="22"/>
          <w:szCs w:val="22"/>
        </w:rPr>
      </w:pPr>
      <w:r>
        <w:rPr>
          <w:noProof/>
          <w:position w:val="-22"/>
          <w:sz w:val="22"/>
          <w:szCs w:val="22"/>
        </w:rPr>
        <w:drawing>
          <wp:inline distT="0" distB="0" distL="0" distR="0" wp14:anchorId="0B9304F2" wp14:editId="614E8A4C">
            <wp:extent cx="3319145" cy="360045"/>
            <wp:effectExtent l="0" t="0" r="0" b="0"/>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3319145" cy="360045"/>
                    </a:xfrm>
                    <a:prstGeom prst="rect">
                      <a:avLst/>
                    </a:prstGeom>
                    <a:noFill/>
                    <a:ln>
                      <a:noFill/>
                    </a:ln>
                  </pic:spPr>
                </pic:pic>
              </a:graphicData>
            </a:graphic>
          </wp:inline>
        </w:drawing>
      </w:r>
    </w:p>
    <w:p w14:paraId="18E60A46" w14:textId="77777777" w:rsidR="006661FE" w:rsidRPr="0074131D" w:rsidRDefault="006661FE" w:rsidP="006661FE">
      <w:pPr>
        <w:ind w:left="720"/>
        <w:rPr>
          <w:sz w:val="22"/>
          <w:szCs w:val="22"/>
        </w:rPr>
      </w:pPr>
    </w:p>
    <w:p w14:paraId="4C24E5B6" w14:textId="77777777" w:rsidR="006661FE" w:rsidRPr="0074131D" w:rsidRDefault="006661FE" w:rsidP="006661FE">
      <w:pPr>
        <w:ind w:left="720" w:firstLine="720"/>
        <w:rPr>
          <w:rFonts w:ascii="Arial" w:hAnsi="Arial" w:cs="Arial"/>
          <w:sz w:val="22"/>
          <w:szCs w:val="22"/>
        </w:rPr>
      </w:pPr>
      <w:r w:rsidRPr="0074131D">
        <w:rPr>
          <w:rFonts w:ascii="Arial" w:hAnsi="Arial" w:cs="Arial"/>
          <w:sz w:val="22"/>
          <w:szCs w:val="22"/>
        </w:rPr>
        <w:t>where</w:t>
      </w:r>
      <w:r w:rsidRPr="0074131D">
        <w:rPr>
          <w:rFonts w:ascii="Arial" w:hAnsi="Arial" w:cs="Arial"/>
          <w:sz w:val="22"/>
          <w:szCs w:val="22"/>
        </w:rPr>
        <w:tab/>
      </w:r>
      <w:r w:rsidRPr="0074131D">
        <w:rPr>
          <w:rFonts w:ascii="Arial" w:hAnsi="Arial" w:cs="Arial"/>
          <w:i/>
          <w:iCs/>
          <w:sz w:val="22"/>
          <w:szCs w:val="22"/>
        </w:rPr>
        <w:t>FT</w:t>
      </w:r>
      <w:r w:rsidRPr="0074131D">
        <w:rPr>
          <w:rFonts w:ascii="Arial" w:hAnsi="Arial" w:cs="Arial"/>
          <w:sz w:val="22"/>
          <w:szCs w:val="22"/>
        </w:rPr>
        <w:t xml:space="preserve"> is the final annual TNUoS tariff expressed in £/kW;</w:t>
      </w:r>
    </w:p>
    <w:p w14:paraId="3E8D5F7E" w14:textId="77777777" w:rsidR="006661FE" w:rsidRPr="0074131D" w:rsidRDefault="006661FE" w:rsidP="006661FE">
      <w:pPr>
        <w:ind w:left="2160"/>
        <w:rPr>
          <w:rFonts w:ascii="Arial" w:hAnsi="Arial" w:cs="Arial"/>
          <w:sz w:val="22"/>
          <w:szCs w:val="22"/>
        </w:rPr>
      </w:pPr>
      <w:r w:rsidRPr="0074131D">
        <w:rPr>
          <w:rFonts w:ascii="Arial" w:hAnsi="Arial" w:cs="Arial"/>
          <w:i/>
          <w:iCs/>
          <w:sz w:val="22"/>
          <w:szCs w:val="22"/>
        </w:rPr>
        <w:t>G</w:t>
      </w:r>
      <w:r w:rsidRPr="0074131D">
        <w:rPr>
          <w:rFonts w:ascii="Arial" w:hAnsi="Arial" w:cs="Arial"/>
          <w:i/>
          <w:iCs/>
          <w:sz w:val="22"/>
          <w:szCs w:val="22"/>
          <w:vertAlign w:val="subscript"/>
        </w:rPr>
        <w:t>i</w:t>
      </w:r>
      <w:r w:rsidRPr="0074131D">
        <w:rPr>
          <w:rFonts w:ascii="Arial" w:hAnsi="Arial" w:cs="Arial"/>
          <w:sz w:val="22"/>
          <w:szCs w:val="22"/>
        </w:rPr>
        <w:t xml:space="preserve"> is the generation TNUoS zone; and</w:t>
      </w:r>
    </w:p>
    <w:p w14:paraId="50953F96" w14:textId="77777777" w:rsidR="006661FE" w:rsidRPr="0074131D" w:rsidRDefault="006661FE" w:rsidP="006661FE">
      <w:pPr>
        <w:pStyle w:val="1"/>
        <w:ind w:left="2160"/>
        <w:rPr>
          <w:szCs w:val="22"/>
        </w:rPr>
      </w:pPr>
      <w:r w:rsidRPr="0074131D">
        <w:rPr>
          <w:i/>
          <w:iCs/>
          <w:szCs w:val="22"/>
        </w:rPr>
        <w:t xml:space="preserve">P </w:t>
      </w:r>
      <w:r w:rsidRPr="0074131D">
        <w:rPr>
          <w:szCs w:val="22"/>
        </w:rPr>
        <w:t xml:space="preserve">is the premium in % above the annual equivalent TNUoS charge as determined by </w:t>
      </w:r>
      <w:r w:rsidR="00E71EB2" w:rsidRPr="00E71EB2">
        <w:rPr>
          <w:b/>
          <w:szCs w:val="22"/>
        </w:rPr>
        <w:t>The Company</w:t>
      </w:r>
      <w:r w:rsidRPr="0074131D">
        <w:rPr>
          <w:szCs w:val="22"/>
        </w:rPr>
        <w:t>, which shall have the value 0.</w:t>
      </w:r>
    </w:p>
    <w:p w14:paraId="08B53D08" w14:textId="77777777" w:rsidR="006661FE" w:rsidRPr="0074131D" w:rsidRDefault="006661FE" w:rsidP="006661FE">
      <w:pPr>
        <w:pStyle w:val="Heading1"/>
        <w:rPr>
          <w:sz w:val="22"/>
          <w:szCs w:val="22"/>
        </w:rPr>
      </w:pPr>
    </w:p>
    <w:p w14:paraId="2BF2FFB9" w14:textId="77777777" w:rsidR="006661FE" w:rsidRPr="00DB0188" w:rsidRDefault="006661FE" w:rsidP="006661FE">
      <w:pPr>
        <w:pStyle w:val="1"/>
        <w:ind w:left="1440" w:hanging="720"/>
        <w:jc w:val="both"/>
        <w:rPr>
          <w:szCs w:val="22"/>
        </w:rPr>
      </w:pPr>
      <w:r>
        <w:rPr>
          <w:szCs w:val="22"/>
        </w:rPr>
        <w:t xml:space="preserve">14.16.7 </w:t>
      </w:r>
      <w:r w:rsidRPr="0074131D">
        <w:rPr>
          <w:szCs w:val="22"/>
        </w:rPr>
        <w:t xml:space="preserve">The LDTEC tariff for </w:t>
      </w:r>
      <w:r>
        <w:rPr>
          <w:szCs w:val="22"/>
        </w:rPr>
        <w:t>generators with negative final tariffs</w:t>
      </w:r>
      <w:r w:rsidRPr="0074131D">
        <w:rPr>
          <w:szCs w:val="22"/>
        </w:rPr>
        <w:t xml:space="preserve"> is set to zero to prevent </w:t>
      </w:r>
      <w:r>
        <w:rPr>
          <w:szCs w:val="22"/>
        </w:rPr>
        <w:t>U</w:t>
      </w:r>
      <w:r w:rsidRPr="0074131D">
        <w:rPr>
          <w:szCs w:val="22"/>
        </w:rPr>
        <w:t>sers receiving greater than 100% of the annual TNUoS payment that would have been received for that capacity under a firm TEC.</w:t>
      </w:r>
    </w:p>
    <w:p w14:paraId="24492F4E" w14:textId="77777777" w:rsidR="006661FE" w:rsidRDefault="006661FE" w:rsidP="006661FE">
      <w:pPr>
        <w:ind w:left="720"/>
        <w:jc w:val="both"/>
        <w:rPr>
          <w:rFonts w:ascii="Arial" w:hAnsi="Arial"/>
        </w:rPr>
      </w:pPr>
    </w:p>
    <w:p w14:paraId="26A887AC" w14:textId="77777777" w:rsidR="006661FE" w:rsidRDefault="006661FE" w:rsidP="006661FE">
      <w:pPr>
        <w:pStyle w:val="1"/>
        <w:ind w:left="1440" w:hanging="720"/>
        <w:jc w:val="both"/>
        <w:rPr>
          <w:sz w:val="20"/>
        </w:rPr>
      </w:pPr>
      <w:r>
        <w:t xml:space="preserve">14.16.8 The tariffs applicable for any particular year are detailed in </w:t>
      </w:r>
      <w:r w:rsidR="00E71EB2" w:rsidRPr="00E71EB2">
        <w:rPr>
          <w:b/>
        </w:rPr>
        <w:t>The Company</w:t>
      </w:r>
      <w:r w:rsidRPr="00CD5631">
        <w:rPr>
          <w:b/>
        </w:rPr>
        <w:t>'s</w:t>
      </w:r>
      <w:r>
        <w:t xml:space="preserve"> </w:t>
      </w:r>
      <w:r>
        <w:rPr>
          <w:b/>
        </w:rPr>
        <w:t>Statement of Use of System Charges</w:t>
      </w:r>
      <w:r>
        <w:rPr>
          <w:b/>
          <w:i/>
        </w:rPr>
        <w:t xml:space="preserve"> </w:t>
      </w:r>
      <w:r>
        <w:t xml:space="preserve">which is available from the </w:t>
      </w:r>
      <w:r>
        <w:rPr>
          <w:b/>
        </w:rPr>
        <w:t>Charging website.</w:t>
      </w:r>
      <w:r>
        <w:t xml:space="preserve">  Historical tariffs are also available on the </w:t>
      </w:r>
      <w:r>
        <w:rPr>
          <w:b/>
        </w:rPr>
        <w:t>Charging website.</w:t>
      </w:r>
    </w:p>
    <w:p w14:paraId="2A699E23" w14:textId="77777777" w:rsidR="006661FE" w:rsidRDefault="006661FE" w:rsidP="006661FE">
      <w:pPr>
        <w:pStyle w:val="Heading1"/>
      </w:pPr>
      <w:bookmarkStart w:id="225" w:name="_Toc32201084"/>
    </w:p>
    <w:p w14:paraId="30E47796" w14:textId="77777777" w:rsidR="006661FE" w:rsidRDefault="006661FE" w:rsidP="006661FE">
      <w:pPr>
        <w:pStyle w:val="1"/>
        <w:ind w:left="720" w:hanging="720"/>
      </w:pPr>
    </w:p>
    <w:p w14:paraId="47CC8B49" w14:textId="77777777" w:rsidR="006661FE" w:rsidRDefault="006661FE" w:rsidP="006661FE"/>
    <w:p w14:paraId="0D08488A" w14:textId="77777777" w:rsidR="006661FE" w:rsidRDefault="006661FE" w:rsidP="006661FE"/>
    <w:p w14:paraId="11D38185" w14:textId="77777777" w:rsidR="006661FE" w:rsidRDefault="006661FE" w:rsidP="006661FE">
      <w:pPr>
        <w:pStyle w:val="Heading1"/>
        <w:jc w:val="left"/>
        <w:rPr>
          <w:color w:val="008080"/>
          <w:sz w:val="24"/>
        </w:rPr>
      </w:pPr>
    </w:p>
    <w:p w14:paraId="7A1C854F" w14:textId="77777777" w:rsidR="006661FE" w:rsidRPr="00D54761" w:rsidRDefault="006661FE" w:rsidP="006661FE">
      <w:pPr>
        <w:pStyle w:val="Heading1"/>
        <w:jc w:val="left"/>
        <w:rPr>
          <w:color w:val="auto"/>
          <w:sz w:val="28"/>
          <w:szCs w:val="28"/>
        </w:rPr>
      </w:pPr>
      <w:r>
        <w:br w:type="page"/>
      </w:r>
      <w:bookmarkStart w:id="226" w:name="_Toc32201085"/>
      <w:bookmarkStart w:id="227" w:name="_Toc49661123"/>
      <w:bookmarkStart w:id="228" w:name="_Toc274049698"/>
      <w:bookmarkEnd w:id="225"/>
      <w:r w:rsidRPr="00D54761">
        <w:rPr>
          <w:color w:val="auto"/>
          <w:sz w:val="28"/>
          <w:szCs w:val="28"/>
        </w:rPr>
        <w:t>14.17 Demand Charges</w:t>
      </w:r>
      <w:bookmarkEnd w:id="226"/>
      <w:bookmarkEnd w:id="227"/>
      <w:bookmarkEnd w:id="228"/>
      <w:r w:rsidRPr="00D54761">
        <w:rPr>
          <w:color w:val="auto"/>
          <w:sz w:val="28"/>
          <w:szCs w:val="28"/>
        </w:rPr>
        <w:fldChar w:fldCharType="begin"/>
      </w:r>
      <w:r w:rsidRPr="00D54761">
        <w:rPr>
          <w:color w:val="auto"/>
          <w:sz w:val="28"/>
          <w:szCs w:val="28"/>
        </w:rPr>
        <w:instrText xml:space="preserve"> XE "Charges for Supplier Demand" </w:instrText>
      </w:r>
      <w:r w:rsidRPr="00D54761">
        <w:rPr>
          <w:color w:val="auto"/>
          <w:sz w:val="28"/>
          <w:szCs w:val="28"/>
        </w:rPr>
        <w:fldChar w:fldCharType="end"/>
      </w:r>
      <w:r w:rsidRPr="00D54761">
        <w:rPr>
          <w:color w:val="auto"/>
          <w:sz w:val="28"/>
          <w:szCs w:val="28"/>
        </w:rPr>
        <w:t xml:space="preserve"> </w:t>
      </w:r>
    </w:p>
    <w:p w14:paraId="3333182B"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4A32F5D3" w14:textId="77777777" w:rsidR="006661FE" w:rsidRDefault="006661FE" w:rsidP="006661FE">
      <w:pPr>
        <w:pStyle w:val="Heading2"/>
      </w:pPr>
      <w:bookmarkStart w:id="229" w:name="_Toc32201086"/>
      <w:bookmarkStart w:id="230" w:name="_Toc49661124"/>
      <w:bookmarkStart w:id="231" w:name="_Toc274049699"/>
      <w:r>
        <w:t>Parties Liable for Demand Charges</w:t>
      </w:r>
      <w:bookmarkEnd w:id="229"/>
      <w:bookmarkEnd w:id="230"/>
      <w:bookmarkEnd w:id="231"/>
    </w:p>
    <w:p w14:paraId="200D6F14" w14:textId="77777777" w:rsidR="006661FE" w:rsidRDefault="006661FE" w:rsidP="006661FE">
      <w:pPr>
        <w:pStyle w:val="BodyText2"/>
      </w:pPr>
    </w:p>
    <w:p w14:paraId="3E6B1A6C" w14:textId="77777777" w:rsidR="006661FE" w:rsidRPr="000041BE" w:rsidRDefault="00A26D6E" w:rsidP="007D27B2">
      <w:pPr>
        <w:pStyle w:val="BodyText2"/>
        <w:numPr>
          <w:ilvl w:val="0"/>
          <w:numId w:val="72"/>
        </w:numPr>
        <w:rPr>
          <w:rFonts w:ascii="Arial" w:hAnsi="Arial" w:cs="Arial"/>
          <w:i w:val="0"/>
        </w:rPr>
      </w:pPr>
      <w:r>
        <w:rPr>
          <w:rFonts w:ascii="Arial" w:hAnsi="Arial" w:cs="Arial"/>
          <w:i w:val="0"/>
        </w:rPr>
        <w:t>Demand charges are subdivided into charges for</w:t>
      </w:r>
      <w:r w:rsidR="00010EB2">
        <w:rPr>
          <w:rFonts w:ascii="Arial" w:hAnsi="Arial" w:cs="Arial"/>
          <w:i w:val="0"/>
        </w:rPr>
        <w:t xml:space="preserve"> </w:t>
      </w:r>
      <w:r>
        <w:rPr>
          <w:rFonts w:ascii="Arial" w:hAnsi="Arial" w:cs="Arial"/>
          <w:i w:val="0"/>
        </w:rPr>
        <w:t>demand</w:t>
      </w:r>
      <w:r w:rsidR="00010EB2">
        <w:rPr>
          <w:rFonts w:ascii="Arial" w:hAnsi="Arial" w:cs="Arial"/>
          <w:i w:val="0"/>
        </w:rPr>
        <w:t xml:space="preserve"> locational</w:t>
      </w:r>
      <w:r>
        <w:rPr>
          <w:rFonts w:ascii="Arial" w:hAnsi="Arial" w:cs="Arial"/>
          <w:i w:val="0"/>
        </w:rPr>
        <w:t>,</w:t>
      </w:r>
      <w:r w:rsidR="00010EB2">
        <w:rPr>
          <w:rFonts w:ascii="Arial" w:hAnsi="Arial" w:cs="Arial"/>
          <w:b/>
          <w:i w:val="0"/>
        </w:rPr>
        <w:t>Transmission Demand Residual,</w:t>
      </w:r>
      <w:r>
        <w:rPr>
          <w:rFonts w:ascii="Arial" w:hAnsi="Arial" w:cs="Arial"/>
          <w:i w:val="0"/>
        </w:rPr>
        <w:t xml:space="preserve"> energy and embedded export. </w:t>
      </w:r>
      <w:r w:rsidR="006661FE" w:rsidRPr="000041BE">
        <w:rPr>
          <w:rFonts w:ascii="Arial" w:hAnsi="Arial" w:cs="Arial"/>
          <w:i w:val="0"/>
        </w:rPr>
        <w:t>The following parties shall be liable for</w:t>
      </w:r>
      <w:r>
        <w:rPr>
          <w:rFonts w:ascii="Arial" w:hAnsi="Arial" w:cs="Arial"/>
          <w:i w:val="0"/>
        </w:rPr>
        <w:t xml:space="preserve"> some or all of the categories of</w:t>
      </w:r>
      <w:r w:rsidR="006661FE" w:rsidRPr="000041BE">
        <w:rPr>
          <w:rFonts w:ascii="Arial" w:hAnsi="Arial" w:cs="Arial"/>
          <w:i w:val="0"/>
        </w:rPr>
        <w:t xml:space="preserve"> demand charges:</w:t>
      </w:r>
    </w:p>
    <w:p w14:paraId="2DE17801" w14:textId="77777777" w:rsidR="006661FE" w:rsidRDefault="006661FE" w:rsidP="006661FE">
      <w:pPr>
        <w:pStyle w:val="1"/>
        <w:jc w:val="both"/>
      </w:pPr>
    </w:p>
    <w:p w14:paraId="3DC57EE1" w14:textId="77777777" w:rsidR="006661FE" w:rsidRDefault="006661FE" w:rsidP="007D27B2">
      <w:pPr>
        <w:pStyle w:val="1"/>
        <w:numPr>
          <w:ilvl w:val="0"/>
          <w:numId w:val="54"/>
        </w:numPr>
        <w:tabs>
          <w:tab w:val="clear" w:pos="360"/>
          <w:tab w:val="num" w:pos="1440"/>
          <w:tab w:val="num" w:pos="1494"/>
        </w:tabs>
        <w:ind w:left="1800"/>
        <w:jc w:val="both"/>
      </w:pPr>
      <w:r>
        <w:t>The Lead Party of a Supplier BM Unit;</w:t>
      </w:r>
    </w:p>
    <w:p w14:paraId="5CA14046" w14:textId="77777777" w:rsidR="006661FE" w:rsidRDefault="006661FE" w:rsidP="006661FE">
      <w:pPr>
        <w:pStyle w:val="1"/>
        <w:tabs>
          <w:tab w:val="num" w:pos="1134"/>
        </w:tabs>
        <w:ind w:left="1440"/>
        <w:jc w:val="both"/>
      </w:pPr>
    </w:p>
    <w:p w14:paraId="312BA2A9" w14:textId="77777777" w:rsidR="006661FE" w:rsidRDefault="006661FE" w:rsidP="007D27B2">
      <w:pPr>
        <w:pStyle w:val="1"/>
        <w:numPr>
          <w:ilvl w:val="0"/>
          <w:numId w:val="54"/>
        </w:numPr>
        <w:tabs>
          <w:tab w:val="clear" w:pos="360"/>
          <w:tab w:val="num" w:pos="1440"/>
          <w:tab w:val="num" w:pos="1494"/>
        </w:tabs>
        <w:ind w:left="1800"/>
        <w:jc w:val="both"/>
      </w:pPr>
      <w:r>
        <w:t>Power Stations with a Bilateral Connection Agreement;</w:t>
      </w:r>
    </w:p>
    <w:p w14:paraId="720BF014" w14:textId="77777777" w:rsidR="006661FE" w:rsidRDefault="006661FE" w:rsidP="006661FE">
      <w:pPr>
        <w:pStyle w:val="1"/>
        <w:tabs>
          <w:tab w:val="num" w:pos="1134"/>
        </w:tabs>
        <w:ind w:left="720"/>
        <w:jc w:val="both"/>
      </w:pPr>
    </w:p>
    <w:p w14:paraId="4F06226E" w14:textId="77777777" w:rsidR="006661FE" w:rsidRDefault="006661FE" w:rsidP="007D27B2">
      <w:pPr>
        <w:pStyle w:val="1"/>
        <w:numPr>
          <w:ilvl w:val="0"/>
          <w:numId w:val="54"/>
        </w:numPr>
        <w:tabs>
          <w:tab w:val="clear" w:pos="360"/>
          <w:tab w:val="num" w:pos="1440"/>
          <w:tab w:val="num" w:pos="1494"/>
        </w:tabs>
        <w:ind w:left="1800"/>
        <w:jc w:val="both"/>
      </w:pPr>
      <w:r>
        <w:t>Parties with a Bilateral Embedded Generation Agreement</w:t>
      </w:r>
    </w:p>
    <w:p w14:paraId="3963B6D8" w14:textId="77777777" w:rsidR="006661FE" w:rsidRDefault="006661FE" w:rsidP="006661FE">
      <w:pPr>
        <w:pStyle w:val="1"/>
        <w:tabs>
          <w:tab w:val="num" w:pos="1134"/>
        </w:tabs>
        <w:jc w:val="both"/>
      </w:pPr>
    </w:p>
    <w:p w14:paraId="416A50FD" w14:textId="77777777" w:rsidR="006661FE" w:rsidRDefault="006661FE" w:rsidP="006661FE">
      <w:pPr>
        <w:jc w:val="both"/>
        <w:rPr>
          <w:rFonts w:ascii="Arial" w:hAnsi="Arial"/>
        </w:rPr>
      </w:pPr>
      <w:r>
        <w:rPr>
          <w:rFonts w:ascii="Arial" w:hAnsi="Arial"/>
          <w:b/>
        </w:rPr>
        <w:fldChar w:fldCharType="begin"/>
      </w:r>
      <w:r>
        <w:rPr>
          <w:rFonts w:ascii="Arial" w:hAnsi="Arial"/>
          <w:b/>
        </w:rPr>
        <w:instrText>tc \l2 "Charges for Supplier Demand</w:instrText>
      </w:r>
      <w:r>
        <w:rPr>
          <w:rFonts w:ascii="Arial" w:hAnsi="Arial"/>
          <w:b/>
        </w:rPr>
        <w:fldChar w:fldCharType="end"/>
      </w:r>
    </w:p>
    <w:p w14:paraId="26B1CF8E" w14:textId="77777777" w:rsidR="006661FE" w:rsidRDefault="006661FE" w:rsidP="007D27B2">
      <w:pPr>
        <w:pStyle w:val="1"/>
        <w:numPr>
          <w:ilvl w:val="0"/>
          <w:numId w:val="72"/>
        </w:numPr>
        <w:jc w:val="both"/>
      </w:pPr>
      <w:r w:rsidRPr="00212A4A">
        <w:t>Classification of parties for charging purposes</w:t>
      </w:r>
      <w:r w:rsidR="00552A83">
        <w:t>, section 14.26,</w:t>
      </w:r>
      <w:r w:rsidRPr="00212A4A">
        <w:t xml:space="preserve"> </w:t>
      </w:r>
      <w:r>
        <w:t>provides an illustration of how a party is classified in the context of Use of System charging and refers to the paragraphs most pertinent to each party.</w:t>
      </w:r>
    </w:p>
    <w:p w14:paraId="0E7445AB" w14:textId="77777777" w:rsidR="006661FE" w:rsidRDefault="006661FE" w:rsidP="006661FE">
      <w:pPr>
        <w:pStyle w:val="1"/>
        <w:tabs>
          <w:tab w:val="num" w:pos="1134"/>
        </w:tabs>
        <w:jc w:val="both"/>
      </w:pPr>
    </w:p>
    <w:p w14:paraId="1DA164C0" w14:textId="77777777" w:rsidR="006661FE" w:rsidRDefault="006661FE" w:rsidP="006661FE">
      <w:pPr>
        <w:pStyle w:val="Heading2"/>
      </w:pPr>
      <w:bookmarkStart w:id="232" w:name="_Toc32201087"/>
      <w:bookmarkStart w:id="233" w:name="_Toc49661125"/>
      <w:bookmarkStart w:id="234" w:name="_Toc274049700"/>
      <w:r>
        <w:t xml:space="preserve">Basis of </w:t>
      </w:r>
      <w:r w:rsidR="00010EB2">
        <w:t>Demand Locational</w:t>
      </w:r>
      <w:r>
        <w:t xml:space="preserve"> Charges</w:t>
      </w:r>
      <w:bookmarkEnd w:id="232"/>
      <w:bookmarkEnd w:id="233"/>
      <w:bookmarkEnd w:id="234"/>
    </w:p>
    <w:p w14:paraId="53A2D2FF" w14:textId="77777777" w:rsidR="006661FE" w:rsidRDefault="006661FE" w:rsidP="006661FE">
      <w:pPr>
        <w:pStyle w:val="1"/>
        <w:tabs>
          <w:tab w:val="num" w:pos="1134"/>
        </w:tabs>
        <w:jc w:val="both"/>
      </w:pPr>
    </w:p>
    <w:p w14:paraId="288551C9" w14:textId="77777777" w:rsidR="006661FE" w:rsidRDefault="006661FE" w:rsidP="007D27B2">
      <w:pPr>
        <w:pStyle w:val="1"/>
        <w:numPr>
          <w:ilvl w:val="0"/>
          <w:numId w:val="72"/>
        </w:numPr>
        <w:jc w:val="both"/>
      </w:pPr>
      <w:r>
        <w:t>Demand</w:t>
      </w:r>
      <w:r w:rsidR="00010EB2">
        <w:t xml:space="preserve"> Locational</w:t>
      </w:r>
      <w:r>
        <w:t xml:space="preserve"> charges are based on a de</w:t>
      </w:r>
      <w:r w:rsidR="00A26D6E">
        <w:t xml:space="preserve"> minimis </w:t>
      </w:r>
      <w:r>
        <w:t>£0/kW charge for Half Hourly and £0/kWh for Non Half Hourly metered demand.</w:t>
      </w:r>
    </w:p>
    <w:p w14:paraId="1D9F5AFF" w14:textId="77777777" w:rsidR="006661FE" w:rsidRDefault="006661FE" w:rsidP="006661FE">
      <w:pPr>
        <w:pStyle w:val="1"/>
        <w:jc w:val="both"/>
      </w:pPr>
    </w:p>
    <w:p w14:paraId="0572AD5A" w14:textId="77777777" w:rsidR="006661FE" w:rsidRDefault="006661FE" w:rsidP="007D27B2">
      <w:pPr>
        <w:pStyle w:val="1"/>
        <w:numPr>
          <w:ilvl w:val="0"/>
          <w:numId w:val="72"/>
        </w:numPr>
        <w:jc w:val="both"/>
      </w:pPr>
      <w:r>
        <w:t>Chargeable</w:t>
      </w:r>
      <w:r w:rsidR="00010EB2">
        <w:t xml:space="preserve"> </w:t>
      </w:r>
      <w:r>
        <w:t xml:space="preserve">Demand </w:t>
      </w:r>
      <w:r w:rsidR="00010EB2">
        <w:t xml:space="preserve">Locational </w:t>
      </w:r>
      <w:r>
        <w:t xml:space="preserve">Capacity is the value of </w:t>
      </w:r>
      <w:r w:rsidR="00010EB2">
        <w:t xml:space="preserve">Half Hourly metered </w:t>
      </w:r>
      <w:r>
        <w:t>Triad</w:t>
      </w:r>
      <w:r w:rsidR="00A26D6E">
        <w:t xml:space="preserve"> </w:t>
      </w:r>
      <w:r>
        <w:t>demand (kW).  Chargeable Energy Capacity is the energy consumption (kWh).  The definition of both these terms is set out below.</w:t>
      </w:r>
    </w:p>
    <w:p w14:paraId="1B70F877" w14:textId="77777777" w:rsidR="006661FE" w:rsidRDefault="006661FE" w:rsidP="006661FE">
      <w:pPr>
        <w:pStyle w:val="1"/>
        <w:jc w:val="both"/>
      </w:pPr>
    </w:p>
    <w:p w14:paraId="57F8AB7F" w14:textId="77777777" w:rsidR="00010EB2" w:rsidRDefault="00010EB2" w:rsidP="007D27B2">
      <w:pPr>
        <w:pStyle w:val="1"/>
        <w:numPr>
          <w:ilvl w:val="0"/>
          <w:numId w:val="72"/>
        </w:numPr>
        <w:jc w:val="both"/>
      </w:pPr>
      <w:r>
        <w:t xml:space="preserve">If there is a single set of demand locational tariffs within a </w:t>
      </w:r>
      <w:r w:rsidR="005A0BF8" w:rsidRPr="00CD5631">
        <w:rPr>
          <w:b/>
        </w:rPr>
        <w:t>Financial Year</w:t>
      </w:r>
      <w:r>
        <w:t xml:space="preserve">, the Chargeable Demand Locational Capacity is multiplied by the relevant demand locational tariff, for the calculation of demand locational charges.  </w:t>
      </w:r>
    </w:p>
    <w:p w14:paraId="79D7FECD" w14:textId="77777777" w:rsidR="00010EB2" w:rsidRDefault="00010EB2" w:rsidP="00010EB2">
      <w:pPr>
        <w:pStyle w:val="1"/>
        <w:jc w:val="both"/>
      </w:pPr>
    </w:p>
    <w:p w14:paraId="6E56EC3D" w14:textId="77777777" w:rsidR="00010EB2" w:rsidRDefault="00010EB2" w:rsidP="007D27B2">
      <w:pPr>
        <w:pStyle w:val="1"/>
        <w:numPr>
          <w:ilvl w:val="0"/>
          <w:numId w:val="72"/>
        </w:numPr>
        <w:jc w:val="both"/>
      </w:pPr>
      <w:r>
        <w:t xml:space="preserve">If there is a single set of energy tariffs within a </w:t>
      </w:r>
      <w:r w:rsidR="005A0BF8" w:rsidRPr="00550105">
        <w:rPr>
          <w:b/>
        </w:rPr>
        <w:t>Financial Year</w:t>
      </w:r>
      <w:r>
        <w:t>, the Chargeable Energy Capacity is multiplied by the relevant energy consumption tariff for the calculation of energy charges.</w:t>
      </w:r>
    </w:p>
    <w:p w14:paraId="17B1E469" w14:textId="77777777" w:rsidR="00010EB2" w:rsidRDefault="00010EB2" w:rsidP="00010EB2">
      <w:pPr>
        <w:pStyle w:val="1"/>
        <w:jc w:val="both"/>
      </w:pPr>
    </w:p>
    <w:p w14:paraId="1E945A8D" w14:textId="77777777" w:rsidR="00010EB2" w:rsidRDefault="00010EB2" w:rsidP="007D27B2">
      <w:pPr>
        <w:pStyle w:val="1"/>
        <w:numPr>
          <w:ilvl w:val="0"/>
          <w:numId w:val="72"/>
        </w:numPr>
        <w:jc w:val="both"/>
      </w:pPr>
      <w:r>
        <w:t xml:space="preserve">If multiple sets of demand locational tariffs are applicable within a single </w:t>
      </w:r>
      <w:r w:rsidR="005A0BF8" w:rsidRPr="00550105">
        <w:rPr>
          <w:b/>
        </w:rPr>
        <w:t>Financial Year</w:t>
      </w:r>
      <w:r>
        <w:t xml:space="preserve">, demand locational charges will be calculated by multiplying the Chargeable Demand Locational Capacity by the relevant tariffs pro-rated across the months that they are applicable for, as below, </w:t>
      </w:r>
    </w:p>
    <w:p w14:paraId="3C6294DC" w14:textId="77777777" w:rsidR="00010EB2" w:rsidRDefault="00010EB2" w:rsidP="00010EB2">
      <w:pPr>
        <w:pStyle w:val="StyleArial11ptJustified"/>
        <w:ind w:left="1440" w:firstLine="720"/>
        <w:rPr>
          <w:rFonts w:cs="Arial"/>
          <w:position w:val="-28"/>
          <w:szCs w:val="22"/>
        </w:rPr>
      </w:pPr>
    </w:p>
    <w:p w14:paraId="2CF59A42" w14:textId="74D47D15" w:rsidR="00010EB2" w:rsidRDefault="008A41B4" w:rsidP="00010EB2">
      <w:pPr>
        <w:pStyle w:val="StyleArial11ptJustified"/>
        <w:spacing w:before="0"/>
        <w:ind w:left="1440" w:firstLine="720"/>
        <w:jc w:val="center"/>
        <w:rPr>
          <w:rFonts w:cs="Arial"/>
          <w:szCs w:val="22"/>
        </w:rPr>
      </w:pPr>
      <w:r>
        <w:rPr>
          <w:noProof/>
        </w:rPr>
        <mc:AlternateContent>
          <mc:Choice Requires="wps">
            <w:drawing>
              <wp:anchor distT="0" distB="0" distL="114300" distR="114300" simplePos="0" relativeHeight="251658273" behindDoc="0" locked="0" layoutInCell="1" allowOverlap="1" wp14:anchorId="22317B20" wp14:editId="14D97119">
                <wp:simplePos x="0" y="0"/>
                <wp:positionH relativeFrom="column">
                  <wp:posOffset>2875280</wp:posOffset>
                </wp:positionH>
                <wp:positionV relativeFrom="paragraph">
                  <wp:posOffset>53340</wp:posOffset>
                </wp:positionV>
                <wp:extent cx="1057275" cy="666750"/>
                <wp:effectExtent l="0" t="1905" r="0" b="0"/>
                <wp:wrapNone/>
                <wp:docPr id="93"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7275" cy="666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317B20" id="Text Box 93" o:spid="_x0000_s1042" type="#_x0000_t202" style="position:absolute;left:0;text-align:left;margin-left:226.4pt;margin-top:4.2pt;width:83.25pt;height:52.5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" stroked="f">
                <v:textbo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v:textbox>
              </v:shape>
            </w:pict>
          </mc:Fallback>
        </mc:AlternateContent>
      </w:r>
      <m:oMath>
        <m:sSub>
          <m:sSubPr>
            <m:ctrlPr>
              <w:rPr>
                <w:rFonts w:ascii="Cambria Math" w:eastAsia="Calibri" w:hAnsi="Cambria Math"/>
                <w:i/>
                <w:sz w:val="18"/>
                <w:szCs w:val="18"/>
              </w:rPr>
            </m:ctrlPr>
          </m:sSubPr>
          <m:e>
            <m:r>
              <w:rPr>
                <w:rFonts w:ascii="Cambria Math" w:eastAsia="Calibri" w:hAnsi="Cambria Math"/>
                <w:sz w:val="18"/>
                <w:szCs w:val="18"/>
              </w:rPr>
              <m:t>Annual Liability</m:t>
            </m:r>
          </m:e>
          <m:sub>
            <m:r>
              <w:rPr>
                <w:rFonts w:ascii="Cambria Math" w:eastAsia="Calibri" w:hAnsi="Cambria Math"/>
                <w:sz w:val="18"/>
                <w:szCs w:val="18"/>
              </w:rPr>
              <m:t>Demand</m:t>
            </m:r>
          </m:sub>
        </m:sSub>
        <m:r>
          <w:rPr>
            <w:rFonts w:ascii="Cambria Math" w:eastAsia="Calibri" w:hAnsi="Cambria Math"/>
            <w:sz w:val="18"/>
            <w:szCs w:val="18"/>
          </w:rPr>
          <m:t xml:space="preserve">=                                          </m:t>
        </m:r>
        <m:r>
          <w:rPr>
            <w:rFonts w:ascii="Cambria Math" w:eastAsia="Calibri" w:hAnsi="Cambria Math" w:cs="Calibri"/>
            <w:sz w:val="18"/>
            <w:szCs w:val="18"/>
          </w:rPr>
          <m:t>×</m:t>
        </m:r>
        <m:d>
          <m:dPr>
            <m:ctrlPr>
              <w:rPr>
                <w:rFonts w:ascii="Cambria Math" w:eastAsia="Calibri" w:hAnsi="Cambria Math"/>
                <w:i/>
                <w:sz w:val="18"/>
                <w:szCs w:val="18"/>
              </w:rPr>
            </m:ctrlPr>
          </m:dPr>
          <m:e>
            <m:f>
              <m:fPr>
                <m:ctrlPr>
                  <w:rPr>
                    <w:rFonts w:ascii="Cambria Math" w:eastAsia="Calibri" w:hAnsi="Cambria Math"/>
                    <w:i/>
                    <w:sz w:val="18"/>
                    <w:szCs w:val="18"/>
                  </w:rPr>
                </m:ctrlPr>
              </m:fPr>
              <m:num>
                <m:d>
                  <m:dPr>
                    <m:ctrlPr>
                      <w:rPr>
                        <w:rFonts w:ascii="Cambria Math" w:eastAsia="Calibri" w:hAnsi="Cambria Math"/>
                        <w:i/>
                        <w:sz w:val="18"/>
                        <w:szCs w:val="18"/>
                      </w:rPr>
                    </m:ctrlPr>
                  </m:dPr>
                  <m:e>
                    <m:r>
                      <w:rPr>
                        <w:rFonts w:ascii="Cambria Math" w:eastAsia="Calibri" w:hAnsi="Cambria Math"/>
                        <w:sz w:val="18"/>
                        <w:szCs w:val="18"/>
                      </w:rPr>
                      <m:t>a</m:t>
                    </m:r>
                    <m:r>
                      <w:rPr>
                        <w:rFonts w:ascii="Cambria Math" w:eastAsia="Calibri" w:hAnsi="Cambria Math" w:cs="Calibri"/>
                        <w:sz w:val="18"/>
                        <w:szCs w:val="18"/>
                      </w:rPr>
                      <m:t>×</m:t>
                    </m:r>
                    <m:r>
                      <w:rPr>
                        <w:rFonts w:ascii="Cambria Math" w:eastAsia="Calibri" w:hAnsi="Cambria Math"/>
                        <w:sz w:val="18"/>
                        <w:szCs w:val="18"/>
                      </w:rPr>
                      <m:t>Tariff 1</m:t>
                    </m:r>
                  </m:e>
                </m:d>
                <m:r>
                  <w:rPr>
                    <w:rFonts w:ascii="Cambria Math" w:eastAsia="Calibri" w:hAnsi="Cambria Math"/>
                    <w:sz w:val="18"/>
                    <w:szCs w:val="18"/>
                  </w:rPr>
                  <m:t>+</m:t>
                </m:r>
                <m:d>
                  <m:dPr>
                    <m:ctrlPr>
                      <w:rPr>
                        <w:rFonts w:ascii="Cambria Math" w:eastAsia="Calibri" w:hAnsi="Cambria Math"/>
                        <w:i/>
                        <w:sz w:val="18"/>
                        <w:szCs w:val="18"/>
                      </w:rPr>
                    </m:ctrlPr>
                  </m:dPr>
                  <m:e>
                    <m:r>
                      <w:rPr>
                        <w:rFonts w:ascii="Cambria Math" w:eastAsia="Calibri" w:hAnsi="Cambria Math"/>
                        <w:sz w:val="18"/>
                        <w:szCs w:val="18"/>
                      </w:rPr>
                      <m:t>b</m:t>
                    </m:r>
                    <m:r>
                      <w:rPr>
                        <w:rFonts w:ascii="Cambria Math" w:eastAsia="Calibri" w:hAnsi="Cambria Math" w:cs="Calibri"/>
                        <w:sz w:val="18"/>
                        <w:szCs w:val="18"/>
                      </w:rPr>
                      <m:t>×</m:t>
                    </m:r>
                    <m:r>
                      <w:rPr>
                        <w:rFonts w:ascii="Cambria Math" w:eastAsia="Calibri" w:hAnsi="Cambria Math"/>
                        <w:sz w:val="18"/>
                        <w:szCs w:val="18"/>
                      </w:rPr>
                      <m:t>Tariff 2</m:t>
                    </m:r>
                  </m:e>
                </m:d>
              </m:num>
              <m:den>
                <m:r>
                  <w:rPr>
                    <w:rFonts w:ascii="Cambria Math" w:eastAsia="Calibri" w:hAnsi="Cambria Math"/>
                    <w:sz w:val="18"/>
                    <w:szCs w:val="18"/>
                  </w:rPr>
                  <m:t>12</m:t>
                </m:r>
              </m:den>
            </m:f>
          </m:e>
        </m:d>
      </m:oMath>
    </w:p>
    <w:p w14:paraId="652BA3C0" w14:textId="77777777" w:rsidR="00010EB2" w:rsidRDefault="00010EB2" w:rsidP="00010EB2">
      <w:pPr>
        <w:pStyle w:val="StyleArial11ptJustified"/>
        <w:ind w:left="1440" w:firstLine="720"/>
        <w:rPr>
          <w:rFonts w:cs="Arial"/>
          <w:szCs w:val="22"/>
        </w:rPr>
      </w:pPr>
      <w:r>
        <w:rPr>
          <w:rFonts w:cs="Arial"/>
          <w:szCs w:val="22"/>
        </w:rPr>
        <w:t>where:</w:t>
      </w:r>
      <w:r>
        <w:rPr>
          <w:rFonts w:cs="Arial"/>
          <w:szCs w:val="22"/>
        </w:rPr>
        <w:tab/>
      </w:r>
    </w:p>
    <w:p w14:paraId="5635EB6B" w14:textId="77777777" w:rsidR="00010EB2" w:rsidRDefault="00010EB2" w:rsidP="00010EB2">
      <w:pPr>
        <w:pStyle w:val="StyleArial11ptJustified"/>
        <w:ind w:left="1440" w:firstLine="720"/>
        <w:rPr>
          <w:rFonts w:cs="Arial"/>
          <w:szCs w:val="22"/>
        </w:rPr>
      </w:pPr>
      <w:r>
        <w:rPr>
          <w:rFonts w:cs="Arial"/>
          <w:szCs w:val="22"/>
        </w:rPr>
        <w:t>Tariff 1</w:t>
      </w:r>
      <w:r>
        <w:rPr>
          <w:rFonts w:cs="Arial"/>
          <w:szCs w:val="22"/>
          <w:vertAlign w:val="subscript"/>
        </w:rPr>
        <w:t xml:space="preserve"> </w:t>
      </w:r>
      <w:r>
        <w:rPr>
          <w:rFonts w:cs="Arial"/>
          <w:szCs w:val="22"/>
        </w:rPr>
        <w:t>=</w:t>
      </w:r>
      <w:r>
        <w:rPr>
          <w:rFonts w:cs="Arial"/>
          <w:szCs w:val="22"/>
        </w:rPr>
        <w:tab/>
        <w:t>Original tariff,</w:t>
      </w:r>
    </w:p>
    <w:p w14:paraId="6D954C92" w14:textId="77777777" w:rsidR="00010EB2" w:rsidRDefault="00010EB2" w:rsidP="00010EB2">
      <w:pPr>
        <w:pStyle w:val="StyleArial11ptJustified"/>
        <w:ind w:left="1440" w:firstLine="720"/>
        <w:rPr>
          <w:rFonts w:cs="Arial"/>
          <w:szCs w:val="22"/>
        </w:rPr>
      </w:pPr>
      <w:r>
        <w:rPr>
          <w:rFonts w:cs="Arial"/>
          <w:szCs w:val="22"/>
        </w:rPr>
        <w:t>Tariff 2</w:t>
      </w:r>
      <w:r>
        <w:rPr>
          <w:rFonts w:cs="Arial"/>
          <w:szCs w:val="22"/>
          <w:vertAlign w:val="subscript"/>
        </w:rPr>
        <w:t xml:space="preserve"> </w:t>
      </w:r>
      <w:r>
        <w:rPr>
          <w:rFonts w:cs="Arial"/>
          <w:szCs w:val="22"/>
        </w:rPr>
        <w:t>=</w:t>
      </w:r>
      <w:r>
        <w:rPr>
          <w:rFonts w:cs="Arial"/>
          <w:szCs w:val="22"/>
        </w:rPr>
        <w:tab/>
        <w:t>Revised tariff,</w:t>
      </w:r>
    </w:p>
    <w:p w14:paraId="13A7820A" w14:textId="77777777" w:rsidR="00010EB2" w:rsidRDefault="00010EB2" w:rsidP="00010EB2">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C347CFF" w14:textId="77777777" w:rsidR="006661FE" w:rsidRDefault="00010EB2" w:rsidP="006661FE">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Number of months over which the revised tariff is applicable.</w:t>
      </w:r>
    </w:p>
    <w:p w14:paraId="24AC016E" w14:textId="77777777" w:rsidR="006661FE" w:rsidRPr="002F7695" w:rsidRDefault="006661FE" w:rsidP="006661FE">
      <w:pPr>
        <w:pStyle w:val="StyleArial11ptJustified"/>
        <w:ind w:left="1440" w:firstLine="720"/>
        <w:rPr>
          <w:rFonts w:cs="Arial"/>
          <w:sz w:val="12"/>
          <w:szCs w:val="12"/>
        </w:rPr>
      </w:pPr>
    </w:p>
    <w:p w14:paraId="75BF94AD" w14:textId="3A7ABC83" w:rsidR="006661FE" w:rsidRDefault="008A41B4" w:rsidP="006661FE">
      <w:pPr>
        <w:pStyle w:val="1"/>
        <w:ind w:left="1440"/>
        <w:jc w:val="both"/>
      </w:pPr>
      <w:r>
        <w:rPr>
          <w:rFonts w:cs="Arial"/>
          <w:noProof/>
        </w:rPr>
        <w:drawing>
          <wp:inline distT="0" distB="0" distL="0" distR="0" wp14:anchorId="05103F23" wp14:editId="1E901387">
            <wp:extent cx="3866515" cy="1677670"/>
            <wp:effectExtent l="0" t="0" r="0" b="0"/>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3866515" cy="1677670"/>
                    </a:xfrm>
                    <a:prstGeom prst="rect">
                      <a:avLst/>
                    </a:prstGeom>
                    <a:noFill/>
                    <a:ln>
                      <a:noFill/>
                    </a:ln>
                  </pic:spPr>
                </pic:pic>
              </a:graphicData>
            </a:graphic>
          </wp:inline>
        </w:drawing>
      </w:r>
    </w:p>
    <w:p w14:paraId="51B7A822" w14:textId="77777777" w:rsidR="006661FE" w:rsidRDefault="006661FE" w:rsidP="006661FE">
      <w:pPr>
        <w:pStyle w:val="1"/>
        <w:tabs>
          <w:tab w:val="num" w:pos="1134"/>
        </w:tabs>
        <w:jc w:val="both"/>
      </w:pPr>
    </w:p>
    <w:p w14:paraId="0DBA00CA" w14:textId="77777777" w:rsidR="006661FE" w:rsidRDefault="006661FE" w:rsidP="007D27B2">
      <w:pPr>
        <w:pStyle w:val="1"/>
        <w:numPr>
          <w:ilvl w:val="0"/>
          <w:numId w:val="72"/>
        </w:numPr>
        <w:jc w:val="both"/>
      </w:pPr>
      <w:r>
        <w:t xml:space="preserve">If multiple sets of energy tariffs are applicable within a single </w:t>
      </w:r>
      <w:r w:rsidR="00A3322B" w:rsidRPr="00A3322B">
        <w:rPr>
          <w:b/>
        </w:rPr>
        <w:t>Financial Year</w:t>
      </w:r>
      <w:r>
        <w:t xml:space="preserve">, energy  charges will be calculated by multiplying relevant Tariffs by the Chargeable Energy Capacity over the period that that the tariffs are applicable for and summing over the year. </w:t>
      </w:r>
    </w:p>
    <w:p w14:paraId="33BCF018" w14:textId="4609A676" w:rsidR="006661FE" w:rsidRDefault="008A41B4" w:rsidP="006661FE">
      <w:pPr>
        <w:pStyle w:val="StyleArial11ptJustified"/>
        <w:ind w:left="1440" w:firstLine="720"/>
        <w:rPr>
          <w:rFonts w:cs="Arial"/>
          <w:szCs w:val="22"/>
        </w:rPr>
      </w:pPr>
      <w:r>
        <w:rPr>
          <w:rFonts w:cs="Arial"/>
          <w:noProof/>
          <w:position w:val="-40"/>
          <w:szCs w:val="22"/>
        </w:rPr>
        <w:drawing>
          <wp:inline distT="0" distB="0" distL="0" distR="0" wp14:anchorId="5B52E2D4" wp14:editId="16F4BD2A">
            <wp:extent cx="4211955" cy="575945"/>
            <wp:effectExtent l="0" t="0" r="0"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4211955" cy="575945"/>
                    </a:xfrm>
                    <a:prstGeom prst="rect">
                      <a:avLst/>
                    </a:prstGeom>
                    <a:noFill/>
                    <a:ln>
                      <a:noFill/>
                    </a:ln>
                  </pic:spPr>
                </pic:pic>
              </a:graphicData>
            </a:graphic>
          </wp:inline>
        </w:drawing>
      </w:r>
    </w:p>
    <w:p w14:paraId="725390B9" w14:textId="77777777" w:rsidR="006661FE" w:rsidRDefault="006661FE" w:rsidP="006661FE">
      <w:pPr>
        <w:pStyle w:val="StyleArial11ptJustified"/>
        <w:ind w:left="1440" w:firstLine="720"/>
        <w:rPr>
          <w:rFonts w:cs="Arial"/>
          <w:szCs w:val="22"/>
        </w:rPr>
      </w:pPr>
      <w:r>
        <w:rPr>
          <w:rFonts w:cs="Arial"/>
          <w:szCs w:val="22"/>
        </w:rPr>
        <w:t>Where:</w:t>
      </w:r>
    </w:p>
    <w:p w14:paraId="0AE3F867"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original tariff is applicable,</w:t>
      </w:r>
    </w:p>
    <w:p w14:paraId="66BD502C"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E</w:t>
      </w:r>
      <w:r>
        <w:rPr>
          <w:rFonts w:cs="Arial"/>
          <w:szCs w:val="22"/>
        </w:rPr>
        <w:t xml:space="preserve"> </w:t>
      </w:r>
      <w:r>
        <w:rPr>
          <w:rFonts w:cs="Arial"/>
          <w:szCs w:val="22"/>
        </w:rPr>
        <w:tab/>
        <w:t>=</w:t>
      </w:r>
      <w:r>
        <w:rPr>
          <w:rFonts w:cs="Arial"/>
          <w:szCs w:val="22"/>
        </w:rPr>
        <w:tab/>
        <w:t>End date for the period for which the original tariff is applicable,</w:t>
      </w:r>
    </w:p>
    <w:p w14:paraId="07B99023"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revised tariff is applicable,</w:t>
      </w:r>
    </w:p>
    <w:p w14:paraId="74DB549F"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E</w:t>
      </w:r>
      <w:r>
        <w:rPr>
          <w:rFonts w:cs="Arial"/>
          <w:szCs w:val="22"/>
        </w:rPr>
        <w:tab/>
        <w:t>=</w:t>
      </w:r>
      <w:r>
        <w:rPr>
          <w:rFonts w:cs="Arial"/>
          <w:szCs w:val="22"/>
        </w:rPr>
        <w:tab/>
        <w:t>End date for the period for which the revised tariff is applicable.</w:t>
      </w:r>
    </w:p>
    <w:p w14:paraId="1D4A43A9" w14:textId="77777777" w:rsidR="006661FE" w:rsidRDefault="006661FE" w:rsidP="006661FE">
      <w:pPr>
        <w:pStyle w:val="StyleArial11ptJustified"/>
        <w:ind w:left="1440" w:firstLine="720"/>
        <w:rPr>
          <w:rFonts w:cs="Arial"/>
          <w:szCs w:val="22"/>
        </w:rPr>
      </w:pPr>
    </w:p>
    <w:p w14:paraId="45127373" w14:textId="71834F74" w:rsidR="006661FE" w:rsidRDefault="008A41B4" w:rsidP="006661FE">
      <w:pPr>
        <w:pStyle w:val="1"/>
        <w:tabs>
          <w:tab w:val="num" w:pos="1134"/>
        </w:tabs>
        <w:ind w:left="1440"/>
        <w:jc w:val="both"/>
      </w:pPr>
      <w:r>
        <w:rPr>
          <w:rFonts w:cs="Arial"/>
          <w:noProof/>
        </w:rPr>
        <w:drawing>
          <wp:inline distT="0" distB="0" distL="0" distR="0" wp14:anchorId="15D4B2F0" wp14:editId="17CFEBA7">
            <wp:extent cx="3974465" cy="1735455"/>
            <wp:effectExtent l="0" t="0" r="0"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3974465" cy="1735455"/>
                    </a:xfrm>
                    <a:prstGeom prst="rect">
                      <a:avLst/>
                    </a:prstGeom>
                    <a:noFill/>
                    <a:ln>
                      <a:noFill/>
                    </a:ln>
                  </pic:spPr>
                </pic:pic>
              </a:graphicData>
            </a:graphic>
          </wp:inline>
        </w:drawing>
      </w:r>
    </w:p>
    <w:p w14:paraId="6FE3E06F" w14:textId="77777777" w:rsidR="00A26D6E" w:rsidRDefault="00A26D6E" w:rsidP="00A26D6E">
      <w:pPr>
        <w:pStyle w:val="Heading3"/>
        <w:ind w:left="709"/>
        <w:rPr>
          <w:rFonts w:ascii="Arial" w:hAnsi="Arial" w:cs="Arial"/>
          <w:b/>
        </w:rPr>
      </w:pPr>
    </w:p>
    <w:p w14:paraId="1426047A" w14:textId="77777777" w:rsidR="00A26D6E" w:rsidRPr="00543982" w:rsidRDefault="00A26D6E" w:rsidP="00A26D6E">
      <w:pPr>
        <w:pStyle w:val="Heading3"/>
        <w:ind w:left="709"/>
        <w:rPr>
          <w:rFonts w:ascii="Arial" w:hAnsi="Arial" w:cs="Arial"/>
          <w:b/>
        </w:rPr>
      </w:pPr>
      <w:r>
        <w:rPr>
          <w:rFonts w:ascii="Arial" w:hAnsi="Arial" w:cs="Arial"/>
          <w:b/>
        </w:rPr>
        <w:t>Basis of Embedded Export Charges</w:t>
      </w:r>
    </w:p>
    <w:p w14:paraId="1186836E" w14:textId="77777777" w:rsidR="006661FE" w:rsidRDefault="00A26D6E" w:rsidP="007D27B2">
      <w:pPr>
        <w:pStyle w:val="1"/>
        <w:numPr>
          <w:ilvl w:val="0"/>
          <w:numId w:val="72"/>
        </w:numPr>
        <w:jc w:val="both"/>
      </w:pPr>
      <w:r>
        <w:t>Embedded export charges are based on a £/kW charge for Half Hourly metered embedded export.</w:t>
      </w:r>
    </w:p>
    <w:p w14:paraId="706CD4E5" w14:textId="77777777" w:rsidR="00793AFF" w:rsidRDefault="00793AFF" w:rsidP="00552A83">
      <w:pPr>
        <w:pStyle w:val="1"/>
        <w:ind w:left="1627"/>
        <w:jc w:val="both"/>
      </w:pPr>
    </w:p>
    <w:p w14:paraId="1A304F67" w14:textId="77777777" w:rsidR="00A26D6E" w:rsidRDefault="00A26D6E" w:rsidP="007D27B2">
      <w:pPr>
        <w:pStyle w:val="1"/>
        <w:numPr>
          <w:ilvl w:val="0"/>
          <w:numId w:val="72"/>
        </w:numPr>
        <w:jc w:val="both"/>
      </w:pPr>
      <w:r>
        <w:t>Chargeable Embedded Export Capacity is the value of Embedded Export at Triad (kW). The definition of this term is set out below.</w:t>
      </w:r>
    </w:p>
    <w:p w14:paraId="4A62DFC9" w14:textId="77777777" w:rsidR="00793AFF" w:rsidRDefault="00793AFF" w:rsidP="00552A83">
      <w:pPr>
        <w:pStyle w:val="1"/>
        <w:ind w:left="1627"/>
        <w:jc w:val="both"/>
      </w:pPr>
    </w:p>
    <w:p w14:paraId="4E2FF2CB" w14:textId="77777777" w:rsidR="00A26D6E" w:rsidRDefault="00A26D6E" w:rsidP="007D27B2">
      <w:pPr>
        <w:pStyle w:val="1"/>
        <w:numPr>
          <w:ilvl w:val="0"/>
          <w:numId w:val="72"/>
        </w:numPr>
        <w:jc w:val="both"/>
      </w:pPr>
      <w:r>
        <w:t xml:space="preserve">If there is a single set of embedded export tariffs within a </w:t>
      </w:r>
      <w:r w:rsidR="00A3322B" w:rsidRPr="00A3322B">
        <w:rPr>
          <w:b/>
        </w:rPr>
        <w:t>Financial Year</w:t>
      </w:r>
      <w:r>
        <w:t xml:space="preserve">, the Chargeable Embedded Export Capacity is multiplied by the relevant embedded export tariff, for the calculation of embedded export charges.  </w:t>
      </w:r>
    </w:p>
    <w:p w14:paraId="2082283F" w14:textId="77777777" w:rsidR="00793AFF" w:rsidRDefault="00793AFF" w:rsidP="00552A83">
      <w:pPr>
        <w:pStyle w:val="1"/>
        <w:ind w:left="1627"/>
        <w:jc w:val="both"/>
      </w:pPr>
    </w:p>
    <w:p w14:paraId="3C4EABD7" w14:textId="77777777" w:rsidR="00A26D6E" w:rsidRDefault="00A26D6E" w:rsidP="007D27B2">
      <w:pPr>
        <w:pStyle w:val="1"/>
        <w:numPr>
          <w:ilvl w:val="0"/>
          <w:numId w:val="72"/>
        </w:numPr>
        <w:jc w:val="both"/>
      </w:pPr>
      <w:r>
        <w:t xml:space="preserve">If multiple sets of embedded export tariffs are applicable within a single </w:t>
      </w:r>
      <w:r w:rsidR="00A3322B" w:rsidRPr="00A3322B">
        <w:rPr>
          <w:b/>
        </w:rPr>
        <w:t>Financial Year</w:t>
      </w:r>
      <w:r>
        <w:t xml:space="preserve">, embedded export charges will be calculated by multiplying the Chargeable Embedded Export Capacity by the relevant tariffs pro rated across the months that they are applicable for, as below, </w:t>
      </w:r>
    </w:p>
    <w:p w14:paraId="31231E5D" w14:textId="77777777" w:rsidR="00793AFF" w:rsidRDefault="00793AFF" w:rsidP="00552A83">
      <w:pPr>
        <w:pStyle w:val="1"/>
        <w:jc w:val="both"/>
      </w:pPr>
    </w:p>
    <w:p w14:paraId="2B50A5A9" w14:textId="27EB658D" w:rsidR="00793AFF" w:rsidRDefault="008A41B4" w:rsidP="00552A83">
      <w:pPr>
        <w:pStyle w:val="1"/>
        <w:jc w:val="center"/>
      </w:pPr>
      <w:r>
        <w:rPr>
          <w:noProof/>
          <w:lang w:eastAsia="en-GB"/>
        </w:rPr>
        <mc:AlternateContent>
          <mc:Choice Requires="wps">
            <w:drawing>
              <wp:anchor distT="0" distB="0" distL="114300" distR="114300" simplePos="0" relativeHeight="251658272" behindDoc="0" locked="0" layoutInCell="1" allowOverlap="1" wp14:anchorId="1BE16573" wp14:editId="09D76932">
                <wp:simplePos x="0" y="0"/>
                <wp:positionH relativeFrom="column">
                  <wp:posOffset>2008505</wp:posOffset>
                </wp:positionH>
                <wp:positionV relativeFrom="paragraph">
                  <wp:posOffset>17145</wp:posOffset>
                </wp:positionV>
                <wp:extent cx="1304925" cy="628650"/>
                <wp:effectExtent l="0" t="1270" r="0" b="0"/>
                <wp:wrapNone/>
                <wp:docPr id="92"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628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E16573" id="Text Box 92" o:spid="_x0000_s1043" type="#_x0000_t202" style="position:absolute;left:0;text-align:left;margin-left:158.15pt;margin-top:1.35pt;width:102.75pt;height:49.5pt;z-index:2516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" stroked="f">
                <v:textbo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v:textbox>
              </v:shape>
            </w:pict>
          </mc:Fallback>
        </mc:AlternateContent>
      </w:r>
      <m:oMath>
        <m:sSub>
          <m:sSubPr>
            <m:ctrlPr>
              <w:rPr>
                <w:rFonts w:ascii="Cambria Math" w:hAnsi="Cambria Math" w:cs="Arial"/>
                <w:i/>
              </w:rPr>
            </m:ctrlPr>
          </m:sSubPr>
          <m:e>
            <m:r>
              <w:rPr>
                <w:rFonts w:ascii="Cambria Math" w:hAnsi="Cambria Math" w:cs="Arial"/>
              </w:rPr>
              <m:t>Annual Liability</m:t>
            </m:r>
          </m:e>
          <m:sub>
            <m:r>
              <w:rPr>
                <w:rFonts w:ascii="Cambria Math" w:hAnsi="Cambria Math" w:cs="Arial"/>
              </w:rPr>
              <m:t>Demand</m:t>
            </m:r>
          </m:sub>
        </m:sSub>
        <m:r>
          <w:rPr>
            <w:rFonts w:ascii="Cambria Math" w:hAnsi="Cambria Math" w:cs="Arial"/>
          </w:rPr>
          <m:t>=                                             ×</m:t>
        </m:r>
        <m:d>
          <m:dPr>
            <m:ctrlPr>
              <w:rPr>
                <w:rFonts w:ascii="Cambria Math" w:hAnsi="Cambria Math" w:cs="Arial"/>
                <w:i/>
              </w:rPr>
            </m:ctrlPr>
          </m:dPr>
          <m:e>
            <m:f>
              <m:fPr>
                <m:ctrlPr>
                  <w:rPr>
                    <w:rFonts w:ascii="Cambria Math" w:hAnsi="Cambria Math" w:cs="Arial"/>
                    <w:i/>
                  </w:rPr>
                </m:ctrlPr>
              </m:fPr>
              <m:num>
                <m:d>
                  <m:dPr>
                    <m:ctrlPr>
                      <w:rPr>
                        <w:rFonts w:ascii="Cambria Math" w:hAnsi="Cambria Math" w:cs="Arial"/>
                        <w:i/>
                      </w:rPr>
                    </m:ctrlPr>
                  </m:dPr>
                  <m:e>
                    <m:r>
                      <w:rPr>
                        <w:rFonts w:ascii="Cambria Math" w:hAnsi="Cambria Math" w:cs="Arial"/>
                      </w:rPr>
                      <m:t>a×Tariff 1</m:t>
                    </m:r>
                  </m:e>
                </m:d>
                <m:r>
                  <w:rPr>
                    <w:rFonts w:ascii="Cambria Math" w:hAnsi="Cambria Math" w:cs="Arial"/>
                  </w:rPr>
                  <m:t>+</m:t>
                </m:r>
                <m:d>
                  <m:dPr>
                    <m:ctrlPr>
                      <w:rPr>
                        <w:rFonts w:ascii="Cambria Math" w:hAnsi="Cambria Math" w:cs="Arial"/>
                        <w:i/>
                      </w:rPr>
                    </m:ctrlPr>
                  </m:dPr>
                  <m:e>
                    <m:r>
                      <w:rPr>
                        <w:rFonts w:ascii="Cambria Math" w:hAnsi="Cambria Math" w:cs="Arial"/>
                      </w:rPr>
                      <m:t>b×Tariff 2</m:t>
                    </m:r>
                  </m:e>
                </m:d>
              </m:num>
              <m:den>
                <m:r>
                  <w:rPr>
                    <w:rFonts w:ascii="Cambria Math" w:hAnsi="Cambria Math" w:cs="Arial"/>
                  </w:rPr>
                  <m:t>12</m:t>
                </m:r>
              </m:den>
            </m:f>
          </m:e>
        </m:d>
      </m:oMath>
    </w:p>
    <w:p w14:paraId="11B281A2" w14:textId="77777777" w:rsidR="000A2EE4" w:rsidRDefault="000A2EE4" w:rsidP="00793AFF">
      <w:pPr>
        <w:pStyle w:val="StyleArial11ptJustified"/>
        <w:ind w:left="1440" w:firstLine="720"/>
        <w:rPr>
          <w:rFonts w:cs="Arial"/>
          <w:szCs w:val="22"/>
        </w:rPr>
      </w:pPr>
    </w:p>
    <w:p w14:paraId="4FF00FFF" w14:textId="0823DAED" w:rsidR="00793AFF" w:rsidRPr="00C02574" w:rsidRDefault="00793AFF" w:rsidP="00793AFF">
      <w:pPr>
        <w:pStyle w:val="StyleArial11ptJustified"/>
        <w:ind w:left="1440" w:firstLine="720"/>
        <w:rPr>
          <w:rFonts w:cs="Arial"/>
          <w:szCs w:val="22"/>
        </w:rPr>
      </w:pPr>
      <w:r>
        <w:rPr>
          <w:rFonts w:cs="Arial"/>
          <w:szCs w:val="22"/>
        </w:rPr>
        <w:t>where:</w:t>
      </w:r>
      <w:r>
        <w:rPr>
          <w:rFonts w:cs="Arial"/>
          <w:szCs w:val="22"/>
        </w:rPr>
        <w:tab/>
      </w:r>
    </w:p>
    <w:p w14:paraId="47A28E0A" w14:textId="77777777" w:rsidR="00793AFF" w:rsidRDefault="00793AFF" w:rsidP="00793AFF">
      <w:pPr>
        <w:pStyle w:val="StyleArial11ptJustified"/>
        <w:ind w:left="1440" w:firstLine="720"/>
        <w:rPr>
          <w:rFonts w:cs="Arial"/>
          <w:szCs w:val="22"/>
        </w:rPr>
      </w:pPr>
      <w:r>
        <w:rPr>
          <w:rFonts w:cs="Arial"/>
          <w:szCs w:val="22"/>
        </w:rPr>
        <w:t>Tariff 1</w:t>
      </w:r>
      <w:r w:rsidRPr="007668A3">
        <w:rPr>
          <w:rFonts w:cs="Arial"/>
          <w:szCs w:val="22"/>
          <w:vertAlign w:val="subscript"/>
        </w:rPr>
        <w:t xml:space="preserve"> </w:t>
      </w:r>
      <w:r>
        <w:rPr>
          <w:rFonts w:cs="Arial"/>
          <w:szCs w:val="22"/>
        </w:rPr>
        <w:t>=</w:t>
      </w:r>
      <w:r>
        <w:rPr>
          <w:rFonts w:cs="Arial"/>
          <w:szCs w:val="22"/>
        </w:rPr>
        <w:tab/>
        <w:t>Original tariff,</w:t>
      </w:r>
    </w:p>
    <w:p w14:paraId="422FFEC2" w14:textId="77777777" w:rsidR="00793AFF" w:rsidRDefault="00793AFF" w:rsidP="00793AFF">
      <w:pPr>
        <w:pStyle w:val="StyleArial11ptJustified"/>
        <w:ind w:left="1440" w:firstLine="720"/>
        <w:rPr>
          <w:rFonts w:cs="Arial"/>
          <w:szCs w:val="22"/>
        </w:rPr>
      </w:pPr>
      <w:r>
        <w:rPr>
          <w:rFonts w:cs="Arial"/>
          <w:szCs w:val="22"/>
        </w:rPr>
        <w:t>Tariff 2</w:t>
      </w:r>
      <w:r w:rsidRPr="007668A3">
        <w:rPr>
          <w:rFonts w:cs="Arial"/>
          <w:szCs w:val="22"/>
          <w:vertAlign w:val="subscript"/>
        </w:rPr>
        <w:t xml:space="preserve"> </w:t>
      </w:r>
      <w:r>
        <w:rPr>
          <w:rFonts w:cs="Arial"/>
          <w:szCs w:val="22"/>
        </w:rPr>
        <w:t>=</w:t>
      </w:r>
      <w:r>
        <w:rPr>
          <w:rFonts w:cs="Arial"/>
          <w:szCs w:val="22"/>
        </w:rPr>
        <w:tab/>
        <w:t>Revised tariff,</w:t>
      </w:r>
    </w:p>
    <w:p w14:paraId="464D2C3F" w14:textId="77777777" w:rsidR="00793AFF" w:rsidRDefault="00793AFF" w:rsidP="00793AFF">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9A74993" w14:textId="77777777" w:rsidR="00793AFF" w:rsidRPr="00793AFF" w:rsidRDefault="00793AFF" w:rsidP="00552A83">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tariff is applicable. </w:t>
      </w:r>
    </w:p>
    <w:p w14:paraId="41BE5A54" w14:textId="77777777" w:rsidR="006661FE" w:rsidRDefault="006661FE" w:rsidP="006661FE">
      <w:pPr>
        <w:pStyle w:val="1"/>
        <w:tabs>
          <w:tab w:val="num" w:pos="1134"/>
        </w:tabs>
        <w:jc w:val="both"/>
      </w:pPr>
    </w:p>
    <w:p w14:paraId="3E9C1EC2" w14:textId="77777777" w:rsidR="00010EB2" w:rsidRDefault="00010EB2" w:rsidP="00010EB2">
      <w:pPr>
        <w:pStyle w:val="Heading3"/>
        <w:ind w:left="709"/>
        <w:rPr>
          <w:rFonts w:ascii="Arial" w:hAnsi="Arial" w:cs="Arial"/>
          <w:b/>
        </w:rPr>
      </w:pPr>
      <w:bookmarkStart w:id="235" w:name="_Toc49661126"/>
      <w:bookmarkStart w:id="236" w:name="_Toc274049701"/>
      <w:r>
        <w:rPr>
          <w:rFonts w:ascii="Arial" w:hAnsi="Arial" w:cs="Arial"/>
          <w:b/>
        </w:rPr>
        <w:t xml:space="preserve">Supplier BM Unit </w:t>
      </w:r>
    </w:p>
    <w:p w14:paraId="0654D4F1" w14:textId="77777777" w:rsidR="00010EB2" w:rsidRDefault="00010EB2" w:rsidP="007D27B2">
      <w:pPr>
        <w:pStyle w:val="1"/>
        <w:numPr>
          <w:ilvl w:val="0"/>
          <w:numId w:val="72"/>
        </w:numPr>
        <w:jc w:val="both"/>
      </w:pPr>
      <w:r>
        <w:t>A Supplier BM Unit charges will be the sum of its energy, demand locational, Transmission Demand Residual and embedded export liabilities where:</w:t>
      </w:r>
    </w:p>
    <w:p w14:paraId="7F79DA91" w14:textId="77777777" w:rsidR="00010EB2" w:rsidRDefault="00010EB2" w:rsidP="00010EB2">
      <w:pPr>
        <w:pStyle w:val="1"/>
        <w:tabs>
          <w:tab w:val="num" w:pos="1134"/>
        </w:tabs>
        <w:jc w:val="both"/>
      </w:pPr>
    </w:p>
    <w:p w14:paraId="52569647" w14:textId="72534AFD" w:rsidR="006661FE" w:rsidRDefault="00010EB2" w:rsidP="00677E2F">
      <w:pPr>
        <w:pStyle w:val="1"/>
        <w:numPr>
          <w:ilvl w:val="0"/>
          <w:numId w:val="113"/>
        </w:numPr>
        <w:tabs>
          <w:tab w:val="clear" w:pos="360"/>
          <w:tab w:val="num" w:pos="1778"/>
        </w:tabs>
        <w:ind w:left="1778"/>
        <w:jc w:val="both"/>
      </w:pPr>
      <w:r>
        <w:t xml:space="preserve">The Chargeable Demand Locational Capacity will be the average of the Supplier BM Unit's half-hourly metered gross demand during the Triad (and the £/kW tariff), </w:t>
      </w:r>
      <w:r>
        <w:rPr>
          <w:i/>
        </w:rPr>
        <w:t>and</w:t>
      </w:r>
      <w:bookmarkEnd w:id="235"/>
      <w:bookmarkEnd w:id="236"/>
    </w:p>
    <w:p w14:paraId="5ED00BBE" w14:textId="49638648" w:rsidR="006661FE" w:rsidRPr="00552A83" w:rsidRDefault="006661FE" w:rsidP="00677E2F">
      <w:pPr>
        <w:pStyle w:val="1"/>
        <w:ind w:left="1778"/>
        <w:jc w:val="both"/>
      </w:pPr>
    </w:p>
    <w:p w14:paraId="6E5F572E" w14:textId="77777777" w:rsidR="00793AFF" w:rsidRDefault="00793AFF" w:rsidP="007D27B2">
      <w:pPr>
        <w:pStyle w:val="1"/>
        <w:numPr>
          <w:ilvl w:val="0"/>
          <w:numId w:val="55"/>
        </w:numPr>
        <w:tabs>
          <w:tab w:val="clear" w:pos="360"/>
          <w:tab w:val="num" w:pos="1778"/>
        </w:tabs>
        <w:ind w:left="1778"/>
        <w:jc w:val="both"/>
      </w:pPr>
      <w:r>
        <w:t xml:space="preserve">The Chargeable Embedded Export Capacity will be the average of the Supplier BM Unit's half-hourly metered embedded export during the Triad (and the £/kW tariff), </w:t>
      </w:r>
      <w:r>
        <w:rPr>
          <w:i/>
        </w:rPr>
        <w:t>and</w:t>
      </w:r>
    </w:p>
    <w:p w14:paraId="5AA073C6" w14:textId="77777777" w:rsidR="006661FE" w:rsidRDefault="006661FE" w:rsidP="006661FE">
      <w:pPr>
        <w:pStyle w:val="1"/>
        <w:ind w:left="1407"/>
        <w:jc w:val="both"/>
      </w:pPr>
    </w:p>
    <w:p w14:paraId="58865AB4" w14:textId="77777777" w:rsidR="00010EB2" w:rsidRDefault="00010EB2" w:rsidP="007D27B2">
      <w:pPr>
        <w:pStyle w:val="1"/>
        <w:numPr>
          <w:ilvl w:val="0"/>
          <w:numId w:val="114"/>
        </w:numPr>
        <w:tabs>
          <w:tab w:val="num" w:pos="1767"/>
        </w:tabs>
        <w:ind w:left="1767"/>
        <w:jc w:val="both"/>
      </w:pPr>
      <w:r>
        <w:t xml:space="preserve">The Chargeable Energy Capacity will be the Supplier BM Unit's non half-hourly metered energy consumption over the period 16:00 hrs to 19:00 hrs inclusive every day over the Financial Year (and the p/kWh tariff), </w:t>
      </w:r>
      <w:r>
        <w:rPr>
          <w:i/>
        </w:rPr>
        <w:t>and</w:t>
      </w:r>
    </w:p>
    <w:p w14:paraId="35529B2F" w14:textId="77777777" w:rsidR="00010EB2" w:rsidRDefault="00010EB2" w:rsidP="00010EB2">
      <w:pPr>
        <w:pStyle w:val="1"/>
        <w:ind w:left="1767"/>
        <w:jc w:val="both"/>
      </w:pPr>
    </w:p>
    <w:p w14:paraId="3D183437"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Final Demand Sites</w:t>
      </w:r>
      <w:r>
        <w:t xml:space="preserve"> will be the sum of the number of sites per </w:t>
      </w:r>
      <w:r>
        <w:rPr>
          <w:b/>
        </w:rPr>
        <w:t>Charging Band</w:t>
      </w:r>
      <w:r>
        <w:t xml:space="preserve"> as served by that </w:t>
      </w:r>
      <w:r>
        <w:rPr>
          <w:b/>
        </w:rPr>
        <w:t>Supplier BM Unit</w:t>
      </w:r>
      <w:r>
        <w:t xml:space="preserve"> multiplied by the number of days the sites were served by that </w:t>
      </w:r>
      <w:r>
        <w:rPr>
          <w:b/>
        </w:rPr>
        <w:t>Supplier BM Unit</w:t>
      </w:r>
      <w:r>
        <w:t xml:space="preserve"> and multiplied by the applicable </w:t>
      </w:r>
      <w:r>
        <w:rPr>
          <w:b/>
        </w:rPr>
        <w:t>Transmission Demand Residual Tariff</w:t>
      </w:r>
      <w:r>
        <w:t xml:space="preserve"> £/site/day as determined in 14.15.141</w:t>
      </w:r>
      <w:r w:rsidR="008D4EB3">
        <w:t xml:space="preserve">. Where a </w:t>
      </w:r>
      <w:r w:rsidR="008D4EB3" w:rsidRPr="00CD5631">
        <w:rPr>
          <w:b/>
        </w:rPr>
        <w:t>Connection Site</w:t>
      </w:r>
      <w:r w:rsidR="008D4EB3">
        <w:t xml:space="preserve"> is served by more than one </w:t>
      </w:r>
      <w:r w:rsidR="008D4EB3" w:rsidRPr="00CD5631">
        <w:rPr>
          <w:b/>
        </w:rPr>
        <w:t>Supplier BM Unit</w:t>
      </w:r>
      <w:r w:rsidR="008D4EB3">
        <w:t xml:space="preserve">, the charges will be divided by </w:t>
      </w:r>
      <w:r w:rsidR="008D4EB3" w:rsidRPr="00CD5631">
        <w:rPr>
          <w:b/>
        </w:rPr>
        <w:t>The Company</w:t>
      </w:r>
      <w:r w:rsidR="008D4EB3">
        <w:t xml:space="preserve">, annually, between the relevant </w:t>
      </w:r>
      <w:r w:rsidR="008D4EB3" w:rsidRPr="00CD5631">
        <w:rPr>
          <w:b/>
        </w:rPr>
        <w:t xml:space="preserve">Supplier BM Units </w:t>
      </w:r>
      <w:r w:rsidR="008D4EB3">
        <w:t xml:space="preserve">in proportion to their annual </w:t>
      </w:r>
      <w:r w:rsidR="008D4EB3" w:rsidRPr="00CD5631">
        <w:rPr>
          <w:b/>
        </w:rPr>
        <w:t>Consumption</w:t>
      </w:r>
      <w:r w:rsidR="008D4EB3">
        <w:t xml:space="preserve"> from the previous year</w:t>
      </w:r>
      <w:r>
        <w:t xml:space="preserve">, </w:t>
      </w:r>
      <w:r>
        <w:rPr>
          <w:i/>
        </w:rPr>
        <w:t>and</w:t>
      </w:r>
    </w:p>
    <w:p w14:paraId="6497E929" w14:textId="77777777" w:rsidR="00010EB2" w:rsidRDefault="00010EB2" w:rsidP="00010EB2">
      <w:pPr>
        <w:pStyle w:val="ListParagraph"/>
      </w:pPr>
    </w:p>
    <w:p w14:paraId="32D8B92A"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Unmetered Supplies</w:t>
      </w:r>
      <w:r>
        <w:t xml:space="preserve"> will be the sum of the forecast monthly volume of </w:t>
      </w:r>
      <w:r>
        <w:rPr>
          <w:b/>
        </w:rPr>
        <w:t>Unmetered Supplies</w:t>
      </w:r>
      <w:r>
        <w:t xml:space="preserve"> per </w:t>
      </w:r>
      <w:r>
        <w:rPr>
          <w:b/>
        </w:rPr>
        <w:t>Charging Band</w:t>
      </w:r>
      <w:r>
        <w:t xml:space="preserve"> as served by that </w:t>
      </w:r>
      <w:r>
        <w:rPr>
          <w:b/>
        </w:rPr>
        <w:t>Supplier BM Unit</w:t>
      </w:r>
      <w:r>
        <w:t xml:space="preserve"> multiplied by the applicable </w:t>
      </w:r>
      <w:r>
        <w:rPr>
          <w:b/>
        </w:rPr>
        <w:t>UMS Tariff</w:t>
      </w:r>
      <w:r>
        <w:t xml:space="preserve"> (p/kWh) as determined in 14.15.141.</w:t>
      </w:r>
    </w:p>
    <w:p w14:paraId="3F444FFB" w14:textId="77777777" w:rsidR="006661FE" w:rsidRDefault="006661FE" w:rsidP="006661FE">
      <w:pPr>
        <w:pStyle w:val="1"/>
        <w:jc w:val="both"/>
      </w:pPr>
    </w:p>
    <w:p w14:paraId="3ABD3437" w14:textId="77777777" w:rsidR="006661FE" w:rsidRPr="004248A1" w:rsidRDefault="006661FE" w:rsidP="006661FE">
      <w:pPr>
        <w:pStyle w:val="Heading3"/>
        <w:ind w:left="709"/>
        <w:rPr>
          <w:rFonts w:ascii="Arial" w:hAnsi="Arial" w:cs="Arial"/>
          <w:b/>
        </w:rPr>
      </w:pPr>
      <w:bookmarkStart w:id="237" w:name="_Toc49661127"/>
      <w:bookmarkStart w:id="238" w:name="_Toc274049702"/>
      <w:r w:rsidRPr="004248A1">
        <w:rPr>
          <w:rFonts w:ascii="Arial" w:hAnsi="Arial" w:cs="Arial"/>
          <w:b/>
        </w:rPr>
        <w:t>Power Stations with a Bilateral Connection Agreement</w:t>
      </w:r>
      <w:bookmarkEnd w:id="237"/>
      <w:r w:rsidRPr="004248A1">
        <w:rPr>
          <w:rFonts w:ascii="Arial" w:hAnsi="Arial" w:cs="Arial"/>
          <w:b/>
        </w:rPr>
        <w:t xml:space="preserve"> and Licensable Generation with a Bilateral Embedded Generation Agreement</w:t>
      </w:r>
      <w:bookmarkEnd w:id="238"/>
    </w:p>
    <w:p w14:paraId="0788E844" w14:textId="77777777" w:rsidR="006661FE" w:rsidRDefault="005D4BD5" w:rsidP="007D27B2">
      <w:pPr>
        <w:pStyle w:val="1"/>
        <w:numPr>
          <w:ilvl w:val="0"/>
          <w:numId w:val="72"/>
        </w:numPr>
        <w:jc w:val="both"/>
      </w:pPr>
      <w:r>
        <w:t xml:space="preserve">The Chargeable </w:t>
      </w:r>
      <w:r w:rsidR="006661FE">
        <w:t xml:space="preserve">Demand </w:t>
      </w:r>
      <w:r w:rsidR="00010EB2">
        <w:t xml:space="preserve">Locational </w:t>
      </w:r>
      <w:r w:rsidR="006661FE">
        <w:t xml:space="preserve">Capacity for a Power Station with a Bilateral Connection Agreement or Licensable Generation with a Bilateral Embedded Generation Agreement will be based on the average of the </w:t>
      </w:r>
      <w:r>
        <w:t xml:space="preserve">net </w:t>
      </w:r>
      <w:r w:rsidR="006661FE">
        <w:t>import over each Triad leg of the BM Units associated with the Power Station (in Appendix C of its Bilateral Connection Agreement or Bilateral Embedded Generation Agreement, including metered additional load) during the Triad.</w:t>
      </w:r>
    </w:p>
    <w:p w14:paraId="2A433AB7" w14:textId="77777777" w:rsidR="006661FE" w:rsidRDefault="006661FE" w:rsidP="006661FE">
      <w:pPr>
        <w:pStyle w:val="1"/>
        <w:jc w:val="both"/>
      </w:pPr>
    </w:p>
    <w:p w14:paraId="7030594A" w14:textId="77777777" w:rsidR="006661FE" w:rsidRPr="004248A1" w:rsidRDefault="006661FE" w:rsidP="006661FE">
      <w:pPr>
        <w:pStyle w:val="Heading3"/>
        <w:ind w:left="709"/>
        <w:rPr>
          <w:rFonts w:ascii="Arial" w:hAnsi="Arial" w:cs="Arial"/>
          <w:b/>
        </w:rPr>
      </w:pPr>
      <w:bookmarkStart w:id="239" w:name="_Toc49661128"/>
      <w:bookmarkStart w:id="240" w:name="_Toc274049703"/>
      <w:r w:rsidRPr="004248A1">
        <w:rPr>
          <w:rFonts w:ascii="Arial" w:hAnsi="Arial" w:cs="Arial"/>
          <w:b/>
        </w:rPr>
        <w:t>Exemptible Generation and Derogated Distribution Interconnectors with a Bilateral Embedded Generation Agreement</w:t>
      </w:r>
      <w:bookmarkEnd w:id="239"/>
      <w:bookmarkEnd w:id="240"/>
    </w:p>
    <w:p w14:paraId="09DE71C9" w14:textId="77777777" w:rsidR="00793AFF" w:rsidRPr="0042285F" w:rsidRDefault="00793AFF" w:rsidP="007D27B2">
      <w:pPr>
        <w:pStyle w:val="Default"/>
        <w:numPr>
          <w:ilvl w:val="0"/>
          <w:numId w:val="72"/>
        </w:numPr>
        <w:rPr>
          <w:sz w:val="22"/>
          <w:szCs w:val="22"/>
        </w:rPr>
      </w:pPr>
      <w:r>
        <w:rPr>
          <w:sz w:val="22"/>
          <w:szCs w:val="22"/>
        </w:rPr>
        <w:t>The demand charges for</w:t>
      </w:r>
      <w:r w:rsidRPr="00792D09">
        <w:rPr>
          <w:sz w:val="22"/>
          <w:szCs w:val="22"/>
        </w:rPr>
        <w:t xml:space="preserve"> Exemptible Generation and Derogated Distribution Interconnector with a Bilateral Embedded Generation Agreement will be the sum of its gross demand and embedded </w:t>
      </w:r>
      <w:r w:rsidRPr="00792D09">
        <w:rPr>
          <w:sz w:val="22"/>
        </w:rPr>
        <w:t>export liabilities where:</w:t>
      </w:r>
    </w:p>
    <w:p w14:paraId="35BFCFE9" w14:textId="77777777" w:rsidR="00793AFF" w:rsidRDefault="00793AFF" w:rsidP="00552A83">
      <w:pPr>
        <w:pStyle w:val="1"/>
        <w:ind w:left="1627"/>
        <w:jc w:val="both"/>
      </w:pPr>
    </w:p>
    <w:p w14:paraId="1A97F7B6" w14:textId="77777777" w:rsidR="00010EB2" w:rsidRDefault="00010EB2" w:rsidP="00010EB2">
      <w:pPr>
        <w:pStyle w:val="1"/>
        <w:ind w:left="1080"/>
        <w:jc w:val="both"/>
      </w:pPr>
      <w:r>
        <w:t>The Chargeable Demand Locational Capacity for Exemptible Generation and Derogated Distribution Interconnectors with a Bilateral Embedded Generation Agreement will be based on the average of the metered gross demand of each BM Unit specified in Appendix C of the Bilateral Embedded Generation Agreement during the Triad.</w:t>
      </w:r>
    </w:p>
    <w:p w14:paraId="5306C154" w14:textId="77777777" w:rsidR="00010EB2" w:rsidRDefault="00010EB2" w:rsidP="007D27B2">
      <w:pPr>
        <w:pStyle w:val="1"/>
        <w:numPr>
          <w:ilvl w:val="0"/>
          <w:numId w:val="114"/>
        </w:numPr>
        <w:ind w:left="1080"/>
        <w:jc w:val="both"/>
        <w:rPr>
          <w:szCs w:val="22"/>
        </w:rPr>
      </w:pPr>
      <w:r>
        <w:rPr>
          <w:szCs w:val="22"/>
        </w:rPr>
        <w:t xml:space="preserve">The Chargeable Embedded Export Capacity for Exemptible Generation and Derogated Distribution Interconnectors with a Bilateral Embedded Generation Agreement will be based on the average of the metered embedded export of each BM Unit specified in Appendix C of the Bilateral Embedded Generation Agreement during the Triad. </w:t>
      </w:r>
    </w:p>
    <w:p w14:paraId="4533A6E8" w14:textId="77777777" w:rsidR="00793AFF" w:rsidRDefault="00793AFF" w:rsidP="006C7CB4">
      <w:pPr>
        <w:pStyle w:val="1"/>
        <w:ind w:left="720"/>
        <w:jc w:val="both"/>
      </w:pPr>
    </w:p>
    <w:p w14:paraId="6996E1A1" w14:textId="77777777" w:rsidR="00793AFF" w:rsidRDefault="00793AFF" w:rsidP="00B67876">
      <w:pPr>
        <w:pStyle w:val="1"/>
        <w:jc w:val="both"/>
      </w:pPr>
    </w:p>
    <w:p w14:paraId="5C5AC50A" w14:textId="77777777" w:rsidR="006661FE" w:rsidRDefault="006661FE" w:rsidP="006661FE">
      <w:pPr>
        <w:pStyle w:val="BodyText2"/>
        <w:jc w:val="both"/>
      </w:pPr>
      <w:bookmarkStart w:id="241" w:name="_Toc32201088"/>
      <w:bookmarkStart w:id="242" w:name="_Toc49661130"/>
    </w:p>
    <w:p w14:paraId="2145EB86" w14:textId="77777777" w:rsidR="006661FE" w:rsidRDefault="006661FE" w:rsidP="006661FE">
      <w:pPr>
        <w:pStyle w:val="Heading2"/>
      </w:pPr>
      <w:bookmarkStart w:id="243" w:name="_Toc274049704"/>
      <w:r>
        <w:t>Small Generators Tariffs</w:t>
      </w:r>
      <w:bookmarkEnd w:id="243"/>
    </w:p>
    <w:p w14:paraId="126933D2" w14:textId="77777777" w:rsidR="006661FE" w:rsidRDefault="006661FE" w:rsidP="006661FE"/>
    <w:p w14:paraId="68F5C558" w14:textId="77777777" w:rsidR="006661FE" w:rsidRDefault="006661FE" w:rsidP="007D27B2">
      <w:pPr>
        <w:pStyle w:val="1"/>
        <w:numPr>
          <w:ilvl w:val="0"/>
          <w:numId w:val="72"/>
        </w:numPr>
        <w:jc w:val="both"/>
      </w:pPr>
      <w:r>
        <w:t>In accordance with Standard Licence Condition C13, any under recovery from the MAR arising from the small generators discount will result in a unit amount of increase to</w:t>
      </w:r>
      <w:r w:rsidR="00010EB2" w:rsidRPr="00010EB2">
        <w:t xml:space="preserve"> </w:t>
      </w:r>
      <w:r w:rsidR="00010EB2">
        <w:t xml:space="preserve">the </w:t>
      </w:r>
      <w:r w:rsidR="00010EB2">
        <w:rPr>
          <w:b/>
        </w:rPr>
        <w:t>Transmission Demand Residual</w:t>
      </w:r>
      <w:r w:rsidR="00010EB2">
        <w:t xml:space="preserve">. </w:t>
      </w:r>
      <w:r>
        <w:t xml:space="preserve"> </w:t>
      </w:r>
    </w:p>
    <w:p w14:paraId="37A0BACE" w14:textId="77777777" w:rsidR="006661FE" w:rsidRDefault="006661FE" w:rsidP="006661FE">
      <w:pPr>
        <w:pStyle w:val="BodyText2"/>
        <w:ind w:left="709" w:hanging="709"/>
        <w:jc w:val="both"/>
      </w:pPr>
    </w:p>
    <w:p w14:paraId="2C2B31A7" w14:textId="77777777" w:rsidR="006661FE" w:rsidRDefault="006661FE" w:rsidP="006661FE">
      <w:pPr>
        <w:pStyle w:val="Heading2"/>
      </w:pPr>
      <w:bookmarkStart w:id="244" w:name="_Toc274049705"/>
      <w:r>
        <w:t>The Triad</w:t>
      </w:r>
      <w:bookmarkEnd w:id="241"/>
      <w:bookmarkEnd w:id="242"/>
      <w:bookmarkEnd w:id="244"/>
      <w:r>
        <w:fldChar w:fldCharType="begin"/>
      </w:r>
      <w:r>
        <w:instrText xml:space="preserve"> XE "Triad" </w:instrText>
      </w:r>
      <w:r>
        <w:fldChar w:fldCharType="end"/>
      </w:r>
    </w:p>
    <w:p w14:paraId="101C8BB8" w14:textId="77777777" w:rsidR="006661FE" w:rsidRDefault="006661FE" w:rsidP="006661FE">
      <w:pPr>
        <w:pStyle w:val="1"/>
        <w:jc w:val="both"/>
      </w:pPr>
    </w:p>
    <w:p w14:paraId="3228C03A" w14:textId="77777777" w:rsidR="006661FE" w:rsidRDefault="006661FE" w:rsidP="007D27B2">
      <w:pPr>
        <w:pStyle w:val="1"/>
        <w:numPr>
          <w:ilvl w:val="0"/>
          <w:numId w:val="72"/>
        </w:numPr>
        <w:jc w:val="both"/>
      </w:pPr>
      <w:bookmarkStart w:id="245" w:name="_Ref492871593"/>
      <w:r>
        <w:t>The Triad</w:t>
      </w:r>
      <w:r>
        <w:fldChar w:fldCharType="begin"/>
      </w:r>
      <w:r>
        <w:instrText xml:space="preserve"> XE "Triad" </w:instrText>
      </w:r>
      <w:r>
        <w:fldChar w:fldCharType="end"/>
      </w:r>
      <w:r>
        <w:t xml:space="preserve"> is used as a short hand way to describe the three settlement periods of highest transmission system demand within a </w:t>
      </w:r>
      <w:r w:rsidR="00A3322B" w:rsidRPr="00A3322B">
        <w:rPr>
          <w:b/>
        </w:rPr>
        <w:t>Financial Year</w:t>
      </w:r>
      <w:r>
        <w:t xml:space="preserve">, namely the half hour settlement period of system peak </w:t>
      </w:r>
      <w:r w:rsidR="00793AFF">
        <w:t xml:space="preserve">net </w:t>
      </w:r>
      <w:r>
        <w:t xml:space="preserve">demand and the two half hour settlement periods of next highest </w:t>
      </w:r>
      <w:r w:rsidR="00793AFF">
        <w:t xml:space="preserve">net </w:t>
      </w:r>
      <w:r>
        <w:t xml:space="preserve">demand, which are separated from the system peak </w:t>
      </w:r>
      <w:r w:rsidR="00793AFF">
        <w:t xml:space="preserve">net </w:t>
      </w:r>
      <w:r>
        <w:t xml:space="preserve">demand and from each other by at least 10 Clear Days, between November and February of the </w:t>
      </w:r>
      <w:r w:rsidR="00A3322B" w:rsidRPr="00A3322B">
        <w:rPr>
          <w:b/>
        </w:rPr>
        <w:t>Financial Year</w:t>
      </w:r>
      <w:r>
        <w:t xml:space="preserve"> inclusive.  </w:t>
      </w:r>
      <w:r w:rsidRPr="00930633">
        <w:t>Exports on directly connected Interconnectors and Interconnectors capable of exporting more than 100MW to the Total System shall be excluded when determining the system peak</w:t>
      </w:r>
      <w:r w:rsidR="00793AFF">
        <w:t xml:space="preserve"> net</w:t>
      </w:r>
      <w:r w:rsidR="00DE3079">
        <w:t xml:space="preserve"> </w:t>
      </w:r>
      <w:r w:rsidRPr="00930633">
        <w:t>demand.</w:t>
      </w:r>
      <w:r>
        <w:t xml:space="preserve"> An illustration is shown below</w:t>
      </w:r>
      <w:bookmarkEnd w:id="245"/>
      <w:r>
        <w:t>.</w:t>
      </w:r>
    </w:p>
    <w:p w14:paraId="60633541" w14:textId="77777777" w:rsidR="006661FE" w:rsidRDefault="006661FE" w:rsidP="006661FE">
      <w:pPr>
        <w:pStyle w:val="1"/>
        <w:jc w:val="both"/>
      </w:pPr>
    </w:p>
    <w:p w14:paraId="58FEE3B1" w14:textId="3BB66D03" w:rsidR="006661FE" w:rsidRDefault="008A41B4" w:rsidP="006661FE">
      <w:pPr>
        <w:pStyle w:val="1"/>
        <w:ind w:left="720"/>
        <w:jc w:val="both"/>
      </w:pPr>
      <w:r>
        <w:rPr>
          <w:noProof/>
        </w:rPr>
        <w:drawing>
          <wp:anchor distT="0" distB="0" distL="114300" distR="114300" simplePos="0" relativeHeight="251658241" behindDoc="0" locked="0" layoutInCell="0" allowOverlap="1" wp14:anchorId="0FB42FDD" wp14:editId="2F0A5D9F">
            <wp:simplePos x="0" y="0"/>
            <wp:positionH relativeFrom="column">
              <wp:posOffset>252730</wp:posOffset>
            </wp:positionH>
            <wp:positionV relativeFrom="paragraph">
              <wp:posOffset>99060</wp:posOffset>
            </wp:positionV>
            <wp:extent cx="5486400" cy="2682875"/>
            <wp:effectExtent l="0" t="3810" r="3175" b="0"/>
            <wp:wrapTopAndBottom/>
            <wp:docPr id="91" name="Object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5"/>
              </a:graphicData>
            </a:graphic>
            <wp14:sizeRelH relativeFrom="page">
              <wp14:pctWidth>0</wp14:pctWidth>
            </wp14:sizeRelH>
            <wp14:sizeRelV relativeFrom="page">
              <wp14:pctHeight>0</wp14:pctHeight>
            </wp14:sizeRelV>
          </wp:anchor>
        </w:drawing>
      </w:r>
      <w:bookmarkStart w:id="246" w:name="_Toc497131269"/>
      <w:r w:rsidR="006661FE">
        <w:fldChar w:fldCharType="begin"/>
      </w:r>
      <w:r w:rsidR="006661FE">
        <w:instrText xml:space="preserve"> XE "Triad" </w:instrText>
      </w:r>
      <w:r w:rsidR="006661FE">
        <w:fldChar w:fldCharType="end"/>
      </w:r>
      <w:bookmarkEnd w:id="246"/>
      <w:r w:rsidR="006661FE">
        <w:fldChar w:fldCharType="begin"/>
      </w:r>
      <w:r w:rsidR="006661FE">
        <w:instrText xml:space="preserve"> XE "Trading Unit" </w:instrText>
      </w:r>
      <w:r w:rsidR="006661FE">
        <w:fldChar w:fldCharType="end"/>
      </w:r>
    </w:p>
    <w:bookmarkStart w:id="247" w:name="_Toc497131270"/>
    <w:p w14:paraId="4571D86A" w14:textId="77777777" w:rsidR="006661FE" w:rsidRDefault="006661FE" w:rsidP="006661FE">
      <w:pPr>
        <w:pStyle w:val="1"/>
        <w:jc w:val="both"/>
      </w:pPr>
      <w:r>
        <w:fldChar w:fldCharType="begin"/>
      </w:r>
      <w:r>
        <w:instrText xml:space="preserve"> XE "Triad" </w:instrText>
      </w:r>
      <w:r>
        <w:fldChar w:fldCharType="end"/>
      </w:r>
      <w:bookmarkEnd w:id="247"/>
      <w:r>
        <w:fldChar w:fldCharType="begin"/>
      </w:r>
      <w:r>
        <w:instrText xml:space="preserve"> XE "Triad Trading" </w:instrText>
      </w:r>
      <w:r>
        <w:fldChar w:fldCharType="end"/>
      </w:r>
      <w:r>
        <w:fldChar w:fldCharType="begin"/>
      </w:r>
      <w:r>
        <w:instrText xml:space="preserve"> XE "Triad Trading" </w:instrText>
      </w:r>
      <w:r>
        <w:fldChar w:fldCharType="end"/>
      </w:r>
      <w:r>
        <w:fldChar w:fldCharType="begin"/>
      </w:r>
      <w:r>
        <w:instrText xml:space="preserve"> XE "Triad Trading" </w:instrText>
      </w:r>
      <w:r>
        <w:fldChar w:fldCharType="end"/>
      </w:r>
      <w:r>
        <w:t xml:space="preserve"> </w:t>
      </w:r>
      <w:r>
        <w:tab/>
      </w:r>
      <w:r>
        <w:rPr>
          <w:b/>
        </w:rPr>
        <w:t xml:space="preserve">Half-hourly metered </w:t>
      </w:r>
      <w:r w:rsidR="00010EB2">
        <w:rPr>
          <w:b/>
        </w:rPr>
        <w:t>D</w:t>
      </w:r>
      <w:r>
        <w:rPr>
          <w:b/>
        </w:rPr>
        <w:t xml:space="preserve">emand </w:t>
      </w:r>
      <w:r w:rsidR="00010EB2">
        <w:rPr>
          <w:b/>
        </w:rPr>
        <w:t xml:space="preserve">Locational </w:t>
      </w:r>
      <w:r>
        <w:rPr>
          <w:b/>
        </w:rPr>
        <w:t>charges</w:t>
      </w:r>
    </w:p>
    <w:p w14:paraId="3B882F8D" w14:textId="77777777" w:rsidR="006661FE" w:rsidRDefault="006661FE" w:rsidP="006661FE">
      <w:pPr>
        <w:pStyle w:val="1"/>
        <w:ind w:left="720"/>
        <w:jc w:val="both"/>
      </w:pPr>
    </w:p>
    <w:p w14:paraId="72951447" w14:textId="77777777" w:rsidR="00793AFF" w:rsidRDefault="006661FE" w:rsidP="007D27B2">
      <w:pPr>
        <w:pStyle w:val="1"/>
        <w:numPr>
          <w:ilvl w:val="0"/>
          <w:numId w:val="72"/>
        </w:numPr>
        <w:jc w:val="both"/>
      </w:pPr>
      <w:r>
        <w:t>For Supplier BMUs</w:t>
      </w:r>
      <w:r w:rsidRPr="001A38FA">
        <w:t xml:space="preserve"> </w:t>
      </w:r>
      <w:r>
        <w:t xml:space="preserve">and BM Units associated with Exemptible Generation and Derogated Distribution Interconnectors with a Bilateral Embedded Generation Agreement, if the average half-hourly metered </w:t>
      </w:r>
      <w:r w:rsidR="00793AFF">
        <w:t xml:space="preserve">gross demand </w:t>
      </w:r>
      <w:r>
        <w:t xml:space="preserve">volume over the Triad results in an import, the Chargeable </w:t>
      </w:r>
      <w:r w:rsidR="00793AFF">
        <w:t xml:space="preserve">Gross </w:t>
      </w:r>
      <w:r>
        <w:t xml:space="preserve">Demand Capacity will be positive resulting in the BMU being charged.  </w:t>
      </w:r>
    </w:p>
    <w:p w14:paraId="5C37E2C0" w14:textId="77777777" w:rsidR="006661FE" w:rsidRDefault="006661FE" w:rsidP="00B67876">
      <w:pPr>
        <w:pStyle w:val="1"/>
        <w:ind w:left="1627"/>
        <w:jc w:val="both"/>
      </w:pPr>
      <w:r>
        <w:t xml:space="preserve">If the average half-hourly metered </w:t>
      </w:r>
      <w:r w:rsidR="00793AFF">
        <w:t xml:space="preserve">embedded export </w:t>
      </w:r>
      <w:r>
        <w:t xml:space="preserve">volume over the Triad results in an export, the Chargeable </w:t>
      </w:r>
      <w:r w:rsidR="00793AFF">
        <w:t xml:space="preserve">Embedded Export </w:t>
      </w:r>
      <w:r>
        <w:t>Capacity will be negative resulting in the BMU being paid</w:t>
      </w:r>
      <w:r w:rsidR="00793AFF">
        <w:t xml:space="preserve"> the relevant tariff; where the tariff is positive</w:t>
      </w:r>
      <w:r>
        <w:t xml:space="preserve">. For the avoidance of doubt, parties with Bilateral Embedded Generation Agreements that are liable for Generation charges will not be eligible for </w:t>
      </w:r>
      <w:r w:rsidR="002064B2">
        <w:t>payment of the embedded export tariff</w:t>
      </w:r>
      <w:r>
        <w:t>.</w:t>
      </w:r>
    </w:p>
    <w:p w14:paraId="6702BC6F" w14:textId="77777777" w:rsidR="006661FE" w:rsidRDefault="006661FE" w:rsidP="006661FE">
      <w:pPr>
        <w:pStyle w:val="1"/>
        <w:ind w:left="720" w:hanging="720"/>
        <w:jc w:val="both"/>
      </w:pPr>
    </w:p>
    <w:p w14:paraId="6F03E29C" w14:textId="77777777" w:rsidR="006661FE" w:rsidRDefault="006661FE" w:rsidP="006661FE">
      <w:pPr>
        <w:pStyle w:val="1"/>
        <w:jc w:val="both"/>
      </w:pPr>
    </w:p>
    <w:p w14:paraId="03197748" w14:textId="77777777" w:rsidR="006661FE" w:rsidRDefault="006661FE" w:rsidP="006661FE">
      <w:pPr>
        <w:pStyle w:val="1"/>
        <w:ind w:firstLine="709"/>
        <w:jc w:val="both"/>
        <w:rPr>
          <w:b/>
        </w:rPr>
      </w:pPr>
      <w:r>
        <w:rPr>
          <w:b/>
        </w:rPr>
        <w:t>Monthly Charges</w:t>
      </w:r>
    </w:p>
    <w:p w14:paraId="0301BB55" w14:textId="77777777" w:rsidR="006661FE" w:rsidRDefault="006661FE" w:rsidP="006661FE">
      <w:pPr>
        <w:pStyle w:val="1"/>
        <w:jc w:val="both"/>
      </w:pPr>
    </w:p>
    <w:p w14:paraId="747C6BDE" w14:textId="77777777" w:rsidR="002064B2" w:rsidRDefault="006661FE" w:rsidP="007D27B2">
      <w:pPr>
        <w:pStyle w:val="1"/>
        <w:numPr>
          <w:ilvl w:val="0"/>
          <w:numId w:val="72"/>
        </w:numPr>
        <w:jc w:val="both"/>
      </w:pPr>
      <w:bookmarkStart w:id="248" w:name="_Hlt497734631"/>
      <w:bookmarkEnd w:id="248"/>
      <w:r>
        <w:t xml:space="preserve"> </w:t>
      </w:r>
      <w:r w:rsidR="002064B2">
        <w:t xml:space="preserve"> </w:t>
      </w:r>
      <w:bookmarkStart w:id="249" w:name="_Ref192597305"/>
      <w:r w:rsidR="002064B2">
        <w:t>Throughout the year Users will submit a Demand Forecast. A Demand Forecast will include:</w:t>
      </w:r>
      <w:bookmarkEnd w:id="249"/>
    </w:p>
    <w:p w14:paraId="64431921" w14:textId="77777777" w:rsidR="002064B2" w:rsidRDefault="002064B2" w:rsidP="002064B2">
      <w:pPr>
        <w:pStyle w:val="1"/>
        <w:tabs>
          <w:tab w:val="left" w:pos="720"/>
        </w:tabs>
        <w:ind w:left="1865" w:hanging="1145"/>
        <w:jc w:val="both"/>
        <w:rPr>
          <w:rFonts w:ascii="Arial" w:hAnsi="Arial"/>
        </w:rPr>
      </w:pPr>
    </w:p>
    <w:p w14:paraId="7D27F880" w14:textId="77777777" w:rsidR="002064B2" w:rsidRDefault="002064B2" w:rsidP="007D27B2">
      <w:pPr>
        <w:pStyle w:val="1"/>
        <w:numPr>
          <w:ilvl w:val="0"/>
          <w:numId w:val="91"/>
        </w:numPr>
        <w:tabs>
          <w:tab w:val="left" w:pos="1865"/>
        </w:tabs>
        <w:ind w:left="1843" w:hanging="425"/>
        <w:jc w:val="both"/>
      </w:pPr>
      <w:r>
        <w:t>half-hourly metered gross demand to be supplied during the Triad for each BM Unit</w:t>
      </w:r>
    </w:p>
    <w:p w14:paraId="01754DD3" w14:textId="77777777" w:rsidR="002064B2" w:rsidRDefault="002064B2" w:rsidP="002064B2">
      <w:pPr>
        <w:pStyle w:val="1"/>
        <w:tabs>
          <w:tab w:val="left" w:pos="1865"/>
        </w:tabs>
        <w:ind w:left="1865" w:hanging="425"/>
        <w:jc w:val="both"/>
      </w:pPr>
    </w:p>
    <w:p w14:paraId="0C374CEE"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half-hourly metered embedded export to be exported during the Triad for each BM Unit</w:t>
      </w:r>
    </w:p>
    <w:p w14:paraId="408EFF8F" w14:textId="77777777" w:rsidR="002064B2" w:rsidRDefault="002064B2" w:rsidP="002064B2">
      <w:pPr>
        <w:pStyle w:val="1"/>
        <w:ind w:left="1451"/>
        <w:jc w:val="both"/>
      </w:pPr>
    </w:p>
    <w:p w14:paraId="48EEDFA9"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 xml:space="preserve">non-half hourly metered energy to be supplied over the period 16:00 hrs to 19:00 hrs inclusive every day over the </w:t>
      </w:r>
      <w:r w:rsidR="00A3322B" w:rsidRPr="00A3322B">
        <w:rPr>
          <w:b/>
        </w:rPr>
        <w:t>Financial Year</w:t>
      </w:r>
      <w:r>
        <w:t xml:space="preserve"> for each BM Unit</w:t>
      </w:r>
    </w:p>
    <w:p w14:paraId="0F073C4D" w14:textId="77777777" w:rsidR="002064B2" w:rsidRDefault="002064B2" w:rsidP="00B67876">
      <w:pPr>
        <w:pStyle w:val="1"/>
        <w:jc w:val="both"/>
      </w:pPr>
    </w:p>
    <w:p w14:paraId="23A10AA6" w14:textId="77777777" w:rsidR="002064B2" w:rsidRDefault="002064B2" w:rsidP="007D27B2">
      <w:pPr>
        <w:pStyle w:val="1"/>
        <w:numPr>
          <w:ilvl w:val="0"/>
          <w:numId w:val="72"/>
        </w:numPr>
        <w:jc w:val="both"/>
      </w:pPr>
      <w:r>
        <w:t>Throughout the year</w:t>
      </w:r>
      <w:r w:rsidR="001B7106">
        <w:t>,</w:t>
      </w:r>
      <w:r>
        <w:t xml:space="preserve"> Users’ monthly demand charges will be based on</w:t>
      </w:r>
      <w:r w:rsidR="0022187C">
        <w:t>;</w:t>
      </w:r>
    </w:p>
    <w:p w14:paraId="74225061" w14:textId="77777777" w:rsidR="00A750AE" w:rsidRDefault="00A750AE" w:rsidP="00A750AE">
      <w:pPr>
        <w:pStyle w:val="1"/>
        <w:ind w:left="1627"/>
        <w:jc w:val="both"/>
      </w:pPr>
    </w:p>
    <w:p w14:paraId="63727D6A" w14:textId="77777777" w:rsidR="006B2613" w:rsidRDefault="00A750AE" w:rsidP="007D27B2">
      <w:pPr>
        <w:pStyle w:val="1"/>
        <w:numPr>
          <w:ilvl w:val="1"/>
          <w:numId w:val="72"/>
        </w:numPr>
        <w:jc w:val="both"/>
      </w:pPr>
      <w:r>
        <w:t xml:space="preserve">For </w:t>
      </w:r>
      <w:r>
        <w:rPr>
          <w:b/>
          <w:bCs/>
        </w:rPr>
        <w:t>HH Charges</w:t>
      </w:r>
      <w:r>
        <w:t xml:space="preserve"> the </w:t>
      </w:r>
      <w:r>
        <w:rPr>
          <w:b/>
          <w:bCs/>
        </w:rPr>
        <w:t>User’s Demand Forecast</w:t>
      </w:r>
      <w:r w:rsidR="006D5F93">
        <w:rPr>
          <w:b/>
          <w:bCs/>
        </w:rPr>
        <w:t xml:space="preserve">  </w:t>
      </w:r>
      <w:r>
        <w:t xml:space="preserve">half-hourly </w:t>
      </w:r>
      <w:r w:rsidR="006D5F93">
        <w:t xml:space="preserve"> </w:t>
      </w:r>
      <w:r>
        <w:t xml:space="preserve">metered embedded export to be supplied during the Triad for each BM Unit, multiplied by the relevant zonal £/kW tariff; and </w:t>
      </w:r>
      <w:r w:rsidR="006D5F93">
        <w:t xml:space="preserve">where this results in a positive value the </w:t>
      </w:r>
      <w:r w:rsidR="006D5F93" w:rsidRPr="00E04BF1">
        <w:rPr>
          <w:b/>
          <w:bCs/>
        </w:rPr>
        <w:t xml:space="preserve">User’s Demand Forecast </w:t>
      </w:r>
      <w:r w:rsidR="006D5F93">
        <w:t xml:space="preserve">half hourly metered embedded export to be supplied during the Triad for each </w:t>
      </w:r>
      <w:r w:rsidR="006D5F93" w:rsidRPr="00E04BF1">
        <w:rPr>
          <w:b/>
          <w:bCs/>
        </w:rPr>
        <w:t>BM Unit</w:t>
      </w:r>
      <w:r w:rsidR="006D5F93">
        <w:t>, multiplied by the relevant zonal £/kW tariff.</w:t>
      </w:r>
    </w:p>
    <w:p w14:paraId="3A42462B" w14:textId="77777777" w:rsidR="006D5F93" w:rsidRPr="00C301FA" w:rsidRDefault="006D5F93" w:rsidP="007D27B2">
      <w:pPr>
        <w:pStyle w:val="1"/>
        <w:numPr>
          <w:ilvl w:val="1"/>
          <w:numId w:val="72"/>
        </w:numPr>
        <w:jc w:val="both"/>
      </w:pPr>
      <w:r>
        <w:t xml:space="preserve">For </w:t>
      </w:r>
      <w:r w:rsidRPr="00E04BF1">
        <w:rPr>
          <w:b/>
          <w:bCs/>
        </w:rPr>
        <w:t>NHH Charges</w:t>
      </w:r>
      <w:r>
        <w:t xml:space="preserve"> the </w:t>
      </w:r>
      <w:r w:rsidRPr="00E04BF1">
        <w:rPr>
          <w:b/>
          <w:bCs/>
        </w:rPr>
        <w:t>User’s Demand Forecast</w:t>
      </w:r>
      <w:r>
        <w:t xml:space="preserve"> </w:t>
      </w:r>
      <w:r w:rsidRPr="00C301FA">
        <w:t xml:space="preserve">non-half hourly metered energy to be supplied over the period 16:00 hrs to 19:00 hrs inclusive every day over the </w:t>
      </w:r>
      <w:r w:rsidRPr="004B59D5">
        <w:rPr>
          <w:b/>
          <w:bCs/>
        </w:rPr>
        <w:t>Financial Year</w:t>
      </w:r>
      <w:r w:rsidRPr="00C301FA">
        <w:t xml:space="preserve"> for each </w:t>
      </w:r>
      <w:r w:rsidRPr="004B59D5">
        <w:rPr>
          <w:b/>
          <w:bCs/>
        </w:rPr>
        <w:t>BM Unit</w:t>
      </w:r>
      <w:r w:rsidRPr="00C301FA">
        <w:t>, multiplied by the relevant zonal p/kWh tariff</w:t>
      </w:r>
      <w:r>
        <w:t>.</w:t>
      </w:r>
    </w:p>
    <w:p w14:paraId="1B8AA05D" w14:textId="77777777" w:rsidR="006D5F93" w:rsidRDefault="006D5F93" w:rsidP="00CD5631">
      <w:pPr>
        <w:pStyle w:val="1"/>
        <w:ind w:left="1440"/>
        <w:jc w:val="both"/>
      </w:pPr>
    </w:p>
    <w:p w14:paraId="3036C0DD" w14:textId="77777777" w:rsidR="00A750AE" w:rsidRDefault="00A750AE" w:rsidP="007D27B2">
      <w:pPr>
        <w:pStyle w:val="1"/>
        <w:numPr>
          <w:ilvl w:val="1"/>
          <w:numId w:val="99"/>
        </w:numPr>
        <w:jc w:val="both"/>
      </w:pPr>
      <w:r>
        <w:t xml:space="preserve">The </w:t>
      </w:r>
      <w:r>
        <w:rPr>
          <w:b/>
          <w:bCs/>
        </w:rPr>
        <w:t>Final Demand Site Count Forecast</w:t>
      </w:r>
      <w:r>
        <w:t xml:space="preserve"> for the latest day (that </w:t>
      </w:r>
      <w:r w:rsidR="00E71EB2" w:rsidRPr="00E71EB2">
        <w:rPr>
          <w:b/>
          <w:bCs/>
        </w:rPr>
        <w:t>The Company</w:t>
      </w:r>
      <w:r>
        <w:t xml:space="preserve"> has data available for) multiplied by the relevant £/Site/Day </w:t>
      </w:r>
      <w:r>
        <w:rPr>
          <w:b/>
          <w:bCs/>
        </w:rPr>
        <w:t>Transmission Demand Residual Tariff</w:t>
      </w:r>
      <w:r>
        <w:t xml:space="preserve"> for the relevant </w:t>
      </w:r>
      <w:r>
        <w:rPr>
          <w:b/>
          <w:bCs/>
        </w:rPr>
        <w:t>Charging Band</w:t>
      </w:r>
      <w:r>
        <w:t>.</w:t>
      </w:r>
    </w:p>
    <w:p w14:paraId="3F91B727" w14:textId="77777777" w:rsidR="00A750AE" w:rsidRDefault="00A750AE" w:rsidP="007D27B2">
      <w:pPr>
        <w:pStyle w:val="1"/>
        <w:numPr>
          <w:ilvl w:val="1"/>
          <w:numId w:val="99"/>
        </w:numPr>
        <w:jc w:val="both"/>
      </w:pPr>
      <w:r>
        <w:t xml:space="preserve">the </w:t>
      </w:r>
      <w:r>
        <w:rPr>
          <w:b/>
          <w:bCs/>
        </w:rPr>
        <w:t>Unmetered Supply Volume Forecast</w:t>
      </w:r>
      <w:r>
        <w:t xml:space="preserve"> for the latest day (that </w:t>
      </w:r>
      <w:r w:rsidR="00E71EB2" w:rsidRPr="00E71EB2">
        <w:rPr>
          <w:b/>
          <w:bCs/>
        </w:rPr>
        <w:t>The Company</w:t>
      </w:r>
      <w:r>
        <w:t xml:space="preserve"> has data available for) multiplied by the UMS Tariff.</w:t>
      </w:r>
    </w:p>
    <w:p w14:paraId="542C16FA" w14:textId="77777777" w:rsidR="00A750AE" w:rsidRDefault="00A750AE" w:rsidP="00A750AE">
      <w:pPr>
        <w:pStyle w:val="1"/>
        <w:ind w:left="1451"/>
        <w:jc w:val="both"/>
        <w:rPr>
          <w:b/>
          <w:bCs/>
        </w:rPr>
      </w:pPr>
    </w:p>
    <w:p w14:paraId="3A7A5D6C" w14:textId="77777777" w:rsidR="00A750AE" w:rsidRDefault="00A750AE" w:rsidP="00A750AE">
      <w:pPr>
        <w:pStyle w:val="1"/>
        <w:ind w:left="1451"/>
        <w:jc w:val="both"/>
      </w:pPr>
      <w:r>
        <w:rPr>
          <w:b/>
          <w:bCs/>
        </w:rPr>
        <w:t>Users</w:t>
      </w:r>
      <w:r>
        <w:t xml:space="preserve">’ annual TNUoS demand charges are based on these forecasts with the </w:t>
      </w:r>
      <w:r>
        <w:rPr>
          <w:b/>
          <w:bCs/>
        </w:rPr>
        <w:t>Demand Forecast</w:t>
      </w:r>
      <w:r>
        <w:t xml:space="preserve"> split evenly over the 12 months of the year.  Users have the opportunity to vary their </w:t>
      </w:r>
      <w:r>
        <w:rPr>
          <w:b/>
          <w:bCs/>
        </w:rPr>
        <w:t>Demand Forecasts</w:t>
      </w:r>
      <w:r>
        <w:t xml:space="preserve"> on a quarterly basis over the course of the year, with the </w:t>
      </w:r>
      <w:r>
        <w:rPr>
          <w:b/>
          <w:bCs/>
        </w:rPr>
        <w:t>Demand Forecast</w:t>
      </w:r>
      <w:r>
        <w:t xml:space="preserve"> requested in February relating to the next </w:t>
      </w:r>
      <w:r w:rsidRPr="00CD5631">
        <w:rPr>
          <w:b/>
        </w:rPr>
        <w:t>Financial Year</w:t>
      </w:r>
      <w:r>
        <w:t xml:space="preserve">.  </w:t>
      </w:r>
      <w:r>
        <w:rPr>
          <w:b/>
          <w:bCs/>
        </w:rPr>
        <w:t>Users</w:t>
      </w:r>
      <w:r>
        <w:t xml:space="preserve"> will be notified of the timescales and process for each of the quarterly updates.  </w:t>
      </w:r>
      <w:r w:rsidR="00E71EB2" w:rsidRPr="00E71EB2">
        <w:rPr>
          <w:b/>
          <w:bCs/>
        </w:rPr>
        <w:t>The Company</w:t>
      </w:r>
      <w:r>
        <w:t xml:space="preserve"> will revise the monthly </w:t>
      </w:r>
      <w:r>
        <w:rPr>
          <w:b/>
          <w:bCs/>
        </w:rPr>
        <w:t>Transmission Network Use of System Demand Charges</w:t>
      </w:r>
      <w:r>
        <w:t xml:space="preserve"> by calculating the annual charge based on the above forecasts, subtracting the amount paid to date, and splitting the remainder evenly over the remaining months.  For the avoidance of doubt, only positive </w:t>
      </w:r>
      <w:r>
        <w:rPr>
          <w:b/>
          <w:bCs/>
        </w:rPr>
        <w:t>Demand Forecasts</w:t>
      </w:r>
      <w:r>
        <w:t xml:space="preserve"> (i.e. representing a net import from the system), positive </w:t>
      </w:r>
      <w:r>
        <w:rPr>
          <w:b/>
          <w:bCs/>
        </w:rPr>
        <w:t>FDSC</w:t>
      </w:r>
      <w:r>
        <w:t xml:space="preserve"> </w:t>
      </w:r>
      <w:r>
        <w:rPr>
          <w:b/>
          <w:bCs/>
        </w:rPr>
        <w:t>Forecast</w:t>
      </w:r>
      <w:r>
        <w:t xml:space="preserve"> and positive </w:t>
      </w:r>
      <w:r>
        <w:rPr>
          <w:b/>
          <w:bCs/>
        </w:rPr>
        <w:t>Unmetered Supply Volume Forecast</w:t>
      </w:r>
      <w:r>
        <w:t xml:space="preserve"> will be used in the calculation of charges.</w:t>
      </w:r>
    </w:p>
    <w:p w14:paraId="035EC198" w14:textId="77777777" w:rsidR="00A750AE" w:rsidRDefault="00A750AE" w:rsidP="00A750AE">
      <w:pPr>
        <w:pStyle w:val="1"/>
        <w:ind w:left="1451"/>
        <w:jc w:val="both"/>
      </w:pPr>
    </w:p>
    <w:p w14:paraId="65359106" w14:textId="77777777" w:rsidR="00A750AE" w:rsidRDefault="00A750AE" w:rsidP="00A750AE">
      <w:pPr>
        <w:pStyle w:val="1"/>
        <w:ind w:left="720" w:firstLine="720"/>
        <w:jc w:val="both"/>
      </w:pPr>
      <w:r>
        <w:rPr>
          <w:b/>
          <w:bCs/>
        </w:rPr>
        <w:t>Demand Forecasts</w:t>
      </w:r>
      <w:r>
        <w:t xml:space="preserve"> for a </w:t>
      </w:r>
      <w:r>
        <w:rPr>
          <w:b/>
          <w:bCs/>
        </w:rPr>
        <w:t>User</w:t>
      </w:r>
      <w:r>
        <w:t xml:space="preserve"> will be considered positive where:</w:t>
      </w:r>
    </w:p>
    <w:p w14:paraId="530984D8" w14:textId="77777777" w:rsidR="00A750AE" w:rsidRDefault="00A750AE" w:rsidP="007D27B2">
      <w:pPr>
        <w:pStyle w:val="1"/>
        <w:numPr>
          <w:ilvl w:val="0"/>
          <w:numId w:val="100"/>
        </w:numPr>
        <w:jc w:val="both"/>
      </w:pPr>
      <w:r>
        <w:t>The sum of the gross demand forecast and embedded export forecast is positive; and</w:t>
      </w:r>
    </w:p>
    <w:p w14:paraId="2F3A415D" w14:textId="77777777" w:rsidR="00A750AE" w:rsidRDefault="00A750AE" w:rsidP="007D27B2">
      <w:pPr>
        <w:pStyle w:val="1"/>
        <w:numPr>
          <w:ilvl w:val="0"/>
          <w:numId w:val="100"/>
        </w:numPr>
        <w:jc w:val="both"/>
      </w:pPr>
      <w:r>
        <w:t>The non-half hourly metered energy forecast is positive.</w:t>
      </w:r>
    </w:p>
    <w:p w14:paraId="68EA6007" w14:textId="77777777" w:rsidR="0022187C" w:rsidRDefault="0022187C" w:rsidP="0022187C">
      <w:pPr>
        <w:pStyle w:val="1"/>
        <w:ind w:left="2171"/>
        <w:jc w:val="both"/>
        <w:rPr>
          <w:rFonts w:ascii="Arial" w:hAnsi="Arial" w:cs="Arial"/>
        </w:rPr>
      </w:pPr>
    </w:p>
    <w:p w14:paraId="0272E52E" w14:textId="77777777" w:rsidR="0022187C" w:rsidRDefault="0022187C" w:rsidP="0022187C">
      <w:pPr>
        <w:pStyle w:val="1"/>
        <w:jc w:val="both"/>
        <w:rPr>
          <w:rFonts w:ascii="Arial" w:hAnsi="Arial" w:cs="Arial"/>
        </w:rPr>
      </w:pPr>
    </w:p>
    <w:p w14:paraId="0CCEDA20" w14:textId="77777777" w:rsidR="0022187C" w:rsidRDefault="0022187C" w:rsidP="007D27B2">
      <w:pPr>
        <w:pStyle w:val="1"/>
        <w:numPr>
          <w:ilvl w:val="0"/>
          <w:numId w:val="99"/>
        </w:numPr>
        <w:jc w:val="both"/>
        <w:rPr>
          <w:rFonts w:ascii="Arial" w:hAnsi="Arial" w:cs="Arial"/>
        </w:rPr>
      </w:pPr>
      <w:r>
        <w:rPr>
          <w:rFonts w:ascii="Arial" w:hAnsi="Arial" w:cs="Arial"/>
          <w:b/>
          <w:bCs/>
        </w:rPr>
        <w:t>Users</w:t>
      </w:r>
      <w:r>
        <w:rPr>
          <w:rFonts w:ascii="Arial" w:hAnsi="Arial" w:cs="Arial"/>
        </w:rPr>
        <w:t xml:space="preserve"> should submit reasonable demand forecasts of gross demand, embedded export and energy in accordance with the </w:t>
      </w:r>
      <w:r>
        <w:rPr>
          <w:rFonts w:ascii="Arial" w:hAnsi="Arial" w:cs="Arial"/>
          <w:b/>
          <w:bCs/>
        </w:rPr>
        <w:t>CUSC</w:t>
      </w:r>
      <w:r>
        <w:rPr>
          <w:rFonts w:ascii="Arial" w:hAnsi="Arial" w:cs="Arial"/>
        </w:rPr>
        <w:t xml:space="preserve">.  </w:t>
      </w:r>
      <w:r w:rsidR="00E71EB2" w:rsidRPr="00E71EB2">
        <w:rPr>
          <w:rFonts w:ascii="Arial" w:hAnsi="Arial" w:cs="Arial"/>
          <w:b/>
          <w:bCs/>
        </w:rPr>
        <w:t>The Company</w:t>
      </w:r>
      <w:r>
        <w:rPr>
          <w:rFonts w:ascii="Arial" w:hAnsi="Arial" w:cs="Arial"/>
        </w:rPr>
        <w:t xml:space="preserve"> shall use the following methodology to derive a forecast to be used in determining whether a </w:t>
      </w:r>
      <w:r>
        <w:rPr>
          <w:rFonts w:ascii="Arial" w:hAnsi="Arial" w:cs="Arial"/>
          <w:b/>
          <w:bCs/>
        </w:rPr>
        <w:t>User's</w:t>
      </w:r>
      <w:r>
        <w:rPr>
          <w:rFonts w:ascii="Arial" w:hAnsi="Arial" w:cs="Arial"/>
        </w:rPr>
        <w:t xml:space="preserve"> forecast is reasonable, in accordance with the </w:t>
      </w:r>
      <w:r>
        <w:rPr>
          <w:rFonts w:ascii="Arial" w:hAnsi="Arial" w:cs="Arial"/>
          <w:b/>
          <w:bCs/>
        </w:rPr>
        <w:t>CUSC</w:t>
      </w:r>
      <w:r>
        <w:rPr>
          <w:rFonts w:ascii="Arial" w:hAnsi="Arial" w:cs="Arial"/>
        </w:rPr>
        <w:t xml:space="preserve">, and this will be used as a replacement forecast if the </w:t>
      </w:r>
      <w:r>
        <w:rPr>
          <w:rFonts w:ascii="Arial" w:hAnsi="Arial" w:cs="Arial"/>
          <w:b/>
          <w:bCs/>
        </w:rPr>
        <w:t>User's</w:t>
      </w:r>
      <w:r>
        <w:rPr>
          <w:rFonts w:ascii="Arial" w:hAnsi="Arial" w:cs="Arial"/>
        </w:rPr>
        <w:t xml:space="preserve"> total forecast is deemed unreasonable. </w:t>
      </w:r>
      <w:r w:rsidR="00E71EB2" w:rsidRPr="00E71EB2">
        <w:rPr>
          <w:rFonts w:ascii="Arial" w:hAnsi="Arial" w:cs="Arial"/>
          <w:b/>
          <w:bCs/>
        </w:rPr>
        <w:t>The Company</w:t>
      </w:r>
      <w:r>
        <w:rPr>
          <w:rFonts w:ascii="Arial" w:hAnsi="Arial" w:cs="Arial"/>
        </w:rPr>
        <w:t xml:space="preserve"> will, at all times, use the latest available Settlement data.</w:t>
      </w:r>
    </w:p>
    <w:p w14:paraId="7692AAE2" w14:textId="77777777" w:rsidR="0022187C" w:rsidRDefault="0022187C" w:rsidP="0022187C">
      <w:pPr>
        <w:pStyle w:val="1"/>
        <w:jc w:val="both"/>
        <w:rPr>
          <w:rFonts w:ascii="Arial" w:hAnsi="Arial" w:cs="Arial"/>
        </w:rPr>
      </w:pPr>
    </w:p>
    <w:p w14:paraId="73B285D8" w14:textId="77777777" w:rsidR="0022187C" w:rsidRDefault="0022187C" w:rsidP="0022187C">
      <w:pPr>
        <w:pStyle w:val="1"/>
        <w:ind w:left="1627"/>
        <w:jc w:val="both"/>
        <w:rPr>
          <w:rFonts w:ascii="Arial" w:hAnsi="Arial" w:cs="Arial"/>
        </w:rPr>
      </w:pPr>
      <w:r>
        <w:rPr>
          <w:rFonts w:ascii="Arial" w:hAnsi="Arial" w:cs="Arial"/>
        </w:rPr>
        <w:t xml:space="preserve">For existing Users: </w:t>
      </w:r>
    </w:p>
    <w:p w14:paraId="22C593CD" w14:textId="77777777" w:rsidR="0022187C" w:rsidRDefault="0022187C" w:rsidP="0022187C">
      <w:pPr>
        <w:pStyle w:val="1"/>
        <w:ind w:left="1627"/>
        <w:jc w:val="both"/>
        <w:rPr>
          <w:rFonts w:ascii="Arial" w:hAnsi="Arial" w:cs="Arial"/>
        </w:rPr>
      </w:pPr>
    </w:p>
    <w:p w14:paraId="10C3DB58" w14:textId="77777777" w:rsidR="0022187C" w:rsidRDefault="0022187C" w:rsidP="007D27B2">
      <w:pPr>
        <w:pStyle w:val="1"/>
        <w:numPr>
          <w:ilvl w:val="0"/>
          <w:numId w:val="101"/>
        </w:numPr>
        <w:tabs>
          <w:tab w:val="num" w:pos="1485"/>
        </w:tabs>
        <w:ind w:left="2194" w:hanging="567"/>
        <w:jc w:val="both"/>
        <w:rPr>
          <w:rFonts w:ascii="Arial" w:hAnsi="Arial" w:cs="Arial"/>
        </w:rPr>
      </w:pPr>
      <w:r>
        <w:rPr>
          <w:rFonts w:ascii="Arial" w:hAnsi="Arial" w:cs="Arial"/>
        </w:rPr>
        <w:t xml:space="preserve">The User’s Triad gross demand and embedded export for the preceding </w:t>
      </w:r>
      <w:r w:rsidRPr="00CD5631">
        <w:rPr>
          <w:rFonts w:ascii="Arial" w:hAnsi="Arial" w:cs="Arial"/>
          <w:b/>
        </w:rPr>
        <w:t>Financial Year</w:t>
      </w:r>
      <w:r>
        <w:rPr>
          <w:rFonts w:ascii="Arial" w:hAnsi="Arial" w:cs="Arial"/>
        </w:rPr>
        <w:t xml:space="preserve"> will be used where User settlement data is available and where </w:t>
      </w:r>
      <w:r w:rsidR="00E71EB2" w:rsidRPr="00E71EB2">
        <w:rPr>
          <w:rFonts w:ascii="Arial" w:hAnsi="Arial" w:cs="Arial"/>
          <w:b/>
        </w:rPr>
        <w:t>The Company</w:t>
      </w:r>
      <w:r>
        <w:rPr>
          <w:rFonts w:ascii="Arial" w:hAnsi="Arial" w:cs="Arial"/>
        </w:rPr>
        <w:t xml:space="preserve"> calculates its forecast before the </w:t>
      </w:r>
      <w:r w:rsidRPr="00CD5631">
        <w:rPr>
          <w:rFonts w:ascii="Arial" w:hAnsi="Arial" w:cs="Arial"/>
          <w:b/>
        </w:rPr>
        <w:t>Financial Year</w:t>
      </w:r>
      <w:r>
        <w:rPr>
          <w:rFonts w:ascii="Arial" w:hAnsi="Arial" w:cs="Arial"/>
        </w:rPr>
        <w:t xml:space="preserve">. Otherwise, the User's average weekday settlement period 35 half-hourly metered (HH) gross demand and embedded export in the </w:t>
      </w:r>
      <w:r w:rsidRPr="00CD5631">
        <w:rPr>
          <w:rFonts w:ascii="Arial" w:hAnsi="Arial" w:cs="Arial"/>
          <w:b/>
        </w:rPr>
        <w:t>Financial Year</w:t>
      </w:r>
      <w:r>
        <w:rPr>
          <w:rFonts w:ascii="Arial" w:hAnsi="Arial" w:cs="Arial"/>
        </w:rPr>
        <w:t xml:space="preserve"> to date is compared to the equivalent average gross demand and embedded export for the corresponding days in the preceding year.  The percentage difference is then applied to the User's HH gross demand and embedded export at Triad in the preceding </w:t>
      </w:r>
      <w:r w:rsidRPr="00CD5631">
        <w:rPr>
          <w:rFonts w:ascii="Arial" w:hAnsi="Arial" w:cs="Arial"/>
          <w:b/>
        </w:rPr>
        <w:t>Financial Year</w:t>
      </w:r>
      <w:r>
        <w:rPr>
          <w:rFonts w:ascii="Arial" w:hAnsi="Arial" w:cs="Arial"/>
        </w:rPr>
        <w:t xml:space="preserve"> to derive a forecast of the User's HH gross demand and embedded export at Triad for this </w:t>
      </w:r>
      <w:r w:rsidRPr="00CD5631">
        <w:rPr>
          <w:rFonts w:ascii="Arial" w:hAnsi="Arial" w:cs="Arial"/>
          <w:b/>
        </w:rPr>
        <w:t>Financial Year</w:t>
      </w:r>
      <w:r>
        <w:rPr>
          <w:rFonts w:ascii="Arial" w:hAnsi="Arial" w:cs="Arial"/>
        </w:rPr>
        <w:t>.</w:t>
      </w:r>
    </w:p>
    <w:p w14:paraId="44C27777" w14:textId="77777777" w:rsidR="0022187C" w:rsidRDefault="0022187C" w:rsidP="0022187C">
      <w:pPr>
        <w:pStyle w:val="1"/>
        <w:ind w:left="1627"/>
        <w:jc w:val="both"/>
        <w:rPr>
          <w:rFonts w:ascii="Arial" w:hAnsi="Arial" w:cs="Arial"/>
        </w:rPr>
      </w:pPr>
    </w:p>
    <w:p w14:paraId="736DE86B" w14:textId="77777777" w:rsidR="0022187C" w:rsidRDefault="0022187C" w:rsidP="007D27B2">
      <w:pPr>
        <w:pStyle w:val="1"/>
        <w:numPr>
          <w:ilvl w:val="0"/>
          <w:numId w:val="102"/>
        </w:numPr>
        <w:tabs>
          <w:tab w:val="clear" w:pos="567"/>
          <w:tab w:val="num" w:pos="1485"/>
        </w:tabs>
        <w:ind w:left="2194"/>
        <w:jc w:val="both"/>
        <w:rPr>
          <w:rFonts w:ascii="Arial" w:hAnsi="Arial" w:cs="Arial"/>
        </w:rPr>
      </w:pPr>
      <w:r>
        <w:rPr>
          <w:rFonts w:ascii="Arial" w:hAnsi="Arial" w:cs="Arial"/>
        </w:rPr>
        <w:t xml:space="preserve">The User's non half-hourly metered (NHH) energy consumption over the period 16:00 hrs to 19:00 hrs every day in the </w:t>
      </w:r>
      <w:r w:rsidRPr="00CD5631">
        <w:rPr>
          <w:rFonts w:ascii="Arial" w:hAnsi="Arial" w:cs="Arial"/>
          <w:b/>
        </w:rPr>
        <w:t>Financial Year</w:t>
      </w:r>
      <w:r>
        <w:rPr>
          <w:rFonts w:ascii="Arial" w:hAnsi="Arial" w:cs="Arial"/>
        </w:rPr>
        <w:t xml:space="preserve"> to date is compared to the equivalent energy consumption over the corresponding days in the preceding year.  The percentage difference is then applied to the User's total NHH energy consumption in the preceding </w:t>
      </w:r>
      <w:r w:rsidRPr="00CD5631">
        <w:rPr>
          <w:rFonts w:ascii="Arial" w:hAnsi="Arial" w:cs="Arial"/>
          <w:b/>
        </w:rPr>
        <w:t>Financial Year</w:t>
      </w:r>
      <w:r>
        <w:rPr>
          <w:rFonts w:ascii="Arial" w:hAnsi="Arial" w:cs="Arial"/>
        </w:rPr>
        <w:t xml:space="preserve"> to derive a forecast of the User's NHH energy consumption for this </w:t>
      </w:r>
      <w:r w:rsidRPr="00CD5631">
        <w:rPr>
          <w:rFonts w:ascii="Arial" w:hAnsi="Arial" w:cs="Arial"/>
          <w:b/>
        </w:rPr>
        <w:t>Financial Year</w:t>
      </w:r>
      <w:r>
        <w:rPr>
          <w:rFonts w:ascii="Arial" w:hAnsi="Arial" w:cs="Arial"/>
        </w:rPr>
        <w:t>.</w:t>
      </w:r>
    </w:p>
    <w:p w14:paraId="5A7A490E" w14:textId="77777777" w:rsidR="0022187C" w:rsidRDefault="0022187C" w:rsidP="0022187C">
      <w:pPr>
        <w:pStyle w:val="1"/>
        <w:ind w:left="1638"/>
        <w:jc w:val="both"/>
        <w:rPr>
          <w:rFonts w:ascii="Arial" w:hAnsi="Arial" w:cs="Arial"/>
        </w:rPr>
      </w:pPr>
    </w:p>
    <w:p w14:paraId="2051856A" w14:textId="77777777" w:rsidR="0022187C" w:rsidRDefault="0022187C" w:rsidP="0022187C">
      <w:pPr>
        <w:pStyle w:val="1"/>
        <w:ind w:left="1627"/>
        <w:jc w:val="both"/>
        <w:rPr>
          <w:rFonts w:ascii="Arial" w:hAnsi="Arial" w:cs="Arial"/>
        </w:rPr>
      </w:pPr>
      <w:r>
        <w:rPr>
          <w:rFonts w:ascii="Arial" w:hAnsi="Arial" w:cs="Arial"/>
        </w:rPr>
        <w:t xml:space="preserve">For new Users who have completed a Use of System Supply Confirmation Notice in the current </w:t>
      </w:r>
      <w:r w:rsidRPr="00CD5631">
        <w:rPr>
          <w:rFonts w:ascii="Arial" w:hAnsi="Arial" w:cs="Arial"/>
          <w:b/>
        </w:rPr>
        <w:t>Financial Year</w:t>
      </w:r>
      <w:r>
        <w:rPr>
          <w:rFonts w:ascii="Arial" w:hAnsi="Arial" w:cs="Arial"/>
        </w:rPr>
        <w:t>:</w:t>
      </w:r>
    </w:p>
    <w:p w14:paraId="7277F97D" w14:textId="77777777" w:rsidR="0022187C" w:rsidRDefault="0022187C" w:rsidP="0022187C">
      <w:pPr>
        <w:pStyle w:val="1"/>
        <w:ind w:left="1627"/>
        <w:jc w:val="both"/>
        <w:rPr>
          <w:rFonts w:ascii="Arial" w:hAnsi="Arial" w:cs="Arial"/>
        </w:rPr>
      </w:pPr>
    </w:p>
    <w:p w14:paraId="7FAB2346" w14:textId="77777777" w:rsidR="0022187C" w:rsidRDefault="0022187C" w:rsidP="007D27B2">
      <w:pPr>
        <w:pStyle w:val="1"/>
        <w:numPr>
          <w:ilvl w:val="0"/>
          <w:numId w:val="103"/>
        </w:numPr>
        <w:tabs>
          <w:tab w:val="clear" w:pos="567"/>
          <w:tab w:val="num" w:pos="2007"/>
        </w:tabs>
        <w:ind w:left="2007"/>
        <w:jc w:val="both"/>
        <w:rPr>
          <w:rFonts w:ascii="Arial" w:hAnsi="Arial" w:cs="Arial"/>
        </w:rPr>
      </w:pPr>
      <w:r>
        <w:rPr>
          <w:rFonts w:ascii="Arial" w:hAnsi="Arial" w:cs="Arial"/>
        </w:rPr>
        <w:t xml:space="preserve">The User's average weekday settlement period 35 half-hourly metered (HH) gross demand and embedded export over the last complete month for which </w:t>
      </w:r>
      <w:r w:rsidR="00E71EB2" w:rsidRPr="00E71EB2">
        <w:rPr>
          <w:rFonts w:ascii="Arial" w:hAnsi="Arial" w:cs="Arial"/>
          <w:b/>
        </w:rPr>
        <w:t>The Company</w:t>
      </w:r>
      <w:r>
        <w:rPr>
          <w:rFonts w:ascii="Arial" w:hAnsi="Arial" w:cs="Arial"/>
        </w:rPr>
        <w:t xml:space="preserve"> has settlement data is calculated.  Total system average HH gross demand and embedded export for weekday settlement period 35 for the corresponding month in the previous year is compared to total system HH gross demand and embedded export at Triad in that year and a percentage difference is calculated.  This percentage is then applied to the User's average HH gross demand and embedded export for weekday settlement period 35 over the last month to derive a forecast of the User's HH gross demand and embedded export at Triad for this </w:t>
      </w:r>
      <w:r w:rsidRPr="00CD5631">
        <w:rPr>
          <w:rFonts w:ascii="Arial" w:hAnsi="Arial" w:cs="Arial"/>
          <w:b/>
        </w:rPr>
        <w:t>Financial Year</w:t>
      </w:r>
      <w:r>
        <w:rPr>
          <w:rFonts w:ascii="Arial" w:hAnsi="Arial" w:cs="Arial"/>
        </w:rPr>
        <w:t>.</w:t>
      </w:r>
    </w:p>
    <w:p w14:paraId="63751FCD" w14:textId="77777777" w:rsidR="0022187C" w:rsidRDefault="0022187C" w:rsidP="0022187C">
      <w:pPr>
        <w:pStyle w:val="1"/>
        <w:tabs>
          <w:tab w:val="num" w:pos="1276"/>
        </w:tabs>
        <w:ind w:left="1627"/>
        <w:jc w:val="both"/>
        <w:rPr>
          <w:rFonts w:ascii="Arial" w:hAnsi="Arial" w:cs="Arial"/>
        </w:rPr>
      </w:pPr>
    </w:p>
    <w:p w14:paraId="1F51E08E" w14:textId="77777777" w:rsidR="0022187C" w:rsidRDefault="0022187C" w:rsidP="007D27B2">
      <w:pPr>
        <w:pStyle w:val="1"/>
        <w:numPr>
          <w:ilvl w:val="0"/>
          <w:numId w:val="103"/>
        </w:numPr>
        <w:tabs>
          <w:tab w:val="clear" w:pos="567"/>
          <w:tab w:val="num" w:pos="1485"/>
        </w:tabs>
        <w:ind w:left="2194"/>
        <w:jc w:val="both"/>
        <w:rPr>
          <w:rFonts w:ascii="Arial" w:hAnsi="Arial" w:cs="Arial"/>
        </w:rPr>
      </w:pPr>
      <w:r>
        <w:rPr>
          <w:rFonts w:ascii="Arial" w:hAnsi="Arial" w:cs="Arial"/>
        </w:rPr>
        <w:t xml:space="preserve">The User's non half-hourly metered (NHH) energy consumption over the period 16:00 hrs to 19:00 hrs every day over the last complete month for which </w:t>
      </w:r>
      <w:r w:rsidR="00E71EB2" w:rsidRPr="00E71EB2">
        <w:rPr>
          <w:rFonts w:ascii="Arial" w:hAnsi="Arial" w:cs="Arial"/>
          <w:b/>
        </w:rPr>
        <w:t>The Company</w:t>
      </w:r>
      <w:r>
        <w:rPr>
          <w:rFonts w:ascii="Arial" w:hAnsi="Arial" w:cs="Arial"/>
        </w:rPr>
        <w:t xml:space="preserve"> has settlement data is noted.  Total system NHH energy consumption over the corresponding month in the previous year is compared to total system NHH energy consumption over the remaining months of that </w:t>
      </w:r>
      <w:r w:rsidRPr="00CD5631">
        <w:rPr>
          <w:rFonts w:ascii="Arial" w:hAnsi="Arial" w:cs="Arial"/>
          <w:b/>
        </w:rPr>
        <w:t>Financial Year</w:t>
      </w:r>
      <w:r>
        <w:rPr>
          <w:rFonts w:ascii="Arial" w:hAnsi="Arial" w:cs="Arial"/>
        </w:rPr>
        <w:t xml:space="preserve"> and a percentage difference is calculated.  This percentage is then applied to the User's NHH energy consumption over the month described above, and all NHH energy consumption in previous months is added, in order to derive a forecast of the User's NHH metered energy consumption for this </w:t>
      </w:r>
      <w:r w:rsidRPr="00CD5631">
        <w:rPr>
          <w:rFonts w:ascii="Arial" w:hAnsi="Arial" w:cs="Arial"/>
          <w:b/>
        </w:rPr>
        <w:t>Financial Year</w:t>
      </w:r>
      <w:r>
        <w:rPr>
          <w:rFonts w:ascii="Arial" w:hAnsi="Arial" w:cs="Arial"/>
        </w:rPr>
        <w:t>.</w:t>
      </w:r>
    </w:p>
    <w:p w14:paraId="23205C56" w14:textId="77777777" w:rsidR="0022187C" w:rsidRDefault="0022187C" w:rsidP="0022187C">
      <w:pPr>
        <w:pStyle w:val="1"/>
        <w:jc w:val="both"/>
        <w:rPr>
          <w:rFonts w:ascii="Arial" w:hAnsi="Arial" w:cs="Arial"/>
        </w:rPr>
      </w:pPr>
    </w:p>
    <w:p w14:paraId="2B83244A" w14:textId="77777777" w:rsidR="0022187C" w:rsidRPr="00010EB2" w:rsidRDefault="0022187C" w:rsidP="007D27B2">
      <w:pPr>
        <w:pStyle w:val="1"/>
        <w:numPr>
          <w:ilvl w:val="0"/>
          <w:numId w:val="99"/>
        </w:numPr>
        <w:jc w:val="both"/>
        <w:rPr>
          <w:rFonts w:ascii="Arial" w:hAnsi="Arial" w:cs="Arial"/>
        </w:rPr>
      </w:pPr>
      <w:r>
        <w:rPr>
          <w:rFonts w:ascii="Arial" w:hAnsi="Arial" w:cs="Arial"/>
        </w:rPr>
        <w:t xml:space="preserve">14.28 Determination of </w:t>
      </w:r>
      <w:r w:rsidR="00E71EB2" w:rsidRPr="00E71EB2">
        <w:rPr>
          <w:rFonts w:ascii="Arial" w:hAnsi="Arial" w:cs="Arial"/>
          <w:b/>
        </w:rPr>
        <w:t>The Company</w:t>
      </w:r>
      <w:r w:rsidRPr="00CD5631">
        <w:rPr>
          <w:rFonts w:ascii="Arial" w:hAnsi="Arial" w:cs="Arial"/>
          <w:b/>
        </w:rPr>
        <w:t>’s</w:t>
      </w:r>
      <w:r>
        <w:rPr>
          <w:rFonts w:ascii="Arial" w:hAnsi="Arial" w:cs="Arial"/>
        </w:rPr>
        <w:t xml:space="preserve"> Forecast for Demand Charge Purposes</w:t>
      </w:r>
      <w:r>
        <w:rPr>
          <w:rFonts w:ascii="Arial" w:hAnsi="Arial" w:cs="Arial"/>
          <w:b/>
        </w:rPr>
        <w:t xml:space="preserve"> </w:t>
      </w:r>
      <w:r>
        <w:rPr>
          <w:rFonts w:ascii="Arial" w:hAnsi="Arial" w:cs="Arial"/>
        </w:rPr>
        <w:t xml:space="preserve">illustrates how the demand forecast will be calculated by </w:t>
      </w:r>
      <w:r w:rsidR="00E71EB2" w:rsidRPr="00E71EB2">
        <w:rPr>
          <w:rFonts w:ascii="Arial" w:hAnsi="Arial" w:cs="Arial"/>
          <w:b/>
        </w:rPr>
        <w:t>The Company</w:t>
      </w:r>
      <w:r w:rsidRPr="00010EB2">
        <w:rPr>
          <w:rFonts w:ascii="Arial" w:hAnsi="Arial" w:cs="Arial"/>
        </w:rPr>
        <w:t>.</w:t>
      </w:r>
    </w:p>
    <w:p w14:paraId="6113E493" w14:textId="77777777" w:rsidR="0022187C" w:rsidRPr="00010EB2" w:rsidRDefault="0022187C" w:rsidP="0022187C">
      <w:pPr>
        <w:pStyle w:val="1"/>
        <w:jc w:val="both"/>
        <w:rPr>
          <w:rFonts w:ascii="Arial" w:hAnsi="Arial" w:cs="Arial"/>
        </w:rPr>
      </w:pPr>
    </w:p>
    <w:p w14:paraId="5334D65C" w14:textId="77777777" w:rsidR="0022187C" w:rsidRPr="00010EB2" w:rsidRDefault="0022187C" w:rsidP="0022187C">
      <w:pPr>
        <w:pStyle w:val="Heading3"/>
        <w:ind w:left="709"/>
        <w:jc w:val="both"/>
        <w:rPr>
          <w:rFonts w:ascii="Arial" w:hAnsi="Arial" w:cs="Arial"/>
          <w:b/>
        </w:rPr>
      </w:pPr>
      <w:r w:rsidRPr="00010EB2">
        <w:rPr>
          <w:rFonts w:ascii="Arial" w:hAnsi="Arial" w:cs="Arial"/>
          <w:b/>
        </w:rPr>
        <w:t>Reconciliation of Demand Charges</w:t>
      </w:r>
      <w:r w:rsidRPr="00010EB2">
        <w:rPr>
          <w:rFonts w:ascii="Arial" w:hAnsi="Arial" w:cs="Arial"/>
        </w:rPr>
        <w:t xml:space="preserve"> </w:t>
      </w:r>
      <w:r w:rsidRPr="00CD5631">
        <w:rPr>
          <w:rFonts w:ascii="Arial" w:hAnsi="Arial" w:cs="Arial"/>
          <w:b/>
        </w:rPr>
        <w:t>and TNUoS Charges in the event of exceeding the limits to Generator charges in the Limiting Regulation</w:t>
      </w:r>
    </w:p>
    <w:p w14:paraId="2D106409" w14:textId="77777777" w:rsidR="0022187C" w:rsidRPr="00010EB2" w:rsidRDefault="0022187C" w:rsidP="0022187C">
      <w:pPr>
        <w:pStyle w:val="1"/>
        <w:jc w:val="both"/>
        <w:rPr>
          <w:rFonts w:ascii="Arial" w:hAnsi="Arial" w:cs="Arial"/>
        </w:rPr>
      </w:pPr>
    </w:p>
    <w:p w14:paraId="68DA7439" w14:textId="77777777" w:rsidR="0022187C" w:rsidRDefault="0022187C" w:rsidP="007D27B2">
      <w:pPr>
        <w:pStyle w:val="1"/>
        <w:numPr>
          <w:ilvl w:val="0"/>
          <w:numId w:val="99"/>
        </w:numPr>
        <w:jc w:val="both"/>
        <w:rPr>
          <w:rFonts w:ascii="Arial" w:hAnsi="Arial" w:cs="Arial"/>
        </w:rPr>
      </w:pPr>
      <w:r w:rsidRPr="00010EB2">
        <w:rPr>
          <w:rFonts w:ascii="Arial" w:hAnsi="Arial" w:cs="Arial"/>
        </w:rPr>
        <w:t>The reconciliation process is set out in the CUSC.  The demand reconciliation process compares the monthly charges paid by Users against actual outturn charges.  Due to the Settlements process, reconciliation of demand charges is carried out in two stages; initial reconciliation and final reconciliation.</w:t>
      </w:r>
    </w:p>
    <w:p w14:paraId="1FA9AF70" w14:textId="77777777" w:rsidR="001B7106" w:rsidRPr="00010EB2" w:rsidRDefault="001B7106" w:rsidP="007D27B2">
      <w:pPr>
        <w:pStyle w:val="1"/>
        <w:numPr>
          <w:ilvl w:val="0"/>
          <w:numId w:val="99"/>
        </w:numPr>
        <w:jc w:val="both"/>
        <w:rPr>
          <w:rFonts w:ascii="Arial" w:hAnsi="Arial" w:cs="Arial"/>
        </w:rPr>
      </w:pPr>
      <w:r>
        <w:rPr>
          <w:rFonts w:ascii="Arial" w:hAnsi="Arial" w:cs="Arial"/>
        </w:rPr>
        <w:t xml:space="preserve">In the event of annual average transmission charges incurred by Generator Users in the </w:t>
      </w:r>
      <w:r w:rsidRPr="00CD5631">
        <w:rPr>
          <w:rFonts w:ascii="Arial" w:hAnsi="Arial" w:cs="Arial"/>
          <w:b/>
        </w:rPr>
        <w:t>Financial Year</w:t>
      </w:r>
      <w:r>
        <w:rPr>
          <w:rFonts w:ascii="Arial" w:hAnsi="Arial" w:cs="Arial"/>
        </w:rPr>
        <w:t xml:space="preserve"> not being in compliance with the upper or lower limits in the Limiting Regulation an Ex-Post Reconciliation adjustment will be applied to Generator and Demand Users to bring charges back into compliance. </w:t>
      </w:r>
    </w:p>
    <w:p w14:paraId="4BBC1169" w14:textId="77777777" w:rsidR="0022187C" w:rsidRPr="00010EB2" w:rsidRDefault="0022187C" w:rsidP="0022187C">
      <w:pPr>
        <w:pStyle w:val="1"/>
        <w:ind w:left="1627"/>
        <w:jc w:val="both"/>
        <w:rPr>
          <w:rFonts w:ascii="Arial" w:hAnsi="Arial" w:cs="Arial"/>
        </w:rPr>
      </w:pPr>
    </w:p>
    <w:p w14:paraId="08F4CC0E" w14:textId="77777777" w:rsidR="0022187C" w:rsidRPr="00010EB2" w:rsidRDefault="0022187C" w:rsidP="0022187C">
      <w:pPr>
        <w:pStyle w:val="Heading3"/>
        <w:ind w:left="709"/>
        <w:jc w:val="both"/>
        <w:rPr>
          <w:rFonts w:ascii="Arial" w:hAnsi="Arial" w:cs="Arial"/>
          <w:b/>
        </w:rPr>
      </w:pPr>
      <w:r w:rsidRPr="00CD5631">
        <w:rPr>
          <w:rFonts w:ascii="Arial" w:hAnsi="Arial" w:cs="Arial"/>
          <w:b/>
          <w:sz w:val="24"/>
          <w:szCs w:val="24"/>
        </w:rPr>
        <w:t>Initial Reconciliation of demand charges</w:t>
      </w:r>
    </w:p>
    <w:p w14:paraId="3244DF9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initial reconciliation process compares Users' demand forecasts, </w:t>
      </w:r>
      <w:r w:rsidR="00E71EB2" w:rsidRPr="00E71EB2">
        <w:rPr>
          <w:rFonts w:ascii="Arial" w:hAnsi="Arial" w:cs="Arial"/>
          <w:b/>
        </w:rPr>
        <w:t>The Company</w:t>
      </w:r>
      <w:r w:rsidRPr="00010EB2">
        <w:rPr>
          <w:rFonts w:ascii="Arial" w:hAnsi="Arial" w:cs="Arial"/>
          <w:b/>
        </w:rPr>
        <w:t>’s FDSC Forecast</w:t>
      </w:r>
      <w:r w:rsidRPr="00010EB2">
        <w:rPr>
          <w:rFonts w:ascii="Arial" w:hAnsi="Arial" w:cs="Arial"/>
        </w:rPr>
        <w:t xml:space="preserve"> and </w:t>
      </w:r>
      <w:r w:rsidRPr="00010EB2">
        <w:rPr>
          <w:rFonts w:ascii="Arial" w:hAnsi="Arial" w:cs="Arial"/>
          <w:b/>
        </w:rPr>
        <w:t>Unmetered Supply Volume</w:t>
      </w:r>
      <w:r w:rsidRPr="00010EB2">
        <w:rPr>
          <w:rFonts w:ascii="Arial" w:hAnsi="Arial" w:cs="Arial"/>
        </w:rPr>
        <w:t xml:space="preserve"> </w:t>
      </w:r>
      <w:r w:rsidRPr="00010EB2">
        <w:rPr>
          <w:rFonts w:ascii="Arial" w:hAnsi="Arial" w:cs="Arial"/>
          <w:b/>
        </w:rPr>
        <w:t>Forecast</w:t>
      </w:r>
      <w:r w:rsidRPr="00010EB2">
        <w:rPr>
          <w:rFonts w:ascii="Arial" w:hAnsi="Arial" w:cs="Arial"/>
        </w:rPr>
        <w:t xml:space="preserve"> </w:t>
      </w:r>
      <w:r w:rsidR="00A750AE">
        <w:rPr>
          <w:rFonts w:ascii="Arial" w:hAnsi="Arial" w:cs="Arial"/>
        </w:rPr>
        <w:t>and</w:t>
      </w:r>
      <w:r w:rsidRPr="00010EB2">
        <w:rPr>
          <w:rFonts w:ascii="Arial" w:hAnsi="Arial" w:cs="Arial"/>
        </w:rPr>
        <w:t xml:space="preserve"> corresponding monthly charges paid over the year against actual outturn data (using latest Settlement data available at the time) and corresponding charges.  Initial reconciliation is carried out in three parts; Initial Reconciliation Part 1 deals with the reconciliation of half-hourly metered demand charges, Initial Reconciliation Part 2 deals with the reconciliation of non-half-hourly metered demand charges and Initial Reconciliation Part 3 deals with the reconciliation of </w:t>
      </w:r>
      <w:r w:rsidRPr="00010EB2">
        <w:rPr>
          <w:rFonts w:ascii="Arial" w:hAnsi="Arial" w:cs="Arial"/>
          <w:b/>
        </w:rPr>
        <w:t>Transmission Demand Residual</w:t>
      </w:r>
      <w:r w:rsidRPr="00010EB2">
        <w:rPr>
          <w:rFonts w:ascii="Arial" w:hAnsi="Arial" w:cs="Arial"/>
        </w:rPr>
        <w:t xml:space="preserve"> charges.</w:t>
      </w:r>
    </w:p>
    <w:p w14:paraId="1741BD82" w14:textId="77777777" w:rsidR="0022187C" w:rsidRPr="00010EB2" w:rsidRDefault="0022187C" w:rsidP="0022187C">
      <w:pPr>
        <w:pStyle w:val="1"/>
        <w:jc w:val="both"/>
        <w:rPr>
          <w:rFonts w:ascii="Arial" w:hAnsi="Arial" w:cs="Arial"/>
        </w:rPr>
      </w:pPr>
    </w:p>
    <w:p w14:paraId="500FD30E" w14:textId="77777777" w:rsidR="0022187C" w:rsidRPr="00010EB2" w:rsidRDefault="0022187C" w:rsidP="0022187C">
      <w:pPr>
        <w:pStyle w:val="Heading3"/>
        <w:ind w:left="709"/>
        <w:jc w:val="both"/>
        <w:rPr>
          <w:rFonts w:ascii="Arial" w:hAnsi="Arial" w:cs="Arial"/>
          <w:b/>
        </w:rPr>
      </w:pPr>
      <w:r w:rsidRPr="00010EB2">
        <w:rPr>
          <w:rFonts w:ascii="Arial" w:hAnsi="Arial" w:cs="Arial"/>
          <w:b/>
        </w:rPr>
        <w:t xml:space="preserve">Initial Reconciliation Part 1– Half-hourly metered demand </w:t>
      </w:r>
    </w:p>
    <w:p w14:paraId="0A20AE16" w14:textId="77777777" w:rsidR="0022187C" w:rsidRPr="00010EB2" w:rsidRDefault="00E71EB2" w:rsidP="007D27B2">
      <w:pPr>
        <w:pStyle w:val="1"/>
        <w:numPr>
          <w:ilvl w:val="0"/>
          <w:numId w:val="99"/>
        </w:numPr>
        <w:jc w:val="both"/>
        <w:rPr>
          <w:rFonts w:ascii="Arial" w:hAnsi="Arial" w:cs="Arial"/>
        </w:rPr>
      </w:pPr>
      <w:r w:rsidRPr="00E71EB2">
        <w:rPr>
          <w:rFonts w:ascii="Arial" w:hAnsi="Arial" w:cs="Arial"/>
          <w:b/>
        </w:rPr>
        <w:t>The Company</w:t>
      </w:r>
      <w:r w:rsidR="0022187C" w:rsidRPr="00010EB2">
        <w:rPr>
          <w:rFonts w:ascii="Arial" w:hAnsi="Arial" w:cs="Arial"/>
        </w:rPr>
        <w:t xml:space="preserve"> will identify the periods forming the Triad</w:t>
      </w:r>
      <w:r w:rsidR="0022187C" w:rsidRPr="00010EB2">
        <w:rPr>
          <w:rFonts w:ascii="Arial" w:hAnsi="Arial" w:cs="Arial"/>
        </w:rPr>
        <w:fldChar w:fldCharType="begin"/>
      </w:r>
      <w:r w:rsidR="0022187C" w:rsidRPr="00010EB2">
        <w:rPr>
          <w:rFonts w:ascii="Arial" w:hAnsi="Arial" w:cs="Arial"/>
        </w:rPr>
        <w:instrText xml:space="preserve"> XE "Triad" </w:instrText>
      </w:r>
      <w:r w:rsidR="0022187C" w:rsidRPr="00010EB2">
        <w:rPr>
          <w:rFonts w:ascii="Arial" w:hAnsi="Arial" w:cs="Arial"/>
        </w:rPr>
        <w:fldChar w:fldCharType="end"/>
      </w:r>
      <w:r w:rsidR="0022187C" w:rsidRPr="00010EB2">
        <w:rPr>
          <w:rFonts w:ascii="Arial" w:hAnsi="Arial" w:cs="Arial"/>
        </w:rPr>
        <w:t xml:space="preserve"> once it has received Central Volume Allocation data from the Settlement Administration Agent for all days up to and including the last day of February. Once </w:t>
      </w:r>
      <w:r w:rsidRPr="00E71EB2">
        <w:rPr>
          <w:rFonts w:ascii="Arial" w:hAnsi="Arial" w:cs="Arial"/>
          <w:b/>
        </w:rPr>
        <w:t>The Company</w:t>
      </w:r>
      <w:r w:rsidR="0022187C" w:rsidRPr="00010EB2">
        <w:rPr>
          <w:rFonts w:ascii="Arial" w:hAnsi="Arial" w:cs="Arial"/>
        </w:rPr>
        <w:t xml:space="preserve"> has notified Users of the periods forming the Triad they will not be changed even if disputes are subsequently resolved which would change the periods forming the Triad.</w:t>
      </w:r>
    </w:p>
    <w:p w14:paraId="22C327FC" w14:textId="77777777" w:rsidR="0022187C" w:rsidRPr="00010EB2" w:rsidRDefault="0022187C" w:rsidP="0022187C">
      <w:pPr>
        <w:pStyle w:val="1"/>
        <w:jc w:val="both"/>
        <w:rPr>
          <w:rFonts w:ascii="Arial" w:hAnsi="Arial" w:cs="Arial"/>
        </w:rPr>
      </w:pPr>
    </w:p>
    <w:p w14:paraId="33E1A58C"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gross demand will be determined using the latest available data of actual average Triad gross</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demand (kW) multiplied by the zonal gross demand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gross demand.</w:t>
      </w:r>
    </w:p>
    <w:p w14:paraId="7298ABC5" w14:textId="77777777" w:rsidR="0022187C" w:rsidRPr="00010EB2" w:rsidRDefault="0022187C" w:rsidP="0022187C">
      <w:pPr>
        <w:pStyle w:val="ListParagraph"/>
        <w:rPr>
          <w:rFonts w:ascii="Arial" w:hAnsi="Arial" w:cs="Arial"/>
        </w:rPr>
      </w:pPr>
    </w:p>
    <w:p w14:paraId="6602A27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embedded export will be determined using the latest available data of actual average Triad</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embedded export (kW) multiplied by the zonal embedded export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embedded exports.</w:t>
      </w:r>
    </w:p>
    <w:p w14:paraId="0E1ECF40" w14:textId="77777777" w:rsidR="0022187C" w:rsidRPr="00010EB2" w:rsidRDefault="0022187C" w:rsidP="0022187C">
      <w:pPr>
        <w:pStyle w:val="1"/>
        <w:jc w:val="both"/>
        <w:rPr>
          <w:rFonts w:ascii="Arial" w:hAnsi="Arial" w:cs="Arial"/>
        </w:rPr>
      </w:pPr>
    </w:p>
    <w:p w14:paraId="4F0189F0" w14:textId="77777777" w:rsidR="0022187C" w:rsidRPr="00010EB2" w:rsidRDefault="0022187C" w:rsidP="0022187C">
      <w:pPr>
        <w:pStyle w:val="Heading3"/>
        <w:ind w:left="709"/>
        <w:jc w:val="both"/>
        <w:rPr>
          <w:rFonts w:ascii="Arial" w:hAnsi="Arial" w:cs="Arial"/>
          <w:b/>
        </w:rPr>
      </w:pPr>
      <w:bookmarkStart w:id="250" w:name="_Hlk35263653"/>
      <w:bookmarkStart w:id="251" w:name="_Hlk35263622"/>
      <w:r w:rsidRPr="00010EB2">
        <w:rPr>
          <w:rFonts w:ascii="Arial" w:hAnsi="Arial" w:cs="Arial"/>
          <w:b/>
        </w:rPr>
        <w:t>Initial Reconciliation Part 2 – Non-half-hourly metered demand</w:t>
      </w:r>
    </w:p>
    <w:bookmarkEnd w:id="250"/>
    <w:p w14:paraId="0915A52A" w14:textId="77777777" w:rsidR="0022187C" w:rsidRPr="00010EB2" w:rsidRDefault="0022187C" w:rsidP="007D27B2">
      <w:pPr>
        <w:pStyle w:val="1"/>
        <w:numPr>
          <w:ilvl w:val="0"/>
          <w:numId w:val="99"/>
        </w:numPr>
        <w:jc w:val="both"/>
        <w:rPr>
          <w:rFonts w:ascii="Arial" w:hAnsi="Arial" w:cs="Arial"/>
          <w:szCs w:val="22"/>
        </w:rPr>
      </w:pPr>
      <w:r w:rsidRPr="00010EB2">
        <w:rPr>
          <w:rFonts w:ascii="Arial" w:hAnsi="Arial" w:cs="Arial"/>
        </w:rPr>
        <w:t xml:space="preserve">Actual payments for </w:t>
      </w:r>
      <w:bookmarkStart w:id="252" w:name="_Hlk35263694"/>
      <w:r w:rsidRPr="00010EB2">
        <w:rPr>
          <w:rFonts w:ascii="Arial" w:hAnsi="Arial" w:cs="Arial"/>
        </w:rPr>
        <w:t xml:space="preserve">non-half-hourly metered demand will be </w:t>
      </w:r>
      <w:bookmarkEnd w:id="252"/>
      <w:r w:rsidRPr="00010EB2">
        <w:rPr>
          <w:rFonts w:ascii="Arial" w:hAnsi="Arial" w:cs="Arial"/>
        </w:rPr>
        <w:t xml:space="preserve">determined using the latest available actual energy consumption data (kWh) for the period 16:00 hrs to 19:00 hrs inclusive (i.e. settlement periods 33 to 38) over the year multiplied by the energy consumption tariff(s) (p/kWh) applicable to the months concerned for each zone.  These actual values are then reconciled against the </w:t>
      </w:r>
      <w:r w:rsidRPr="00010EB2">
        <w:rPr>
          <w:rFonts w:ascii="Arial" w:hAnsi="Arial" w:cs="Arial"/>
          <w:szCs w:val="22"/>
        </w:rPr>
        <w:t>monthly charges paid in respect of non-half-hourly energy consumption.</w:t>
      </w:r>
    </w:p>
    <w:bookmarkEnd w:id="251"/>
    <w:p w14:paraId="1E6E0218" w14:textId="77777777" w:rsidR="0022187C" w:rsidRPr="00010EB2" w:rsidRDefault="0022187C" w:rsidP="0022187C">
      <w:pPr>
        <w:pStyle w:val="Heading3"/>
        <w:ind w:left="709"/>
        <w:jc w:val="both"/>
        <w:rPr>
          <w:rFonts w:ascii="Arial" w:hAnsi="Arial" w:cs="Arial"/>
          <w:szCs w:val="22"/>
        </w:rPr>
      </w:pPr>
    </w:p>
    <w:p w14:paraId="7D531148" w14:textId="77777777" w:rsidR="0022187C" w:rsidRPr="00CD5631" w:rsidRDefault="0022187C" w:rsidP="0022187C">
      <w:pPr>
        <w:keepNext/>
        <w:keepLines/>
        <w:spacing w:before="40"/>
        <w:ind w:left="709"/>
        <w:jc w:val="both"/>
        <w:outlineLvl w:val="2"/>
        <w:rPr>
          <w:rFonts w:ascii="Arial" w:hAnsi="Arial" w:cs="Arial"/>
          <w:b/>
          <w:sz w:val="22"/>
          <w:szCs w:val="22"/>
        </w:rPr>
      </w:pPr>
      <w:r w:rsidRPr="00CD5631">
        <w:rPr>
          <w:rFonts w:ascii="Arial" w:hAnsi="Arial" w:cs="Arial"/>
          <w:b/>
        </w:rPr>
        <w:t>Initial Reconciliation Part 3 – FDSC and Unmetered Supply Volume</w:t>
      </w:r>
    </w:p>
    <w:p w14:paraId="76CAEAB1" w14:textId="77777777" w:rsidR="0022187C" w:rsidRPr="00010EB2" w:rsidRDefault="0022187C" w:rsidP="0022187C">
      <w:pPr>
        <w:ind w:left="709"/>
        <w:rPr>
          <w:rFonts w:ascii="Arial" w:eastAsia="Calibri" w:hAnsi="Arial" w:cs="Arial"/>
        </w:rPr>
      </w:pPr>
      <w:r w:rsidRPr="00010EB2">
        <w:rPr>
          <w:rFonts w:ascii="Arial" w:hAnsi="Arial" w:cs="Arial"/>
        </w:rPr>
        <w:t>14.17.29a</w:t>
      </w:r>
      <w:r w:rsidR="00E71EB2">
        <w:rPr>
          <w:rFonts w:ascii="Arial" w:hAnsi="Arial" w:cs="Arial"/>
        </w:rPr>
        <w:t xml:space="preserve"> </w:t>
      </w:r>
      <w:r w:rsidRPr="00010EB2">
        <w:rPr>
          <w:rFonts w:ascii="Arial" w:hAnsi="Arial" w:cs="Arial"/>
        </w:rPr>
        <w:t>Actual payments for Transmission Demand Residual charges will be determined using the latest FDSC and Unmetered Supply Volume (provided by the Settlement Administration Agent) multiplied by the relevant Transmission Demand Residual Tariff. These actual values are then reconciled against the charges paid by the User.</w:t>
      </w:r>
    </w:p>
    <w:p w14:paraId="619A8C19" w14:textId="77777777" w:rsidR="0022187C" w:rsidRPr="00010EB2" w:rsidRDefault="0022187C" w:rsidP="0022187C">
      <w:pPr>
        <w:rPr>
          <w:rFonts w:ascii="Arial" w:hAnsi="Arial" w:cs="Arial"/>
        </w:rPr>
      </w:pPr>
    </w:p>
    <w:p w14:paraId="00FD8868" w14:textId="77777777" w:rsidR="0022187C" w:rsidRPr="00010EB2" w:rsidRDefault="0022187C" w:rsidP="0022187C">
      <w:pPr>
        <w:pStyle w:val="Heading3"/>
        <w:ind w:left="709"/>
        <w:jc w:val="both"/>
        <w:rPr>
          <w:rFonts w:ascii="Arial" w:hAnsi="Arial" w:cs="Arial"/>
          <w:b/>
        </w:rPr>
      </w:pPr>
      <w:r w:rsidRPr="00010EB2">
        <w:rPr>
          <w:rFonts w:ascii="Arial" w:hAnsi="Arial" w:cs="Arial"/>
          <w:b/>
          <w:szCs w:val="22"/>
        </w:rPr>
        <w:t>Final Reconciliation of demand</w:t>
      </w:r>
      <w:r w:rsidRPr="00010EB2">
        <w:rPr>
          <w:rFonts w:ascii="Arial" w:hAnsi="Arial" w:cs="Arial"/>
          <w:b/>
        </w:rPr>
        <w:t xml:space="preserve"> charges</w:t>
      </w:r>
    </w:p>
    <w:p w14:paraId="1966B1C9"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final reconciliation process compares Users' charges (as calculated during the initial reconciliation process using the latest available data) against final outturn demand charges (based on finalised FDSC and Unmetered Supply Volume, settlement data of half-hourly gross demand, embedded exports and non-half-hourly energy consumption). </w:t>
      </w:r>
    </w:p>
    <w:p w14:paraId="13BF21BF" w14:textId="77777777" w:rsidR="0022187C" w:rsidRPr="00010EB2" w:rsidRDefault="0022187C" w:rsidP="0022187C">
      <w:pPr>
        <w:pStyle w:val="1"/>
        <w:ind w:left="720" w:hanging="720"/>
        <w:jc w:val="both"/>
        <w:rPr>
          <w:rFonts w:ascii="Arial" w:hAnsi="Arial" w:cs="Arial"/>
        </w:rPr>
      </w:pPr>
    </w:p>
    <w:p w14:paraId="267E646F" w14:textId="77777777" w:rsidR="0022187C" w:rsidRPr="00010EB2" w:rsidRDefault="0022187C" w:rsidP="007D27B2">
      <w:pPr>
        <w:pStyle w:val="1"/>
        <w:numPr>
          <w:ilvl w:val="0"/>
          <w:numId w:val="99"/>
        </w:numPr>
        <w:jc w:val="both"/>
        <w:rPr>
          <w:rFonts w:ascii="Arial" w:hAnsi="Arial" w:cs="Arial"/>
          <w:sz w:val="20"/>
        </w:rPr>
      </w:pPr>
      <w:r w:rsidRPr="00010EB2">
        <w:rPr>
          <w:rFonts w:ascii="Arial" w:hAnsi="Arial" w:cs="Arial"/>
        </w:rPr>
        <w:t>Final actual charges will be determined using the final demand reconciliation data taken from the Final Reconciliation Settlement Run or the Final Reconciliation Volume Allocation Run</w:t>
      </w:r>
      <w:r w:rsidRPr="00010EB2">
        <w:rPr>
          <w:rFonts w:ascii="Arial" w:hAnsi="Arial" w:cs="Arial"/>
          <w:sz w:val="20"/>
        </w:rPr>
        <w:t>.</w:t>
      </w:r>
    </w:p>
    <w:p w14:paraId="59DFAF75" w14:textId="77777777" w:rsidR="0022187C" w:rsidRPr="00010EB2" w:rsidRDefault="0022187C" w:rsidP="0022187C">
      <w:pPr>
        <w:pStyle w:val="Heading3"/>
        <w:ind w:left="709"/>
        <w:jc w:val="both"/>
        <w:rPr>
          <w:rFonts w:ascii="Arial" w:hAnsi="Arial" w:cs="Arial"/>
          <w:sz w:val="20"/>
        </w:rPr>
      </w:pPr>
    </w:p>
    <w:p w14:paraId="755AF561" w14:textId="77777777" w:rsidR="0022187C" w:rsidRPr="00010EB2" w:rsidRDefault="0022187C" w:rsidP="0022187C">
      <w:pPr>
        <w:spacing w:after="240"/>
        <w:ind w:left="709"/>
        <w:jc w:val="both"/>
        <w:outlineLvl w:val="2"/>
        <w:rPr>
          <w:rFonts w:ascii="Arial" w:hAnsi="Arial" w:cs="Arial"/>
          <w:b/>
          <w:sz w:val="22"/>
          <w:szCs w:val="24"/>
        </w:rPr>
      </w:pPr>
      <w:r w:rsidRPr="00010EB2">
        <w:rPr>
          <w:rFonts w:ascii="Arial" w:hAnsi="Arial" w:cs="Arial"/>
          <w:b/>
          <w:szCs w:val="24"/>
        </w:rPr>
        <w:tab/>
        <w:t>Reconciliation of manifest errors</w:t>
      </w:r>
    </w:p>
    <w:p w14:paraId="3D84728A" w14:textId="1BB836EF" w:rsidR="0022187C" w:rsidRPr="00010EB2" w:rsidRDefault="0022187C" w:rsidP="007D27B2">
      <w:pPr>
        <w:numPr>
          <w:ilvl w:val="0"/>
          <w:numId w:val="99"/>
        </w:numPr>
        <w:jc w:val="both"/>
        <w:rPr>
          <w:rFonts w:ascii="Arial" w:hAnsi="Arial" w:cs="Arial"/>
        </w:rPr>
      </w:pPr>
      <w:r w:rsidRPr="00010EB2">
        <w:rPr>
          <w:rFonts w:ascii="Arial" w:hAnsi="Arial" w:cs="Arial"/>
        </w:rPr>
        <w:t xml:space="preserve">In the event that a manifest error, or multiple errors in the calculation of TNUoS tariffs results in a material discrepancy in a Users TNUoS tariff, the reconciliation process for all Users qualifying under Section </w:t>
      </w:r>
      <w:r w:rsidRPr="00010EB2">
        <w:rPr>
          <w:rFonts w:ascii="Arial" w:hAnsi="Arial" w:cs="Arial"/>
        </w:rPr>
        <w:fldChar w:fldCharType="begin"/>
      </w:r>
      <w:r w:rsidRPr="00010EB2">
        <w:rPr>
          <w:rFonts w:ascii="Arial" w:hAnsi="Arial" w:cs="Arial"/>
        </w:rPr>
        <w:instrText xml:space="preserve"> REF _Ref272931090 \r \h  \* MERGEFORMAT </w:instrText>
      </w:r>
      <w:r w:rsidRPr="00010EB2">
        <w:rPr>
          <w:rFonts w:ascii="Arial" w:hAnsi="Arial" w:cs="Arial"/>
        </w:rPr>
      </w:r>
      <w:r w:rsidRPr="00010EB2">
        <w:rPr>
          <w:rFonts w:ascii="Arial" w:hAnsi="Arial" w:cs="Arial"/>
        </w:rPr>
        <w:fldChar w:fldCharType="separate"/>
      </w:r>
      <w:r w:rsidR="005642D4">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will be in accordance with Sections </w:t>
      </w:r>
      <w:r w:rsidRPr="00010EB2">
        <w:rPr>
          <w:rFonts w:ascii="Arial" w:hAnsi="Arial" w:cs="Arial"/>
        </w:rPr>
        <w:fldChar w:fldCharType="begin"/>
      </w:r>
      <w:r w:rsidRPr="00010EB2">
        <w:rPr>
          <w:rFonts w:ascii="Arial" w:hAnsi="Arial" w:cs="Arial"/>
        </w:rPr>
        <w:instrText xml:space="preserve"> REF  _Ref272917749 \h \r  \* MERGEFORMAT </w:instrText>
      </w:r>
      <w:r w:rsidRPr="00010EB2">
        <w:rPr>
          <w:rFonts w:ascii="Arial" w:hAnsi="Arial" w:cs="Arial"/>
        </w:rPr>
      </w:r>
      <w:r w:rsidRPr="00010EB2">
        <w:rPr>
          <w:rFonts w:ascii="Arial" w:hAnsi="Arial" w:cs="Arial"/>
        </w:rPr>
        <w:fldChar w:fldCharType="separate"/>
      </w:r>
      <w:r w:rsidR="005642D4">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to </w:t>
      </w:r>
      <w:r w:rsidRPr="00010EB2">
        <w:rPr>
          <w:rFonts w:ascii="Arial" w:hAnsi="Arial" w:cs="Arial"/>
        </w:rPr>
        <w:fldChar w:fldCharType="begin"/>
      </w:r>
      <w:r w:rsidRPr="00010EB2">
        <w:rPr>
          <w:rFonts w:ascii="Arial" w:hAnsi="Arial" w:cs="Arial"/>
        </w:rPr>
        <w:instrText xml:space="preserve"> REF _Ref272917776 \r \h  \* MERGEFORMAT </w:instrText>
      </w:r>
      <w:r w:rsidRPr="00010EB2">
        <w:rPr>
          <w:rFonts w:ascii="Arial" w:hAnsi="Arial" w:cs="Arial"/>
        </w:rPr>
      </w:r>
      <w:r w:rsidRPr="00010EB2">
        <w:rPr>
          <w:rFonts w:ascii="Arial" w:hAnsi="Arial" w:cs="Arial"/>
        </w:rPr>
        <w:fldChar w:fldCharType="separate"/>
      </w:r>
      <w:r w:rsidR="005642D4">
        <w:rPr>
          <w:rFonts w:ascii="Arial" w:hAnsi="Arial" w:cs="Arial"/>
          <w:b/>
          <w:bCs/>
          <w:lang w:val="en-US"/>
        </w:rPr>
        <w:t>Error! Reference source not found.</w:t>
      </w:r>
      <w:r w:rsidRPr="00010EB2">
        <w:rPr>
          <w:rFonts w:ascii="Arial" w:hAnsi="Arial" w:cs="Arial"/>
        </w:rPr>
        <w:fldChar w:fldCharType="end"/>
      </w:r>
      <w:r w:rsidR="00EC2488">
        <w:rPr>
          <w:rFonts w:ascii="Arial" w:hAnsi="Arial" w:cs="Arial"/>
        </w:rPr>
        <w:t>30</w:t>
      </w:r>
      <w:r w:rsidRPr="00010EB2">
        <w:rPr>
          <w:rFonts w:ascii="Arial" w:hAnsi="Arial" w:cs="Arial"/>
        </w:rPr>
        <w:t>.  The reconciliation process shall be carried out using recalculated TNUoS tariffs.  Where such reconciliation is not practicable, a post-year reconciliation will be undertaken in the form of a one-off payment.</w:t>
      </w:r>
    </w:p>
    <w:p w14:paraId="1D2AEBFB" w14:textId="77777777" w:rsidR="0022187C" w:rsidRPr="00010EB2" w:rsidRDefault="0022187C" w:rsidP="0022187C">
      <w:pPr>
        <w:ind w:left="709" w:hanging="709"/>
        <w:jc w:val="both"/>
        <w:rPr>
          <w:rFonts w:ascii="Arial" w:hAnsi="Arial" w:cs="Arial"/>
        </w:rPr>
      </w:pPr>
    </w:p>
    <w:p w14:paraId="12ABB97A" w14:textId="77777777" w:rsidR="0022187C" w:rsidRPr="00010EB2" w:rsidRDefault="0022187C" w:rsidP="007D27B2">
      <w:pPr>
        <w:numPr>
          <w:ilvl w:val="0"/>
          <w:numId w:val="99"/>
        </w:numPr>
        <w:jc w:val="both"/>
        <w:rPr>
          <w:rFonts w:ascii="Arial" w:hAnsi="Arial" w:cs="Arial"/>
        </w:rPr>
      </w:pPr>
      <w:r w:rsidRPr="00010EB2">
        <w:rPr>
          <w:rFonts w:ascii="Arial" w:hAnsi="Arial" w:cs="Arial"/>
        </w:rPr>
        <w:t>A manifest error shall be defined as any of the following:</w:t>
      </w:r>
    </w:p>
    <w:p w14:paraId="60F7471F" w14:textId="77777777" w:rsidR="0022187C" w:rsidRPr="00010EB2" w:rsidRDefault="0022187C" w:rsidP="0022187C">
      <w:pPr>
        <w:ind w:left="709" w:hanging="709"/>
        <w:jc w:val="both"/>
        <w:rPr>
          <w:rFonts w:ascii="Arial" w:hAnsi="Arial" w:cs="Arial"/>
        </w:rPr>
      </w:pPr>
    </w:p>
    <w:p w14:paraId="09706D3F" w14:textId="77777777" w:rsidR="0022187C" w:rsidRPr="00010EB2" w:rsidRDefault="0022187C" w:rsidP="0022187C">
      <w:pPr>
        <w:tabs>
          <w:tab w:val="left" w:pos="1260"/>
        </w:tabs>
        <w:ind w:left="2430" w:hanging="270"/>
        <w:jc w:val="both"/>
        <w:rPr>
          <w:rFonts w:ascii="Arial" w:hAnsi="Arial" w:cs="Arial"/>
        </w:rPr>
      </w:pPr>
      <w:r w:rsidRPr="00010EB2">
        <w:rPr>
          <w:rFonts w:ascii="Arial" w:hAnsi="Arial" w:cs="Arial"/>
        </w:rPr>
        <w:t>a) an error in the transfer of relevant data between the Transmission Licensees or Distribution Network Operators;</w:t>
      </w:r>
    </w:p>
    <w:p w14:paraId="391BBC77" w14:textId="77777777" w:rsidR="0022187C" w:rsidRPr="00010EB2" w:rsidRDefault="0022187C" w:rsidP="0022187C">
      <w:pPr>
        <w:ind w:left="2149" w:hanging="709"/>
        <w:jc w:val="both"/>
        <w:rPr>
          <w:rFonts w:ascii="Arial" w:hAnsi="Arial" w:cs="Arial"/>
        </w:rPr>
      </w:pPr>
      <w:r w:rsidRPr="00010EB2">
        <w:rPr>
          <w:rFonts w:ascii="Arial" w:hAnsi="Arial" w:cs="Arial"/>
        </w:rPr>
        <w:tab/>
        <w:t>b) an error in the population of the Transport Model with relevant data;</w:t>
      </w:r>
    </w:p>
    <w:p w14:paraId="7819EC01" w14:textId="77777777" w:rsidR="0022187C" w:rsidRPr="00010EB2" w:rsidRDefault="0022187C" w:rsidP="0022187C">
      <w:pPr>
        <w:ind w:left="2149" w:hanging="709"/>
        <w:jc w:val="both"/>
        <w:rPr>
          <w:rFonts w:ascii="Arial" w:hAnsi="Arial" w:cs="Arial"/>
        </w:rPr>
      </w:pPr>
      <w:r w:rsidRPr="00010EB2">
        <w:rPr>
          <w:rFonts w:ascii="Arial" w:hAnsi="Arial" w:cs="Arial"/>
        </w:rPr>
        <w:tab/>
        <w:t>c) an error in the function of the Transport Model; or</w:t>
      </w:r>
    </w:p>
    <w:p w14:paraId="157FED35" w14:textId="77777777" w:rsidR="0022187C" w:rsidRPr="00010EB2" w:rsidRDefault="0022187C" w:rsidP="0022187C">
      <w:pPr>
        <w:ind w:left="2149" w:hanging="709"/>
        <w:jc w:val="both"/>
        <w:rPr>
          <w:rFonts w:ascii="Arial" w:hAnsi="Arial" w:cs="Arial"/>
        </w:rPr>
      </w:pPr>
      <w:r w:rsidRPr="00010EB2">
        <w:rPr>
          <w:rFonts w:ascii="Arial" w:hAnsi="Arial" w:cs="Arial"/>
        </w:rPr>
        <w:tab/>
        <w:t>d) an error in the inputs or function of the Tariff Model.</w:t>
      </w:r>
    </w:p>
    <w:p w14:paraId="67BBD40E" w14:textId="77777777" w:rsidR="0022187C" w:rsidRPr="00CD5631" w:rsidRDefault="0022187C" w:rsidP="0022187C">
      <w:pPr>
        <w:ind w:left="709" w:hanging="709"/>
        <w:jc w:val="both"/>
        <w:rPr>
          <w:rFonts w:ascii="Arial" w:hAnsi="Arial" w:cs="Arial"/>
          <w:sz w:val="22"/>
          <w:szCs w:val="22"/>
        </w:rPr>
      </w:pPr>
    </w:p>
    <w:p w14:paraId="2BC31A11"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A manifest error shall be considered material in the event that such an error or, the net effect of multiple errors, has an impact of the lesser of either:</w:t>
      </w:r>
    </w:p>
    <w:p w14:paraId="76CBD71D" w14:textId="77777777" w:rsidR="0022187C" w:rsidRPr="00CD5631" w:rsidRDefault="0022187C" w:rsidP="0022187C">
      <w:pPr>
        <w:ind w:left="709" w:hanging="709"/>
        <w:jc w:val="both"/>
        <w:rPr>
          <w:rFonts w:ascii="Arial" w:hAnsi="Arial" w:cs="Arial"/>
          <w:sz w:val="22"/>
          <w:szCs w:val="22"/>
        </w:rPr>
      </w:pPr>
    </w:p>
    <w:p w14:paraId="050864AE"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an error in a User’s TNUoS tariff of at least +/-£0.50/kW; or</w:t>
      </w:r>
    </w:p>
    <w:p w14:paraId="2E0B257A"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an error in a User’s TNUoS tariff which results in an error in the annual TNUoS charge of a User in excess of +/-£250,000.</w:t>
      </w:r>
    </w:p>
    <w:p w14:paraId="7CA990FC" w14:textId="77777777" w:rsidR="0022187C" w:rsidRPr="00CD5631" w:rsidRDefault="00DE3079" w:rsidP="0022187C">
      <w:pPr>
        <w:pStyle w:val="ListParagraph"/>
        <w:ind w:left="1800"/>
        <w:jc w:val="both"/>
        <w:rPr>
          <w:rFonts w:ascii="Arial" w:hAnsi="Arial" w:cs="Arial"/>
          <w:sz w:val="22"/>
          <w:szCs w:val="22"/>
        </w:rPr>
      </w:pPr>
      <w:r>
        <w:rPr>
          <w:rFonts w:ascii="Arial" w:hAnsi="Arial" w:cs="Arial"/>
          <w:sz w:val="22"/>
          <w:szCs w:val="22"/>
        </w:rPr>
        <w:t xml:space="preserve"> </w:t>
      </w:r>
    </w:p>
    <w:p w14:paraId="102C0152"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 xml:space="preserve">A manifest error shall only be reconciled if it has been identified within the </w:t>
      </w:r>
      <w:r w:rsidR="00DE3079" w:rsidRPr="00CD5631">
        <w:rPr>
          <w:rFonts w:ascii="Arial" w:hAnsi="Arial" w:cs="Arial"/>
          <w:b/>
          <w:sz w:val="22"/>
          <w:szCs w:val="22"/>
        </w:rPr>
        <w:t>Financial Year</w:t>
      </w:r>
      <w:r w:rsidRPr="00CD5631">
        <w:rPr>
          <w:rFonts w:ascii="Arial" w:hAnsi="Arial" w:cs="Arial"/>
          <w:sz w:val="22"/>
          <w:szCs w:val="22"/>
        </w:rPr>
        <w:t xml:space="preserve"> for which the error has an effect.  Errors identified outside of this period will not be eligible for reconciliation retrospectively.</w:t>
      </w:r>
    </w:p>
    <w:p w14:paraId="033B5E51" w14:textId="77777777" w:rsidR="0022187C" w:rsidRPr="00010EB2" w:rsidRDefault="0022187C" w:rsidP="0022187C">
      <w:pPr>
        <w:pStyle w:val="1"/>
        <w:jc w:val="both"/>
        <w:rPr>
          <w:rFonts w:ascii="Arial" w:hAnsi="Arial" w:cs="Arial"/>
          <w:sz w:val="20"/>
        </w:rPr>
      </w:pPr>
    </w:p>
    <w:p w14:paraId="179DED65" w14:textId="77777777" w:rsidR="0022187C" w:rsidRPr="00CD5631" w:rsidRDefault="0022187C" w:rsidP="0022187C">
      <w:pPr>
        <w:pStyle w:val="1"/>
        <w:jc w:val="both"/>
        <w:rPr>
          <w:rFonts w:ascii="Arial" w:hAnsi="Arial" w:cs="Arial"/>
          <w:b/>
        </w:rPr>
      </w:pPr>
      <w:r w:rsidRPr="00CD5631">
        <w:rPr>
          <w:rFonts w:ascii="Arial" w:hAnsi="Arial" w:cs="Arial"/>
          <w:b/>
        </w:rPr>
        <w:t xml:space="preserve">Ex-post Reconciliation of Generator and Demand Charges in the event of exceeding the limits to Generator charges in the Limiting Regulation </w:t>
      </w:r>
    </w:p>
    <w:p w14:paraId="20A8F65D" w14:textId="77777777" w:rsidR="0022187C" w:rsidRPr="00CD5631" w:rsidRDefault="0022187C" w:rsidP="0022187C">
      <w:pPr>
        <w:pStyle w:val="1"/>
        <w:jc w:val="both"/>
        <w:rPr>
          <w:rFonts w:ascii="Arial" w:hAnsi="Arial" w:cs="Arial"/>
          <w:b/>
        </w:rPr>
      </w:pPr>
    </w:p>
    <w:p w14:paraId="0D0020E2" w14:textId="77777777" w:rsidR="0022187C" w:rsidRPr="00CD5631" w:rsidRDefault="0022187C" w:rsidP="0022187C">
      <w:pPr>
        <w:pStyle w:val="1"/>
        <w:ind w:left="720"/>
        <w:jc w:val="both"/>
        <w:rPr>
          <w:rFonts w:ascii="Arial" w:hAnsi="Arial" w:cs="Arial"/>
        </w:rPr>
      </w:pPr>
      <w:r w:rsidRPr="00CD5631">
        <w:rPr>
          <w:rFonts w:ascii="Arial" w:hAnsi="Arial" w:cs="Arial"/>
        </w:rPr>
        <w:t xml:space="preserve">14.17.36 </w:t>
      </w:r>
      <w:r w:rsidR="00E71EB2" w:rsidRPr="00E71EB2">
        <w:rPr>
          <w:rFonts w:ascii="Arial" w:hAnsi="Arial" w:cs="Arial"/>
          <w:b/>
        </w:rPr>
        <w:t>The Company</w:t>
      </w:r>
      <w:r w:rsidRPr="00CD5631">
        <w:rPr>
          <w:rFonts w:ascii="Arial" w:hAnsi="Arial" w:cs="Arial"/>
        </w:rPr>
        <w:t xml:space="preserve"> shall, following the completion of each </w:t>
      </w:r>
      <w:r w:rsidR="007D57C6" w:rsidRPr="00CD5631">
        <w:rPr>
          <w:rFonts w:ascii="Arial" w:hAnsi="Arial" w:cs="Arial"/>
          <w:b/>
        </w:rPr>
        <w:t>Financial Year</w:t>
      </w:r>
      <w:r w:rsidRPr="00CD5631">
        <w:rPr>
          <w:rFonts w:ascii="Arial" w:hAnsi="Arial" w:cs="Arial"/>
        </w:rPr>
        <w:t xml:space="preserve">, produce a statement setting out the annual average transmission charges paid in aggregate by Generators in €/MWh as per paragraph 14.14.5. </w:t>
      </w:r>
    </w:p>
    <w:p w14:paraId="58FA426F" w14:textId="77777777" w:rsidR="0022187C" w:rsidRPr="00CD5631" w:rsidRDefault="0022187C" w:rsidP="0022187C">
      <w:pPr>
        <w:pStyle w:val="1"/>
        <w:ind w:left="720"/>
        <w:jc w:val="both"/>
        <w:rPr>
          <w:rFonts w:ascii="Arial" w:hAnsi="Arial" w:cs="Arial"/>
        </w:rPr>
      </w:pPr>
    </w:p>
    <w:p w14:paraId="13D38F58" w14:textId="77777777" w:rsidR="0022187C" w:rsidRPr="00CD5631" w:rsidRDefault="0022187C" w:rsidP="0022187C">
      <w:pPr>
        <w:pStyle w:val="1"/>
        <w:ind w:left="720"/>
        <w:jc w:val="both"/>
        <w:rPr>
          <w:rFonts w:ascii="Arial" w:hAnsi="Arial" w:cs="Arial"/>
        </w:rPr>
      </w:pPr>
      <w:r w:rsidRPr="00CD5631">
        <w:rPr>
          <w:rFonts w:ascii="Arial" w:hAnsi="Arial" w:cs="Arial"/>
        </w:rPr>
        <w:t>14.17.37 In the event that the annual average transmission charges attributable to Generators exceeds the upper limit established in the Limiting Regulation then an Ex-post Reconciliation will be calculated for Generation and Demand Users as per the below and will be invoiced at the time of generation reconciliation and initial demand reconciliation.</w:t>
      </w:r>
    </w:p>
    <w:p w14:paraId="362ECF7A" w14:textId="77777777" w:rsidR="0022187C" w:rsidRPr="00CD5631" w:rsidRDefault="0022187C" w:rsidP="0022187C">
      <w:pPr>
        <w:pStyle w:val="1"/>
        <w:ind w:left="720"/>
        <w:jc w:val="both"/>
        <w:rPr>
          <w:rFonts w:ascii="Arial" w:hAnsi="Arial" w:cs="Arial"/>
        </w:rPr>
      </w:pPr>
    </w:p>
    <w:p w14:paraId="3CDA511D"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The Ex-post Reconciliation amount for Demand Users will be calculated as :</w:t>
      </w:r>
    </w:p>
    <w:p w14:paraId="1E669E8D" w14:textId="77777777" w:rsidR="0022187C" w:rsidRPr="00CD5631" w:rsidRDefault="0022187C" w:rsidP="0022187C">
      <w:pPr>
        <w:pStyle w:val="1"/>
        <w:ind w:left="720"/>
        <w:jc w:val="both"/>
        <w:rPr>
          <w:rFonts w:ascii="Arial" w:hAnsi="Arial" w:cs="Arial"/>
        </w:rPr>
      </w:pPr>
    </w:p>
    <w:p w14:paraId="61DD58F8" w14:textId="108357CE" w:rsidR="0022187C" w:rsidRPr="00CD5631" w:rsidRDefault="0022187C" w:rsidP="0022187C">
      <w:pPr>
        <w:ind w:left="1440"/>
        <w:rPr>
          <w:rFonts w:ascii="Arial" w:hAnsi="Arial" w:cs="Arial"/>
        </w:rPr>
      </w:pPr>
      <w:r w:rsidRPr="00CD5631">
        <w:rPr>
          <w:rFonts w:ascii="Arial" w:hAnsi="Arial" w:cs="Arial"/>
        </w:rPr>
        <w:t>Dadj = GCharge (Actual)</w:t>
      </w:r>
      <w:r w:rsidR="00010EB2">
        <w:rPr>
          <w:rFonts w:ascii="Arial" w:hAnsi="Arial" w:cs="Arial"/>
        </w:rPr>
        <w:t>-</w:t>
      </w:r>
      <m:oMath>
        <m:r>
          <w:rPr>
            <w:rFonts w:ascii="Cambria Math" w:hAnsi="Cambria Math" w:cs="Arial"/>
          </w:rPr>
          <m:t>(</m:t>
        </m:r>
        <m:r>
          <m:rPr>
            <m:sty m:val="p"/>
          </m:rPr>
          <w:rPr>
            <w:rFonts w:ascii="Cambria Math" w:hAnsi="Cambria Math" w:cs="Arial"/>
          </w:rPr>
          <m:t xml:space="preserve"> </m:t>
        </m:r>
        <m:sSub>
          <m:sSubPr>
            <m:ctrlPr>
              <w:rPr>
                <w:rFonts w:ascii="Cambria Math" w:hAnsi="Cambria Math" w:cs="Arial"/>
                <w:i/>
                <w:sz w:val="24"/>
                <w:szCs w:val="24"/>
              </w:rPr>
            </m:ctrlPr>
          </m:sSubPr>
          <m:e>
            <m:r>
              <w:rPr>
                <w:rFonts w:ascii="Cambria Math" w:hAnsi="Cambria Math" w:cs="Arial"/>
              </w:rPr>
              <m:t>GO</m:t>
            </m:r>
          </m:e>
          <m:sub>
            <m:r>
              <w:rPr>
                <w:rFonts w:ascii="Cambria Math" w:hAnsi="Cambria Math" w:cs="Arial"/>
              </w:rPr>
              <m:t>A</m:t>
            </m:r>
          </m:sub>
        </m:sSub>
        <m:r>
          <w:rPr>
            <w:rFonts w:ascii="Cambria Math" w:hAnsi="Cambria Math" w:cs="Arial"/>
          </w:rPr>
          <m:t>*</m:t>
        </m:r>
        <m:d>
          <m:dPr>
            <m:ctrlPr>
              <w:rPr>
                <w:rFonts w:ascii="Cambria Math" w:hAnsi="Cambria Math" w:cs="Arial"/>
                <w:i/>
                <w:sz w:val="24"/>
                <w:szCs w:val="24"/>
              </w:rPr>
            </m:ctrlPr>
          </m:dPr>
          <m:e>
            <m:r>
              <w:rPr>
                <w:rFonts w:ascii="Cambria Math" w:hAnsi="Cambria Math" w:cs="Arial"/>
              </w:rPr>
              <m:t>CapEC*</m:t>
            </m:r>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e>
        </m:d>
        <m:r>
          <w:rPr>
            <w:rFonts w:ascii="Cambria Math" w:hAnsi="Cambria Math" w:cs="Arial"/>
          </w:rPr>
          <m:t>)</m:t>
        </m:r>
      </m:oMath>
      <w:r w:rsidR="00010EB2" w:rsidRPr="00010EB2" w:rsidDel="00010EB2">
        <w:rPr>
          <w:rFonts w:ascii="Arial" w:hAnsi="Arial" w:cs="Arial"/>
        </w:rPr>
        <w:t xml:space="preserve"> </w:t>
      </w:r>
    </w:p>
    <w:p w14:paraId="03AB0275" w14:textId="77777777" w:rsidR="0022187C" w:rsidRPr="00CD5631" w:rsidRDefault="0022187C" w:rsidP="0022187C">
      <w:pPr>
        <w:ind w:left="1440"/>
        <w:rPr>
          <w:rFonts w:ascii="Arial" w:hAnsi="Arial" w:cs="Arial"/>
        </w:rPr>
      </w:pPr>
    </w:p>
    <w:p w14:paraId="5289E63E"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0F52CB04" w14:textId="77777777" w:rsidR="0022187C" w:rsidRPr="00CD5631" w:rsidRDefault="0022187C" w:rsidP="0022187C">
      <w:pPr>
        <w:ind w:left="1440"/>
        <w:rPr>
          <w:rFonts w:ascii="Arial" w:hAnsi="Arial" w:cs="Arial"/>
          <w:szCs w:val="22"/>
        </w:rPr>
      </w:pPr>
      <w:r w:rsidRPr="00CD5631">
        <w:rPr>
          <w:rFonts w:ascii="Arial" w:hAnsi="Arial" w:cs="Arial"/>
        </w:rPr>
        <w:t>Dadj = Revenue to be recovered from Demand</w:t>
      </w:r>
    </w:p>
    <w:p w14:paraId="764320E8" w14:textId="77777777" w:rsidR="0022187C" w:rsidRPr="00CD5631" w:rsidRDefault="0022187C" w:rsidP="0022187C">
      <w:pPr>
        <w:pStyle w:val="1"/>
        <w:ind w:left="1440"/>
        <w:rPr>
          <w:rFonts w:ascii="Arial" w:hAnsi="Arial" w:cs="Arial"/>
          <w:szCs w:val="22"/>
        </w:rPr>
      </w:pPr>
      <w:r w:rsidRPr="00CD5631">
        <w:rPr>
          <w:rFonts w:ascii="Arial" w:hAnsi="Arial" w:cs="Arial"/>
          <w:szCs w:val="22"/>
        </w:rPr>
        <w:t>GO</w:t>
      </w:r>
      <w:r w:rsidRPr="00CD5631">
        <w:rPr>
          <w:rFonts w:ascii="Arial" w:hAnsi="Arial" w:cs="Arial"/>
          <w:szCs w:val="22"/>
          <w:vertAlign w:val="subscript"/>
        </w:rPr>
        <w:t>A</w:t>
      </w:r>
      <w:r w:rsidRPr="00CD5631">
        <w:rPr>
          <w:rFonts w:ascii="Arial" w:hAnsi="Arial" w:cs="Arial"/>
          <w:szCs w:val="22"/>
        </w:rPr>
        <w:t xml:space="preserve"> = Actual generator output in the previous </w:t>
      </w:r>
      <w:r w:rsidR="007D57C6" w:rsidRPr="00CD5631">
        <w:rPr>
          <w:rFonts w:ascii="Arial" w:hAnsi="Arial" w:cs="Arial"/>
          <w:b/>
          <w:szCs w:val="22"/>
        </w:rPr>
        <w:t>Financial Year</w:t>
      </w:r>
    </w:p>
    <w:p w14:paraId="085256ED" w14:textId="77777777" w:rsidR="0022187C" w:rsidRPr="00CD5631" w:rsidRDefault="0022187C" w:rsidP="0022187C">
      <w:pPr>
        <w:pStyle w:val="1"/>
        <w:ind w:left="1440"/>
        <w:rPr>
          <w:rFonts w:ascii="Arial" w:hAnsi="Arial" w:cs="Arial"/>
          <w:szCs w:val="22"/>
        </w:rPr>
      </w:pPr>
      <w:r w:rsidRPr="00CD5631">
        <w:rPr>
          <w:rFonts w:ascii="Arial" w:hAnsi="Arial" w:cs="Arial"/>
          <w:szCs w:val="22"/>
        </w:rPr>
        <w:t>CapEC =  The upper limit of the Limiting Regulation</w:t>
      </w:r>
    </w:p>
    <w:p w14:paraId="59DD7246" w14:textId="51FC1B62" w:rsidR="0022187C" w:rsidRPr="00CD5631" w:rsidRDefault="00672F6E" w:rsidP="0022187C">
      <w:pPr>
        <w:pStyle w:val="1"/>
        <w:ind w:left="1440"/>
        <w:rPr>
          <w:rFonts w:ascii="Arial" w:hAnsi="Arial" w:cs="Arial"/>
          <w:szCs w:val="22"/>
        </w:rPr>
      </w:pPr>
      <m:oMath>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oMath>
      <w:r w:rsidR="00010EB2">
        <w:rPr>
          <w:rFonts w:ascii="Arial" w:hAnsi="Arial" w:cs="Arial"/>
        </w:rPr>
        <w:t xml:space="preserve"> </w:t>
      </w:r>
      <w:r w:rsidR="0022187C" w:rsidRPr="00CD5631">
        <w:rPr>
          <w:rFonts w:ascii="Arial" w:hAnsi="Arial" w:cs="Arial"/>
          <w:szCs w:val="22"/>
        </w:rPr>
        <w:t xml:space="preserve">= Actual exchange rate in the previous </w:t>
      </w:r>
      <w:r w:rsidR="007D57C6" w:rsidRPr="00CD5631">
        <w:rPr>
          <w:rFonts w:ascii="Arial" w:hAnsi="Arial" w:cs="Arial"/>
          <w:b/>
          <w:szCs w:val="22"/>
        </w:rPr>
        <w:t>Financial Year</w:t>
      </w:r>
    </w:p>
    <w:p w14:paraId="1F75DFC4"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GCharge (Actual) = Actual charges to Generators in the previous </w:t>
      </w:r>
      <w:r w:rsidR="007D57C6" w:rsidRPr="00CD5631">
        <w:rPr>
          <w:rFonts w:ascii="Arial" w:hAnsi="Arial" w:cs="Arial"/>
          <w:b/>
          <w:szCs w:val="22"/>
        </w:rPr>
        <w:t>Financial Year</w:t>
      </w:r>
    </w:p>
    <w:p w14:paraId="0816311B" w14:textId="77777777" w:rsidR="0022187C" w:rsidRPr="00CD5631" w:rsidRDefault="0022187C" w:rsidP="0022187C">
      <w:pPr>
        <w:pStyle w:val="1"/>
        <w:ind w:left="1440"/>
        <w:rPr>
          <w:rFonts w:ascii="Arial" w:hAnsi="Arial" w:cs="Arial"/>
          <w:szCs w:val="22"/>
        </w:rPr>
      </w:pPr>
    </w:p>
    <w:p w14:paraId="5666968C"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The rate applied to HH gross Demand, in order to adjust for any TNUoS recovery from generation outside of the range of the Limiting Regulation</w:t>
      </w:r>
    </w:p>
    <w:p w14:paraId="38AA6C79" w14:textId="77777777" w:rsidR="0022187C" w:rsidRPr="00CD5631" w:rsidRDefault="0022187C" w:rsidP="0022187C">
      <w:pPr>
        <w:ind w:left="1440"/>
        <w:rPr>
          <w:rFonts w:ascii="Arial" w:hAnsi="Arial" w:cs="Arial"/>
        </w:rPr>
      </w:pPr>
    </w:p>
    <w:p w14:paraId="7D104235" w14:textId="1220D245" w:rsidR="0022187C" w:rsidRPr="00CD5631" w:rsidRDefault="0022187C" w:rsidP="0022187C">
      <w:pPr>
        <w:pStyle w:val="1"/>
        <w:ind w:left="2312"/>
        <w:jc w:val="both"/>
        <w:rPr>
          <w:rFonts w:ascii="Arial" w:hAnsi="Arial" w:cs="Arial"/>
        </w:rPr>
      </w:pPr>
      <w:r w:rsidRPr="00CD5631">
        <w:rPr>
          <w:rFonts w:ascii="Arial" w:hAnsi="Arial" w:cs="Arial"/>
        </w:rPr>
        <w:t xml:space="preserve"> </w:t>
      </w:r>
      <m:oMath>
        <m:r>
          <w:rPr>
            <w:rFonts w:ascii="Cambria Math" w:hAnsi="Cambria Math" w:cs="Arial"/>
          </w:rPr>
          <m:t>DRadj</m:t>
        </m:r>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m:rPr>
                    <m:sty m:val="p"/>
                  </m:rPr>
                  <w:rPr>
                    <w:rFonts w:ascii="Cambria Math" w:hAnsi="Cambria Math" w:cs="Arial"/>
                  </w:rPr>
                  <m:t>Dadj</m:t>
                </m:r>
              </m:num>
              <m:den>
                <m:r>
                  <w:rPr>
                    <w:rFonts w:ascii="Cambria Math" w:hAnsi="Cambria Math" w:cs="Arial"/>
                  </w:rPr>
                  <m:t>GTD</m:t>
                </m:r>
              </m:den>
            </m:f>
          </m:e>
        </m:d>
      </m:oMath>
    </w:p>
    <w:p w14:paraId="73C8ECCD" w14:textId="77777777" w:rsidR="0022187C" w:rsidRPr="00CD5631" w:rsidRDefault="0022187C" w:rsidP="0022187C">
      <w:pPr>
        <w:ind w:left="872"/>
        <w:rPr>
          <w:rFonts w:ascii="Arial" w:hAnsi="Arial" w:cs="Arial"/>
        </w:rPr>
      </w:pPr>
    </w:p>
    <w:p w14:paraId="7E3176EB" w14:textId="77777777" w:rsidR="0022187C" w:rsidRPr="00CD5631" w:rsidRDefault="0022187C" w:rsidP="0022187C">
      <w:pPr>
        <w:ind w:left="872"/>
        <w:rPr>
          <w:rFonts w:ascii="Arial" w:hAnsi="Arial" w:cs="Arial"/>
        </w:rPr>
      </w:pPr>
    </w:p>
    <w:p w14:paraId="4AAC1EB7" w14:textId="77777777" w:rsidR="0022187C" w:rsidRPr="00CD5631" w:rsidRDefault="0022187C" w:rsidP="0022187C">
      <w:pPr>
        <w:ind w:left="1440"/>
        <w:rPr>
          <w:rFonts w:ascii="Arial" w:hAnsi="Arial" w:cs="Arial"/>
        </w:rPr>
      </w:pPr>
      <w:r w:rsidRPr="00CD5631">
        <w:rPr>
          <w:rFonts w:ascii="Arial" w:hAnsi="Arial" w:cs="Arial"/>
        </w:rPr>
        <w:t>Where</w:t>
      </w:r>
    </w:p>
    <w:p w14:paraId="48232A5F" w14:textId="77777777" w:rsidR="0022187C" w:rsidRPr="00CD5631" w:rsidRDefault="0022187C" w:rsidP="0022187C">
      <w:pPr>
        <w:ind w:left="1440"/>
        <w:rPr>
          <w:rFonts w:ascii="Arial" w:hAnsi="Arial" w:cs="Arial"/>
        </w:rPr>
      </w:pPr>
      <w:r w:rsidRPr="00CD5631">
        <w:rPr>
          <w:rFonts w:ascii="Arial" w:hAnsi="Arial" w:cs="Arial"/>
        </w:rPr>
        <w:t>DRadj = Rate applied to AHHD in £/kW</w:t>
      </w:r>
    </w:p>
    <w:p w14:paraId="081D5AD4" w14:textId="77777777" w:rsidR="0022187C" w:rsidRPr="00CD5631" w:rsidRDefault="0022187C" w:rsidP="0022187C">
      <w:pPr>
        <w:ind w:left="1440"/>
        <w:rPr>
          <w:rFonts w:ascii="Arial" w:hAnsi="Arial" w:cs="Arial"/>
        </w:rPr>
      </w:pPr>
      <w:r w:rsidRPr="00CD5631">
        <w:rPr>
          <w:rFonts w:ascii="Arial" w:hAnsi="Arial" w:cs="Arial"/>
        </w:rPr>
        <w:t xml:space="preserve"> GTD = Total actual system metered Gross Triad Demand (kW) </w:t>
      </w:r>
    </w:p>
    <w:p w14:paraId="69322219" w14:textId="77777777" w:rsidR="0022187C" w:rsidRPr="00CD5631" w:rsidRDefault="0022187C" w:rsidP="0022187C">
      <w:pPr>
        <w:ind w:left="1440"/>
        <w:rPr>
          <w:rFonts w:ascii="Arial" w:hAnsi="Arial" w:cs="Arial"/>
        </w:rPr>
      </w:pPr>
    </w:p>
    <w:p w14:paraId="435303EE" w14:textId="77777777" w:rsidR="0022187C" w:rsidRPr="00CD5631" w:rsidRDefault="0022187C" w:rsidP="007D27B2">
      <w:pPr>
        <w:pStyle w:val="ListParagraph"/>
        <w:numPr>
          <w:ilvl w:val="0"/>
          <w:numId w:val="105"/>
        </w:numPr>
        <w:contextualSpacing/>
        <w:rPr>
          <w:rFonts w:ascii="Arial" w:hAnsi="Arial" w:cs="Arial"/>
        </w:rPr>
      </w:pPr>
      <w:r w:rsidRPr="00CD5631">
        <w:rPr>
          <w:rFonts w:ascii="Arial" w:hAnsi="Arial" w:cs="Arial"/>
        </w:rPr>
        <w:t xml:space="preserve">The rate applied to NHH energy consumption, in order to adjust for compliance with the Limiting Regulation in the </w:t>
      </w:r>
      <w:r w:rsidR="007D57C6" w:rsidRPr="00CD5631">
        <w:rPr>
          <w:rFonts w:ascii="Arial" w:hAnsi="Arial" w:cs="Arial"/>
          <w:b/>
        </w:rPr>
        <w:t>Financial Year</w:t>
      </w:r>
      <w:r w:rsidRPr="00CD5631">
        <w:rPr>
          <w:rFonts w:ascii="Arial" w:hAnsi="Arial" w:cs="Arial"/>
        </w:rPr>
        <w:t xml:space="preserve"> is calculated by: </w:t>
      </w:r>
    </w:p>
    <w:p w14:paraId="62CA9C0C" w14:textId="77777777" w:rsidR="0022187C" w:rsidRPr="00CD5631" w:rsidRDefault="0022187C" w:rsidP="0022187C">
      <w:pPr>
        <w:ind w:left="1440"/>
        <w:rPr>
          <w:rFonts w:ascii="Arial" w:hAnsi="Arial" w:cs="Arial"/>
        </w:rPr>
      </w:pPr>
    </w:p>
    <w:p w14:paraId="11D1695B" w14:textId="4A9F5607"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w:rPr>
                    <w:rFonts w:ascii="Cambria Math" w:hAnsi="Cambria Math" w:cs="Arial"/>
                  </w:rPr>
                  <m:t xml:space="preserve">Dadj-(AHHD × </m:t>
                </m:r>
                <m:sSub>
                  <m:sSubPr>
                    <m:ctrlPr>
                      <w:rPr>
                        <w:rFonts w:ascii="Cambria Math" w:hAnsi="Cambria Math" w:cs="Arial"/>
                        <w:sz w:val="24"/>
                        <w:szCs w:val="24"/>
                      </w:rPr>
                    </m:ctrlPr>
                  </m:sSubPr>
                  <m:e>
                    <m:r>
                      <w:rPr>
                        <w:rFonts w:ascii="Cambria Math" w:hAnsi="Cambria Math" w:cs="Arial"/>
                      </w:rPr>
                      <m:t>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29C3783D" w14:textId="77777777" w:rsidR="0022187C" w:rsidRPr="00CD5631" w:rsidRDefault="0022187C" w:rsidP="0022187C">
      <w:pPr>
        <w:ind w:left="1440"/>
        <w:rPr>
          <w:rFonts w:ascii="Arial" w:hAnsi="Arial" w:cs="Arial"/>
        </w:rPr>
      </w:pPr>
      <w:r w:rsidRPr="00CD5631">
        <w:rPr>
          <w:rFonts w:ascii="Arial" w:hAnsi="Arial" w:cs="Arial"/>
        </w:rPr>
        <w:t>Where</w:t>
      </w:r>
    </w:p>
    <w:p w14:paraId="4AE88E22"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56A17D40" w14:textId="77777777" w:rsidR="0022187C" w:rsidRPr="00CD5631" w:rsidRDefault="0022187C" w:rsidP="0022187C">
      <w:pPr>
        <w:ind w:left="1440"/>
        <w:rPr>
          <w:rFonts w:ascii="Arial" w:hAnsi="Arial" w:cs="Arial"/>
        </w:rPr>
      </w:pPr>
      <w:r w:rsidRPr="00CD5631">
        <w:rPr>
          <w:rFonts w:ascii="Arial" w:hAnsi="Arial" w:cs="Arial"/>
        </w:rPr>
        <w:t xml:space="preserve">ERadj = Rate applied to energy consumption for the </w:t>
      </w:r>
      <w:r w:rsidR="006F6E25">
        <w:rPr>
          <w:rFonts w:ascii="Arial" w:hAnsi="Arial" w:cs="Arial"/>
        </w:rPr>
        <w:t>D</w:t>
      </w:r>
      <w:r w:rsidRPr="00CD5631">
        <w:rPr>
          <w:rFonts w:ascii="Arial" w:hAnsi="Arial" w:cs="Arial"/>
        </w:rPr>
        <w:t>emand</w:t>
      </w:r>
      <w:r w:rsidR="007D57C6">
        <w:rPr>
          <w:rFonts w:ascii="Arial" w:hAnsi="Arial" w:cs="Arial"/>
        </w:rPr>
        <w:t xml:space="preserve"> </w:t>
      </w:r>
      <w:r w:rsidR="006F6E25">
        <w:rPr>
          <w:rFonts w:ascii="Arial" w:hAnsi="Arial" w:cs="Arial"/>
        </w:rPr>
        <w:t>R</w:t>
      </w:r>
      <w:r w:rsidRPr="00CD5631">
        <w:rPr>
          <w:rFonts w:ascii="Arial" w:hAnsi="Arial" w:cs="Arial"/>
        </w:rPr>
        <w:t xml:space="preserve">ecovery in p/kWh </w:t>
      </w:r>
    </w:p>
    <w:p w14:paraId="0C4EE45C" w14:textId="77777777" w:rsidR="0022187C" w:rsidRPr="00CD5631" w:rsidRDefault="0022187C" w:rsidP="0022187C">
      <w:pPr>
        <w:ind w:left="1440"/>
        <w:rPr>
          <w:rFonts w:ascii="Arial" w:hAnsi="Arial" w:cs="Arial"/>
        </w:rPr>
      </w:pPr>
    </w:p>
    <w:p w14:paraId="499B444F" w14:textId="77777777" w:rsidR="0022187C" w:rsidRPr="00CD5631" w:rsidRDefault="0022187C" w:rsidP="0022187C">
      <w:pPr>
        <w:ind w:left="1440"/>
        <w:rPr>
          <w:rFonts w:ascii="Arial" w:hAnsi="Arial" w:cs="Arial"/>
        </w:rPr>
      </w:pPr>
      <w:r w:rsidRPr="00CD5631">
        <w:rPr>
          <w:rFonts w:ascii="Arial" w:hAnsi="Arial" w:cs="Arial"/>
        </w:rPr>
        <w:t xml:space="preserve">ANHHC = Total actual annual non-half-hourly metered energy consumption (kWh) for the period 16:00 hrs to 19:00 hrs inclusive (i.e. settlement periods 33 to 38) for each day of the preceding </w:t>
      </w:r>
      <w:r w:rsidR="007D57C6" w:rsidRPr="00CD5631">
        <w:rPr>
          <w:rFonts w:ascii="Arial" w:hAnsi="Arial" w:cs="Arial"/>
          <w:b/>
        </w:rPr>
        <w:t>Financial Year</w:t>
      </w:r>
      <w:r w:rsidRPr="00CD5631">
        <w:rPr>
          <w:rFonts w:ascii="Arial" w:hAnsi="Arial" w:cs="Arial"/>
          <w:b/>
        </w:rPr>
        <w:t xml:space="preserve"> </w:t>
      </w:r>
      <w:r w:rsidRPr="00CD5631">
        <w:rPr>
          <w:rFonts w:ascii="Arial" w:hAnsi="Arial" w:cs="Arial"/>
        </w:rPr>
        <w:t xml:space="preserve">, </w:t>
      </w:r>
    </w:p>
    <w:p w14:paraId="64986EF4" w14:textId="77777777" w:rsidR="0022187C" w:rsidRPr="00CD5631" w:rsidRDefault="0022187C" w:rsidP="0022187C">
      <w:pPr>
        <w:pStyle w:val="1"/>
        <w:jc w:val="both"/>
        <w:rPr>
          <w:rFonts w:ascii="Arial" w:hAnsi="Arial" w:cs="Arial"/>
        </w:rPr>
      </w:pPr>
    </w:p>
    <w:p w14:paraId="46E561D4"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The Ex-Post Reconciliation amount for Generation Users will be calculated as:</w:t>
      </w:r>
    </w:p>
    <w:p w14:paraId="68E6DE07" w14:textId="77777777" w:rsidR="0022187C" w:rsidRPr="00CD5631" w:rsidRDefault="0022187C" w:rsidP="0022187C">
      <w:pPr>
        <w:pStyle w:val="1"/>
        <w:ind w:left="720"/>
        <w:jc w:val="both"/>
        <w:rPr>
          <w:rFonts w:ascii="Arial" w:hAnsi="Arial" w:cs="Arial"/>
        </w:rPr>
      </w:pPr>
    </w:p>
    <w:p w14:paraId="7BE08E7A" w14:textId="563C2B6B"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70C6D9A6" w14:textId="77777777" w:rsidR="0022187C" w:rsidRPr="00CD5631" w:rsidRDefault="0022187C" w:rsidP="0022187C">
      <w:pPr>
        <w:pStyle w:val="1"/>
        <w:ind w:left="1627"/>
        <w:jc w:val="both"/>
        <w:rPr>
          <w:rFonts w:ascii="Arial" w:hAnsi="Arial" w:cs="Arial"/>
          <w:szCs w:val="22"/>
        </w:rPr>
      </w:pPr>
    </w:p>
    <w:p w14:paraId="1798B4E9" w14:textId="77777777" w:rsidR="0022187C" w:rsidRPr="00CD5631" w:rsidRDefault="0022187C" w:rsidP="0022187C">
      <w:pPr>
        <w:pStyle w:val="1"/>
        <w:rPr>
          <w:rFonts w:ascii="Arial" w:hAnsi="Arial" w:cs="Arial"/>
          <w:szCs w:val="22"/>
        </w:rPr>
      </w:pPr>
    </w:p>
    <w:p w14:paraId="58610F02"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1E899AB1"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Dadj = Revenue to be recovered from </w:t>
      </w:r>
      <w:r w:rsidR="006D6A9B">
        <w:rPr>
          <w:rFonts w:ascii="Arial" w:hAnsi="Arial" w:cs="Arial"/>
          <w:szCs w:val="22"/>
        </w:rPr>
        <w:t>d</w:t>
      </w:r>
      <w:r w:rsidRPr="00CD5631">
        <w:rPr>
          <w:rFonts w:ascii="Arial" w:hAnsi="Arial" w:cs="Arial"/>
          <w:szCs w:val="22"/>
        </w:rPr>
        <w:t>emand Users</w:t>
      </w:r>
    </w:p>
    <w:p w14:paraId="20003F69"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Gadj = Revenue to be paid to </w:t>
      </w:r>
      <w:r w:rsidR="006D6A9B">
        <w:rPr>
          <w:rFonts w:ascii="Arial" w:hAnsi="Arial" w:cs="Arial"/>
          <w:szCs w:val="22"/>
        </w:rPr>
        <w:t>g</w:t>
      </w:r>
      <w:r w:rsidRPr="00CD5631">
        <w:rPr>
          <w:rFonts w:ascii="Arial" w:hAnsi="Arial" w:cs="Arial"/>
          <w:szCs w:val="22"/>
        </w:rPr>
        <w:t>eneration Users</w:t>
      </w:r>
    </w:p>
    <w:p w14:paraId="448D6115" w14:textId="77777777" w:rsidR="0022187C" w:rsidRPr="00CD5631" w:rsidRDefault="0022187C" w:rsidP="0022187C">
      <w:pPr>
        <w:pStyle w:val="1"/>
        <w:rPr>
          <w:rFonts w:ascii="Arial" w:hAnsi="Arial" w:cs="Arial"/>
          <w:szCs w:val="22"/>
        </w:rPr>
      </w:pPr>
    </w:p>
    <w:p w14:paraId="7ED23678"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The rate applied to Generator Chargeable Capacity in the preceding</w:t>
      </w:r>
      <w:r w:rsidR="007D57C6">
        <w:rPr>
          <w:rFonts w:ascii="Arial" w:hAnsi="Arial" w:cs="Arial"/>
        </w:rPr>
        <w:t xml:space="preserve"> </w:t>
      </w:r>
      <w:r w:rsidR="007D57C6">
        <w:rPr>
          <w:rFonts w:ascii="Arial" w:hAnsi="Arial" w:cs="Arial"/>
          <w:b/>
        </w:rPr>
        <w:t>Financial Year</w:t>
      </w:r>
      <w:r w:rsidRPr="00CD5631">
        <w:rPr>
          <w:rFonts w:ascii="Arial" w:hAnsi="Arial" w:cs="Arial"/>
        </w:rPr>
        <w:t>, in order to adjust for any recovery of TNUoS from generation outside of the range of the Limiting Regulation, is:</w:t>
      </w:r>
    </w:p>
    <w:p w14:paraId="6180A39C" w14:textId="77777777" w:rsidR="0022187C" w:rsidRPr="00CD5631" w:rsidRDefault="0022187C" w:rsidP="0022187C">
      <w:pPr>
        <w:pStyle w:val="1"/>
        <w:ind w:left="1627"/>
        <w:jc w:val="both"/>
        <w:rPr>
          <w:rFonts w:ascii="Arial" w:hAnsi="Arial" w:cs="Arial"/>
          <w:szCs w:val="22"/>
        </w:rPr>
      </w:pPr>
    </w:p>
    <w:p w14:paraId="1F1187FE" w14:textId="77777777" w:rsidR="00010EB2" w:rsidRDefault="00010EB2" w:rsidP="00010EB2">
      <w:pPr>
        <w:pStyle w:val="1"/>
        <w:ind w:left="1627"/>
        <w:jc w:val="both"/>
        <w:rPr>
          <w:rFonts w:ascii="Arial" w:hAnsi="Arial" w:cs="Arial"/>
          <w:szCs w:val="22"/>
        </w:rPr>
      </w:pPr>
    </w:p>
    <w:p w14:paraId="7E9AD976" w14:textId="666EB5BC" w:rsidR="00010EB2" w:rsidRDefault="00010EB2" w:rsidP="00010EB2">
      <w:pPr>
        <w:pStyle w:val="1"/>
        <w:ind w:left="1627"/>
        <w:jc w:val="both"/>
        <w:rPr>
          <w:rFonts w:ascii="Arial" w:hAnsi="Arial" w:cs="Arial"/>
        </w:rPr>
      </w:pPr>
      <w:r>
        <w:rPr>
          <w:rFonts w:ascii="Arial" w:hAnsi="Arial" w:cs="Arial"/>
          <w:szCs w:val="22"/>
        </w:rPr>
        <w:t xml:space="preserve">GRadj = </w:t>
      </w:r>
      <m:oMath>
        <m:f>
          <m:fPr>
            <m:ctrlPr>
              <w:rPr>
                <w:rFonts w:ascii="Cambria Math" w:hAnsi="Cambria Math" w:cs="Arial"/>
                <w:i/>
                <w:szCs w:val="22"/>
              </w:rPr>
            </m:ctrlPr>
          </m:fPr>
          <m:num>
            <m:r>
              <w:rPr>
                <w:rFonts w:ascii="Cambria Math" w:hAnsi="Cambria Math" w:cs="Arial"/>
                <w:szCs w:val="22"/>
              </w:rPr>
              <m:t>Gadj</m:t>
            </m:r>
          </m:num>
          <m:den>
            <m:r>
              <w:rPr>
                <w:rFonts w:ascii="Cambria Math" w:hAnsi="Cambria Math" w:cs="Arial"/>
                <w:szCs w:val="22"/>
              </w:rPr>
              <m:t>ChargeableCapacity</m:t>
            </m:r>
          </m:den>
        </m:f>
      </m:oMath>
    </w:p>
    <w:p w14:paraId="15957AEE" w14:textId="77777777" w:rsidR="0022187C" w:rsidRPr="00CD5631" w:rsidRDefault="0022187C" w:rsidP="0022187C">
      <w:pPr>
        <w:pStyle w:val="1"/>
        <w:ind w:firstLine="720"/>
        <w:jc w:val="both"/>
        <w:rPr>
          <w:rFonts w:ascii="Arial" w:hAnsi="Arial" w:cs="Arial"/>
          <w:b/>
        </w:rPr>
      </w:pPr>
    </w:p>
    <w:p w14:paraId="2299C811"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009CF238" w14:textId="77777777" w:rsidR="0022187C" w:rsidRPr="00CD5631" w:rsidRDefault="0022187C" w:rsidP="0022187C">
      <w:pPr>
        <w:pStyle w:val="1"/>
        <w:ind w:firstLine="720"/>
        <w:jc w:val="both"/>
        <w:rPr>
          <w:rFonts w:ascii="Arial" w:hAnsi="Arial" w:cs="Arial"/>
        </w:rPr>
      </w:pPr>
    </w:p>
    <w:p w14:paraId="2005111B" w14:textId="77777777" w:rsidR="0022187C" w:rsidRPr="00CD5631" w:rsidRDefault="0022187C" w:rsidP="0022187C">
      <w:pPr>
        <w:pStyle w:val="1"/>
        <w:ind w:firstLine="720"/>
        <w:jc w:val="both"/>
        <w:rPr>
          <w:rFonts w:ascii="Arial" w:hAnsi="Arial" w:cs="Arial"/>
        </w:rPr>
      </w:pPr>
    </w:p>
    <w:p w14:paraId="7D6E0C94" w14:textId="77777777" w:rsidR="0022187C" w:rsidRPr="00CD5631" w:rsidRDefault="0022187C" w:rsidP="0022187C">
      <w:pPr>
        <w:pStyle w:val="1"/>
        <w:ind w:firstLine="720"/>
        <w:jc w:val="both"/>
        <w:rPr>
          <w:rFonts w:ascii="Arial" w:hAnsi="Arial" w:cs="Arial"/>
        </w:rPr>
      </w:pPr>
      <w:r w:rsidRPr="00CD5631">
        <w:rPr>
          <w:rFonts w:ascii="Arial" w:hAnsi="Arial" w:cs="Arial"/>
        </w:rPr>
        <w:t xml:space="preserve">GRadj = Adjustment rate to be applied to </w:t>
      </w:r>
      <w:r w:rsidR="007D57C6">
        <w:rPr>
          <w:rFonts w:ascii="Arial" w:hAnsi="Arial" w:cs="Arial"/>
        </w:rPr>
        <w:t>G</w:t>
      </w:r>
      <w:r w:rsidRPr="00CD5631">
        <w:rPr>
          <w:rFonts w:ascii="Arial" w:hAnsi="Arial" w:cs="Arial"/>
        </w:rPr>
        <w:t>enerators</w:t>
      </w:r>
    </w:p>
    <w:p w14:paraId="01E571F5" w14:textId="77777777" w:rsidR="0022187C" w:rsidRPr="00CD5631" w:rsidRDefault="0022187C" w:rsidP="0022187C">
      <w:pPr>
        <w:pStyle w:val="1"/>
        <w:ind w:firstLine="720"/>
        <w:jc w:val="both"/>
        <w:rPr>
          <w:rFonts w:ascii="Arial" w:hAnsi="Arial" w:cs="Arial"/>
        </w:rPr>
      </w:pPr>
      <w:r w:rsidRPr="00CD5631">
        <w:rPr>
          <w:rFonts w:ascii="Arial" w:hAnsi="Arial" w:cs="Arial"/>
        </w:rPr>
        <w:t>Chargeable Capacity = As per paragraph 14.18.6</w:t>
      </w:r>
    </w:p>
    <w:p w14:paraId="5A517A53" w14:textId="77777777" w:rsidR="0022187C" w:rsidRPr="00CD5631" w:rsidRDefault="0022187C" w:rsidP="0022187C">
      <w:pPr>
        <w:pStyle w:val="1"/>
        <w:ind w:firstLine="720"/>
        <w:jc w:val="both"/>
        <w:rPr>
          <w:rFonts w:ascii="Arial" w:hAnsi="Arial" w:cs="Arial"/>
        </w:rPr>
      </w:pPr>
    </w:p>
    <w:p w14:paraId="02CEB673" w14:textId="77777777" w:rsidR="0022187C" w:rsidRPr="00CD5631" w:rsidRDefault="0022187C" w:rsidP="0022187C">
      <w:pPr>
        <w:pStyle w:val="1"/>
        <w:ind w:left="720"/>
        <w:jc w:val="both"/>
        <w:rPr>
          <w:rFonts w:ascii="Arial" w:hAnsi="Arial" w:cs="Arial"/>
        </w:rPr>
      </w:pPr>
    </w:p>
    <w:p w14:paraId="4F39FA4C" w14:textId="77777777" w:rsidR="0022187C" w:rsidRPr="00CD5631" w:rsidRDefault="0022187C" w:rsidP="0022187C">
      <w:pPr>
        <w:pStyle w:val="1"/>
        <w:ind w:left="720"/>
        <w:jc w:val="both"/>
        <w:rPr>
          <w:rFonts w:ascii="Arial" w:hAnsi="Arial" w:cs="Arial"/>
        </w:rPr>
      </w:pPr>
      <w:r w:rsidRPr="00CD5631">
        <w:rPr>
          <w:rFonts w:ascii="Arial" w:hAnsi="Arial" w:cs="Arial"/>
        </w:rPr>
        <w:t>14.17.38 In the event that the annual average transmission charges attributable to Generators is below the lower limit established in the Limiting Regulation then an Ex-post Reconciliation will be calculated for Generator and Demand Users as per the below and will be invoiced at the time of generation reconciliation and initial demand reconciliation.</w:t>
      </w:r>
    </w:p>
    <w:p w14:paraId="7E440901" w14:textId="77777777" w:rsidR="0022187C" w:rsidRPr="00CD5631" w:rsidRDefault="0022187C" w:rsidP="0022187C">
      <w:pPr>
        <w:pStyle w:val="1"/>
        <w:ind w:left="720"/>
        <w:jc w:val="both"/>
        <w:rPr>
          <w:rFonts w:ascii="Arial" w:hAnsi="Arial" w:cs="Arial"/>
        </w:rPr>
      </w:pPr>
    </w:p>
    <w:p w14:paraId="131A6294" w14:textId="77777777" w:rsidR="0022187C" w:rsidRPr="00CD5631" w:rsidRDefault="0022187C" w:rsidP="007D27B2">
      <w:pPr>
        <w:pStyle w:val="1"/>
        <w:numPr>
          <w:ilvl w:val="0"/>
          <w:numId w:val="106"/>
        </w:numPr>
        <w:jc w:val="both"/>
        <w:rPr>
          <w:rFonts w:ascii="Arial" w:hAnsi="Arial" w:cs="Arial"/>
          <w:u w:val="single"/>
        </w:rPr>
      </w:pPr>
      <w:r w:rsidRPr="00CD5631">
        <w:rPr>
          <w:rFonts w:ascii="Arial" w:hAnsi="Arial" w:cs="Arial"/>
          <w:u w:val="single"/>
        </w:rPr>
        <w:t>Ex-post reconciliation for Demand Users:</w:t>
      </w:r>
    </w:p>
    <w:p w14:paraId="76447AF0" w14:textId="77777777" w:rsidR="0022187C" w:rsidRPr="00CD5631" w:rsidRDefault="0022187C" w:rsidP="0022187C">
      <w:pPr>
        <w:pStyle w:val="1"/>
        <w:ind w:left="720"/>
        <w:jc w:val="both"/>
        <w:rPr>
          <w:rFonts w:ascii="Arial" w:hAnsi="Arial" w:cs="Arial"/>
        </w:rPr>
      </w:pPr>
    </w:p>
    <w:p w14:paraId="3C2D4BB7" w14:textId="77777777" w:rsidR="0022187C" w:rsidRPr="00CD5631" w:rsidRDefault="0022187C" w:rsidP="0022187C">
      <w:pPr>
        <w:ind w:left="1440"/>
        <w:rPr>
          <w:rFonts w:ascii="Arial" w:hAnsi="Arial" w:cs="Arial"/>
        </w:rPr>
      </w:pPr>
      <w:r w:rsidRPr="00CD5631">
        <w:rPr>
          <w:rFonts w:ascii="Arial" w:hAnsi="Arial" w:cs="Arial"/>
        </w:rPr>
        <w:t>Dadj = GCharge (Actual)-0</w:t>
      </w:r>
    </w:p>
    <w:p w14:paraId="30BE6F24" w14:textId="77777777" w:rsidR="0022187C" w:rsidRPr="00CD5631" w:rsidRDefault="0022187C" w:rsidP="0022187C">
      <w:pPr>
        <w:ind w:left="1440"/>
        <w:rPr>
          <w:rFonts w:ascii="Arial" w:hAnsi="Arial" w:cs="Arial"/>
        </w:rPr>
      </w:pPr>
    </w:p>
    <w:p w14:paraId="14BA92BF"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549C549F" w14:textId="77777777" w:rsidR="0022187C" w:rsidRPr="00CD5631" w:rsidRDefault="0022187C" w:rsidP="0022187C">
      <w:pPr>
        <w:ind w:left="1440"/>
        <w:rPr>
          <w:rFonts w:ascii="Arial" w:hAnsi="Arial" w:cs="Arial"/>
          <w:szCs w:val="22"/>
        </w:rPr>
      </w:pPr>
      <w:r w:rsidRPr="00CD5631">
        <w:rPr>
          <w:rFonts w:ascii="Arial" w:hAnsi="Arial" w:cs="Arial"/>
        </w:rPr>
        <w:t>Dadj = Revenue to be credited to Demand</w:t>
      </w:r>
    </w:p>
    <w:p w14:paraId="0C672A30"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GCharge (Actual) = Actual charges to Generators in the previous </w:t>
      </w:r>
      <w:r w:rsidR="007D57C6">
        <w:rPr>
          <w:rFonts w:ascii="Arial" w:hAnsi="Arial" w:cs="Arial"/>
          <w:b/>
          <w:szCs w:val="22"/>
        </w:rPr>
        <w:t>Financial  Year</w:t>
      </w:r>
    </w:p>
    <w:p w14:paraId="6CCA1F6B" w14:textId="77777777" w:rsidR="0022187C" w:rsidRPr="00CD5631" w:rsidRDefault="0022187C" w:rsidP="0022187C">
      <w:pPr>
        <w:ind w:left="1440"/>
        <w:rPr>
          <w:rFonts w:ascii="Arial" w:hAnsi="Arial" w:cs="Arial"/>
          <w:szCs w:val="22"/>
        </w:rPr>
      </w:pPr>
    </w:p>
    <w:p w14:paraId="21243D9D" w14:textId="77777777" w:rsidR="0022187C" w:rsidRPr="00CD5631" w:rsidRDefault="0022187C" w:rsidP="0022187C">
      <w:pPr>
        <w:pStyle w:val="1"/>
        <w:ind w:left="1440"/>
        <w:rPr>
          <w:rFonts w:ascii="Arial" w:hAnsi="Arial" w:cs="Arial"/>
          <w:szCs w:val="22"/>
        </w:rPr>
      </w:pPr>
    </w:p>
    <w:p w14:paraId="065C7FB0"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The rate applied to HH gross Demand, in order to adjust for any recovery of TNUoS from generation outside of the range of the Limiting Regulation</w:t>
      </w:r>
    </w:p>
    <w:p w14:paraId="259B39A3" w14:textId="77777777" w:rsidR="0022187C" w:rsidRPr="00CD5631" w:rsidRDefault="0022187C" w:rsidP="0022187C">
      <w:pPr>
        <w:ind w:left="1440"/>
        <w:rPr>
          <w:rFonts w:ascii="Arial" w:hAnsi="Arial" w:cs="Arial"/>
        </w:rPr>
      </w:pPr>
    </w:p>
    <w:p w14:paraId="4EFEEC9E" w14:textId="455F7ACC" w:rsidR="0022187C" w:rsidRPr="00CD5631" w:rsidRDefault="0022187C" w:rsidP="0022187C">
      <w:pPr>
        <w:pStyle w:val="1"/>
        <w:ind w:left="2312"/>
        <w:jc w:val="both"/>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DRadj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r>
                      <w:rPr>
                        <w:rFonts w:ascii="Cambria Math" w:hAnsi="Cambria Math" w:cs="Arial"/>
                      </w:rPr>
                      <m:t>Dadj</m:t>
                    </m:r>
                  </m:e>
                  <m:sub/>
                </m:sSub>
              </m:num>
              <m:den>
                <m:r>
                  <w:rPr>
                    <w:rFonts w:ascii="Cambria Math" w:hAnsi="Cambria Math" w:cs="Arial"/>
                  </w:rPr>
                  <m:t>GTD</m:t>
                </m:r>
              </m:den>
            </m:f>
          </m:e>
        </m:d>
      </m:oMath>
    </w:p>
    <w:p w14:paraId="24C85167" w14:textId="77777777" w:rsidR="0022187C" w:rsidRPr="00CD5631" w:rsidRDefault="0022187C" w:rsidP="0022187C">
      <w:pPr>
        <w:ind w:left="872"/>
        <w:rPr>
          <w:rFonts w:ascii="Arial" w:hAnsi="Arial" w:cs="Arial"/>
        </w:rPr>
      </w:pPr>
    </w:p>
    <w:p w14:paraId="33E79464" w14:textId="77777777" w:rsidR="0022187C" w:rsidRPr="00CD5631" w:rsidRDefault="0022187C" w:rsidP="0022187C">
      <w:pPr>
        <w:ind w:left="872"/>
        <w:rPr>
          <w:rFonts w:ascii="Arial" w:hAnsi="Arial" w:cs="Arial"/>
        </w:rPr>
      </w:pPr>
    </w:p>
    <w:p w14:paraId="56348E1A" w14:textId="77777777" w:rsidR="0022187C" w:rsidRPr="00CD5631" w:rsidRDefault="0022187C" w:rsidP="0022187C">
      <w:pPr>
        <w:ind w:left="1440"/>
        <w:rPr>
          <w:rFonts w:ascii="Arial" w:hAnsi="Arial" w:cs="Arial"/>
        </w:rPr>
      </w:pPr>
      <w:r w:rsidRPr="00CD5631">
        <w:rPr>
          <w:rFonts w:ascii="Arial" w:hAnsi="Arial" w:cs="Arial"/>
        </w:rPr>
        <w:t>Where</w:t>
      </w:r>
    </w:p>
    <w:p w14:paraId="393C6A1D" w14:textId="77777777" w:rsidR="0022187C" w:rsidRPr="00CD5631" w:rsidRDefault="0022187C" w:rsidP="0022187C">
      <w:pPr>
        <w:ind w:left="1440"/>
        <w:rPr>
          <w:rFonts w:ascii="Arial" w:hAnsi="Arial" w:cs="Arial"/>
        </w:rPr>
      </w:pPr>
      <w:r w:rsidRPr="00CD5631">
        <w:rPr>
          <w:rFonts w:ascii="Arial" w:hAnsi="Arial" w:cs="Arial"/>
        </w:rPr>
        <w:t>DRadj = Rate applied to AHHD in £/kW</w:t>
      </w:r>
    </w:p>
    <w:p w14:paraId="5DBFBF3D" w14:textId="77777777" w:rsidR="0022187C" w:rsidRPr="00CD5631" w:rsidRDefault="0022187C" w:rsidP="0022187C">
      <w:pPr>
        <w:ind w:left="1440"/>
        <w:rPr>
          <w:rFonts w:ascii="Arial" w:hAnsi="Arial" w:cs="Arial"/>
        </w:rPr>
      </w:pPr>
      <w:r w:rsidRPr="00CD5631">
        <w:rPr>
          <w:rFonts w:ascii="Arial" w:hAnsi="Arial" w:cs="Arial"/>
        </w:rPr>
        <w:t>GTD = Total actual system metered gross triad demand (kW)</w:t>
      </w:r>
    </w:p>
    <w:p w14:paraId="201865CC" w14:textId="77777777" w:rsidR="0022187C" w:rsidRPr="00CD5631" w:rsidRDefault="0022187C" w:rsidP="0022187C">
      <w:pPr>
        <w:ind w:left="1440"/>
        <w:rPr>
          <w:rFonts w:ascii="Arial" w:hAnsi="Arial" w:cs="Arial"/>
        </w:rPr>
      </w:pPr>
    </w:p>
    <w:p w14:paraId="63060665" w14:textId="77777777" w:rsidR="0022187C" w:rsidRPr="00CD5631" w:rsidRDefault="0022187C" w:rsidP="007D27B2">
      <w:pPr>
        <w:pStyle w:val="ListParagraph"/>
        <w:numPr>
          <w:ilvl w:val="0"/>
          <w:numId w:val="106"/>
        </w:numPr>
        <w:contextualSpacing/>
        <w:rPr>
          <w:rFonts w:ascii="Arial" w:hAnsi="Arial" w:cs="Arial"/>
        </w:rPr>
      </w:pPr>
      <w:r w:rsidRPr="00CD5631">
        <w:rPr>
          <w:rFonts w:ascii="Arial" w:hAnsi="Arial" w:cs="Arial"/>
        </w:rPr>
        <w:t xml:space="preserve">The rate applied to NHH energy consumption, in order to adjust for compliance with the Limiting Regulation in the </w:t>
      </w:r>
      <w:r w:rsidR="007D57C6">
        <w:rPr>
          <w:rFonts w:ascii="Arial" w:hAnsi="Arial" w:cs="Arial"/>
          <w:b/>
        </w:rPr>
        <w:t>Financial Year</w:t>
      </w:r>
      <w:r w:rsidRPr="00CD5631">
        <w:rPr>
          <w:rFonts w:ascii="Arial" w:hAnsi="Arial" w:cs="Arial"/>
        </w:rPr>
        <w:t xml:space="preserve"> is calculated by:</w:t>
      </w:r>
    </w:p>
    <w:p w14:paraId="79302EE0" w14:textId="77777777" w:rsidR="0022187C" w:rsidRPr="00CD5631" w:rsidRDefault="0022187C" w:rsidP="0022187C">
      <w:pPr>
        <w:ind w:left="1440"/>
        <w:rPr>
          <w:rFonts w:ascii="Arial" w:hAnsi="Arial" w:cs="Arial"/>
        </w:rPr>
      </w:pPr>
    </w:p>
    <w:p w14:paraId="48832D94" w14:textId="0CEF6719"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sSub>
                      <m:sSubPr>
                        <m:ctrlPr>
                          <w:rPr>
                            <w:rFonts w:ascii="Cambria Math" w:hAnsi="Cambria Math" w:cs="Arial"/>
                            <w:sz w:val="24"/>
                            <w:szCs w:val="24"/>
                          </w:rPr>
                        </m:ctrlPr>
                      </m:sSubPr>
                      <m:e>
                        <m:r>
                          <w:rPr>
                            <w:rFonts w:ascii="Cambria Math" w:hAnsi="Cambria Math" w:cs="Arial"/>
                          </w:rPr>
                          <m:t>Dadj</m:t>
                        </m:r>
                      </m:e>
                      <m:sub>
                        <m:r>
                          <w:rPr>
                            <w:rFonts w:ascii="Cambria Math" w:hAnsi="Cambria Math" w:cs="Arial"/>
                          </w:rPr>
                          <m:t xml:space="preserve"> </m:t>
                        </m:r>
                      </m:sub>
                    </m:sSub>
                    <m:r>
                      <w:rPr>
                        <w:rFonts w:ascii="Cambria Math" w:hAnsi="Cambria Math" w:cs="Arial"/>
                      </w:rPr>
                      <m:t>-(AHHD</m:t>
                    </m:r>
                  </m:e>
                  <m:sub/>
                </m:sSub>
                <m:r>
                  <w:rPr>
                    <w:rFonts w:ascii="Cambria Math" w:hAnsi="Cambria Math" w:cs="Arial"/>
                  </w:rPr>
                  <m:t>×</m:t>
                </m:r>
                <m:sSub>
                  <m:sSubPr>
                    <m:ctrlPr>
                      <w:rPr>
                        <w:rFonts w:ascii="Cambria Math" w:hAnsi="Cambria Math" w:cs="Arial"/>
                        <w:sz w:val="24"/>
                        <w:szCs w:val="24"/>
                      </w:rPr>
                    </m:ctrlPr>
                  </m:sSubPr>
                  <m:e>
                    <m:r>
                      <w:rPr>
                        <w:rFonts w:ascii="Cambria Math" w:hAnsi="Cambria Math" w:cs="Arial"/>
                      </w:rPr>
                      <m:t xml:space="preserve"> 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6B785750" w14:textId="77777777" w:rsidR="0022187C" w:rsidRPr="00CD5631" w:rsidRDefault="0022187C" w:rsidP="0022187C">
      <w:pPr>
        <w:ind w:left="1440"/>
        <w:rPr>
          <w:rFonts w:ascii="Arial" w:hAnsi="Arial" w:cs="Arial"/>
        </w:rPr>
      </w:pPr>
    </w:p>
    <w:p w14:paraId="02BA7C05" w14:textId="77777777" w:rsidR="0022187C" w:rsidRPr="00CD5631" w:rsidRDefault="0022187C" w:rsidP="0022187C">
      <w:pPr>
        <w:ind w:left="1440"/>
        <w:rPr>
          <w:rFonts w:ascii="Arial" w:hAnsi="Arial" w:cs="Arial"/>
        </w:rPr>
      </w:pPr>
      <w:r w:rsidRPr="00CD5631">
        <w:rPr>
          <w:rFonts w:ascii="Arial" w:hAnsi="Arial" w:cs="Arial"/>
        </w:rPr>
        <w:t>Where</w:t>
      </w:r>
    </w:p>
    <w:p w14:paraId="47348B48"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45D01D3A" w14:textId="77777777" w:rsidR="0022187C" w:rsidRPr="00CD5631" w:rsidRDefault="0022187C" w:rsidP="0022187C">
      <w:pPr>
        <w:ind w:left="1440"/>
        <w:rPr>
          <w:rFonts w:ascii="Arial" w:hAnsi="Arial" w:cs="Arial"/>
        </w:rPr>
      </w:pPr>
      <w:r w:rsidRPr="00CD5631">
        <w:rPr>
          <w:rFonts w:ascii="Arial" w:hAnsi="Arial" w:cs="Arial"/>
        </w:rPr>
        <w:t>ERadj = Rate applied to energy consumption for the Demand Recovery in p/kWh</w:t>
      </w:r>
    </w:p>
    <w:p w14:paraId="5BFE2345" w14:textId="77777777" w:rsidR="0022187C" w:rsidRPr="00CD5631" w:rsidRDefault="0022187C" w:rsidP="0022187C">
      <w:pPr>
        <w:ind w:left="1440"/>
        <w:rPr>
          <w:rFonts w:ascii="Arial" w:hAnsi="Arial" w:cs="Arial"/>
          <w:b/>
        </w:rPr>
      </w:pPr>
      <w:r w:rsidRPr="00CD5631">
        <w:rPr>
          <w:rFonts w:ascii="Arial" w:hAnsi="Arial" w:cs="Arial"/>
        </w:rPr>
        <w:t xml:space="preserve">ANHHC = Total actual annual non-half-hourly metered energy consumption (kWh) for the period 16:00 hrs to 19:00 hrs inclusive (i.e. settlement periods 33 to 38) for each day of the preceding </w:t>
      </w:r>
      <w:r w:rsidR="007D57C6">
        <w:rPr>
          <w:rFonts w:ascii="Arial" w:hAnsi="Arial" w:cs="Arial"/>
          <w:b/>
        </w:rPr>
        <w:t>Financial Year</w:t>
      </w:r>
    </w:p>
    <w:p w14:paraId="3F9BE8CE" w14:textId="77777777" w:rsidR="0022187C" w:rsidRPr="00CD5631" w:rsidRDefault="0022187C" w:rsidP="0022187C">
      <w:pPr>
        <w:ind w:left="1440"/>
        <w:rPr>
          <w:rFonts w:ascii="Arial" w:hAnsi="Arial" w:cs="Arial"/>
        </w:rPr>
      </w:pPr>
    </w:p>
    <w:p w14:paraId="5B3EFF66" w14:textId="77777777" w:rsidR="0022187C" w:rsidRPr="00CD5631" w:rsidRDefault="0022187C" w:rsidP="0022187C">
      <w:pPr>
        <w:ind w:left="1440"/>
        <w:rPr>
          <w:rFonts w:ascii="Arial" w:hAnsi="Arial" w:cs="Arial"/>
        </w:rPr>
      </w:pPr>
    </w:p>
    <w:p w14:paraId="1AD8E0B8" w14:textId="77777777" w:rsidR="0022187C" w:rsidRPr="00CD5631" w:rsidRDefault="0022187C" w:rsidP="0022187C">
      <w:pPr>
        <w:pStyle w:val="1"/>
        <w:ind w:left="720"/>
        <w:jc w:val="both"/>
        <w:rPr>
          <w:rFonts w:ascii="Arial" w:hAnsi="Arial" w:cs="Arial"/>
          <w:u w:val="single"/>
        </w:rPr>
      </w:pPr>
      <w:r w:rsidRPr="00CD5631">
        <w:rPr>
          <w:rFonts w:ascii="Arial" w:hAnsi="Arial" w:cs="Arial"/>
          <w:u w:val="single"/>
        </w:rPr>
        <w:t>Ex-post reconciliation for Generation Users:</w:t>
      </w:r>
    </w:p>
    <w:p w14:paraId="0D31C591" w14:textId="77777777" w:rsidR="0022187C" w:rsidRPr="00CD5631" w:rsidRDefault="0022187C" w:rsidP="0022187C">
      <w:pPr>
        <w:ind w:left="1440"/>
        <w:rPr>
          <w:rFonts w:ascii="Arial" w:hAnsi="Arial" w:cs="Arial"/>
        </w:rPr>
      </w:pPr>
    </w:p>
    <w:p w14:paraId="49751388" w14:textId="77777777" w:rsidR="0022187C" w:rsidRPr="00CD5631" w:rsidRDefault="0022187C" w:rsidP="0022187C">
      <w:pPr>
        <w:ind w:left="1440"/>
        <w:rPr>
          <w:rFonts w:ascii="Arial" w:hAnsi="Arial" w:cs="Arial"/>
        </w:rPr>
      </w:pPr>
    </w:p>
    <w:p w14:paraId="2B7B29AA" w14:textId="77777777" w:rsidR="0022187C" w:rsidRPr="00CD5631" w:rsidRDefault="0022187C" w:rsidP="0022187C">
      <w:pPr>
        <w:ind w:left="1440"/>
        <w:rPr>
          <w:rFonts w:ascii="Arial" w:hAnsi="Arial" w:cs="Arial"/>
        </w:rPr>
      </w:pPr>
      <w:r w:rsidRPr="00CD5631">
        <w:rPr>
          <w:rFonts w:ascii="Arial" w:hAnsi="Arial" w:cs="Arial"/>
        </w:rPr>
        <w:t>The recovery from Generator Users will be</w:t>
      </w:r>
    </w:p>
    <w:p w14:paraId="2EFA2FC2" w14:textId="77777777" w:rsidR="0022187C" w:rsidRPr="00CD5631" w:rsidRDefault="0022187C" w:rsidP="0022187C">
      <w:pPr>
        <w:ind w:left="1440"/>
        <w:rPr>
          <w:rFonts w:ascii="Arial" w:hAnsi="Arial" w:cs="Arial"/>
        </w:rPr>
      </w:pPr>
    </w:p>
    <w:p w14:paraId="4F06E684" w14:textId="0D652DD8"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56C622E7" w14:textId="77777777" w:rsidR="0022187C" w:rsidRPr="00CD5631" w:rsidRDefault="0022187C" w:rsidP="0022187C">
      <w:pPr>
        <w:pStyle w:val="1"/>
        <w:ind w:left="1627"/>
        <w:jc w:val="both"/>
        <w:rPr>
          <w:rFonts w:ascii="Arial" w:hAnsi="Arial" w:cs="Arial"/>
          <w:szCs w:val="22"/>
        </w:rPr>
      </w:pPr>
    </w:p>
    <w:p w14:paraId="0A35E6AA" w14:textId="77777777" w:rsidR="0022187C" w:rsidRPr="00CD5631" w:rsidRDefault="0022187C" w:rsidP="0022187C">
      <w:pPr>
        <w:pStyle w:val="1"/>
        <w:rPr>
          <w:rFonts w:ascii="Arial" w:hAnsi="Arial" w:cs="Arial"/>
          <w:szCs w:val="22"/>
        </w:rPr>
      </w:pPr>
    </w:p>
    <w:p w14:paraId="50DECD11"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0E6DDFB1" w14:textId="77777777" w:rsidR="0022187C" w:rsidRPr="00CD5631" w:rsidRDefault="0022187C" w:rsidP="0022187C">
      <w:pPr>
        <w:pStyle w:val="1"/>
        <w:ind w:left="1440"/>
        <w:rPr>
          <w:rFonts w:ascii="Arial" w:hAnsi="Arial" w:cs="Arial"/>
          <w:szCs w:val="22"/>
        </w:rPr>
      </w:pPr>
      <w:r w:rsidRPr="00CD5631">
        <w:rPr>
          <w:rFonts w:ascii="Arial" w:hAnsi="Arial" w:cs="Arial"/>
          <w:szCs w:val="22"/>
        </w:rPr>
        <w:t>Dadj =  Revenue to be dispersed to Demand</w:t>
      </w:r>
    </w:p>
    <w:p w14:paraId="282B4CF6" w14:textId="77777777" w:rsidR="0022187C" w:rsidRPr="00CD5631" w:rsidRDefault="0022187C" w:rsidP="0022187C">
      <w:pPr>
        <w:pStyle w:val="1"/>
        <w:ind w:left="1440"/>
        <w:rPr>
          <w:rFonts w:ascii="Arial" w:hAnsi="Arial" w:cs="Arial"/>
          <w:szCs w:val="22"/>
        </w:rPr>
      </w:pPr>
      <w:r w:rsidRPr="00CD5631">
        <w:rPr>
          <w:rFonts w:ascii="Arial" w:hAnsi="Arial" w:cs="Arial"/>
          <w:szCs w:val="22"/>
        </w:rPr>
        <w:t>Gadj = Revenue to be recovered from Generation</w:t>
      </w:r>
    </w:p>
    <w:p w14:paraId="20345408" w14:textId="77777777" w:rsidR="0022187C" w:rsidRPr="00CD5631" w:rsidRDefault="0022187C" w:rsidP="0022187C">
      <w:pPr>
        <w:pStyle w:val="1"/>
        <w:ind w:left="1627"/>
        <w:jc w:val="both"/>
        <w:rPr>
          <w:rFonts w:ascii="Arial" w:hAnsi="Arial" w:cs="Arial"/>
          <w:szCs w:val="22"/>
        </w:rPr>
      </w:pPr>
    </w:p>
    <w:p w14:paraId="12888882" w14:textId="77777777" w:rsidR="0022187C" w:rsidRPr="00CD5631" w:rsidRDefault="0022187C" w:rsidP="0022187C">
      <w:pPr>
        <w:pStyle w:val="1"/>
        <w:ind w:left="1440"/>
        <w:rPr>
          <w:rFonts w:ascii="Arial" w:hAnsi="Arial" w:cs="Arial"/>
          <w:szCs w:val="22"/>
        </w:rPr>
      </w:pPr>
    </w:p>
    <w:p w14:paraId="1AE98F49"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 xml:space="preserve">The rate applied to Generator Chargeable Capacity in the preceding </w:t>
      </w:r>
      <w:r w:rsidR="007D57C6" w:rsidRPr="00CD5631">
        <w:rPr>
          <w:rFonts w:ascii="Arial" w:hAnsi="Arial" w:cs="Arial"/>
          <w:b/>
        </w:rPr>
        <w:t>Financial Year</w:t>
      </w:r>
      <w:r w:rsidRPr="00CD5631">
        <w:rPr>
          <w:rFonts w:ascii="Arial" w:hAnsi="Arial" w:cs="Arial"/>
        </w:rPr>
        <w:t>, in order to adjust for any recovery of TNUoS from generation outside of the range of the Limiting Regulation, is:</w:t>
      </w:r>
    </w:p>
    <w:p w14:paraId="0D2AB5DF" w14:textId="77777777" w:rsidR="0022187C" w:rsidRPr="00CD5631" w:rsidRDefault="0022187C" w:rsidP="0022187C">
      <w:pPr>
        <w:pStyle w:val="1"/>
        <w:rPr>
          <w:rFonts w:ascii="Arial" w:hAnsi="Arial" w:cs="Arial"/>
          <w:szCs w:val="22"/>
        </w:rPr>
      </w:pPr>
    </w:p>
    <w:p w14:paraId="3A8FD107" w14:textId="77777777" w:rsidR="0022187C" w:rsidRPr="00CD5631" w:rsidRDefault="0022187C" w:rsidP="0022187C">
      <w:pPr>
        <w:pStyle w:val="1"/>
        <w:ind w:left="1627"/>
        <w:jc w:val="both"/>
        <w:rPr>
          <w:rFonts w:ascii="Arial" w:hAnsi="Arial" w:cs="Arial"/>
          <w:szCs w:val="22"/>
        </w:rPr>
      </w:pPr>
    </w:p>
    <w:p w14:paraId="3A52C90B" w14:textId="07B7B4A6" w:rsidR="0022187C" w:rsidRPr="00CD5631" w:rsidRDefault="0022187C" w:rsidP="0022187C">
      <w:pPr>
        <w:pStyle w:val="1"/>
        <w:ind w:left="1627"/>
        <w:jc w:val="both"/>
        <w:rPr>
          <w:rFonts w:ascii="Arial" w:hAnsi="Arial" w:cs="Arial"/>
        </w:rPr>
      </w:pPr>
      <w:r w:rsidRPr="00CD5631">
        <w:rPr>
          <w:rFonts w:ascii="Arial" w:hAnsi="Arial" w:cs="Arial"/>
          <w:szCs w:val="22"/>
        </w:rPr>
        <w:t xml:space="preserve">GRadj = </w:t>
      </w:r>
      <m:oMath>
        <m:f>
          <m:fPr>
            <m:ctrlPr>
              <w:rPr>
                <w:rFonts w:ascii="Cambria Math" w:hAnsi="Cambria Math" w:cs="Arial"/>
                <w:i/>
                <w:sz w:val="24"/>
                <w:szCs w:val="24"/>
              </w:rPr>
            </m:ctrlPr>
          </m:fPr>
          <m:num>
            <m:r>
              <w:rPr>
                <w:rFonts w:ascii="Cambria Math" w:hAnsi="Cambria Math" w:cs="Arial"/>
              </w:rPr>
              <m:t>Gadj</m:t>
            </m:r>
          </m:num>
          <m:den>
            <m:r>
              <w:rPr>
                <w:rFonts w:ascii="Cambria Math" w:hAnsi="Cambria Math" w:cs="Arial"/>
              </w:rPr>
              <m:t>ChargeableCapacity</m:t>
            </m:r>
          </m:den>
        </m:f>
      </m:oMath>
    </w:p>
    <w:p w14:paraId="14F77A20" w14:textId="77777777" w:rsidR="0022187C" w:rsidRPr="00CD5631" w:rsidRDefault="0022187C" w:rsidP="0022187C">
      <w:pPr>
        <w:pStyle w:val="1"/>
        <w:ind w:firstLine="720"/>
        <w:jc w:val="both"/>
        <w:rPr>
          <w:rFonts w:ascii="Arial" w:hAnsi="Arial" w:cs="Arial"/>
        </w:rPr>
      </w:pPr>
    </w:p>
    <w:p w14:paraId="7514C9E8"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3992B088" w14:textId="77777777" w:rsidR="0022187C" w:rsidRPr="00CD5631" w:rsidRDefault="0022187C" w:rsidP="0022187C">
      <w:pPr>
        <w:pStyle w:val="1"/>
        <w:ind w:firstLine="720"/>
        <w:jc w:val="both"/>
        <w:rPr>
          <w:rFonts w:ascii="Arial" w:hAnsi="Arial" w:cs="Arial"/>
        </w:rPr>
      </w:pPr>
    </w:p>
    <w:p w14:paraId="4B8B36EF" w14:textId="77777777" w:rsidR="0022187C" w:rsidRPr="00CD5631" w:rsidRDefault="0022187C" w:rsidP="0022187C">
      <w:pPr>
        <w:pStyle w:val="1"/>
        <w:ind w:firstLine="720"/>
        <w:jc w:val="both"/>
        <w:rPr>
          <w:rFonts w:ascii="Arial" w:hAnsi="Arial" w:cs="Arial"/>
        </w:rPr>
      </w:pPr>
      <w:r w:rsidRPr="00CD5631">
        <w:rPr>
          <w:rFonts w:ascii="Arial" w:hAnsi="Arial" w:cs="Arial"/>
        </w:rPr>
        <w:t xml:space="preserve">GRadj = Adjustment rate to be applied to </w:t>
      </w:r>
      <w:r w:rsidR="001C6968">
        <w:rPr>
          <w:rFonts w:ascii="Arial" w:hAnsi="Arial" w:cs="Arial"/>
        </w:rPr>
        <w:t>G</w:t>
      </w:r>
      <w:r w:rsidRPr="00CD5631">
        <w:rPr>
          <w:rFonts w:ascii="Arial" w:hAnsi="Arial" w:cs="Arial"/>
        </w:rPr>
        <w:t>enerators</w:t>
      </w:r>
    </w:p>
    <w:p w14:paraId="36C74D62" w14:textId="77777777" w:rsidR="0022187C" w:rsidRDefault="0022187C" w:rsidP="00CD5631">
      <w:pPr>
        <w:pStyle w:val="1"/>
        <w:ind w:firstLine="720"/>
        <w:jc w:val="both"/>
        <w:rPr>
          <w:rFonts w:ascii="Arial" w:hAnsi="Arial" w:cs="Arial"/>
        </w:rPr>
      </w:pPr>
      <w:r w:rsidRPr="00CD5631">
        <w:rPr>
          <w:rFonts w:ascii="Arial" w:hAnsi="Arial" w:cs="Arial"/>
        </w:rPr>
        <w:t>Chargeable Capacity = As per paragraph 14.18.6</w:t>
      </w:r>
    </w:p>
    <w:p w14:paraId="16F08B49" w14:textId="77777777" w:rsidR="0022187C" w:rsidRDefault="0022187C" w:rsidP="00F10ECF">
      <w:pPr>
        <w:pStyle w:val="1"/>
        <w:jc w:val="both"/>
      </w:pPr>
    </w:p>
    <w:p w14:paraId="251C2B77" w14:textId="77777777" w:rsidR="00F10ECF" w:rsidRPr="00010EB2" w:rsidRDefault="0022187C" w:rsidP="00F10ECF">
      <w:pPr>
        <w:pStyle w:val="1"/>
        <w:jc w:val="both"/>
        <w:rPr>
          <w:b/>
        </w:rPr>
      </w:pPr>
      <w:r>
        <w:tab/>
      </w:r>
      <w:r w:rsidRPr="00CD5631">
        <w:rPr>
          <w:b/>
        </w:rPr>
        <w:t>Implementation of P272</w:t>
      </w:r>
      <w:bookmarkStart w:id="253" w:name="_Toc49661137"/>
    </w:p>
    <w:p w14:paraId="44BC33B2" w14:textId="77777777" w:rsidR="00BF5E0F" w:rsidRDefault="00972EE1" w:rsidP="007D27B2">
      <w:pPr>
        <w:pStyle w:val="1"/>
        <w:numPr>
          <w:ilvl w:val="3"/>
          <w:numId w:val="92"/>
        </w:numPr>
        <w:tabs>
          <w:tab w:val="left" w:pos="720"/>
        </w:tabs>
        <w:jc w:val="both"/>
      </w:pPr>
      <w:r w:rsidRPr="007E2F78">
        <w:t xml:space="preserve">BSC modification </w:t>
      </w:r>
      <w:r>
        <w:t xml:space="preserve">P272 </w:t>
      </w:r>
      <w:r w:rsidRPr="007E2F78">
        <w:t xml:space="preserve">requires Suppliers to move Profile Classes 5-8 to Measurement Class E - G (i.e. moving from NHH to HH settlement) by April 2016. The majority of these meters are expected to transfer during the preceding </w:t>
      </w:r>
      <w:r w:rsidR="00A3322B" w:rsidRPr="00A3322B">
        <w:rPr>
          <w:b/>
        </w:rPr>
        <w:t>Financial Year</w:t>
      </w:r>
      <w:r>
        <w:t xml:space="preserve"> up until the implementation date of P272</w:t>
      </w:r>
      <w:r w:rsidRPr="007E2F78">
        <w:t xml:space="preserve"> and some meters will have been transferred before the start of</w:t>
      </w:r>
      <w:r>
        <w:t xml:space="preserve"> 1</w:t>
      </w:r>
      <w:r w:rsidRPr="00374FED">
        <w:rPr>
          <w:vertAlign w:val="superscript"/>
        </w:rPr>
        <w:t>ST</w:t>
      </w:r>
      <w:r>
        <w:t xml:space="preserve"> April 2015</w:t>
      </w:r>
      <w:r w:rsidRPr="007E2F78">
        <w:t xml:space="preserve">. </w:t>
      </w:r>
      <w:r>
        <w:t xml:space="preserve">A change from NHH to HH within a </w:t>
      </w:r>
      <w:r w:rsidR="00A3322B" w:rsidRPr="00A3322B">
        <w:rPr>
          <w:b/>
        </w:rPr>
        <w:t>Financial Year</w:t>
      </w:r>
      <w:r>
        <w:t xml:space="preserve"> </w:t>
      </w:r>
      <w:r w:rsidRPr="007E2F78">
        <w:t xml:space="preserve">would normally result in Suppliers being liable for TNUoS for part of the year as NHH and also being subject to HH charging. This section describes how </w:t>
      </w:r>
      <w:r w:rsidR="00E71EB2" w:rsidRPr="00E71EB2">
        <w:rPr>
          <w:b/>
        </w:rPr>
        <w:t>The Company</w:t>
      </w:r>
      <w:r w:rsidRPr="007E2F78">
        <w:t xml:space="preserve"> will treat this situation in the transition to P272 implementation for the purposes of TNUoS charging; and the forecasts that Suppliers should provide to </w:t>
      </w:r>
      <w:r w:rsidR="00E71EB2" w:rsidRPr="00E71EB2">
        <w:rPr>
          <w:b/>
        </w:rPr>
        <w:t>The Company</w:t>
      </w:r>
      <w:r w:rsidRPr="007E2F78">
        <w:t>.</w:t>
      </w:r>
    </w:p>
    <w:p w14:paraId="031807BD" w14:textId="77777777" w:rsidR="00BF5E0F" w:rsidRDefault="00BF5E0F" w:rsidP="00BF5E0F">
      <w:pPr>
        <w:pStyle w:val="1"/>
        <w:tabs>
          <w:tab w:val="left" w:pos="720"/>
        </w:tabs>
        <w:ind w:left="1740"/>
        <w:jc w:val="both"/>
      </w:pPr>
    </w:p>
    <w:p w14:paraId="4BED897E" w14:textId="77777777" w:rsidR="00BF5E0F" w:rsidRDefault="00BF5E0F" w:rsidP="007D27B2">
      <w:pPr>
        <w:pStyle w:val="1"/>
        <w:numPr>
          <w:ilvl w:val="3"/>
          <w:numId w:val="92"/>
        </w:numPr>
        <w:tabs>
          <w:tab w:val="left" w:pos="720"/>
        </w:tabs>
        <w:jc w:val="both"/>
      </w:pPr>
      <w:r w:rsidRPr="007E2F78">
        <w:t>Notwithstanding 14.17.</w:t>
      </w:r>
      <w:r>
        <w:t>13</w:t>
      </w:r>
      <w:r w:rsidRPr="007E2F78">
        <w:t xml:space="preserve">, for each </w:t>
      </w:r>
      <w:r w:rsidR="00A3322B" w:rsidRPr="00A3322B">
        <w:rPr>
          <w:b/>
        </w:rPr>
        <w:t>Financial Year</w:t>
      </w:r>
      <w:r w:rsidRPr="007E2F78">
        <w:t xml:space="preserve"> which begins after 31 March 2015 and prior to implementation of BSC Modification P272, all demand associated with meters that are in NHH Profile Classes 5 to 8 at the start of that </w:t>
      </w:r>
      <w:r w:rsidR="00A3322B" w:rsidRPr="00A3322B">
        <w:rPr>
          <w:b/>
        </w:rPr>
        <w:t>Financial Year</w:t>
      </w:r>
      <w:r>
        <w:t xml:space="preserve"> as well as all meters in Measurement Classes E G</w:t>
      </w:r>
      <w:r w:rsidRPr="007E2F78">
        <w:t xml:space="preserve"> will be treated as Chargeable Energy Capacity (NHH) for the purposes of TNUoS charging for the full </w:t>
      </w:r>
      <w:r w:rsidR="00A3322B" w:rsidRPr="00A3322B">
        <w:rPr>
          <w:b/>
        </w:rPr>
        <w:t>Financial Year</w:t>
      </w:r>
      <w:r w:rsidR="00E71EB2">
        <w:t>.</w:t>
      </w:r>
    </w:p>
    <w:p w14:paraId="72C08A94" w14:textId="77777777" w:rsidR="00556B6D" w:rsidRDefault="00556B6D" w:rsidP="00556B6D">
      <w:pPr>
        <w:pStyle w:val="ListParagraph"/>
      </w:pPr>
    </w:p>
    <w:p w14:paraId="5F913E82" w14:textId="77777777" w:rsidR="00556B6D" w:rsidRDefault="00E71EB2" w:rsidP="007D27B2">
      <w:pPr>
        <w:pStyle w:val="1"/>
        <w:numPr>
          <w:ilvl w:val="3"/>
          <w:numId w:val="92"/>
        </w:numPr>
        <w:tabs>
          <w:tab w:val="left" w:pos="720"/>
        </w:tabs>
        <w:jc w:val="both"/>
      </w:pPr>
      <w:r w:rsidRPr="00E71EB2">
        <w:rPr>
          <w:b/>
        </w:rPr>
        <w:t>The Company</w:t>
      </w:r>
      <w:r w:rsidR="00556B6D" w:rsidRPr="007E2F78">
        <w:t xml:space="preserve"> will calculate the Chargeable Energy Capacity associated with meters that have transferred to HH settlement but are still treated as NHH for the purposes of TNUoS charging from Settlement data provided directly from Elexon i.e. Suppliers need not Supply any additional information if they accept this default position</w:t>
      </w:r>
    </w:p>
    <w:p w14:paraId="6217ED0C" w14:textId="77777777" w:rsidR="00556B6D" w:rsidRDefault="00556B6D" w:rsidP="00556B6D">
      <w:pPr>
        <w:pStyle w:val="ListParagraph"/>
      </w:pPr>
    </w:p>
    <w:p w14:paraId="4AEDCDCF" w14:textId="7C8527F2" w:rsidR="00F10ECF" w:rsidRDefault="00556B6D" w:rsidP="007D27B2">
      <w:pPr>
        <w:pStyle w:val="1"/>
        <w:numPr>
          <w:ilvl w:val="3"/>
          <w:numId w:val="92"/>
        </w:numPr>
        <w:tabs>
          <w:tab w:val="left" w:pos="720"/>
        </w:tabs>
        <w:jc w:val="both"/>
      </w:pPr>
      <w:r w:rsidRPr="007E2F78">
        <w:t xml:space="preserve">The forecasts that Suppliers submit to </w:t>
      </w:r>
      <w:r w:rsidR="00E71EB2" w:rsidRPr="00E71EB2">
        <w:rPr>
          <w:b/>
        </w:rPr>
        <w:t>The Company</w:t>
      </w:r>
      <w:r w:rsidRPr="007E2F78">
        <w:t xml:space="preserve"> under CUSC 3.10, 3.11 and 3.12 for the purpose of TNUoS monthly billing referred to in 14.17.</w:t>
      </w:r>
      <w:r>
        <w:t>20</w:t>
      </w:r>
      <w:r w:rsidRPr="007E2F78">
        <w:t xml:space="preserve"> and 14.17.</w:t>
      </w:r>
      <w:r>
        <w:t>21</w:t>
      </w:r>
      <w:r w:rsidRPr="007E2F78">
        <w:t xml:space="preserve"> for both Chargeable Demand Capacity and Chargeable Energy Capacity should reflect this position i.e. volumes associated those Metering Systems that have transferred from a Profile Class to a Measurement Class in the BSC (NHH to HH settlement) but are to be treated as NHH for the purposes of TNUoS charging should be included in the forecast of Chargeable Energy Capacity and not Chargeable Demand Capacity</w:t>
      </w:r>
      <w:r>
        <w:t>.</w:t>
      </w:r>
    </w:p>
    <w:p w14:paraId="1FFD5FFC" w14:textId="77777777" w:rsidR="00556B6D" w:rsidRDefault="00556B6D" w:rsidP="00556B6D">
      <w:pPr>
        <w:pStyle w:val="ListParagraph"/>
      </w:pPr>
    </w:p>
    <w:p w14:paraId="5657FB98" w14:textId="77777777" w:rsidR="00F10ECF" w:rsidRDefault="00556B6D" w:rsidP="007D27B2">
      <w:pPr>
        <w:pStyle w:val="1"/>
        <w:numPr>
          <w:ilvl w:val="3"/>
          <w:numId w:val="92"/>
        </w:numPr>
        <w:tabs>
          <w:tab w:val="left" w:pos="720"/>
        </w:tabs>
        <w:jc w:val="both"/>
      </w:pPr>
      <w:r w:rsidRPr="007E2F78">
        <w:t>Where a Supplier wishes for Metering Systems that have transferred from Profile Class to Measurement Class in the BSC (NHH to HH settlement) prior to 1</w:t>
      </w:r>
      <w:r w:rsidRPr="007E2F78">
        <w:rPr>
          <w:vertAlign w:val="superscript"/>
        </w:rPr>
        <w:t>st</w:t>
      </w:r>
      <w:r w:rsidRPr="007E2F78">
        <w:t xml:space="preserve"> April </w:t>
      </w:r>
      <w:r>
        <w:t xml:space="preserve">2015, to be treated as Chargeable Demand Capacity (HH/ Measurement Class settled) </w:t>
      </w:r>
      <w:r w:rsidRPr="007E2F78">
        <w:t xml:space="preserve">it must inform </w:t>
      </w:r>
      <w:r w:rsidR="00E71EB2" w:rsidRPr="00E71EB2">
        <w:rPr>
          <w:b/>
        </w:rPr>
        <w:t>The Company</w:t>
      </w:r>
      <w:r w:rsidRPr="007E2F78">
        <w:t xml:space="preserve"> prior to October</w:t>
      </w:r>
      <w:r>
        <w:t xml:space="preserve"> 2015.</w:t>
      </w:r>
      <w:r w:rsidRPr="007E2F78">
        <w:t xml:space="preserve"> </w:t>
      </w:r>
      <w:r w:rsidR="00E71EB2" w:rsidRPr="00E71EB2">
        <w:rPr>
          <w:b/>
        </w:rPr>
        <w:t>The Company</w:t>
      </w:r>
      <w:r w:rsidRPr="007E2F78">
        <w:t xml:space="preserve"> will treat these as Chargeable Demand Capacity (HH / Measurement Class settled) for the purposes of calculating the actual annual liability</w:t>
      </w:r>
      <w:r>
        <w:t xml:space="preserve"> for the </w:t>
      </w:r>
      <w:r w:rsidR="00A3322B" w:rsidRPr="00A3322B">
        <w:rPr>
          <w:b/>
        </w:rPr>
        <w:t>Financial Year</w:t>
      </w:r>
      <w:r w:rsidR="001C6968">
        <w:rPr>
          <w:b/>
        </w:rPr>
        <w:t>s</w:t>
      </w:r>
      <w:r>
        <w:t xml:space="preserve"> up until implementation of P272</w:t>
      </w:r>
      <w:r w:rsidRPr="007E2F78">
        <w:t xml:space="preserve">. For these cases only, the Supplier should notify </w:t>
      </w:r>
      <w:r w:rsidR="00E71EB2" w:rsidRPr="00E71EB2">
        <w:rPr>
          <w:b/>
        </w:rPr>
        <w:t>The Company</w:t>
      </w:r>
      <w:r w:rsidRPr="007E2F78">
        <w:t xml:space="preserve"> of the Meter Point Administration Number(s) (MPAN). For these notified meters the Supplier shall provide </w:t>
      </w:r>
      <w:r w:rsidR="00E71EB2" w:rsidRPr="00E71EB2">
        <w:rPr>
          <w:b/>
        </w:rPr>
        <w:t>The Company</w:t>
      </w:r>
      <w:r w:rsidRPr="007E2F78">
        <w:t xml:space="preserve"> with verified metered demand data for the hours between 4pm and 7pm of each day of </w:t>
      </w:r>
      <w:r>
        <w:t>each</w:t>
      </w:r>
      <w:r w:rsidRPr="007E2F78">
        <w:t xml:space="preserve"> </w:t>
      </w:r>
      <w:r w:rsidR="00A3322B" w:rsidRPr="00A3322B">
        <w:rPr>
          <w:b/>
        </w:rPr>
        <w:t>Financial Year</w:t>
      </w:r>
      <w:r>
        <w:t xml:space="preserve"> up to implementation of P272</w:t>
      </w:r>
      <w:r w:rsidRPr="007E2F78">
        <w:t xml:space="preserve"> and for each Triad half hour as notified by </w:t>
      </w:r>
      <w:r w:rsidR="00E71EB2" w:rsidRPr="00E71EB2">
        <w:rPr>
          <w:b/>
        </w:rPr>
        <w:t>The Company</w:t>
      </w:r>
      <w:r w:rsidRPr="007E2F78">
        <w:t xml:space="preserve"> prior to May of the</w:t>
      </w:r>
      <w:r>
        <w:t xml:space="preserve"> following </w:t>
      </w:r>
      <w:r w:rsidR="00A3322B" w:rsidRPr="00A3322B">
        <w:rPr>
          <w:b/>
        </w:rPr>
        <w:t>Financial Year</w:t>
      </w:r>
      <w:r w:rsidRPr="007E2F78">
        <w:t xml:space="preserve"> </w:t>
      </w:r>
      <w:r>
        <w:t xml:space="preserve">up until two </w:t>
      </w:r>
      <w:r w:rsidRPr="007E2F78">
        <w:t>year</w:t>
      </w:r>
      <w:r>
        <w:t>s after the implementation of P272</w:t>
      </w:r>
      <w:r w:rsidRPr="007E2F78">
        <w:t xml:space="preserve"> to allow reconciliation (e.g. May 201</w:t>
      </w:r>
      <w:r>
        <w:t xml:space="preserve">7 and May 2018 for the </w:t>
      </w:r>
      <w:r w:rsidR="00A3322B" w:rsidRPr="00A3322B">
        <w:rPr>
          <w:b/>
        </w:rPr>
        <w:t>Financial Year</w:t>
      </w:r>
      <w:r>
        <w:t xml:space="preserve"> 2016/17</w:t>
      </w:r>
      <w:r w:rsidRPr="007E2F78">
        <w:t>). Where the Supplier fails to provide the data or the data is incomplete</w:t>
      </w:r>
      <w:r>
        <w:t xml:space="preserve"> for a </w:t>
      </w:r>
      <w:r w:rsidR="00A3322B" w:rsidRPr="00A3322B">
        <w:rPr>
          <w:b/>
        </w:rPr>
        <w:t>Financial Year</w:t>
      </w:r>
      <w:r w:rsidRPr="007E2F78">
        <w:t xml:space="preserve"> TNUoS charges for that MPAN will be reconciled as part of the Supplier’s NHH BMU (Chargeable Energy Capacity). Where a Supplier opts, if eligible, for TNUoS liability to be calculated on Chargeable Demand Capacity it shall submit the forecasts referred to in 14.17.</w:t>
      </w:r>
      <w:r>
        <w:t>3</w:t>
      </w:r>
      <w:r w:rsidR="00E71EB2">
        <w:t>5.4</w:t>
      </w:r>
      <w:r>
        <w:t xml:space="preserve"> </w:t>
      </w:r>
      <w:r w:rsidRPr="007E2F78">
        <w:t>taking account of this</w:t>
      </w:r>
      <w:r>
        <w:t>.</w:t>
      </w:r>
    </w:p>
    <w:p w14:paraId="085BE724" w14:textId="77777777" w:rsidR="00556B6D" w:rsidRDefault="00556B6D" w:rsidP="00556B6D">
      <w:pPr>
        <w:pStyle w:val="1"/>
        <w:tabs>
          <w:tab w:val="left" w:pos="720"/>
        </w:tabs>
        <w:ind w:left="1740"/>
        <w:jc w:val="both"/>
      </w:pPr>
    </w:p>
    <w:p w14:paraId="48BEF94A" w14:textId="77777777" w:rsidR="00F10ECF" w:rsidRPr="007E2F78" w:rsidRDefault="00E71EB2" w:rsidP="007D27B2">
      <w:pPr>
        <w:pStyle w:val="1"/>
        <w:numPr>
          <w:ilvl w:val="3"/>
          <w:numId w:val="92"/>
        </w:numPr>
        <w:tabs>
          <w:tab w:val="left" w:pos="720"/>
        </w:tabs>
        <w:jc w:val="both"/>
      </w:pPr>
      <w:r w:rsidRPr="00E71EB2">
        <w:rPr>
          <w:b/>
        </w:rPr>
        <w:t>The Company</w:t>
      </w:r>
      <w:r w:rsidR="00556B6D" w:rsidRPr="007E2F78">
        <w:t xml:space="preserve"> will maintain a list of all MPANs that Suppliers have elected to be treated as HH. This list will be updated monthly and will be provided to registered Suppliers upon request</w:t>
      </w:r>
      <w:r w:rsidR="00556B6D">
        <w:t>.</w:t>
      </w:r>
    </w:p>
    <w:p w14:paraId="616E61F9" w14:textId="77777777" w:rsidR="00800968" w:rsidRDefault="00800968" w:rsidP="00800968">
      <w:pPr>
        <w:pStyle w:val="1"/>
        <w:ind w:left="2127"/>
        <w:jc w:val="both"/>
        <w:rPr>
          <w:b/>
        </w:rPr>
      </w:pPr>
    </w:p>
    <w:p w14:paraId="62B18258" w14:textId="77777777" w:rsidR="00800968" w:rsidRPr="00A6129C" w:rsidRDefault="00800968" w:rsidP="00800968">
      <w:pPr>
        <w:pStyle w:val="1"/>
        <w:ind w:left="720"/>
        <w:jc w:val="both"/>
        <w:rPr>
          <w:b/>
        </w:rPr>
      </w:pPr>
      <w:r w:rsidRPr="00A6129C">
        <w:rPr>
          <w:b/>
        </w:rPr>
        <w:t>HH Elective Metering from 1</w:t>
      </w:r>
      <w:r w:rsidRPr="00800968">
        <w:rPr>
          <w:b/>
        </w:rPr>
        <w:t>st</w:t>
      </w:r>
      <w:r w:rsidRPr="00A6129C">
        <w:rPr>
          <w:b/>
        </w:rPr>
        <w:t xml:space="preserve"> April 2017. The following section describes how meters migrating to, or already within, Measurement Classes E,F and G will be charged in terms of TNUoS after 31</w:t>
      </w:r>
      <w:r w:rsidRPr="00800968">
        <w:rPr>
          <w:b/>
        </w:rPr>
        <w:t>st</w:t>
      </w:r>
      <w:r w:rsidRPr="00A6129C">
        <w:rPr>
          <w:b/>
        </w:rPr>
        <w:t xml:space="preserve"> March 2017.</w:t>
      </w:r>
    </w:p>
    <w:p w14:paraId="4EE25198" w14:textId="77777777" w:rsidR="00F10ECF" w:rsidRDefault="00F10ECF" w:rsidP="00F10ECF">
      <w:pPr>
        <w:pStyle w:val="1"/>
        <w:jc w:val="both"/>
      </w:pPr>
    </w:p>
    <w:p w14:paraId="5B611613" w14:textId="77777777" w:rsidR="00800968" w:rsidRPr="001319DB" w:rsidRDefault="00800968" w:rsidP="007D27B2">
      <w:pPr>
        <w:pStyle w:val="1"/>
        <w:numPr>
          <w:ilvl w:val="0"/>
          <w:numId w:val="118"/>
        </w:numPr>
        <w:tabs>
          <w:tab w:val="num" w:pos="2127"/>
        </w:tabs>
        <w:jc w:val="both"/>
      </w:pPr>
      <w:r w:rsidRPr="001319DB">
        <w:t xml:space="preserve">A change from NHH to HH within a </w:t>
      </w:r>
      <w:r w:rsidR="00A3322B" w:rsidRPr="00A3322B">
        <w:rPr>
          <w:b/>
        </w:rPr>
        <w:t>Financial Year</w:t>
      </w:r>
      <w:r w:rsidRPr="001319DB">
        <w:t xml:space="preserve"> would normally result in Suppliers being liable for TNUoS for part of the year as NHH and also being subject to HH charging. This section describes how </w:t>
      </w:r>
      <w:r w:rsidR="00E71EB2" w:rsidRPr="00E71EB2">
        <w:rPr>
          <w:b/>
        </w:rPr>
        <w:t>The Company</w:t>
      </w:r>
      <w:r w:rsidRPr="001319DB">
        <w:t xml:space="preserve"> will treat this situation for Non</w:t>
      </w:r>
      <w:r>
        <w:t>-</w:t>
      </w:r>
      <w:r w:rsidRPr="001319DB">
        <w:t xml:space="preserve">Half Hourly (NHH) meters migrating to Measurement Classes E, F &amp; G for the </w:t>
      </w:r>
      <w:r w:rsidR="00A3322B" w:rsidRPr="00A3322B">
        <w:rPr>
          <w:b/>
        </w:rPr>
        <w:t>Financial Year</w:t>
      </w:r>
      <w:r w:rsidRPr="001319DB">
        <w:t xml:space="preserve"> which begins after 31 March 2017. </w:t>
      </w:r>
    </w:p>
    <w:p w14:paraId="3698B949" w14:textId="77777777" w:rsidR="00800968" w:rsidRPr="001319DB" w:rsidRDefault="00800968" w:rsidP="00800968">
      <w:pPr>
        <w:pStyle w:val="1"/>
        <w:ind w:left="2127"/>
        <w:jc w:val="both"/>
      </w:pPr>
    </w:p>
    <w:p w14:paraId="1C08EBF4" w14:textId="4A8685B1" w:rsidR="00800968" w:rsidRPr="00800968" w:rsidRDefault="00800968" w:rsidP="007D27B2">
      <w:pPr>
        <w:pStyle w:val="1"/>
        <w:numPr>
          <w:ilvl w:val="0"/>
          <w:numId w:val="118"/>
        </w:numPr>
        <w:tabs>
          <w:tab w:val="num" w:pos="2127"/>
        </w:tabs>
        <w:ind w:left="2127" w:hanging="1407"/>
        <w:jc w:val="both"/>
      </w:pPr>
      <w:r w:rsidRPr="001319DB">
        <w:t xml:space="preserve">Notwithstanding </w:t>
      </w:r>
      <w:r w:rsidR="00A56602">
        <w:rPr>
          <w:rFonts w:cs="Arial (W1)"/>
        </w:rPr>
        <w:t>14.17.</w:t>
      </w:r>
      <w:r w:rsidR="001C6968">
        <w:rPr>
          <w:rFonts w:cs="Arial (W1)"/>
        </w:rPr>
        <w:t>13</w:t>
      </w:r>
      <w:r w:rsidR="00A56602">
        <w:rPr>
          <w:rFonts w:cs="Arial (W1)"/>
        </w:rPr>
        <w:t>, for each </w:t>
      </w:r>
      <w:r w:rsidR="00A56602">
        <w:rPr>
          <w:rFonts w:cs="Arial (W1)"/>
          <w:b/>
          <w:bCs/>
        </w:rPr>
        <w:t>Financial Year</w:t>
      </w:r>
      <w:r w:rsidR="00A56602">
        <w:rPr>
          <w:rFonts w:cs="Arial (W1)"/>
        </w:rPr>
        <w:t xml:space="preserve"> which begins after 31 March 2017 demand associated with Measurement Classes F and G will be treated as Chargeable Energy Capacity (NHH) for the purposes of TNUoS charging</w:t>
      </w:r>
      <w:r w:rsidR="0005343B">
        <w:rPr>
          <w:rFonts w:cs="Arial (W1)"/>
        </w:rPr>
        <w:t>.</w:t>
      </w:r>
      <w:r w:rsidR="00A56602">
        <w:rPr>
          <w:rFonts w:cs="Arial (W1)"/>
        </w:rPr>
        <w:t xml:space="preserve"> Demand associated with Measurement Class E will continue to be treated as Chargeable Demand Capacity (HH).</w:t>
      </w:r>
    </w:p>
    <w:p w14:paraId="1D50BF97" w14:textId="77777777" w:rsidR="00800968" w:rsidRPr="00800968" w:rsidRDefault="00800968" w:rsidP="00800968">
      <w:pPr>
        <w:pStyle w:val="ListParagraph"/>
      </w:pPr>
    </w:p>
    <w:p w14:paraId="3DD2D66D" w14:textId="77777777" w:rsidR="00800968" w:rsidRPr="00800968" w:rsidRDefault="00E71EB2" w:rsidP="007D27B2">
      <w:pPr>
        <w:pStyle w:val="1"/>
        <w:numPr>
          <w:ilvl w:val="0"/>
          <w:numId w:val="118"/>
        </w:numPr>
        <w:ind w:left="2127" w:hanging="1407"/>
        <w:jc w:val="both"/>
      </w:pPr>
      <w:r w:rsidRPr="00E71EB2">
        <w:rPr>
          <w:b/>
        </w:rPr>
        <w:t>The Company</w:t>
      </w:r>
      <w:r w:rsidR="00800968" w:rsidRPr="00800968">
        <w:t xml:space="preserve"> will calculate the Chargeable Energy Capacity associated with meters that have transferred to HH settlement but are still treated as NHH for the purposes of TNUoS charging from Settlement data provided directly from E</w:t>
      </w:r>
      <w:r w:rsidR="00800968">
        <w:t>LEXON</w:t>
      </w:r>
      <w:r w:rsidR="00800968" w:rsidRPr="00800968">
        <w:t xml:space="preserve"> i.e. Suppliers need not Supply any additional information.</w:t>
      </w:r>
    </w:p>
    <w:p w14:paraId="5C78F3E1" w14:textId="77777777" w:rsidR="00800968" w:rsidRPr="00800968" w:rsidRDefault="00800968" w:rsidP="00800968">
      <w:pPr>
        <w:pStyle w:val="ListParagraph"/>
      </w:pPr>
    </w:p>
    <w:p w14:paraId="2730E83D" w14:textId="3D690ECA" w:rsidR="00800968" w:rsidRDefault="00800968" w:rsidP="007D27B2">
      <w:pPr>
        <w:pStyle w:val="1"/>
        <w:numPr>
          <w:ilvl w:val="0"/>
          <w:numId w:val="118"/>
        </w:numPr>
        <w:ind w:left="2127" w:hanging="1407"/>
        <w:jc w:val="both"/>
      </w:pPr>
      <w:r w:rsidRPr="00800968">
        <w:t xml:space="preserve">The forecasts that Suppliers submit to </w:t>
      </w:r>
      <w:r w:rsidR="00E71EB2" w:rsidRPr="00E71EB2">
        <w:rPr>
          <w:b/>
        </w:rPr>
        <w:t>The Company</w:t>
      </w:r>
      <w:r w:rsidRPr="00800968">
        <w:t xml:space="preserve"> under CUSC 3.10, 3.11</w:t>
      </w:r>
      <w:r w:rsidR="0084177B">
        <w:t>,</w:t>
      </w:r>
      <w:r w:rsidRPr="00800968">
        <w:t xml:space="preserve"> 3.12</w:t>
      </w:r>
      <w:r w:rsidR="0084177B">
        <w:t xml:space="preserve"> and </w:t>
      </w:r>
      <w:r w:rsidR="00280DDC">
        <w:fldChar w:fldCharType="begin"/>
      </w:r>
      <w:r w:rsidR="00280DDC">
        <w:instrText xml:space="preserve"> REF _Ref192597305 \r \h </w:instrText>
      </w:r>
      <w:r w:rsidR="00280DDC">
        <w:fldChar w:fldCharType="separate"/>
      </w:r>
      <w:r w:rsidR="005642D4">
        <w:t>14.17.19</w:t>
      </w:r>
      <w:r w:rsidR="00280DDC">
        <w:fldChar w:fldCharType="end"/>
      </w:r>
      <w:r w:rsidRPr="00800968">
        <w:t xml:space="preserve"> for the purpose of TNUoS monthly billing referred to in 14.17.</w:t>
      </w:r>
      <w:r w:rsidR="00E71EB2">
        <w:t>20</w:t>
      </w:r>
      <w:r w:rsidRPr="00800968">
        <w:t xml:space="preserve"> and 14.17.</w:t>
      </w:r>
      <w:r w:rsidR="00E71EB2">
        <w:t>21</w:t>
      </w:r>
      <w:r w:rsidRPr="00800968">
        <w:t xml:space="preserve"> for both Chargeable Demand Capacity and Chargeable Energy Capacity should reflect the basis on which demand will be charged for TNUoS</w:t>
      </w:r>
      <w:r w:rsidR="00297932">
        <w:t>.</w:t>
      </w:r>
    </w:p>
    <w:p w14:paraId="7A706B5D" w14:textId="77777777" w:rsidR="00DA097F" w:rsidRDefault="00DA097F" w:rsidP="00E51C1A">
      <w:pPr>
        <w:pStyle w:val="ListParagraph"/>
      </w:pPr>
    </w:p>
    <w:p w14:paraId="79ACEF97" w14:textId="207887CA" w:rsidR="00DA097F" w:rsidRPr="001319DB" w:rsidRDefault="00DA097F" w:rsidP="00E51C1A">
      <w:pPr>
        <w:pStyle w:val="1"/>
        <w:jc w:val="both"/>
      </w:pPr>
      <w:r w:rsidRPr="00853D78">
        <w:rPr>
          <w:rStyle w:val="ui-provider"/>
          <w:b/>
        </w:rPr>
        <w:t>The following section describes the arrangements that will apply in relation to introduction of half-hourly settlement on a market-wide basis</w:t>
      </w:r>
      <w:r w:rsidR="0037598C">
        <w:rPr>
          <w:rStyle w:val="ui-provider"/>
          <w:b/>
        </w:rPr>
        <w:t>.</w:t>
      </w:r>
    </w:p>
    <w:p w14:paraId="1A4A3C69" w14:textId="77777777" w:rsidR="00F10ECF" w:rsidRDefault="00F10ECF" w:rsidP="007E2F78">
      <w:pPr>
        <w:pStyle w:val="1"/>
        <w:ind w:left="1627"/>
        <w:jc w:val="both"/>
      </w:pPr>
    </w:p>
    <w:p w14:paraId="6CC77F42" w14:textId="77777777" w:rsidR="007F327B" w:rsidRPr="00853D78" w:rsidRDefault="007F327B" w:rsidP="007F327B">
      <w:pPr>
        <w:pStyle w:val="1"/>
        <w:ind w:left="2160" w:hanging="1440"/>
        <w:jc w:val="both"/>
      </w:pPr>
      <w:r w:rsidRPr="00853D78">
        <w:t>14.17.41.1</w:t>
      </w:r>
      <w:r w:rsidRPr="00853D78">
        <w:tab/>
        <w:t xml:space="preserve">Subject to 14.17.40.2, when an MPAN is settled under the MHHS Target Operating Model (as defined in Section C12 </w:t>
      </w:r>
      <w:r w:rsidRPr="00853D78">
        <w:rPr>
          <w:b/>
          <w:bCs/>
        </w:rPr>
        <w:t>of the Balancing and Settlement Code</w:t>
      </w:r>
      <w:r w:rsidRPr="00853D78">
        <w:t xml:space="preserve">) its associated </w:t>
      </w:r>
      <w:r w:rsidRPr="00853D78">
        <w:rPr>
          <w:b/>
          <w:bCs/>
        </w:rPr>
        <w:t>BM Unit</w:t>
      </w:r>
      <w:r w:rsidRPr="00853D78">
        <w:t xml:space="preserve"> gross demand, embedded export or energy consumption will be charged TNUoS as per</w:t>
      </w:r>
      <w:r w:rsidRPr="00853D78">
        <w:rPr>
          <w:b/>
          <w:bCs/>
        </w:rPr>
        <w:t xml:space="preserve"> </w:t>
      </w:r>
      <w:r w:rsidRPr="00853D78">
        <w:t>14.17.13, except in the following circumstances:</w:t>
      </w:r>
    </w:p>
    <w:p w14:paraId="3C6A017C" w14:textId="77777777" w:rsidR="007F327B" w:rsidRPr="00853D78" w:rsidRDefault="007F327B" w:rsidP="007F327B">
      <w:pPr>
        <w:pStyle w:val="1"/>
        <w:ind w:left="2160" w:hanging="1440"/>
        <w:jc w:val="both"/>
      </w:pPr>
    </w:p>
    <w:p w14:paraId="10CE962D" w14:textId="77777777" w:rsidR="007F327B" w:rsidRPr="00853D78" w:rsidRDefault="007F327B" w:rsidP="007F327B">
      <w:pPr>
        <w:pStyle w:val="1"/>
        <w:numPr>
          <w:ilvl w:val="5"/>
          <w:numId w:val="104"/>
        </w:numPr>
        <w:jc w:val="both"/>
      </w:pPr>
      <w:r w:rsidRPr="00853D78">
        <w:t xml:space="preserve">When an MPAN with a non half-hourly </w:t>
      </w:r>
      <w:r w:rsidRPr="00853D78">
        <w:rPr>
          <w:b/>
          <w:bCs/>
        </w:rPr>
        <w:t>Metering System</w:t>
      </w:r>
      <w:r w:rsidRPr="00853D78">
        <w:t xml:space="preserve"> transitions to a half hourly </w:t>
      </w:r>
      <w:r w:rsidRPr="00853D78">
        <w:rPr>
          <w:b/>
          <w:bCs/>
        </w:rPr>
        <w:t>Metering System</w:t>
      </w:r>
      <w:r w:rsidRPr="00853D78">
        <w:t xml:space="preserve"> with a current transformer at Non-Domestic Premises (as defined in a </w:t>
      </w:r>
      <w:r w:rsidRPr="00853D78">
        <w:rPr>
          <w:b/>
          <w:bCs/>
        </w:rPr>
        <w:t>Supply Licence</w:t>
      </w:r>
      <w:r w:rsidRPr="00853D78">
        <w:t xml:space="preserve">) and is reported as such from BSCCo (as defined in </w:t>
      </w:r>
      <w:r w:rsidRPr="00853D78">
        <w:rPr>
          <w:b/>
          <w:bCs/>
        </w:rPr>
        <w:t>the Balancing and Settlement Code</w:t>
      </w:r>
      <w:r w:rsidRPr="00853D78">
        <w:t xml:space="preserve">), to </w:t>
      </w:r>
      <w:r w:rsidRPr="00853D78">
        <w:rPr>
          <w:b/>
          <w:bCs/>
        </w:rPr>
        <w:t>The Company</w:t>
      </w:r>
      <w:r w:rsidRPr="00853D78">
        <w:t xml:space="preserve">, its associated </w:t>
      </w:r>
      <w:r w:rsidRPr="00853D78">
        <w:rPr>
          <w:b/>
          <w:bCs/>
        </w:rPr>
        <w:t xml:space="preserve">BM Unit </w:t>
      </w:r>
      <w:r w:rsidRPr="00853D78">
        <w:t xml:space="preserve">gross demand or embedded export will be treated as Chargeable Demand Locational Capacity or Chargeable Embedded Export Capacity respectively. </w:t>
      </w:r>
    </w:p>
    <w:p w14:paraId="6063E9FA" w14:textId="77777777" w:rsidR="007F327B" w:rsidRPr="00853D78" w:rsidRDefault="007F327B" w:rsidP="007F327B">
      <w:pPr>
        <w:pStyle w:val="1"/>
        <w:ind w:left="2160"/>
        <w:jc w:val="both"/>
      </w:pPr>
    </w:p>
    <w:p w14:paraId="539A50B2" w14:textId="77777777" w:rsidR="002C4975" w:rsidRPr="00E51C1A" w:rsidRDefault="007F327B" w:rsidP="00672F6E">
      <w:pPr>
        <w:pStyle w:val="1"/>
        <w:numPr>
          <w:ilvl w:val="5"/>
          <w:numId w:val="104"/>
        </w:numPr>
        <w:jc w:val="both"/>
        <w:rPr>
          <w:sz w:val="20"/>
        </w:rPr>
      </w:pPr>
      <w:r w:rsidRPr="00853D78">
        <w:t xml:space="preserve">When an MPAN with a non half-hourly </w:t>
      </w:r>
      <w:r w:rsidRPr="002C4975">
        <w:rPr>
          <w:b/>
          <w:bCs/>
        </w:rPr>
        <w:t>Metering System</w:t>
      </w:r>
      <w:r w:rsidRPr="00853D78">
        <w:t xml:space="preserve"> transitions to a half-hourly </w:t>
      </w:r>
      <w:r w:rsidRPr="002C4975">
        <w:rPr>
          <w:b/>
          <w:bCs/>
        </w:rPr>
        <w:t>Metering System</w:t>
      </w:r>
      <w:r w:rsidRPr="00853D78">
        <w:t xml:space="preserve"> with whole current metering at Non- Domestic Premises and is reported as such from BSCCo to </w:t>
      </w:r>
      <w:r w:rsidRPr="002C4975">
        <w:rPr>
          <w:b/>
          <w:bCs/>
        </w:rPr>
        <w:t>The Company</w:t>
      </w:r>
      <w:r w:rsidRPr="00853D78">
        <w:t xml:space="preserve">, its associated </w:t>
      </w:r>
      <w:r w:rsidRPr="002C4975">
        <w:rPr>
          <w:b/>
          <w:bCs/>
        </w:rPr>
        <w:t>BM Uni</w:t>
      </w:r>
      <w:r w:rsidRPr="00853D78">
        <w:t>t energy consumption will be treated as Chargeable Energy Capacity.</w:t>
      </w:r>
    </w:p>
    <w:p w14:paraId="2CFC503A" w14:textId="46EB8000" w:rsidR="006661FE" w:rsidRPr="002C4975" w:rsidRDefault="007F327B" w:rsidP="00E51C1A">
      <w:pPr>
        <w:pStyle w:val="1"/>
        <w:numPr>
          <w:ilvl w:val="5"/>
          <w:numId w:val="104"/>
        </w:numPr>
        <w:spacing w:before="120"/>
        <w:jc w:val="both"/>
        <w:rPr>
          <w:sz w:val="20"/>
        </w:rPr>
      </w:pPr>
      <w:r w:rsidRPr="00853D78">
        <w:t>When an MPAN</w:t>
      </w:r>
      <w:r>
        <w:t xml:space="preserve"> </w:t>
      </w:r>
      <w:r w:rsidRPr="00853D78">
        <w:t xml:space="preserve">transitions to a half-hourly </w:t>
      </w:r>
      <w:r w:rsidRPr="002C4975">
        <w:rPr>
          <w:b/>
          <w:bCs/>
        </w:rPr>
        <w:t xml:space="preserve">Metering System </w:t>
      </w:r>
      <w:r w:rsidRPr="00853D78">
        <w:t>at Domestic Premises (as defined in a</w:t>
      </w:r>
      <w:r w:rsidRPr="002C4975">
        <w:rPr>
          <w:b/>
          <w:bCs/>
        </w:rPr>
        <w:t xml:space="preserve"> Supply Licence</w:t>
      </w:r>
      <w:r w:rsidRPr="00853D78">
        <w:t>)</w:t>
      </w:r>
      <w:r w:rsidRPr="002C4975">
        <w:rPr>
          <w:b/>
          <w:bCs/>
        </w:rPr>
        <w:t xml:space="preserve"> </w:t>
      </w:r>
      <w:r w:rsidRPr="00853D78">
        <w:t>and is reported as such from BSCCo</w:t>
      </w:r>
      <w:r w:rsidRPr="002C4975">
        <w:rPr>
          <w:b/>
          <w:bCs/>
        </w:rPr>
        <w:t xml:space="preserve"> </w:t>
      </w:r>
      <w:r w:rsidRPr="00853D78">
        <w:t xml:space="preserve">to </w:t>
      </w:r>
      <w:r w:rsidRPr="002C4975">
        <w:rPr>
          <w:b/>
          <w:bCs/>
        </w:rPr>
        <w:t>The Company</w:t>
      </w:r>
      <w:r w:rsidRPr="00853D78">
        <w:t xml:space="preserve">, its associated </w:t>
      </w:r>
      <w:r w:rsidRPr="002C4975">
        <w:rPr>
          <w:b/>
          <w:bCs/>
        </w:rPr>
        <w:t xml:space="preserve">BM Unit </w:t>
      </w:r>
      <w:r w:rsidRPr="00853D78">
        <w:t>energy consumption will be treated as Chargeable Energy Capacity</w:t>
      </w:r>
    </w:p>
    <w:p w14:paraId="669E90DE" w14:textId="77777777" w:rsidR="006661FE" w:rsidRDefault="006661FE" w:rsidP="006661FE">
      <w:pPr>
        <w:pStyle w:val="Heading2"/>
      </w:pPr>
      <w:bookmarkStart w:id="254" w:name="_Toc274049713"/>
      <w:r>
        <w:t>Further Information</w:t>
      </w:r>
      <w:bookmarkEnd w:id="254"/>
    </w:p>
    <w:p w14:paraId="6C287FA5" w14:textId="77777777" w:rsidR="006661FE" w:rsidRDefault="006661FE" w:rsidP="006661FE"/>
    <w:p w14:paraId="116326C7" w14:textId="77777777" w:rsidR="007D1C17" w:rsidRPr="007D1C17" w:rsidRDefault="007D1C17" w:rsidP="007D27B2">
      <w:pPr>
        <w:pStyle w:val="ListParagraph"/>
        <w:numPr>
          <w:ilvl w:val="0"/>
          <w:numId w:val="119"/>
        </w:numPr>
        <w:jc w:val="both"/>
        <w:rPr>
          <w:rFonts w:ascii="Arial" w:hAnsi="Arial" w:cs="Arial"/>
          <w:vanish/>
          <w:sz w:val="22"/>
          <w:lang w:eastAsia="en-US"/>
        </w:rPr>
      </w:pPr>
    </w:p>
    <w:p w14:paraId="68B5C577" w14:textId="082A4B66" w:rsidR="0022187C" w:rsidRDefault="003E6A40" w:rsidP="007D27B2">
      <w:pPr>
        <w:pStyle w:val="1"/>
        <w:numPr>
          <w:ilvl w:val="0"/>
          <w:numId w:val="119"/>
        </w:numPr>
        <w:jc w:val="both"/>
        <w:rPr>
          <w:rFonts w:ascii="Arial" w:hAnsi="Arial" w:cs="Arial"/>
        </w:rPr>
      </w:pPr>
      <w:r>
        <w:rPr>
          <w:rFonts w:ascii="Arial" w:hAnsi="Arial" w:cs="Arial"/>
        </w:rPr>
        <w:t xml:space="preserve">Paragraph </w:t>
      </w:r>
      <w:r w:rsidR="0022187C">
        <w:rPr>
          <w:rFonts w:ascii="Arial" w:hAnsi="Arial" w:cs="Arial"/>
        </w:rPr>
        <w:t>14</w:t>
      </w:r>
      <w:r w:rsidR="0022187C">
        <w:rPr>
          <w:rFonts w:ascii="Arial" w:hAnsi="Arial" w:cs="Arial"/>
          <w:b/>
        </w:rPr>
        <w:t>.</w:t>
      </w:r>
      <w:r w:rsidR="0022187C">
        <w:rPr>
          <w:rFonts w:ascii="Arial" w:hAnsi="Arial" w:cs="Arial"/>
        </w:rPr>
        <w:t xml:space="preserve">25 </w:t>
      </w:r>
      <w:r>
        <w:rPr>
          <w:rFonts w:ascii="Arial" w:hAnsi="Arial" w:cs="Arial"/>
        </w:rPr>
        <w:t>(</w:t>
      </w:r>
      <w:r w:rsidR="0022187C">
        <w:rPr>
          <w:rFonts w:ascii="Arial" w:hAnsi="Arial" w:cs="Arial"/>
        </w:rPr>
        <w:t>Reconciliation of Demand Related Transmission Network Use of System Charges</w:t>
      </w:r>
      <w:r>
        <w:rPr>
          <w:rFonts w:ascii="Arial" w:hAnsi="Arial" w:cs="Arial"/>
        </w:rPr>
        <w:t>)</w:t>
      </w:r>
      <w:r w:rsidR="0022187C">
        <w:rPr>
          <w:rFonts w:ascii="Arial" w:hAnsi="Arial" w:cs="Arial"/>
          <w:b/>
        </w:rPr>
        <w:t xml:space="preserve"> </w:t>
      </w:r>
      <w:r w:rsidR="0022187C">
        <w:rPr>
          <w:rFonts w:ascii="Arial" w:hAnsi="Arial" w:cs="Arial"/>
        </w:rPr>
        <w:t xml:space="preserve">of this statement illustrates how the monthly charges are reconciled against the actual values for gross demand, embedded consumption and consumption for half-hourly gross demand, embedded export and non-half-hourly metered demand respectively. </w:t>
      </w:r>
    </w:p>
    <w:p w14:paraId="20654F0F" w14:textId="77777777" w:rsidR="0022187C" w:rsidRDefault="0022187C" w:rsidP="0022187C">
      <w:pPr>
        <w:pStyle w:val="1"/>
        <w:jc w:val="both"/>
        <w:rPr>
          <w:rFonts w:ascii="Arial" w:hAnsi="Arial" w:cs="Arial"/>
        </w:rPr>
      </w:pPr>
    </w:p>
    <w:p w14:paraId="6996AA58" w14:textId="77777777" w:rsidR="00010EB2" w:rsidRPr="00CD5631" w:rsidRDefault="0022187C" w:rsidP="007D27B2">
      <w:pPr>
        <w:pStyle w:val="1"/>
        <w:numPr>
          <w:ilvl w:val="0"/>
          <w:numId w:val="119"/>
        </w:numPr>
        <w:jc w:val="both"/>
        <w:rPr>
          <w:rFonts w:ascii="Arial" w:hAnsi="Arial" w:cs="Arial"/>
        </w:rPr>
      </w:pPr>
      <w:r w:rsidRPr="00010EB2">
        <w:rPr>
          <w:rFonts w:ascii="Arial" w:hAnsi="Arial" w:cs="Arial"/>
          <w:b/>
        </w:rPr>
        <w:t xml:space="preserve">The </w:t>
      </w:r>
      <w:r w:rsidR="00010EB2">
        <w:rPr>
          <w:b/>
          <w:bCs/>
        </w:rPr>
        <w:t xml:space="preserve">Statement of Use of System Charges </w:t>
      </w:r>
      <w:r w:rsidR="00010EB2">
        <w:t xml:space="preserve">contains the £/kW zonal demand locational tariffs, the £/kW zonal embedded export tariffs, the p/kWh energy consumption tariffs, and the </w:t>
      </w:r>
      <w:r w:rsidR="00010EB2">
        <w:rPr>
          <w:b/>
          <w:bCs/>
        </w:rPr>
        <w:t>Transmission Demand Residual tariffs</w:t>
      </w:r>
      <w:r w:rsidR="00010EB2">
        <w:t xml:space="preserve">  for the current </w:t>
      </w:r>
      <w:r w:rsidR="001C6968">
        <w:t>c</w:t>
      </w:r>
      <w:r w:rsidR="00010EB2">
        <w:t>harging year.</w:t>
      </w:r>
    </w:p>
    <w:p w14:paraId="5411DF23" w14:textId="77777777" w:rsidR="0022187C" w:rsidRPr="00010EB2" w:rsidRDefault="0022187C" w:rsidP="00010EB2">
      <w:pPr>
        <w:pStyle w:val="1"/>
        <w:jc w:val="both"/>
        <w:rPr>
          <w:rFonts w:ascii="Arial" w:hAnsi="Arial" w:cs="Arial"/>
        </w:rPr>
      </w:pPr>
    </w:p>
    <w:p w14:paraId="4CAA3481" w14:textId="77777777" w:rsidR="0022187C" w:rsidRDefault="0022187C" w:rsidP="007D27B2">
      <w:pPr>
        <w:pStyle w:val="1"/>
        <w:numPr>
          <w:ilvl w:val="0"/>
          <w:numId w:val="119"/>
        </w:numPr>
        <w:jc w:val="both"/>
        <w:rPr>
          <w:rFonts w:ascii="Arial" w:hAnsi="Arial" w:cs="Arial"/>
        </w:rPr>
      </w:pPr>
      <w:r>
        <w:rPr>
          <w:rFonts w:ascii="Arial" w:hAnsi="Arial" w:cs="Arial"/>
        </w:rPr>
        <w:t>Transmission Network Use of System Charging Flowcharts of this statement contains flowcharts demonstrating the calculation of these charges for those parties liable.</w:t>
      </w:r>
    </w:p>
    <w:p w14:paraId="38AD1D31" w14:textId="3427650C" w:rsidR="006661FE" w:rsidRPr="00FE40FB" w:rsidRDefault="006661FE" w:rsidP="006661FE">
      <w:pPr>
        <w:pStyle w:val="Heading1"/>
        <w:rPr>
          <w:color w:val="auto"/>
          <w:sz w:val="28"/>
          <w:szCs w:val="28"/>
        </w:rPr>
      </w:pPr>
      <w:r>
        <w:br w:type="page"/>
      </w:r>
      <w:bookmarkStart w:id="255" w:name="_Toc32201092"/>
      <w:bookmarkStart w:id="256" w:name="_Toc49661139"/>
      <w:bookmarkStart w:id="257" w:name="_Toc274049714"/>
      <w:bookmarkEnd w:id="253"/>
      <w:r w:rsidRPr="00FE40FB">
        <w:rPr>
          <w:color w:val="auto"/>
          <w:sz w:val="28"/>
          <w:szCs w:val="28"/>
        </w:rPr>
        <w:t>14.18 Generation charges</w:t>
      </w:r>
      <w:bookmarkEnd w:id="255"/>
      <w:bookmarkEnd w:id="256"/>
      <w:bookmarkEnd w:id="257"/>
    </w:p>
    <w:p w14:paraId="6445C2F4" w14:textId="77777777" w:rsidR="006661FE" w:rsidRDefault="006661FE" w:rsidP="006661FE">
      <w:pPr>
        <w:jc w:val="both"/>
        <w:rPr>
          <w:rFonts w:ascii="Arial" w:hAnsi="Arial"/>
        </w:rPr>
      </w:pPr>
    </w:p>
    <w:p w14:paraId="635508E5" w14:textId="77777777" w:rsidR="006661FE" w:rsidRDefault="006661FE" w:rsidP="006661FE">
      <w:pPr>
        <w:pStyle w:val="Heading2"/>
      </w:pPr>
      <w:bookmarkStart w:id="258" w:name="_Toc32201093"/>
      <w:bookmarkStart w:id="259" w:name="_Toc49661140"/>
      <w:bookmarkStart w:id="260" w:name="_Toc274049715"/>
      <w:r>
        <w:t>Parties Liable for Generation Charges</w:t>
      </w:r>
      <w:bookmarkEnd w:id="258"/>
      <w:bookmarkEnd w:id="259"/>
      <w:bookmarkEnd w:id="260"/>
    </w:p>
    <w:p w14:paraId="50431581" w14:textId="77777777" w:rsidR="006661FE" w:rsidRDefault="006661FE" w:rsidP="006661FE">
      <w:pPr>
        <w:pStyle w:val="1"/>
      </w:pPr>
    </w:p>
    <w:p w14:paraId="389CC750" w14:textId="77777777" w:rsidR="006661FE" w:rsidRDefault="006661FE" w:rsidP="007D27B2">
      <w:pPr>
        <w:pStyle w:val="1"/>
        <w:numPr>
          <w:ilvl w:val="0"/>
          <w:numId w:val="73"/>
        </w:numPr>
      </w:pPr>
      <w:r>
        <w:t xml:space="preserve">The following CUSC parties shall be liable for generation charges: </w:t>
      </w:r>
    </w:p>
    <w:p w14:paraId="71970C8B" w14:textId="77777777" w:rsidR="006661FE" w:rsidRDefault="006661FE" w:rsidP="006661FE">
      <w:pPr>
        <w:pStyle w:val="1"/>
        <w:jc w:val="both"/>
      </w:pPr>
    </w:p>
    <w:p w14:paraId="4AC93173" w14:textId="77777777" w:rsidR="006661FE" w:rsidRDefault="006661FE" w:rsidP="007D27B2">
      <w:pPr>
        <w:pStyle w:val="1"/>
        <w:numPr>
          <w:ilvl w:val="0"/>
          <w:numId w:val="57"/>
        </w:numPr>
        <w:tabs>
          <w:tab w:val="clear" w:pos="720"/>
          <w:tab w:val="num" w:pos="2347"/>
        </w:tabs>
        <w:ind w:left="2347" w:hanging="720"/>
        <w:jc w:val="both"/>
      </w:pPr>
      <w:r>
        <w:t xml:space="preserve">Parties of Generators that have a Bilateral Connection Agreement with </w:t>
      </w:r>
      <w:r w:rsidR="00E71EB2" w:rsidRPr="00E71EB2">
        <w:rPr>
          <w:b/>
        </w:rPr>
        <w:t>The Company</w:t>
      </w:r>
      <w:r>
        <w:t xml:space="preserve">.  </w:t>
      </w:r>
    </w:p>
    <w:p w14:paraId="237AD37C" w14:textId="77777777" w:rsidR="006661FE" w:rsidRDefault="006661FE" w:rsidP="006661FE">
      <w:pPr>
        <w:pStyle w:val="1"/>
        <w:ind w:left="907"/>
        <w:jc w:val="both"/>
      </w:pPr>
    </w:p>
    <w:p w14:paraId="3A0FF332" w14:textId="77777777" w:rsidR="006661FE" w:rsidRDefault="006661FE" w:rsidP="007D27B2">
      <w:pPr>
        <w:pStyle w:val="1"/>
        <w:numPr>
          <w:ilvl w:val="0"/>
          <w:numId w:val="57"/>
        </w:numPr>
        <w:tabs>
          <w:tab w:val="clear" w:pos="720"/>
          <w:tab w:val="num" w:pos="2347"/>
        </w:tabs>
        <w:ind w:left="2347" w:hanging="720"/>
        <w:jc w:val="both"/>
      </w:pPr>
      <w:r>
        <w:t xml:space="preserve">Parties of Licensable Generation that have a Bilateral Embedded Generation Agreement with </w:t>
      </w:r>
      <w:r w:rsidR="00E71EB2" w:rsidRPr="00E71EB2">
        <w:rPr>
          <w:b/>
        </w:rPr>
        <w:t>The Company</w:t>
      </w:r>
      <w:r>
        <w:t>.</w:t>
      </w:r>
    </w:p>
    <w:p w14:paraId="10F19305" w14:textId="77777777" w:rsidR="006661FE" w:rsidRDefault="006661FE" w:rsidP="006661FE">
      <w:pPr>
        <w:pStyle w:val="1"/>
        <w:jc w:val="both"/>
      </w:pPr>
    </w:p>
    <w:p w14:paraId="1EA1CFBB" w14:textId="77777777" w:rsidR="006661FE" w:rsidRDefault="006661FE" w:rsidP="006661FE">
      <w:pPr>
        <w:pStyle w:val="1"/>
        <w:ind w:left="1418"/>
        <w:jc w:val="both"/>
      </w:pPr>
    </w:p>
    <w:p w14:paraId="40AAF327" w14:textId="77777777" w:rsidR="006661FE" w:rsidRDefault="006661FE" w:rsidP="007D27B2">
      <w:pPr>
        <w:pStyle w:val="1"/>
        <w:numPr>
          <w:ilvl w:val="0"/>
          <w:numId w:val="73"/>
        </w:numPr>
        <w:jc w:val="both"/>
      </w:pPr>
      <w:r w:rsidRPr="009B0384">
        <w:t>14.2</w:t>
      </w:r>
      <w:r w:rsidR="00B56030" w:rsidRPr="009B0384">
        <w:t>6</w:t>
      </w:r>
      <w:r w:rsidRPr="00212A4A">
        <w:t xml:space="preserve"> Classification of parties for charging purposes</w:t>
      </w:r>
      <w:r>
        <w:rPr>
          <w:b/>
        </w:rPr>
        <w:t xml:space="preserve"> </w:t>
      </w:r>
      <w:r>
        <w:t>provides an illustration of how a party is classified in the context of Use of System charging and refers to the relevant paragraphs most pertinent to each party.</w:t>
      </w:r>
    </w:p>
    <w:p w14:paraId="793EFE2D" w14:textId="77777777" w:rsidR="006661FE" w:rsidRDefault="006661FE" w:rsidP="006661FE">
      <w:pPr>
        <w:jc w:val="both"/>
        <w:rPr>
          <w:rFonts w:ascii="Arial" w:hAnsi="Arial"/>
        </w:rPr>
      </w:pPr>
    </w:p>
    <w:p w14:paraId="00A9EA7B" w14:textId="77777777" w:rsidR="006661FE" w:rsidRDefault="006661FE" w:rsidP="006661FE">
      <w:pPr>
        <w:pStyle w:val="Heading2"/>
      </w:pPr>
      <w:bookmarkStart w:id="261" w:name="_Toc274049716"/>
      <w:bookmarkStart w:id="262" w:name="_Toc32201094"/>
      <w:bookmarkStart w:id="263" w:name="_Toc49661141"/>
      <w:r>
        <w:t>Structure of Generation Charges</w:t>
      </w:r>
      <w:bookmarkEnd w:id="261"/>
    </w:p>
    <w:p w14:paraId="119513FA" w14:textId="77777777" w:rsidR="006661FE" w:rsidRDefault="006661FE" w:rsidP="006661FE"/>
    <w:p w14:paraId="1F2C2681" w14:textId="77777777" w:rsidR="00674102" w:rsidRDefault="006661FE" w:rsidP="007D27B2">
      <w:pPr>
        <w:pStyle w:val="1"/>
        <w:numPr>
          <w:ilvl w:val="0"/>
          <w:numId w:val="73"/>
        </w:numPr>
        <w:jc w:val="both"/>
      </w:pPr>
      <w:r>
        <w:t xml:space="preserve">Generation </w:t>
      </w:r>
      <w:r w:rsidR="00B56030">
        <w:t>Tariffs</w:t>
      </w:r>
      <w:r>
        <w:t xml:space="preserve"> are comprised</w:t>
      </w:r>
      <w:r w:rsidR="00B56030">
        <w:t xml:space="preserve"> of</w:t>
      </w:r>
      <w:r>
        <w:t xml:space="preserve"> Wider and Local </w:t>
      </w:r>
      <w:r w:rsidR="00B56030">
        <w:t>Tariffs</w:t>
      </w:r>
      <w:r w:rsidR="006224F9">
        <w:t>.</w:t>
      </w:r>
      <w:r w:rsidR="006224F9" w:rsidRPr="00674102">
        <w:t xml:space="preserve"> </w:t>
      </w:r>
      <w:r w:rsidR="00674102">
        <w:t xml:space="preserve">The Wider Tariff is comprised of (i) a Peak Security element, </w:t>
      </w:r>
      <w:r w:rsidR="00674102" w:rsidRPr="000B6C0D">
        <w:t>(ii) a Year Round Not-Shared element, (iii) Year Round Shared element and</w:t>
      </w:r>
      <w:r w:rsidR="00674102">
        <w:t xml:space="preserve"> (iv) </w:t>
      </w:r>
      <w:r w:rsidR="00527073" w:rsidRPr="00527073">
        <w:t>and, (iv) the Adjustment tariff (if required).</w:t>
      </w:r>
      <w:r w:rsidR="00674102">
        <w:t>. The Peak Security element of</w:t>
      </w:r>
      <w:r>
        <w:t xml:space="preserve"> the </w:t>
      </w:r>
      <w:r w:rsidR="00674102">
        <w:t>Wider Tariff is not applicable for intermittent generators as the PS flag is set to zero.</w:t>
      </w:r>
      <w:r w:rsidR="00C14B15">
        <w:t xml:space="preserve"> </w:t>
      </w:r>
      <w:r w:rsidR="00C14B15" w:rsidRPr="00C14B15">
        <w:t xml:space="preserve">The Year Round Not Shared element is multiplied by the YRNS Flag, which for Non-Conventional Carbon Generators </w:t>
      </w:r>
      <w:r w:rsidR="000F13DA">
        <w:t xml:space="preserve">results </w:t>
      </w:r>
      <w:r w:rsidR="00C14B15" w:rsidRPr="00C14B15">
        <w:t xml:space="preserve"> in no change to the tariff, whereas for Conventional Carbon generators the tariff is reduced by ALF</w:t>
      </w:r>
    </w:p>
    <w:p w14:paraId="7BCDE92E" w14:textId="77777777" w:rsidR="00674102" w:rsidRDefault="00674102" w:rsidP="000B6C0D">
      <w:pPr>
        <w:pStyle w:val="1"/>
        <w:ind w:left="1627"/>
        <w:jc w:val="both"/>
      </w:pPr>
    </w:p>
    <w:p w14:paraId="257788C1" w14:textId="77777777" w:rsidR="006661FE" w:rsidRDefault="00674102" w:rsidP="007D27B2">
      <w:pPr>
        <w:pStyle w:val="1"/>
        <w:numPr>
          <w:ilvl w:val="0"/>
          <w:numId w:val="73"/>
        </w:numPr>
        <w:jc w:val="both"/>
      </w:pPr>
      <w:r>
        <w:t xml:space="preserve">The Local Tariff </w:t>
      </w:r>
      <w:r w:rsidR="006661FE">
        <w:t>contains a substation element and may also contain a circuit element.  Specifically, a</w:t>
      </w:r>
      <w:r w:rsidR="006661FE">
        <w:rPr>
          <w:rFonts w:ascii="Helvetica" w:hAnsi="Helvetica" w:cs="Helvetica"/>
          <w:lang w:eastAsia="en-GB"/>
        </w:rPr>
        <w:t xml:space="preserve">ll transmission connected generation will be liable to pay a local substation charge, with some of these </w:t>
      </w:r>
      <w:r w:rsidR="006661FE">
        <w:t xml:space="preserve">also being </w:t>
      </w:r>
      <w:r w:rsidR="006661FE" w:rsidRPr="00C00056">
        <w:t>liable to pay a local circuit charge</w:t>
      </w:r>
      <w:r w:rsidR="006661FE">
        <w:t>. For the avoidance of doubt, embedded generation has a zero local tariff.</w:t>
      </w:r>
    </w:p>
    <w:p w14:paraId="75C619B8" w14:textId="77777777" w:rsidR="006661FE" w:rsidRDefault="006661FE" w:rsidP="006661FE">
      <w:pPr>
        <w:pStyle w:val="1"/>
        <w:jc w:val="both"/>
      </w:pPr>
    </w:p>
    <w:p w14:paraId="4BD59E3B" w14:textId="77777777" w:rsidR="006661FE" w:rsidRDefault="006661FE" w:rsidP="007D27B2">
      <w:pPr>
        <w:pStyle w:val="1"/>
        <w:numPr>
          <w:ilvl w:val="0"/>
          <w:numId w:val="73"/>
        </w:numPr>
        <w:jc w:val="both"/>
      </w:pPr>
      <w:r>
        <w:t>The intention of the charging rules is to charge the same physical entity only once.</w:t>
      </w:r>
    </w:p>
    <w:p w14:paraId="5D2416F9" w14:textId="77777777" w:rsidR="006661FE" w:rsidRDefault="006661FE" w:rsidP="006661FE">
      <w:pPr>
        <w:pStyle w:val="1"/>
        <w:jc w:val="both"/>
      </w:pPr>
    </w:p>
    <w:p w14:paraId="4C922A9E" w14:textId="77777777" w:rsidR="006661FE" w:rsidRDefault="006661FE" w:rsidP="007D27B2">
      <w:pPr>
        <w:pStyle w:val="1"/>
        <w:numPr>
          <w:ilvl w:val="0"/>
          <w:numId w:val="73"/>
        </w:numPr>
        <w:jc w:val="both"/>
      </w:pPr>
      <w:r>
        <w:t>The basis of the generation charge for Power Stations is the Chargeable Capacity</w:t>
      </w:r>
      <w:r>
        <w:fldChar w:fldCharType="begin"/>
      </w:r>
      <w:r>
        <w:instrText xml:space="preserve"> XE "Chargeable Generation Capacity" </w:instrText>
      </w:r>
      <w:r>
        <w:fldChar w:fldCharType="end"/>
      </w:r>
      <w:r>
        <w:t xml:space="preserve"> and the short-term chargeable capacity (as defined below for positive and negative charging zones)</w:t>
      </w:r>
      <w:r>
        <w:fldChar w:fldCharType="begin"/>
      </w:r>
      <w:r>
        <w:instrText xml:space="preserve"> XE "Triad" </w:instrText>
      </w:r>
      <w:r>
        <w:fldChar w:fldCharType="end"/>
      </w:r>
      <w:r>
        <w:t>.</w:t>
      </w:r>
    </w:p>
    <w:p w14:paraId="1E79D946" w14:textId="77777777" w:rsidR="006661FE" w:rsidRDefault="006661FE" w:rsidP="006661FE">
      <w:pPr>
        <w:pStyle w:val="1"/>
        <w:jc w:val="both"/>
      </w:pPr>
    </w:p>
    <w:p w14:paraId="43911F28" w14:textId="77777777" w:rsidR="006661FE" w:rsidRDefault="006661FE" w:rsidP="007D27B2">
      <w:pPr>
        <w:pStyle w:val="1"/>
        <w:numPr>
          <w:ilvl w:val="0"/>
          <w:numId w:val="73"/>
        </w:numPr>
        <w:jc w:val="both"/>
      </w:pPr>
      <w:r>
        <w:t xml:space="preserve">If there is a single set of Wider and Local generation tariffs within a </w:t>
      </w:r>
      <w:r w:rsidR="00A3322B" w:rsidRPr="00A3322B">
        <w:rPr>
          <w:b/>
        </w:rPr>
        <w:t>Financial Year</w:t>
      </w:r>
      <w:r>
        <w:t>, the Chargeable Capacity is multiplied by the relevant generation tariff to calculate the annual liability of a generator.</w:t>
      </w:r>
    </w:p>
    <w:p w14:paraId="31651B5F" w14:textId="77777777" w:rsidR="00674102" w:rsidRDefault="00674102" w:rsidP="000B6C0D">
      <w:pPr>
        <w:pStyle w:val="1"/>
        <w:jc w:val="both"/>
        <w:rPr>
          <w:rFonts w:ascii="Times New Roman" w:hAnsi="Times New Roman"/>
          <w:sz w:val="24"/>
          <w:szCs w:val="24"/>
          <w:lang w:eastAsia="en-GB"/>
        </w:rPr>
      </w:pPr>
    </w:p>
    <w:p w14:paraId="0ED7DD30" w14:textId="46CBC928" w:rsidR="00674102" w:rsidRDefault="008A41B4" w:rsidP="000B6C0D">
      <w:pPr>
        <w:pStyle w:val="1"/>
        <w:jc w:val="both"/>
        <w:rPr>
          <w:rFonts w:cs="Arial"/>
          <w:szCs w:val="22"/>
          <w:vertAlign w:val="subscript"/>
        </w:rPr>
      </w:pPr>
      <w:r>
        <w:rPr>
          <w:rFonts w:cs="Arial"/>
          <w:noProof/>
          <w:position w:val="-10"/>
          <w:szCs w:val="22"/>
          <w:vertAlign w:val="subscript"/>
        </w:rPr>
        <w:drawing>
          <wp:inline distT="0" distB="0" distL="0" distR="0" wp14:anchorId="75DBC718" wp14:editId="34A55C1E">
            <wp:extent cx="3808730" cy="194310"/>
            <wp:effectExtent l="0" t="0" r="0" b="0"/>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3808730" cy="194310"/>
                    </a:xfrm>
                    <a:prstGeom prst="rect">
                      <a:avLst/>
                    </a:prstGeom>
                    <a:noFill/>
                    <a:ln>
                      <a:noFill/>
                    </a:ln>
                  </pic:spPr>
                </pic:pic>
              </a:graphicData>
            </a:graphic>
          </wp:inline>
        </w:drawing>
      </w:r>
    </w:p>
    <w:p w14:paraId="0A4D2D78" w14:textId="77777777" w:rsidR="00674102" w:rsidRDefault="00674102" w:rsidP="000B6C0D">
      <w:pPr>
        <w:pStyle w:val="1"/>
        <w:jc w:val="both"/>
        <w:rPr>
          <w:rFonts w:cs="Arial"/>
          <w:szCs w:val="22"/>
          <w:vertAlign w:val="subscript"/>
        </w:rPr>
      </w:pPr>
    </w:p>
    <w:p w14:paraId="4DD5FC75" w14:textId="77777777" w:rsidR="00674102" w:rsidRDefault="00674102" w:rsidP="00674102">
      <w:pPr>
        <w:pStyle w:val="1"/>
        <w:ind w:left="1627"/>
        <w:jc w:val="both"/>
        <w:rPr>
          <w:rFonts w:cs="Arial"/>
          <w:szCs w:val="22"/>
        </w:rPr>
      </w:pPr>
      <w:r>
        <w:rPr>
          <w:rFonts w:cs="Arial"/>
          <w:szCs w:val="22"/>
        </w:rPr>
        <w:t>The Wider Tariff is broken down into components as described in 14.18.3. The breakdown of the Wider Charge for Conventional and Intermittent Power Stations are given below:</w:t>
      </w:r>
    </w:p>
    <w:p w14:paraId="2542E042" w14:textId="77777777" w:rsidR="00674102" w:rsidRDefault="00674102" w:rsidP="00674102">
      <w:pPr>
        <w:pStyle w:val="1"/>
        <w:ind w:left="1627"/>
        <w:jc w:val="both"/>
        <w:rPr>
          <w:rFonts w:cs="Arial"/>
          <w:szCs w:val="22"/>
        </w:rPr>
      </w:pPr>
    </w:p>
    <w:p w14:paraId="11A20FF5" w14:textId="77777777" w:rsidR="00674102" w:rsidRDefault="00674102" w:rsidP="00674102">
      <w:pPr>
        <w:pStyle w:val="1"/>
        <w:ind w:left="1627"/>
        <w:jc w:val="both"/>
        <w:rPr>
          <w:rFonts w:cs="Arial"/>
          <w:szCs w:val="22"/>
        </w:rPr>
      </w:pPr>
      <w:r w:rsidRPr="000B6C0D">
        <w:rPr>
          <w:rFonts w:cs="Arial"/>
          <w:szCs w:val="22"/>
        </w:rPr>
        <w:t xml:space="preserve">Conventional </w:t>
      </w:r>
      <w:r w:rsidR="002D401D">
        <w:rPr>
          <w:rFonts w:cs="Arial"/>
          <w:szCs w:val="22"/>
        </w:rPr>
        <w:t>Low Carbon</w:t>
      </w:r>
      <w:r w:rsidRPr="000B6C0D">
        <w:rPr>
          <w:rFonts w:cs="Arial"/>
          <w:szCs w:val="22"/>
        </w:rPr>
        <w:t xml:space="preserve">- </w:t>
      </w:r>
    </w:p>
    <w:p w14:paraId="114AE487" w14:textId="77777777" w:rsidR="00527073" w:rsidRPr="000B6C0D" w:rsidRDefault="00527073" w:rsidP="00674102">
      <w:pPr>
        <w:pStyle w:val="1"/>
        <w:ind w:left="1627"/>
        <w:jc w:val="both"/>
        <w:rPr>
          <w:rFonts w:cs="Arial"/>
          <w:szCs w:val="22"/>
        </w:rPr>
      </w:pPr>
    </w:p>
    <w:p w14:paraId="012DBD34" w14:textId="75434E9F" w:rsidR="00674102" w:rsidRDefault="008A41B4" w:rsidP="00674102">
      <w:pPr>
        <w:pStyle w:val="1"/>
        <w:ind w:left="1627"/>
        <w:jc w:val="both"/>
        <w:rPr>
          <w:rFonts w:cs="Arial"/>
          <w:position w:val="-10"/>
          <w:szCs w:val="22"/>
          <w:vertAlign w:val="subscript"/>
        </w:rPr>
      </w:pPr>
      <m:oMath>
        <m:r>
          <w:rPr>
            <w:rFonts w:ascii="Cambria Math" w:hAnsi="Cambria Math" w:cs="Arial"/>
            <w:szCs w:val="22"/>
          </w:rPr>
          <m:t>Wider Annual Liability=Chargeable Capcity ×</m:t>
        </m:r>
        <m:d>
          <m:dPr>
            <m:ctrlPr>
              <w:rPr>
                <w:rFonts w:ascii="Cambria Math" w:hAnsi="Cambria Math" w:cs="Arial"/>
                <w:i/>
                <w:szCs w:val="22"/>
              </w:rPr>
            </m:ctrlPr>
          </m:dPr>
          <m:e>
            <m:r>
              <w:rPr>
                <w:rFonts w:ascii="Cambria Math" w:hAnsi="Cambria Math" w:cs="Arial"/>
                <w:szCs w:val="22"/>
              </w:rPr>
              <m:t>PS Tariff+YRNS Tariff</m:t>
            </m:r>
          </m:e>
        </m:d>
        <m:r>
          <w:rPr>
            <w:rFonts w:ascii="Cambria Math" w:hAnsi="Cambria Math" w:cs="Arial"/>
            <w:szCs w:val="22"/>
          </w:rPr>
          <m:t>+</m:t>
        </m:r>
        <m:d>
          <m:dPr>
            <m:ctrlPr>
              <w:rPr>
                <w:rFonts w:ascii="Cambria Math" w:hAnsi="Cambria Math" w:cs="Arial"/>
                <w:i/>
                <w:szCs w:val="22"/>
              </w:rPr>
            </m:ctrlPr>
          </m:dPr>
          <m:e>
            <m:r>
              <w:rPr>
                <w:rFonts w:ascii="Cambria Math" w:hAnsi="Cambria Math" w:cs="Arial"/>
                <w:szCs w:val="22"/>
              </w:rPr>
              <m:t>YRS Tariff×ALF</m:t>
            </m:r>
          </m:e>
        </m:d>
        <m:r>
          <w:rPr>
            <w:rFonts w:ascii="Cambria Math" w:hAnsi="Cambria Math" w:cs="Arial"/>
            <w:szCs w:val="22"/>
          </w:rPr>
          <m:t>+AdjTariff</m:t>
        </m:r>
      </m:oMath>
      <w:r w:rsidR="00527073" w:rsidRPr="000B6C0D">
        <w:rPr>
          <w:rFonts w:cs="Arial"/>
          <w:position w:val="-10"/>
          <w:szCs w:val="22"/>
          <w:vertAlign w:val="subscript"/>
        </w:rPr>
        <w:t xml:space="preserve"> </w:t>
      </w:r>
    </w:p>
    <w:p w14:paraId="52C0232B" w14:textId="77777777" w:rsidR="00527073" w:rsidRDefault="00527073" w:rsidP="00674102">
      <w:pPr>
        <w:pStyle w:val="1"/>
        <w:ind w:left="1627"/>
        <w:jc w:val="both"/>
        <w:rPr>
          <w:rFonts w:cs="Arial"/>
          <w:position w:val="-10"/>
          <w:szCs w:val="22"/>
          <w:vertAlign w:val="subscript"/>
        </w:rPr>
      </w:pPr>
    </w:p>
    <w:p w14:paraId="30121A11" w14:textId="77777777" w:rsidR="00527073" w:rsidRPr="000B6C0D" w:rsidRDefault="00527073" w:rsidP="00674102">
      <w:pPr>
        <w:pStyle w:val="1"/>
        <w:ind w:left="1627"/>
        <w:jc w:val="both"/>
        <w:rPr>
          <w:rFonts w:cs="Arial"/>
          <w:szCs w:val="22"/>
          <w:vertAlign w:val="subscript"/>
        </w:rPr>
      </w:pPr>
    </w:p>
    <w:p w14:paraId="417EBD44" w14:textId="77777777" w:rsidR="00C14B15" w:rsidRDefault="00C14B15" w:rsidP="00674102">
      <w:pPr>
        <w:pStyle w:val="1"/>
        <w:ind w:left="1627"/>
        <w:jc w:val="both"/>
        <w:rPr>
          <w:rFonts w:cs="Arial"/>
          <w:szCs w:val="22"/>
        </w:rPr>
      </w:pPr>
    </w:p>
    <w:p w14:paraId="362FB14C" w14:textId="77777777" w:rsidR="00C14B15" w:rsidRPr="00C14B15" w:rsidRDefault="00C14B15" w:rsidP="00C14B15">
      <w:pPr>
        <w:pStyle w:val="1"/>
        <w:ind w:left="1627"/>
        <w:jc w:val="both"/>
        <w:rPr>
          <w:rFonts w:cs="Arial"/>
          <w:szCs w:val="22"/>
        </w:rPr>
      </w:pPr>
      <w:r w:rsidRPr="00C14B15">
        <w:rPr>
          <w:rFonts w:cs="Arial"/>
          <w:szCs w:val="22"/>
        </w:rPr>
        <w:t>Conventional Carbon</w:t>
      </w:r>
    </w:p>
    <w:p w14:paraId="5EB1710C" w14:textId="77777777" w:rsidR="00C14B15" w:rsidRDefault="00C14B15" w:rsidP="00C14B15">
      <w:pPr>
        <w:pStyle w:val="1"/>
        <w:ind w:left="1627"/>
        <w:jc w:val="both"/>
        <w:rPr>
          <w:rFonts w:cs="Arial"/>
          <w:szCs w:val="22"/>
        </w:rPr>
      </w:pPr>
    </w:p>
    <w:p w14:paraId="584ABB4A" w14:textId="5EECEA43" w:rsidR="00527073" w:rsidRPr="00C14B15" w:rsidRDefault="008A41B4" w:rsidP="006D5F93">
      <w:pPr>
        <w:pStyle w:val="1"/>
        <w:ind w:left="1627"/>
        <w:jc w:val="both"/>
        <w:rPr>
          <w:rFonts w:cs="Arial"/>
          <w:szCs w:val="22"/>
        </w:rPr>
      </w:pPr>
      <m:oMath>
        <m:r>
          <w:rPr>
            <w:rFonts w:ascii="Cambria Math" w:eastAsia="Calibri" w:hAnsi="Cambria Math" w:cs="Arial"/>
            <w:szCs w:val="22"/>
            <w:lang w:val="en-US"/>
          </w:rPr>
          <m:t>Wider Annual Liabiity Chargeable Capacity x (PS Tariff+(YRNS Tariff × ALF)+(YRS Tariff × ALF)+Residual Tariff)</m:t>
        </m:r>
      </m:oMath>
      <w:r w:rsidR="006D5F93" w:rsidRPr="00B25909">
        <w:rPr>
          <w:rFonts w:cs="Arial"/>
          <w:szCs w:val="22"/>
        </w:rPr>
        <w:fldChar w:fldCharType="begin"/>
      </w:r>
      <w:r w:rsidR="006D5F93" w:rsidRPr="00B25909">
        <w:rPr>
          <w:rFonts w:cs="Arial"/>
          <w:szCs w:val="22"/>
        </w:rPr>
        <w:instrText xml:space="preserve"> QUOTE Wider Annual Liabiity Chargeable Capacity x (PS Tariff+(YRNS Tariff × ALF)+(YRS Tariff × ALF)+Residual Tariff </w:instrText>
      </w:r>
      <w:r w:rsidR="006D5F93" w:rsidRPr="00B25909">
        <w:rPr>
          <w:rFonts w:cs="Arial"/>
          <w:szCs w:val="22"/>
        </w:rPr>
        <w:fldChar w:fldCharType="end"/>
      </w:r>
    </w:p>
    <w:p w14:paraId="45FFEF3B" w14:textId="4A2697D6" w:rsidR="00C14B15" w:rsidRDefault="00527073" w:rsidP="00674102">
      <w:pPr>
        <w:pStyle w:val="1"/>
        <w:ind w:left="1627"/>
        <w:jc w:val="both"/>
        <w:rPr>
          <w:rFonts w:cs="Arial"/>
          <w:szCs w:val="22"/>
        </w:rPr>
      </w:pPr>
      <w:r w:rsidRPr="00527073">
        <w:rPr>
          <w:rStyle w:val="CommentReference"/>
          <w:rFonts w:ascii="Arial" w:hAnsi="Arial"/>
        </w:rPr>
        <w:fldChar w:fldCharType="begin"/>
      </w:r>
      <w:r w:rsidRPr="00527073">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 (PS Tariff+(YRNS Tariff × ALF)+(YRS Tariff × ALF)+AdjTariff)</m:t>
        </m:r>
      </m:oMath>
      <w:r w:rsidRPr="00527073">
        <w:rPr>
          <w:rStyle w:val="CommentReference"/>
          <w:rFonts w:ascii="Arial" w:hAnsi="Arial"/>
        </w:rPr>
        <w:instrText xml:space="preserve"> </w:instrText>
      </w:r>
      <w:r w:rsidRPr="00527073">
        <w:rPr>
          <w:rStyle w:val="CommentReference"/>
          <w:rFonts w:ascii="Arial" w:hAnsi="Arial"/>
        </w:rPr>
        <w:fldChar w:fldCharType="separate"/>
      </w:r>
      <w:r w:rsidRPr="00527073">
        <w:rPr>
          <w:rStyle w:val="CommentReference"/>
          <w:rFonts w:ascii="Arial" w:hAnsi="Arial"/>
        </w:rPr>
        <w:fldChar w:fldCharType="end"/>
      </w:r>
      <w:r w:rsidR="00C41A51" w:rsidRPr="00C41A51">
        <w:rPr>
          <w:rStyle w:val="CommentReference"/>
          <w:rFonts w:ascii="Arial" w:hAnsi="Arial"/>
        </w:rPr>
        <w:fldChar w:fldCharType="begin"/>
      </w:r>
      <w:r w:rsidR="00C41A51" w:rsidRPr="00C41A51">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C41A51" w:rsidRPr="00C41A51">
        <w:rPr>
          <w:rStyle w:val="CommentReference"/>
          <w:rFonts w:ascii="Arial" w:hAnsi="Arial"/>
        </w:rPr>
        <w:instrText xml:space="preserve"> </w:instrText>
      </w:r>
      <w:r w:rsidR="00C41A51" w:rsidRPr="00C41A51">
        <w:rPr>
          <w:rStyle w:val="CommentReference"/>
          <w:rFonts w:ascii="Arial" w:hAnsi="Arial"/>
        </w:rPr>
        <w:fldChar w:fldCharType="separate"/>
      </w:r>
      <w:r w:rsidR="00C41A51" w:rsidRPr="00C41A51">
        <w:rPr>
          <w:rStyle w:val="CommentReference"/>
          <w:rFonts w:ascii="Arial" w:hAnsi="Arial"/>
        </w:rPr>
        <w:fldChar w:fldCharType="end"/>
      </w:r>
      <w:r w:rsidR="00556B6D" w:rsidRPr="00556B6D">
        <w:rPr>
          <w:rStyle w:val="CommentReference"/>
          <w:rFonts w:ascii="Arial" w:hAnsi="Arial"/>
        </w:rPr>
        <w:fldChar w:fldCharType="begin"/>
      </w:r>
      <w:r w:rsidR="00556B6D" w:rsidRPr="00556B6D">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556B6D" w:rsidRPr="00556B6D">
        <w:rPr>
          <w:rStyle w:val="CommentReference"/>
          <w:rFonts w:ascii="Arial" w:hAnsi="Arial"/>
        </w:rPr>
        <w:instrText xml:space="preserve"> </w:instrText>
      </w:r>
      <w:r w:rsidR="00556B6D" w:rsidRPr="00556B6D">
        <w:rPr>
          <w:rStyle w:val="CommentReference"/>
          <w:rFonts w:ascii="Arial" w:hAnsi="Arial"/>
        </w:rPr>
        <w:fldChar w:fldCharType="separate"/>
      </w:r>
      <w:r w:rsidR="00556B6D" w:rsidRPr="00556B6D">
        <w:rPr>
          <w:rStyle w:val="CommentReference"/>
          <w:rFonts w:ascii="Arial" w:hAnsi="Arial"/>
        </w:rPr>
        <w:fldChar w:fldCharType="end"/>
      </w:r>
    </w:p>
    <w:p w14:paraId="0689931D" w14:textId="77777777" w:rsidR="00C14B15" w:rsidRDefault="00C14B15" w:rsidP="00674102">
      <w:pPr>
        <w:pStyle w:val="1"/>
        <w:ind w:left="1627"/>
        <w:jc w:val="both"/>
        <w:rPr>
          <w:rFonts w:cs="Arial"/>
          <w:szCs w:val="22"/>
        </w:rPr>
      </w:pPr>
    </w:p>
    <w:p w14:paraId="66DD697E" w14:textId="77777777" w:rsidR="00527073" w:rsidRDefault="00674102" w:rsidP="00674102">
      <w:pPr>
        <w:pStyle w:val="1"/>
        <w:ind w:left="1627"/>
        <w:jc w:val="both"/>
      </w:pPr>
      <w:r w:rsidRPr="000B6C0D">
        <w:rPr>
          <w:rFonts w:cs="Arial"/>
          <w:szCs w:val="22"/>
        </w:rPr>
        <w:t>Intermittent -</w:t>
      </w:r>
      <w:r w:rsidRPr="000B6C0D">
        <w:tab/>
      </w:r>
      <w:r w:rsidRPr="000B6C0D">
        <w:tab/>
      </w:r>
    </w:p>
    <w:p w14:paraId="5724FC2F" w14:textId="77777777" w:rsidR="00527073" w:rsidRDefault="00527073" w:rsidP="00674102">
      <w:pPr>
        <w:pStyle w:val="1"/>
        <w:ind w:left="1627"/>
        <w:jc w:val="both"/>
      </w:pPr>
    </w:p>
    <w:p w14:paraId="40EB891E" w14:textId="77777777" w:rsidR="00674102" w:rsidRPr="000B6C0D" w:rsidRDefault="00674102" w:rsidP="00674102">
      <w:pPr>
        <w:pStyle w:val="1"/>
        <w:ind w:left="1627"/>
        <w:jc w:val="both"/>
      </w:pPr>
      <w:r w:rsidRPr="000B6C0D">
        <w:t xml:space="preserve">   </w:t>
      </w:r>
    </w:p>
    <w:p w14:paraId="26F808E9" w14:textId="57CE0C87" w:rsidR="00674102" w:rsidRPr="008A41B4" w:rsidRDefault="008A41B4" w:rsidP="00674102">
      <w:pPr>
        <w:pStyle w:val="1"/>
        <w:ind w:left="1627"/>
        <w:jc w:val="both"/>
        <w:rPr>
          <w:rFonts w:cs="Arial"/>
          <w:position w:val="-10"/>
          <w:szCs w:val="22"/>
          <w:vertAlign w:val="subscript"/>
        </w:rPr>
      </w:pPr>
      <m:oMathPara>
        <m:oMath>
          <m:r>
            <w:rPr>
              <w:rFonts w:ascii="Cambria Math" w:eastAsia="Calibri" w:hAnsi="Cambria Math" w:cs="Arial"/>
              <w:color w:val="000000"/>
              <w:szCs w:val="22"/>
              <w:lang w:val="en-US"/>
            </w:rPr>
            <m:t>Wider Annual Liabiity= Chargeable Capacity × (YRNS Tariff+(YRS Tariff × ALF)+AdjTariff)</m:t>
          </m:r>
        </m:oMath>
      </m:oMathPara>
    </w:p>
    <w:p w14:paraId="147A914A" w14:textId="77777777" w:rsidR="0048055F" w:rsidRPr="000B6C0D" w:rsidRDefault="0048055F" w:rsidP="00674102">
      <w:pPr>
        <w:pStyle w:val="1"/>
        <w:ind w:left="1627"/>
        <w:jc w:val="both"/>
        <w:rPr>
          <w:rFonts w:cs="Arial"/>
          <w:szCs w:val="22"/>
          <w:vertAlign w:val="subscript"/>
        </w:rPr>
      </w:pPr>
    </w:p>
    <w:p w14:paraId="3D2471AA" w14:textId="77777777" w:rsidR="00674102" w:rsidRDefault="00674102" w:rsidP="00674102">
      <w:pPr>
        <w:pStyle w:val="1"/>
        <w:ind w:left="1627"/>
        <w:jc w:val="both"/>
      </w:pPr>
      <w:r w:rsidRPr="000B6C0D">
        <w:t>Where:</w:t>
      </w:r>
    </w:p>
    <w:p w14:paraId="3A295FEC" w14:textId="77777777" w:rsidR="00674102" w:rsidRPr="000B6C0D" w:rsidRDefault="00674102" w:rsidP="00674102">
      <w:pPr>
        <w:pStyle w:val="1"/>
        <w:ind w:left="1627"/>
        <w:jc w:val="both"/>
      </w:pPr>
      <w:r w:rsidRPr="000B6C0D">
        <w:t>PS Tariff = Wider Peak Security Tariff</w:t>
      </w:r>
    </w:p>
    <w:p w14:paraId="6051C06B" w14:textId="77777777" w:rsidR="00674102" w:rsidRPr="000B6C0D" w:rsidRDefault="00674102" w:rsidP="00674102">
      <w:pPr>
        <w:pStyle w:val="1"/>
        <w:ind w:left="1627"/>
        <w:jc w:val="both"/>
      </w:pPr>
      <w:r w:rsidRPr="000B6C0D">
        <w:t>YRNS Tariff  = Wider Year Round Not-Shared Tariff</w:t>
      </w:r>
    </w:p>
    <w:p w14:paraId="3B4FA0FD" w14:textId="77777777" w:rsidR="00674102" w:rsidRDefault="00674102" w:rsidP="00674102">
      <w:pPr>
        <w:pStyle w:val="1"/>
        <w:ind w:left="1627"/>
        <w:jc w:val="both"/>
      </w:pPr>
      <w:r w:rsidRPr="000B6C0D">
        <w:t>YRS Tariff = Wider Year Round Shared Tariff</w:t>
      </w:r>
    </w:p>
    <w:p w14:paraId="78DFD4C3" w14:textId="77777777" w:rsidR="00527073" w:rsidRDefault="00527073" w:rsidP="00674102">
      <w:pPr>
        <w:pStyle w:val="1"/>
        <w:ind w:left="1627"/>
        <w:jc w:val="both"/>
      </w:pPr>
      <w:r>
        <w:t>Adj Tariff = Adjustment Tariff</w:t>
      </w:r>
    </w:p>
    <w:p w14:paraId="3DF2284A" w14:textId="77777777" w:rsidR="00674102" w:rsidRDefault="00674102" w:rsidP="000B6C0D">
      <w:pPr>
        <w:pStyle w:val="1"/>
        <w:jc w:val="both"/>
      </w:pPr>
    </w:p>
    <w:p w14:paraId="0E0064A5" w14:textId="77777777" w:rsidR="006661FE" w:rsidRDefault="006661FE" w:rsidP="006661FE">
      <w:pPr>
        <w:pStyle w:val="1"/>
        <w:jc w:val="both"/>
      </w:pPr>
    </w:p>
    <w:p w14:paraId="4021C58A" w14:textId="77777777" w:rsidR="006661FE" w:rsidRDefault="006661FE" w:rsidP="007D27B2">
      <w:pPr>
        <w:pStyle w:val="1"/>
        <w:numPr>
          <w:ilvl w:val="0"/>
          <w:numId w:val="73"/>
        </w:numPr>
        <w:jc w:val="both"/>
      </w:pPr>
      <w:r>
        <w:t xml:space="preserve">If multiple sets of Wider and Local generation tariffs are applicable within a single </w:t>
      </w:r>
      <w:r w:rsidR="00A3322B" w:rsidRPr="00A3322B">
        <w:rPr>
          <w:b/>
        </w:rPr>
        <w:t>Financial Year</w:t>
      </w:r>
      <w:r>
        <w:t xml:space="preserve">, the Chargeable Capacity is multiplied by the relevant tariffs pro rated over the entire </w:t>
      </w:r>
      <w:r w:rsidR="00A3322B" w:rsidRPr="00A3322B">
        <w:rPr>
          <w:b/>
        </w:rPr>
        <w:t>Financial Year</w:t>
      </w:r>
      <w:r>
        <w:t>, across the months that they are applicable for.</w:t>
      </w:r>
    </w:p>
    <w:p w14:paraId="6AA4106D" w14:textId="77777777" w:rsidR="006661FE" w:rsidRPr="00AA5229" w:rsidRDefault="006661FE" w:rsidP="006661FE">
      <w:pPr>
        <w:pStyle w:val="1"/>
        <w:jc w:val="both"/>
        <w:rPr>
          <w:sz w:val="16"/>
          <w:szCs w:val="16"/>
        </w:rPr>
      </w:pPr>
    </w:p>
    <w:p w14:paraId="331728E0" w14:textId="067F012D" w:rsidR="006661FE" w:rsidRDefault="008A41B4" w:rsidP="006661FE">
      <w:pPr>
        <w:pStyle w:val="StyleArial11ptJustified"/>
        <w:ind w:left="1440" w:firstLine="720"/>
        <w:rPr>
          <w:rFonts w:cs="Arial"/>
          <w:szCs w:val="22"/>
        </w:rPr>
      </w:pPr>
      <w:r>
        <w:rPr>
          <w:rFonts w:cs="Arial"/>
          <w:noProof/>
          <w:position w:val="-28"/>
          <w:szCs w:val="22"/>
        </w:rPr>
        <w:drawing>
          <wp:inline distT="0" distB="0" distL="0" distR="0" wp14:anchorId="1F156A81" wp14:editId="3A666D61">
            <wp:extent cx="4356100" cy="431800"/>
            <wp:effectExtent l="0" t="0" r="0" b="0"/>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4356100" cy="431800"/>
                    </a:xfrm>
                    <a:prstGeom prst="rect">
                      <a:avLst/>
                    </a:prstGeom>
                    <a:noFill/>
                    <a:ln>
                      <a:noFill/>
                    </a:ln>
                  </pic:spPr>
                </pic:pic>
              </a:graphicData>
            </a:graphic>
          </wp:inline>
        </w:drawing>
      </w:r>
    </w:p>
    <w:p w14:paraId="1A87D5D8" w14:textId="77777777" w:rsidR="006661FE" w:rsidRDefault="006661FE" w:rsidP="006661FE">
      <w:pPr>
        <w:pStyle w:val="StyleArial11ptJustified"/>
        <w:spacing w:before="80" w:after="80"/>
        <w:ind w:left="1440" w:firstLine="720"/>
        <w:rPr>
          <w:rFonts w:cs="Arial"/>
          <w:szCs w:val="22"/>
        </w:rPr>
      </w:pPr>
      <w:r>
        <w:rPr>
          <w:rFonts w:cs="Arial"/>
          <w:szCs w:val="22"/>
        </w:rPr>
        <w:t>where:</w:t>
      </w:r>
      <w:r>
        <w:rPr>
          <w:rFonts w:cs="Arial"/>
          <w:szCs w:val="22"/>
        </w:rPr>
        <w:tab/>
      </w:r>
    </w:p>
    <w:p w14:paraId="68238959"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1</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Original </w:t>
      </w:r>
      <w:r>
        <w:rPr>
          <w:rFonts w:cs="Arial"/>
          <w:szCs w:val="22"/>
        </w:rPr>
        <w:t>annual liability</w:t>
      </w:r>
      <w:r w:rsidR="006661FE">
        <w:rPr>
          <w:rFonts w:cs="Arial"/>
          <w:szCs w:val="22"/>
        </w:rPr>
        <w:t>,</w:t>
      </w:r>
    </w:p>
    <w:p w14:paraId="3658F8EB"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2</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Revised </w:t>
      </w:r>
      <w:r>
        <w:rPr>
          <w:rFonts w:cs="Arial"/>
          <w:szCs w:val="22"/>
        </w:rPr>
        <w:t>annual liability</w:t>
      </w:r>
      <w:r w:rsidR="006661FE">
        <w:rPr>
          <w:rFonts w:cs="Arial"/>
          <w:szCs w:val="22"/>
        </w:rPr>
        <w:t>,</w:t>
      </w:r>
    </w:p>
    <w:p w14:paraId="0E522431" w14:textId="77777777" w:rsidR="006661FE" w:rsidRDefault="006661FE" w:rsidP="006661FE">
      <w:pPr>
        <w:pStyle w:val="StyleArial11ptJustified"/>
        <w:spacing w:before="80" w:after="80"/>
        <w:ind w:left="1440" w:firstLine="720"/>
        <w:rPr>
          <w:rFonts w:cs="Arial"/>
          <w:szCs w:val="22"/>
        </w:rPr>
      </w:pPr>
      <w:r>
        <w:rPr>
          <w:rFonts w:cs="Arial"/>
          <w:szCs w:val="22"/>
        </w:rPr>
        <w:t>a</w:t>
      </w:r>
      <w:r>
        <w:rPr>
          <w:rFonts w:cs="Arial"/>
          <w:szCs w:val="22"/>
        </w:rPr>
        <w:tab/>
        <w:t xml:space="preserve">= </w:t>
      </w:r>
      <w:r>
        <w:rPr>
          <w:rFonts w:cs="Arial"/>
          <w:szCs w:val="22"/>
        </w:rPr>
        <w:tab/>
        <w:t xml:space="preserve">Number of months over which the original </w:t>
      </w:r>
      <w:r w:rsidR="00674102">
        <w:rPr>
          <w:rFonts w:cs="Arial"/>
          <w:szCs w:val="22"/>
        </w:rPr>
        <w:t>liability</w:t>
      </w:r>
      <w:r>
        <w:rPr>
          <w:rFonts w:cs="Arial"/>
          <w:szCs w:val="22"/>
        </w:rPr>
        <w:t xml:space="preserve"> is applicable,</w:t>
      </w:r>
    </w:p>
    <w:p w14:paraId="004336F5" w14:textId="77777777" w:rsidR="006661FE" w:rsidRDefault="006661FE" w:rsidP="006661FE">
      <w:pPr>
        <w:pStyle w:val="StyleArial11ptJustified"/>
        <w:spacing w:before="80" w:after="80"/>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w:t>
      </w:r>
      <w:r w:rsidR="00674102">
        <w:rPr>
          <w:rFonts w:cs="Arial"/>
          <w:szCs w:val="22"/>
        </w:rPr>
        <w:t>liability</w:t>
      </w:r>
      <w:r>
        <w:rPr>
          <w:rFonts w:cs="Arial"/>
          <w:szCs w:val="22"/>
        </w:rPr>
        <w:t xml:space="preserve"> is applicable. </w:t>
      </w:r>
    </w:p>
    <w:p w14:paraId="2DA00F99" w14:textId="77777777" w:rsidR="006661FE" w:rsidRPr="002F7695" w:rsidRDefault="006661FE" w:rsidP="006661FE">
      <w:pPr>
        <w:pStyle w:val="StyleArial11ptJustified"/>
        <w:ind w:left="1440" w:firstLine="720"/>
        <w:rPr>
          <w:rFonts w:cs="Arial"/>
          <w:sz w:val="12"/>
          <w:szCs w:val="12"/>
        </w:rPr>
      </w:pPr>
    </w:p>
    <w:p w14:paraId="70833C11" w14:textId="65D38376" w:rsidR="006661FE" w:rsidRDefault="008A41B4" w:rsidP="006661FE">
      <w:pPr>
        <w:pStyle w:val="1"/>
        <w:ind w:left="1440"/>
        <w:jc w:val="both"/>
      </w:pPr>
      <w:r>
        <w:rPr>
          <w:noProof/>
        </w:rPr>
        <w:drawing>
          <wp:inline distT="0" distB="0" distL="0" distR="0" wp14:anchorId="13A3AA43" wp14:editId="36473BF2">
            <wp:extent cx="3542665" cy="1468755"/>
            <wp:effectExtent l="0" t="0" r="0" b="0"/>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3542665" cy="1468755"/>
                    </a:xfrm>
                    <a:prstGeom prst="rect">
                      <a:avLst/>
                    </a:prstGeom>
                    <a:noFill/>
                    <a:ln>
                      <a:noFill/>
                    </a:ln>
                  </pic:spPr>
                </pic:pic>
              </a:graphicData>
            </a:graphic>
          </wp:inline>
        </w:drawing>
      </w:r>
    </w:p>
    <w:p w14:paraId="75A45E72" w14:textId="77777777" w:rsidR="006661FE" w:rsidRDefault="006661FE" w:rsidP="007D27B2">
      <w:pPr>
        <w:pStyle w:val="1"/>
        <w:numPr>
          <w:ilvl w:val="0"/>
          <w:numId w:val="73"/>
        </w:numPr>
        <w:jc w:val="both"/>
      </w:pPr>
      <w:r>
        <w:t xml:space="preserve">For the avoidance of doubt if there are multiple sets of Wider and Local generation tariffs applicable within a single </w:t>
      </w:r>
      <w:r w:rsidR="00A3322B" w:rsidRPr="00A3322B">
        <w:rPr>
          <w:b/>
        </w:rPr>
        <w:t>Financial Year</w:t>
      </w:r>
      <w:r>
        <w:t xml:space="preserve"> and a tariff changes from being positive to negative or vice versa, the Chargeable Capacity for the entire </w:t>
      </w:r>
      <w:r w:rsidR="00A3322B" w:rsidRPr="00A3322B">
        <w:rPr>
          <w:b/>
        </w:rPr>
        <w:t>Financial Year</w:t>
      </w:r>
      <w:r>
        <w:t xml:space="preserve"> will be determined based on the net position of the pro rated tariffs for each affected generator.</w:t>
      </w:r>
    </w:p>
    <w:p w14:paraId="3DC8286F" w14:textId="77777777" w:rsidR="006661FE" w:rsidRPr="00481F85" w:rsidRDefault="006661FE" w:rsidP="006661FE">
      <w:pPr>
        <w:pStyle w:val="1"/>
        <w:jc w:val="both"/>
      </w:pPr>
    </w:p>
    <w:p w14:paraId="42C40F41" w14:textId="77777777" w:rsidR="006661FE" w:rsidRPr="00481F85" w:rsidRDefault="006661FE" w:rsidP="006661FE"/>
    <w:p w14:paraId="7689FDC9" w14:textId="77777777" w:rsidR="006661FE" w:rsidRDefault="006661FE" w:rsidP="006661FE">
      <w:pPr>
        <w:pStyle w:val="Heading2"/>
      </w:pPr>
      <w:bookmarkStart w:id="264" w:name="_Toc274049717"/>
      <w:r>
        <w:t>Basis of Wider Generation Charges</w:t>
      </w:r>
      <w:bookmarkEnd w:id="262"/>
      <w:bookmarkEnd w:id="263"/>
      <w:bookmarkEnd w:id="264"/>
    </w:p>
    <w:p w14:paraId="26DA0BAC" w14:textId="77777777" w:rsidR="006661FE" w:rsidRDefault="006661FE" w:rsidP="006661FE">
      <w:pPr>
        <w:pStyle w:val="1"/>
        <w:jc w:val="center"/>
      </w:pPr>
      <w:r>
        <w:fldChar w:fldCharType="begin"/>
      </w:r>
      <w:r>
        <w:instrText xml:space="preserve"> XE "Triad" </w:instrText>
      </w:r>
      <w:r>
        <w:fldChar w:fldCharType="end"/>
      </w:r>
    </w:p>
    <w:p w14:paraId="15FE7E82" w14:textId="77777777" w:rsidR="006661FE" w:rsidRPr="00887323" w:rsidRDefault="006661FE" w:rsidP="006661FE">
      <w:pPr>
        <w:pStyle w:val="Heading3"/>
        <w:ind w:left="709"/>
        <w:jc w:val="both"/>
        <w:rPr>
          <w:rFonts w:ascii="Arial" w:hAnsi="Arial" w:cs="Arial"/>
          <w:b/>
        </w:rPr>
      </w:pPr>
      <w:r w:rsidRPr="00887323">
        <w:rPr>
          <w:rFonts w:ascii="Arial" w:hAnsi="Arial" w:cs="Arial"/>
          <w:b/>
        </w:rPr>
        <w:fldChar w:fldCharType="begin"/>
      </w:r>
      <w:r w:rsidRPr="00887323">
        <w:rPr>
          <w:rFonts w:ascii="Arial" w:hAnsi="Arial" w:cs="Arial"/>
          <w:b/>
        </w:rPr>
        <w:instrText xml:space="preserve"> XE "BM Units" </w:instrText>
      </w:r>
      <w:r w:rsidRPr="00887323">
        <w:rPr>
          <w:rFonts w:ascii="Arial" w:hAnsi="Arial" w:cs="Arial"/>
          <w:b/>
        </w:rPr>
        <w:fldChar w:fldCharType="end"/>
      </w:r>
      <w:r w:rsidRPr="00887323">
        <w:rPr>
          <w:rFonts w:ascii="Arial" w:hAnsi="Arial" w:cs="Arial"/>
          <w:b/>
        </w:rPr>
        <w:fldChar w:fldCharType="begin"/>
      </w:r>
      <w:r w:rsidRPr="00887323">
        <w:rPr>
          <w:rFonts w:ascii="Arial" w:hAnsi="Arial" w:cs="Arial"/>
          <w:b/>
        </w:rPr>
        <w:instrText xml:space="preserve"> XE "Triad" </w:instrText>
      </w:r>
      <w:r w:rsidRPr="00887323">
        <w:rPr>
          <w:rFonts w:ascii="Arial" w:hAnsi="Arial" w:cs="Arial"/>
          <w:b/>
        </w:rPr>
        <w:fldChar w:fldCharType="end"/>
      </w:r>
      <w:bookmarkStart w:id="265" w:name="_Toc274049718"/>
      <w:r w:rsidRPr="00887323">
        <w:rPr>
          <w:rFonts w:ascii="Arial" w:hAnsi="Arial" w:cs="Arial"/>
          <w:b/>
        </w:rPr>
        <w:t>Generation with positive wider tariffs</w:t>
      </w:r>
      <w:bookmarkEnd w:id="265"/>
    </w:p>
    <w:p w14:paraId="5F47FD78" w14:textId="77777777" w:rsidR="006661FE" w:rsidRDefault="006661FE" w:rsidP="007D27B2">
      <w:pPr>
        <w:pStyle w:val="1"/>
        <w:numPr>
          <w:ilvl w:val="0"/>
          <w:numId w:val="73"/>
        </w:numPr>
        <w:jc w:val="both"/>
      </w:pPr>
      <w:r>
        <w:t xml:space="preserve">The Chargeable Capacity for Power Stations with positive wider generation tariffs is the highest Transmission Entry Capacity (TEC) applicable to that Power Station for that </w:t>
      </w:r>
      <w:r w:rsidR="00A3322B" w:rsidRPr="00A3322B">
        <w:rPr>
          <w:b/>
        </w:rPr>
        <w:t>Financial Year</w:t>
      </w:r>
      <w:r>
        <w:t>.  A Power Station should not exceed its TEC as to do so would be in breach of the CUSC, except where it is entitled to do so under the specific circumstances laid out in the CUSC (e.g. where a User has been granted Short Term Transmission Entry Capacity, STTEC).  For the avoidance of doubt, TNUoS Charges will be determined on the TEC held by a User as specified within a relevant bilateral agreement regardless of whether or not it enters into a temporary TEC Exchange (as defined in the CUSC).</w:t>
      </w:r>
    </w:p>
    <w:p w14:paraId="67D3BFEE" w14:textId="77777777" w:rsidR="006661FE" w:rsidRDefault="006661FE" w:rsidP="006661FE">
      <w:pPr>
        <w:pStyle w:val="1"/>
        <w:jc w:val="both"/>
      </w:pPr>
    </w:p>
    <w:p w14:paraId="4176F769" w14:textId="77777777" w:rsidR="006661FE" w:rsidRDefault="006661FE" w:rsidP="007D27B2">
      <w:pPr>
        <w:pStyle w:val="1"/>
        <w:numPr>
          <w:ilvl w:val="0"/>
          <w:numId w:val="73"/>
        </w:numPr>
        <w:jc w:val="both"/>
      </w:pPr>
      <w:bookmarkStart w:id="266" w:name="_Ref272935596"/>
      <w:r>
        <w:t>The short-term chargeable capacity for Power Stations situated with positive generation tariffs is any approved STTEC or LDTEC applicable to that Power Station during a valid STTEC Period or LDTEC Period, as appropriate.</w:t>
      </w:r>
      <w:bookmarkEnd w:id="266"/>
    </w:p>
    <w:p w14:paraId="0BFE4AD8" w14:textId="77777777" w:rsidR="006661FE" w:rsidRDefault="006661FE" w:rsidP="006661FE">
      <w:pPr>
        <w:pStyle w:val="1"/>
        <w:jc w:val="both"/>
      </w:pPr>
    </w:p>
    <w:p w14:paraId="3589EFD3" w14:textId="77777777" w:rsidR="006661FE" w:rsidRDefault="006661FE" w:rsidP="007D27B2">
      <w:pPr>
        <w:pStyle w:val="1"/>
        <w:numPr>
          <w:ilvl w:val="0"/>
          <w:numId w:val="73"/>
        </w:numPr>
        <w:jc w:val="both"/>
        <w:rPr>
          <w:rFonts w:cs="Arial"/>
          <w:szCs w:val="22"/>
        </w:rPr>
      </w:pPr>
      <w:r>
        <w:rPr>
          <w:rFonts w:cs="Arial"/>
          <w:szCs w:val="22"/>
        </w:rPr>
        <w:t>For Power Stations, t</w:t>
      </w:r>
      <w:r w:rsidRPr="0074131D">
        <w:rPr>
          <w:rFonts w:cs="Arial"/>
          <w:szCs w:val="22"/>
        </w:rPr>
        <w:t>he short term chargeable capacity for LDTEC</w:t>
      </w:r>
      <w:r w:rsidRPr="001B0AD0">
        <w:t xml:space="preserve"> </w:t>
      </w:r>
      <w:r w:rsidRPr="001B0AD0">
        <w:rPr>
          <w:rFonts w:cs="Arial"/>
          <w:szCs w:val="22"/>
        </w:rPr>
        <w:t xml:space="preserve">with positive generation tariffs </w:t>
      </w:r>
      <w:r>
        <w:rPr>
          <w:rFonts w:cs="Arial"/>
          <w:szCs w:val="22"/>
        </w:rPr>
        <w:t xml:space="preserve">referred to in Paragraph </w:t>
      </w:r>
      <w:r w:rsidR="00674102">
        <w:rPr>
          <w:rFonts w:cs="Arial"/>
          <w:szCs w:val="22"/>
        </w:rPr>
        <w:t>14.18.11</w:t>
      </w:r>
      <w:r w:rsidRPr="0074131D">
        <w:rPr>
          <w:rFonts w:cs="Arial"/>
          <w:szCs w:val="22"/>
        </w:rPr>
        <w:t>will be the capacity purchased either on a profiled firm</w:t>
      </w:r>
      <w:r w:rsidRPr="00881995">
        <w:rPr>
          <w:rStyle w:val="FootnoteReference"/>
          <w:rFonts w:cs="Arial"/>
          <w:szCs w:val="22"/>
          <w:vertAlign w:val="superscript"/>
        </w:rPr>
        <w:footnoteReference w:id="4"/>
      </w:r>
      <w:r w:rsidRPr="0074131D">
        <w:rPr>
          <w:rFonts w:cs="Arial"/>
          <w:szCs w:val="22"/>
        </w:rPr>
        <w:t xml:space="preserve"> or indicative</w:t>
      </w:r>
      <w:r w:rsidRPr="00881995">
        <w:rPr>
          <w:rStyle w:val="FootnoteReference"/>
          <w:rFonts w:cs="Arial"/>
          <w:szCs w:val="22"/>
          <w:vertAlign w:val="superscript"/>
        </w:rPr>
        <w:footnoteReference w:id="5"/>
      </w:r>
      <w:r w:rsidRPr="0074131D">
        <w:rPr>
          <w:rFonts w:cs="Arial"/>
          <w:szCs w:val="22"/>
        </w:rPr>
        <w:t xml:space="preser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a number of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in a given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 xml:space="preserve">ter week would comprise of two increments: one of 150MW and a second </w:t>
      </w:r>
      <w:r>
        <w:rPr>
          <w:rFonts w:cs="Arial"/>
          <w:szCs w:val="22"/>
        </w:rPr>
        <w:t>of</w:t>
      </w:r>
      <w:r w:rsidRPr="0074131D">
        <w:rPr>
          <w:rFonts w:cs="Arial"/>
          <w:szCs w:val="22"/>
        </w:rPr>
        <w:t xml:space="preserve"> 50MW.</w:t>
      </w:r>
      <w:r>
        <w:rPr>
          <w:rFonts w:cs="Arial"/>
          <w:szCs w:val="22"/>
        </w:rPr>
        <w:t xml:space="preserve">  Further examples are provided in 14.16.6.</w:t>
      </w:r>
    </w:p>
    <w:p w14:paraId="07C243B4" w14:textId="77777777" w:rsidR="006661FE" w:rsidRDefault="006661FE" w:rsidP="006661FE">
      <w:pPr>
        <w:pStyle w:val="1"/>
        <w:ind w:left="709"/>
        <w:jc w:val="both"/>
      </w:pPr>
    </w:p>
    <w:p w14:paraId="42ABFFE5" w14:textId="77777777" w:rsidR="006661FE" w:rsidRPr="004248A1" w:rsidRDefault="006661FE" w:rsidP="006661FE">
      <w:pPr>
        <w:pStyle w:val="Heading3"/>
        <w:ind w:left="709"/>
        <w:jc w:val="both"/>
        <w:rPr>
          <w:rFonts w:ascii="Arial" w:hAnsi="Arial" w:cs="Arial"/>
          <w:b/>
        </w:rPr>
      </w:pPr>
      <w:bookmarkStart w:id="269" w:name="_Toc49661143"/>
      <w:bookmarkStart w:id="270" w:name="_Toc274049719"/>
      <w:r w:rsidRPr="004248A1">
        <w:rPr>
          <w:rFonts w:ascii="Arial" w:hAnsi="Arial" w:cs="Arial"/>
          <w:b/>
        </w:rPr>
        <w:t xml:space="preserve">Generation with negative wider </w:t>
      </w:r>
      <w:bookmarkEnd w:id="269"/>
      <w:r w:rsidRPr="004248A1">
        <w:rPr>
          <w:rFonts w:ascii="Arial" w:hAnsi="Arial" w:cs="Arial"/>
          <w:b/>
        </w:rPr>
        <w:t>tariffs</w:t>
      </w:r>
      <w:bookmarkEnd w:id="270"/>
    </w:p>
    <w:p w14:paraId="5B84D42C" w14:textId="77777777" w:rsidR="006661FE" w:rsidRDefault="006661FE" w:rsidP="007D27B2">
      <w:pPr>
        <w:pStyle w:val="1"/>
        <w:numPr>
          <w:ilvl w:val="0"/>
          <w:numId w:val="73"/>
        </w:numPr>
        <w:jc w:val="both"/>
      </w:pPr>
      <w:bookmarkStart w:id="271" w:name="_Ref488566487"/>
      <w:r>
        <w:t xml:space="preserve">The Chargeable Capacity for Power Stations </w:t>
      </w:r>
      <w:r w:rsidRPr="001E4D3C">
        <w:t xml:space="preserve">with negative </w:t>
      </w:r>
      <w:r>
        <w:t xml:space="preserve">wider </w:t>
      </w:r>
      <w:r w:rsidRPr="001E4D3C">
        <w:t>generation</w:t>
      </w:r>
      <w:r>
        <w:t xml:space="preserve"> tariffs is the average of the capped metered volumes during the three settlement periods described in </w:t>
      </w:r>
      <w:r w:rsidR="00674102">
        <w:t>14.18.14</w:t>
      </w:r>
      <w:r>
        <w:t xml:space="preserve"> below, for the Power Station (i.e. the sum of the metered volume of each BM Unit associated with Power Station in Appendix C of its Bilateral Agreement).  A Power Station should not exceed its TEC as to do so would be in breach of the CUSC, except where it is entitled to do so under the specific circumstances laid out in the CUSC (e.g. where a User has been granted Short Term Transmission Entry Capacity).  If TEC is exceeded, the metered volumes would each be capped by the TEC for the Power Station applicable for that </w:t>
      </w:r>
      <w:r w:rsidR="00A3322B" w:rsidRPr="00A3322B">
        <w:rPr>
          <w:b/>
        </w:rPr>
        <w:t>Financial Year</w:t>
      </w:r>
      <w:r>
        <w:t>.  For the avoidance of doubt, TNUoS Charges will be determined on the TEC held by a User as specified within a relevant bilateral agreement regardless of whether or not it enters into a temporary TEC Exchange (as defined in the CUSC).</w:t>
      </w:r>
    </w:p>
    <w:p w14:paraId="11CC8FFA" w14:textId="77777777" w:rsidR="006661FE" w:rsidRDefault="006661FE" w:rsidP="006661FE">
      <w:pPr>
        <w:pStyle w:val="1"/>
        <w:jc w:val="both"/>
      </w:pPr>
    </w:p>
    <w:p w14:paraId="6FBC2430" w14:textId="77777777" w:rsidR="006661FE" w:rsidRDefault="006661FE" w:rsidP="007D27B2">
      <w:pPr>
        <w:pStyle w:val="1"/>
        <w:numPr>
          <w:ilvl w:val="0"/>
          <w:numId w:val="73"/>
        </w:numPr>
        <w:jc w:val="both"/>
      </w:pPr>
      <w:bookmarkStart w:id="272" w:name="_Ref272919921"/>
      <w:r>
        <w:t xml:space="preserve">The three settlement periods are those of the highest metered volumes for the Power Station and the two half hour settlement periods of the next highest metered volumes which are separated from the highest metered volumes and each other by at least 10 Clear Days, between November and February of the relevant </w:t>
      </w:r>
      <w:r w:rsidR="00A3322B" w:rsidRPr="00A3322B">
        <w:rPr>
          <w:b/>
        </w:rPr>
        <w:t>Financial Year</w:t>
      </w:r>
      <w:r>
        <w:t xml:space="preserve"> inclusive.  These settlement periods do not have to coincide with the Triad.</w:t>
      </w:r>
      <w:bookmarkEnd w:id="272"/>
    </w:p>
    <w:bookmarkEnd w:id="271"/>
    <w:p w14:paraId="1FC53263" w14:textId="77777777" w:rsidR="006661FE" w:rsidRDefault="006661FE" w:rsidP="006661FE">
      <w:pPr>
        <w:pStyle w:val="1"/>
        <w:ind w:left="720"/>
        <w:jc w:val="both"/>
        <w:rPr>
          <w:b/>
          <w:u w:val="single"/>
        </w:rPr>
      </w:pPr>
    </w:p>
    <w:p w14:paraId="6B2AB7A2" w14:textId="77777777" w:rsidR="006661FE" w:rsidRDefault="006661FE" w:rsidP="006661FE">
      <w:pPr>
        <w:pStyle w:val="1"/>
        <w:ind w:left="1627"/>
        <w:jc w:val="both"/>
        <w:rPr>
          <w:b/>
          <w:u w:val="single"/>
        </w:rPr>
      </w:pPr>
      <w:r>
        <w:rPr>
          <w:b/>
          <w:u w:val="single"/>
        </w:rPr>
        <w:t>Example</w:t>
      </w:r>
    </w:p>
    <w:p w14:paraId="60D3C07B" w14:textId="77777777" w:rsidR="006661FE" w:rsidRDefault="006661FE" w:rsidP="006661FE">
      <w:pPr>
        <w:pStyle w:val="1"/>
        <w:ind w:left="2041" w:right="488"/>
        <w:jc w:val="both"/>
      </w:pPr>
    </w:p>
    <w:p w14:paraId="368C07A0" w14:textId="77777777" w:rsidR="006661FE" w:rsidRDefault="006661FE" w:rsidP="006661FE">
      <w:pPr>
        <w:pStyle w:val="1"/>
        <w:ind w:left="1627" w:right="62"/>
        <w:jc w:val="both"/>
      </w:pPr>
      <w:r>
        <w:t xml:space="preserve">If the highest TEC for a Power Station were </w:t>
      </w:r>
      <w:r>
        <w:rPr>
          <w:b/>
        </w:rPr>
        <w:t>250MW</w:t>
      </w:r>
      <w:r>
        <w:t xml:space="preserve"> and the highest metered volumes and resulting capped metered volumes were as follows:</w:t>
      </w:r>
    </w:p>
    <w:p w14:paraId="350D4FE8" w14:textId="77777777" w:rsidR="006661FE" w:rsidRDefault="006661FE" w:rsidP="006661FE">
      <w:pPr>
        <w:pStyle w:val="1"/>
        <w:ind w:left="1627"/>
        <w:jc w:val="both"/>
      </w:pPr>
    </w:p>
    <w:tbl>
      <w:tblPr>
        <w:tblW w:w="0" w:type="auto"/>
        <w:tblInd w:w="1758"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Layout w:type="fixed"/>
        <w:tblLook w:val="0000" w:firstRow="0" w:lastRow="0" w:firstColumn="0" w:lastColumn="0" w:noHBand="0" w:noVBand="0"/>
      </w:tblPr>
      <w:tblGrid>
        <w:gridCol w:w="3260"/>
        <w:gridCol w:w="1276"/>
        <w:gridCol w:w="1276"/>
        <w:gridCol w:w="1276"/>
      </w:tblGrid>
      <w:tr w:rsidR="006661FE" w14:paraId="37149B59" w14:textId="77777777" w:rsidTr="006661FE">
        <w:trPr>
          <w:trHeight w:val="400"/>
        </w:trPr>
        <w:tc>
          <w:tcPr>
            <w:tcW w:w="3260" w:type="dxa"/>
            <w:vAlign w:val="center"/>
          </w:tcPr>
          <w:p w14:paraId="5ABF3565" w14:textId="77777777" w:rsidR="006661FE" w:rsidRDefault="006661FE" w:rsidP="006661FE">
            <w:pPr>
              <w:pStyle w:val="1"/>
              <w:ind w:left="34"/>
            </w:pPr>
            <w:r>
              <w:t>Date</w:t>
            </w:r>
          </w:p>
        </w:tc>
        <w:tc>
          <w:tcPr>
            <w:tcW w:w="1276" w:type="dxa"/>
            <w:vAlign w:val="center"/>
          </w:tcPr>
          <w:p w14:paraId="747053C8" w14:textId="77777777" w:rsidR="006661FE" w:rsidRDefault="006661FE" w:rsidP="006661FE">
            <w:pPr>
              <w:pStyle w:val="1"/>
              <w:jc w:val="center"/>
            </w:pPr>
            <w:r>
              <w:t>19/11/08</w:t>
            </w:r>
          </w:p>
        </w:tc>
        <w:tc>
          <w:tcPr>
            <w:tcW w:w="1276" w:type="dxa"/>
            <w:vAlign w:val="center"/>
          </w:tcPr>
          <w:p w14:paraId="144B15AC" w14:textId="77777777" w:rsidR="006661FE" w:rsidRDefault="006661FE" w:rsidP="006661FE">
            <w:pPr>
              <w:pStyle w:val="1"/>
              <w:jc w:val="center"/>
            </w:pPr>
            <w:r>
              <w:t>13/12/08</w:t>
            </w:r>
          </w:p>
        </w:tc>
        <w:tc>
          <w:tcPr>
            <w:tcW w:w="1276" w:type="dxa"/>
            <w:vAlign w:val="center"/>
          </w:tcPr>
          <w:p w14:paraId="1F8B1E42" w14:textId="77777777" w:rsidR="006661FE" w:rsidRDefault="006661FE" w:rsidP="006661FE">
            <w:pPr>
              <w:pStyle w:val="1"/>
              <w:jc w:val="center"/>
            </w:pPr>
            <w:r>
              <w:t>06/02/09</w:t>
            </w:r>
          </w:p>
        </w:tc>
      </w:tr>
      <w:tr w:rsidR="006661FE" w14:paraId="77B270EF" w14:textId="77777777" w:rsidTr="006661FE">
        <w:trPr>
          <w:trHeight w:val="695"/>
        </w:trPr>
        <w:tc>
          <w:tcPr>
            <w:tcW w:w="3260" w:type="dxa"/>
            <w:vAlign w:val="center"/>
          </w:tcPr>
          <w:p w14:paraId="2C988937" w14:textId="77777777" w:rsidR="006661FE" w:rsidRDefault="006661FE" w:rsidP="006661FE">
            <w:pPr>
              <w:pStyle w:val="1"/>
            </w:pPr>
            <w:r>
              <w:t>Highest Metered Volume in month (MW)</w:t>
            </w:r>
          </w:p>
        </w:tc>
        <w:tc>
          <w:tcPr>
            <w:tcW w:w="1276" w:type="dxa"/>
            <w:vAlign w:val="center"/>
          </w:tcPr>
          <w:p w14:paraId="72D4BB53" w14:textId="77777777" w:rsidR="006661FE" w:rsidRDefault="006661FE" w:rsidP="006661FE">
            <w:pPr>
              <w:pStyle w:val="1"/>
              <w:jc w:val="center"/>
              <w:rPr>
                <w:b/>
              </w:rPr>
            </w:pPr>
            <w:r>
              <w:rPr>
                <w:b/>
              </w:rPr>
              <w:t>245.5</w:t>
            </w:r>
          </w:p>
        </w:tc>
        <w:tc>
          <w:tcPr>
            <w:tcW w:w="1276" w:type="dxa"/>
            <w:vAlign w:val="center"/>
          </w:tcPr>
          <w:p w14:paraId="66234FC4" w14:textId="77777777" w:rsidR="006661FE" w:rsidRDefault="006661FE" w:rsidP="006661FE">
            <w:pPr>
              <w:pStyle w:val="1"/>
              <w:jc w:val="center"/>
              <w:rPr>
                <w:b/>
              </w:rPr>
            </w:pPr>
            <w:r>
              <w:rPr>
                <w:b/>
              </w:rPr>
              <w:t>250.3</w:t>
            </w:r>
          </w:p>
        </w:tc>
        <w:tc>
          <w:tcPr>
            <w:tcW w:w="1276" w:type="dxa"/>
            <w:vAlign w:val="center"/>
          </w:tcPr>
          <w:p w14:paraId="73B812B4" w14:textId="77777777" w:rsidR="006661FE" w:rsidRDefault="006661FE" w:rsidP="006661FE">
            <w:pPr>
              <w:pStyle w:val="1"/>
              <w:jc w:val="center"/>
              <w:rPr>
                <w:b/>
              </w:rPr>
            </w:pPr>
            <w:r>
              <w:rPr>
                <w:b/>
              </w:rPr>
              <w:t>251.4</w:t>
            </w:r>
          </w:p>
        </w:tc>
      </w:tr>
      <w:tr w:rsidR="006661FE" w14:paraId="74AA6198" w14:textId="77777777" w:rsidTr="006661FE">
        <w:trPr>
          <w:trHeight w:val="690"/>
        </w:trPr>
        <w:tc>
          <w:tcPr>
            <w:tcW w:w="3260" w:type="dxa"/>
            <w:vAlign w:val="center"/>
          </w:tcPr>
          <w:p w14:paraId="13A3703F" w14:textId="77777777" w:rsidR="006661FE" w:rsidRDefault="006661FE" w:rsidP="006661FE">
            <w:pPr>
              <w:pStyle w:val="1"/>
            </w:pPr>
            <w:r>
              <w:t>Capped Metered Volume (MW)</w:t>
            </w:r>
          </w:p>
        </w:tc>
        <w:tc>
          <w:tcPr>
            <w:tcW w:w="1276" w:type="dxa"/>
            <w:vAlign w:val="center"/>
          </w:tcPr>
          <w:p w14:paraId="0015D843" w14:textId="77777777" w:rsidR="006661FE" w:rsidRDefault="006661FE" w:rsidP="006661FE">
            <w:pPr>
              <w:pStyle w:val="1"/>
              <w:jc w:val="center"/>
              <w:rPr>
                <w:b/>
              </w:rPr>
            </w:pPr>
            <w:r>
              <w:rPr>
                <w:b/>
              </w:rPr>
              <w:t>245.5</w:t>
            </w:r>
          </w:p>
        </w:tc>
        <w:tc>
          <w:tcPr>
            <w:tcW w:w="1276" w:type="dxa"/>
            <w:vAlign w:val="center"/>
          </w:tcPr>
          <w:p w14:paraId="61163EBB" w14:textId="77777777" w:rsidR="006661FE" w:rsidRDefault="006661FE" w:rsidP="006661FE">
            <w:pPr>
              <w:pStyle w:val="1"/>
              <w:jc w:val="center"/>
              <w:rPr>
                <w:b/>
              </w:rPr>
            </w:pPr>
            <w:r>
              <w:rPr>
                <w:b/>
              </w:rPr>
              <w:t>250.0</w:t>
            </w:r>
          </w:p>
        </w:tc>
        <w:tc>
          <w:tcPr>
            <w:tcW w:w="1276" w:type="dxa"/>
            <w:vAlign w:val="center"/>
          </w:tcPr>
          <w:p w14:paraId="2D717536" w14:textId="77777777" w:rsidR="006661FE" w:rsidRDefault="006661FE" w:rsidP="006661FE">
            <w:pPr>
              <w:pStyle w:val="1"/>
              <w:jc w:val="center"/>
              <w:rPr>
                <w:b/>
              </w:rPr>
            </w:pPr>
            <w:r>
              <w:rPr>
                <w:b/>
              </w:rPr>
              <w:t>250.0</w:t>
            </w:r>
          </w:p>
        </w:tc>
      </w:tr>
    </w:tbl>
    <w:p w14:paraId="476F0146" w14:textId="77777777" w:rsidR="006661FE" w:rsidRDefault="006661FE" w:rsidP="006661FE">
      <w:pPr>
        <w:pStyle w:val="1"/>
        <w:ind w:left="1627"/>
        <w:jc w:val="both"/>
      </w:pPr>
    </w:p>
    <w:p w14:paraId="0890BA6B" w14:textId="77777777" w:rsidR="006661FE" w:rsidRDefault="006661FE" w:rsidP="006661FE">
      <w:pPr>
        <w:pStyle w:val="1"/>
        <w:ind w:left="1616" w:right="488"/>
      </w:pPr>
      <w:r>
        <w:t>Then, the chargeable Capacity for the Power Station would be:</w:t>
      </w:r>
    </w:p>
    <w:p w14:paraId="334C4222" w14:textId="77777777" w:rsidR="006661FE" w:rsidRDefault="006661FE" w:rsidP="006661FE">
      <w:pPr>
        <w:pStyle w:val="1"/>
        <w:ind w:left="2041" w:right="488"/>
      </w:pPr>
    </w:p>
    <w:p w14:paraId="0F91F316" w14:textId="5988AFC5" w:rsidR="006661FE" w:rsidRDefault="008A41B4" w:rsidP="006661FE">
      <w:pPr>
        <w:pStyle w:val="1"/>
        <w:ind w:left="2041" w:right="488"/>
        <w:jc w:val="center"/>
      </w:pPr>
      <w:r>
        <w:rPr>
          <w:b/>
          <w:noProof/>
          <w:position w:val="-28"/>
        </w:rPr>
        <w:drawing>
          <wp:inline distT="0" distB="0" distL="0" distR="0" wp14:anchorId="08C78630" wp14:editId="08E52352">
            <wp:extent cx="1296035" cy="431800"/>
            <wp:effectExtent l="0" t="0" r="0" b="0"/>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006661FE">
        <w:rPr>
          <w:b/>
        </w:rPr>
        <w:t xml:space="preserve"> = 248.5 MW</w:t>
      </w:r>
    </w:p>
    <w:p w14:paraId="6D275992" w14:textId="77777777" w:rsidR="006661FE" w:rsidRDefault="006661FE" w:rsidP="006661FE">
      <w:pPr>
        <w:pStyle w:val="1"/>
        <w:ind w:left="907"/>
        <w:jc w:val="both"/>
      </w:pPr>
    </w:p>
    <w:p w14:paraId="19A43A4A" w14:textId="77777777" w:rsidR="006661FE" w:rsidRDefault="006661FE" w:rsidP="006661FE">
      <w:pPr>
        <w:pStyle w:val="1"/>
        <w:ind w:left="1627" w:hanging="720"/>
        <w:jc w:val="both"/>
      </w:pPr>
      <w:r>
        <w:tab/>
        <w:t>Note that in the example above, the Generator has exceeded its TEC on 13 December 2007 and 6 February 2008 and would therefore be in breach of the CUSC unless the generator had an approved STTEC or LDTEC value. (The STTEC and LDTEC charge for negative zones is currently set at zero).</w:t>
      </w:r>
    </w:p>
    <w:p w14:paraId="4C5CF349" w14:textId="77777777" w:rsidR="006661FE" w:rsidRDefault="006661FE" w:rsidP="006661FE">
      <w:pPr>
        <w:pStyle w:val="1"/>
        <w:ind w:left="720" w:hanging="720"/>
        <w:jc w:val="both"/>
      </w:pPr>
    </w:p>
    <w:p w14:paraId="24EE1F86" w14:textId="77777777" w:rsidR="006661FE" w:rsidRDefault="006661FE" w:rsidP="007D27B2">
      <w:pPr>
        <w:pStyle w:val="1"/>
        <w:numPr>
          <w:ilvl w:val="0"/>
          <w:numId w:val="73"/>
        </w:numPr>
        <w:jc w:val="both"/>
      </w:pPr>
      <w:r>
        <w:t xml:space="preserve">The short-term chargeable capacity for Power Stations </w:t>
      </w:r>
      <w:r w:rsidRPr="001E4D3C">
        <w:t>with negative generation</w:t>
      </w:r>
      <w:r>
        <w:t xml:space="preserve"> tariffs is any approved STTEC or LDTEC applicable to that Power Station during a valid STTEC Period or LDTEC Period, as applicable.</w:t>
      </w:r>
    </w:p>
    <w:p w14:paraId="5E3C0FA6" w14:textId="77777777" w:rsidR="006661FE" w:rsidRDefault="006661FE" w:rsidP="006661FE">
      <w:pPr>
        <w:pStyle w:val="1"/>
        <w:jc w:val="both"/>
      </w:pPr>
    </w:p>
    <w:p w14:paraId="41314772" w14:textId="77777777" w:rsidR="006661FE" w:rsidRDefault="006661FE" w:rsidP="007D27B2">
      <w:pPr>
        <w:pStyle w:val="1"/>
        <w:numPr>
          <w:ilvl w:val="0"/>
          <w:numId w:val="73"/>
        </w:numPr>
        <w:jc w:val="both"/>
        <w:rPr>
          <w:rFonts w:cs="Arial"/>
          <w:szCs w:val="22"/>
        </w:rPr>
      </w:pPr>
      <w:r>
        <w:rPr>
          <w:rFonts w:cs="Arial"/>
          <w:szCs w:val="22"/>
        </w:rPr>
        <w:t xml:space="preserve">For Power Stations </w:t>
      </w:r>
      <w:r w:rsidRPr="001B0AD0">
        <w:rPr>
          <w:rFonts w:cs="Arial"/>
          <w:szCs w:val="22"/>
        </w:rPr>
        <w:t>with negative generation tariffs</w:t>
      </w:r>
      <w:r>
        <w:rPr>
          <w:rFonts w:cs="Arial"/>
          <w:szCs w:val="22"/>
        </w:rPr>
        <w:t>, t</w:t>
      </w:r>
      <w:r w:rsidRPr="0074131D">
        <w:rPr>
          <w:rFonts w:cs="Arial"/>
          <w:szCs w:val="22"/>
        </w:rPr>
        <w:t>he short</w:t>
      </w:r>
      <w:r>
        <w:rPr>
          <w:rFonts w:cs="Arial"/>
          <w:szCs w:val="22"/>
        </w:rPr>
        <w:t>-</w:t>
      </w:r>
      <w:r w:rsidRPr="0074131D">
        <w:rPr>
          <w:rFonts w:cs="Arial"/>
          <w:szCs w:val="22"/>
        </w:rPr>
        <w:t>term chargeable capacity for LDTEC</w:t>
      </w:r>
      <w:r>
        <w:rPr>
          <w:rFonts w:cs="Arial"/>
          <w:szCs w:val="22"/>
        </w:rPr>
        <w:t xml:space="preserve"> referred to in Paragraph 14.18.</w:t>
      </w:r>
      <w:r w:rsidR="006224F9">
        <w:rPr>
          <w:rFonts w:cs="Arial"/>
          <w:szCs w:val="22"/>
        </w:rPr>
        <w:t xml:space="preserve">15 </w:t>
      </w:r>
      <w:r w:rsidRPr="0074131D">
        <w:rPr>
          <w:rFonts w:cs="Arial"/>
          <w:szCs w:val="22"/>
        </w:rPr>
        <w:t xml:space="preserve">will be the capacity purchased either on a profiled firm or indicative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a number of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in a given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ter week would comprise of two increments: one of 150MW and a second at 50MW.</w:t>
      </w:r>
    </w:p>
    <w:p w14:paraId="1A8EA8B9" w14:textId="77777777" w:rsidR="006661FE" w:rsidRDefault="006661FE" w:rsidP="006661FE">
      <w:pPr>
        <w:jc w:val="both"/>
        <w:rPr>
          <w:rFonts w:ascii="Arial" w:hAnsi="Arial" w:cs="Arial"/>
          <w:sz w:val="22"/>
          <w:szCs w:val="22"/>
        </w:rPr>
      </w:pPr>
    </w:p>
    <w:p w14:paraId="6DEB7F8B" w14:textId="77777777" w:rsidR="006661FE" w:rsidRDefault="006661FE" w:rsidP="007D27B2">
      <w:pPr>
        <w:pStyle w:val="1"/>
        <w:numPr>
          <w:ilvl w:val="0"/>
          <w:numId w:val="73"/>
        </w:numPr>
        <w:jc w:val="both"/>
        <w:rPr>
          <w:rFonts w:cs="Arial"/>
          <w:szCs w:val="22"/>
        </w:rPr>
      </w:pPr>
      <w:r>
        <w:rPr>
          <w:rFonts w:cs="Arial"/>
          <w:szCs w:val="22"/>
        </w:rPr>
        <w:t>As noted above, a negative LDTEC tariff in negative generation charging zones is set to zero.  Accordingly no payments will be made for use of LDTEC (in any of its forms) in these zones.</w:t>
      </w:r>
    </w:p>
    <w:p w14:paraId="7E88FC7E" w14:textId="77777777" w:rsidR="006661FE" w:rsidRDefault="006661FE" w:rsidP="006661FE">
      <w:pPr>
        <w:pStyle w:val="1"/>
        <w:jc w:val="both"/>
      </w:pPr>
    </w:p>
    <w:p w14:paraId="684B577F" w14:textId="77777777" w:rsidR="006661FE" w:rsidRDefault="006661FE" w:rsidP="006661FE">
      <w:pPr>
        <w:pStyle w:val="Heading2"/>
      </w:pPr>
      <w:bookmarkStart w:id="273" w:name="_Toc274049720"/>
      <w:r>
        <w:t>Basis of Local Generation Charges</w:t>
      </w:r>
      <w:bookmarkEnd w:id="273"/>
    </w:p>
    <w:p w14:paraId="2D68885E" w14:textId="77777777" w:rsidR="006661FE" w:rsidRDefault="006661FE" w:rsidP="006661FE">
      <w:pPr>
        <w:pStyle w:val="1"/>
        <w:jc w:val="both"/>
      </w:pPr>
    </w:p>
    <w:p w14:paraId="1E4440D6" w14:textId="77777777" w:rsidR="006661FE" w:rsidRPr="00197B2F" w:rsidRDefault="006661FE" w:rsidP="007D27B2">
      <w:pPr>
        <w:pStyle w:val="1"/>
        <w:numPr>
          <w:ilvl w:val="0"/>
          <w:numId w:val="73"/>
        </w:numPr>
        <w:jc w:val="both"/>
        <w:rPr>
          <w:rFonts w:cs="Arial"/>
          <w:szCs w:val="22"/>
        </w:rPr>
      </w:pPr>
      <w:r>
        <w:rPr>
          <w:rFonts w:cs="Arial"/>
          <w:szCs w:val="22"/>
        </w:rPr>
        <w:t xml:space="preserve">The </w:t>
      </w:r>
      <w:r w:rsidRPr="00197B2F">
        <w:rPr>
          <w:rFonts w:cs="Arial"/>
          <w:szCs w:val="22"/>
        </w:rPr>
        <w:t xml:space="preserve">Chargeable Capacity for Power Stations </w:t>
      </w:r>
      <w:r>
        <w:rPr>
          <w:rFonts w:cs="Arial"/>
          <w:szCs w:val="22"/>
        </w:rPr>
        <w:t>will be the same as that used for wider generation charges, except that each component of the local tariff shall be considered separately as to whether it is a positive or negative tariff component.  This means that where a local circuit tariff is negative, the final charging liability for this element will be based on actual metered output as described in Paragraph 14.18.1</w:t>
      </w:r>
      <w:r w:rsidR="00E71EB2">
        <w:rPr>
          <w:rFonts w:cs="Arial"/>
          <w:szCs w:val="22"/>
        </w:rPr>
        <w:t>3</w:t>
      </w:r>
      <w:r>
        <w:rPr>
          <w:rFonts w:cs="Arial"/>
          <w:szCs w:val="22"/>
        </w:rPr>
        <w:t>.</w:t>
      </w:r>
    </w:p>
    <w:p w14:paraId="3B781E8B" w14:textId="77777777" w:rsidR="006661FE" w:rsidRDefault="006661FE" w:rsidP="006661FE">
      <w:pPr>
        <w:pStyle w:val="Heading2"/>
      </w:pPr>
    </w:p>
    <w:p w14:paraId="0A389B4F" w14:textId="77777777" w:rsidR="006661FE" w:rsidRDefault="006661FE" w:rsidP="006661FE">
      <w:pPr>
        <w:pStyle w:val="1"/>
        <w:jc w:val="both"/>
      </w:pPr>
    </w:p>
    <w:p w14:paraId="38AACCE3" w14:textId="77777777" w:rsidR="006661FE" w:rsidRDefault="006661FE" w:rsidP="006661FE">
      <w:pPr>
        <w:pStyle w:val="Heading2"/>
      </w:pPr>
      <w:bookmarkStart w:id="274" w:name="_Toc497131273"/>
      <w:bookmarkStart w:id="275" w:name="_Toc32201095"/>
      <w:bookmarkStart w:id="276" w:name="_Toc49661145"/>
      <w:bookmarkStart w:id="277" w:name="_Toc274049722"/>
      <w:bookmarkStart w:id="278" w:name="_Hlt497625183"/>
      <w:r>
        <w:t>Monthly Charges</w:t>
      </w:r>
      <w:bookmarkEnd w:id="274"/>
      <w:bookmarkEnd w:id="275"/>
      <w:bookmarkEnd w:id="276"/>
      <w:bookmarkEnd w:id="277"/>
    </w:p>
    <w:p w14:paraId="0B82FA3C" w14:textId="77777777" w:rsidR="006661FE" w:rsidRDefault="006661FE" w:rsidP="006661FE">
      <w:pPr>
        <w:pStyle w:val="Heading2"/>
      </w:pPr>
    </w:p>
    <w:p w14:paraId="3AC67423" w14:textId="77777777" w:rsidR="006661FE" w:rsidRDefault="006661FE" w:rsidP="007D27B2">
      <w:pPr>
        <w:pStyle w:val="1"/>
        <w:numPr>
          <w:ilvl w:val="0"/>
          <w:numId w:val="73"/>
        </w:numPr>
        <w:jc w:val="both"/>
      </w:pPr>
      <w:bookmarkStart w:id="279" w:name="_Hlt532284319"/>
      <w:bookmarkStart w:id="280" w:name="_Ref272933161"/>
      <w:bookmarkEnd w:id="279"/>
      <w:r>
        <w:t xml:space="preserve">Initial Transmission Network Use of System Generation Charges for each </w:t>
      </w:r>
      <w:r w:rsidR="00A3322B" w:rsidRPr="00A3322B">
        <w:rPr>
          <w:b/>
        </w:rPr>
        <w:t>Financial Year</w:t>
      </w:r>
      <w:r>
        <w:t xml:space="preserve"> will be based on the Power Station Transmission Entry Capacity (TEC) for each User as</w:t>
      </w:r>
      <w:r>
        <w:fldChar w:fldCharType="begin"/>
      </w:r>
      <w:r>
        <w:instrText xml:space="preserve"> XE "Triad" </w:instrText>
      </w:r>
      <w:r>
        <w:fldChar w:fldCharType="end"/>
      </w:r>
      <w:r>
        <w:t xml:space="preserve"> set out in their Bilateral Agreement.  The charge is calculated as above.  This annual TNUoS generation charge is split evenly over the months remaining in the year. For positive final generation tariffs, if TEC increases during the </w:t>
      </w:r>
      <w:r w:rsidR="00A3322B" w:rsidRPr="00A3322B">
        <w:rPr>
          <w:b/>
        </w:rPr>
        <w:t>Financial Year</w:t>
      </w:r>
      <w:r>
        <w:t xml:space="preserve">, the party will be liable for the additional charge incurred for the </w:t>
      </w:r>
      <w:r>
        <w:rPr>
          <w:b/>
        </w:rPr>
        <w:t>full</w:t>
      </w:r>
      <w:r>
        <w:t xml:space="preserve"> year, which will be recovered uniformly across the remaining chargeable months in the relevant </w:t>
      </w:r>
      <w:r w:rsidR="00A3322B" w:rsidRPr="00A3322B">
        <w:rPr>
          <w:b/>
        </w:rPr>
        <w:t>Financial Year</w:t>
      </w:r>
      <w:r>
        <w:t xml:space="preserve"> (subject to Paragraph 14.18.2</w:t>
      </w:r>
      <w:r w:rsidR="00674102">
        <w:t>1</w:t>
      </w:r>
      <w:r>
        <w:t xml:space="preserve"> below). An increase in monthly charges reflecting an increase in TEC during the </w:t>
      </w:r>
      <w:r w:rsidR="00A3322B" w:rsidRPr="00A3322B">
        <w:rPr>
          <w:b/>
        </w:rPr>
        <w:t>Financial Year</w:t>
      </w:r>
      <w:r>
        <w:t xml:space="preserve"> will result in interest being charged on the differential sum of the increased and previous TEC charge. The months liable for interest will be those preceding the TEC increase from April in year t. For negative final generation tariff, any increase in TEC during the year will lead to a recalculation of the monthly charges for the remaining chargeable months of the relevant </w:t>
      </w:r>
      <w:r w:rsidR="00A3322B" w:rsidRPr="00A3322B">
        <w:rPr>
          <w:b/>
        </w:rPr>
        <w:t>Financial Year</w:t>
      </w:r>
      <w:r>
        <w:t xml:space="preserve">. However, as TEC decreases do not become effective until the start of the </w:t>
      </w:r>
      <w:r w:rsidR="00A3322B" w:rsidRPr="00A3322B">
        <w:rPr>
          <w:b/>
        </w:rPr>
        <w:t>Financial Year</w:t>
      </w:r>
      <w:r>
        <w:t xml:space="preserve"> following approval, no recalculation is necessary in these cases. As a result, if TEC increases, monthly payments to the generator will increase accordingly.</w:t>
      </w:r>
      <w:bookmarkEnd w:id="280"/>
    </w:p>
    <w:p w14:paraId="6A624039" w14:textId="77777777" w:rsidR="006661FE" w:rsidRDefault="006661FE" w:rsidP="006661FE">
      <w:pPr>
        <w:pStyle w:val="1"/>
        <w:jc w:val="both"/>
      </w:pPr>
    </w:p>
    <w:p w14:paraId="5646BEEB" w14:textId="77777777" w:rsidR="006661FE" w:rsidRDefault="006661FE" w:rsidP="007D27B2">
      <w:pPr>
        <w:pStyle w:val="1"/>
        <w:numPr>
          <w:ilvl w:val="0"/>
          <w:numId w:val="73"/>
        </w:numPr>
        <w:jc w:val="both"/>
      </w:pPr>
      <w:r>
        <w:t xml:space="preserve">The provisions described above for increases in TEC during the </w:t>
      </w:r>
      <w:r w:rsidR="00A3322B" w:rsidRPr="00A3322B">
        <w:rPr>
          <w:b/>
        </w:rPr>
        <w:t>Financial Year</w:t>
      </w:r>
      <w:r>
        <w:t xml:space="preserve"> shall not apply where the LDTEC (in any of its forms) has been approved for use before the TEC is available, which will typically mean the LDTEC has been approved after the TEC increase has been approved.  In such instances, the party shall commence payments for TEC during the LDTEC Period for LDTEC purchased up to the future level of TEC and LDTEC Charges will only apply to LDTEC that is incremental to the TEC increase.  For the avoidance of doubt, where TEC has been approved after LDTEC in a given year, these provisions shall not apply and the LDTEC shall be considered additional to the TEC and charged accordingly.</w:t>
      </w:r>
    </w:p>
    <w:p w14:paraId="73173301" w14:textId="77777777" w:rsidR="006661FE" w:rsidRDefault="006661FE" w:rsidP="006661FE">
      <w:pPr>
        <w:pStyle w:val="1"/>
        <w:jc w:val="both"/>
      </w:pPr>
    </w:p>
    <w:p w14:paraId="5C0CB44F" w14:textId="77777777" w:rsidR="006661FE" w:rsidRDefault="006661FE" w:rsidP="006661FE">
      <w:pPr>
        <w:pStyle w:val="Heading2"/>
      </w:pPr>
      <w:bookmarkStart w:id="281" w:name="_Toc274049723"/>
      <w:r>
        <w:t>Ad hoc Charges</w:t>
      </w:r>
      <w:bookmarkEnd w:id="281"/>
    </w:p>
    <w:p w14:paraId="6E6E19C8" w14:textId="77777777" w:rsidR="006661FE" w:rsidRDefault="006661FE" w:rsidP="006661FE"/>
    <w:p w14:paraId="10DFFAC1" w14:textId="77777777" w:rsidR="006661FE" w:rsidRDefault="006661FE" w:rsidP="007D27B2">
      <w:pPr>
        <w:pStyle w:val="1"/>
        <w:numPr>
          <w:ilvl w:val="0"/>
          <w:numId w:val="73"/>
        </w:numPr>
        <w:jc w:val="both"/>
      </w:pPr>
      <w:r>
        <w:t xml:space="preserve">For each STTEC period successfully applied for, a charge will be calculated by multiplying the STTEC by the tariff calculated in accordance with Paragraph 14.16.3. </w:t>
      </w:r>
      <w:r w:rsidR="00E71EB2" w:rsidRPr="00E71EB2">
        <w:rPr>
          <w:b/>
        </w:rPr>
        <w:t>The Company</w:t>
      </w:r>
      <w:r>
        <w:t xml:space="preserve"> will invoice Users for the STTEC charge once the application for STTEC is approved.</w:t>
      </w:r>
    </w:p>
    <w:p w14:paraId="7BA38392" w14:textId="77777777" w:rsidR="006661FE" w:rsidRDefault="006661FE" w:rsidP="006661FE">
      <w:pPr>
        <w:ind w:left="720" w:hanging="720"/>
        <w:jc w:val="both"/>
        <w:rPr>
          <w:rFonts w:ascii="Arial" w:hAnsi="Arial"/>
          <w:sz w:val="22"/>
        </w:rPr>
      </w:pPr>
    </w:p>
    <w:p w14:paraId="4AFB607D" w14:textId="77777777" w:rsidR="006661FE" w:rsidRPr="0074131D" w:rsidRDefault="006661FE" w:rsidP="007D27B2">
      <w:pPr>
        <w:pStyle w:val="1"/>
        <w:numPr>
          <w:ilvl w:val="0"/>
          <w:numId w:val="73"/>
        </w:numPr>
        <w:jc w:val="both"/>
        <w:rPr>
          <w:rFonts w:cs="Arial"/>
          <w:szCs w:val="22"/>
        </w:rPr>
      </w:pPr>
      <w:r w:rsidRPr="0074131D">
        <w:rPr>
          <w:rFonts w:cs="Arial"/>
          <w:szCs w:val="22"/>
        </w:rPr>
        <w:t xml:space="preserve">For Power Stations utilising LDTEC (in any of its forms) the LDTEC Charge for each LDTEC Period is the sum of the charging liabilities associated with each incremental level of </w:t>
      </w:r>
      <w:r>
        <w:rPr>
          <w:rFonts w:cs="Arial"/>
          <w:szCs w:val="22"/>
        </w:rPr>
        <w:t xml:space="preserve">short term </w:t>
      </w:r>
      <w:r w:rsidRPr="0074131D">
        <w:rPr>
          <w:rFonts w:cs="Arial"/>
          <w:szCs w:val="22"/>
        </w:rPr>
        <w:t xml:space="preserve">chargeable capacity </w:t>
      </w:r>
      <w:r>
        <w:rPr>
          <w:rFonts w:cs="Arial"/>
          <w:szCs w:val="22"/>
        </w:rPr>
        <w:t xml:space="preserve">provided by LDTEC </w:t>
      </w:r>
      <w:r w:rsidRPr="0074131D">
        <w:rPr>
          <w:rFonts w:cs="Arial"/>
          <w:szCs w:val="22"/>
        </w:rPr>
        <w:t>within the LDTEC Period</w:t>
      </w:r>
      <w:r w:rsidRPr="00A530ED">
        <w:rPr>
          <w:rFonts w:cs="Arial"/>
          <w:szCs w:val="22"/>
        </w:rPr>
        <w:t xml:space="preserve"> (assessed on a weekly basis)</w:t>
      </w:r>
      <w:r w:rsidRPr="0074131D">
        <w:rPr>
          <w:rFonts w:cs="Arial"/>
          <w:szCs w:val="22"/>
        </w:rPr>
        <w:t xml:space="preserve">.  The charging liability for a given incremental level of </w:t>
      </w:r>
      <w:r>
        <w:rPr>
          <w:rFonts w:cs="Arial"/>
          <w:szCs w:val="22"/>
        </w:rPr>
        <w:t xml:space="preserve">short term </w:t>
      </w:r>
      <w:r w:rsidRPr="0074131D">
        <w:rPr>
          <w:rFonts w:cs="Arial"/>
          <w:szCs w:val="22"/>
        </w:rPr>
        <w:t>chargeable capacity is the sum of:</w:t>
      </w:r>
    </w:p>
    <w:p w14:paraId="28B17D58" w14:textId="77777777" w:rsidR="006661FE" w:rsidRPr="0074131D" w:rsidRDefault="006661FE" w:rsidP="006661FE">
      <w:pPr>
        <w:jc w:val="both"/>
        <w:rPr>
          <w:rFonts w:ascii="Arial" w:hAnsi="Arial" w:cs="Arial"/>
          <w:sz w:val="22"/>
          <w:szCs w:val="22"/>
        </w:rPr>
      </w:pPr>
    </w:p>
    <w:p w14:paraId="3C225BF5" w14:textId="77777777" w:rsidR="006661FE" w:rsidRPr="00CB1B38" w:rsidRDefault="006661FE" w:rsidP="006661FE">
      <w:pPr>
        <w:pStyle w:val="Level2"/>
        <w:tabs>
          <w:tab w:val="clear" w:pos="1701"/>
          <w:tab w:val="clear" w:pos="2160"/>
          <w:tab w:val="left" w:pos="1440"/>
        </w:tabs>
        <w:ind w:left="1440" w:hanging="720"/>
        <w:rPr>
          <w:rFonts w:cs="Arial"/>
          <w:szCs w:val="22"/>
        </w:rPr>
      </w:pPr>
      <w:r>
        <w:t>i)</w:t>
      </w:r>
      <w:r>
        <w:tab/>
      </w:r>
      <w:r w:rsidRPr="0074131D">
        <w:t xml:space="preserve">the product of the higher tariff rate </w:t>
      </w:r>
      <w:r>
        <w:t xml:space="preserve">(calculated in accordance with Paragraph 14.16.6) </w:t>
      </w:r>
      <w:r w:rsidRPr="0074131D">
        <w:t xml:space="preserve">and capacity purchased at this increment for the first 17 weeks in a </w:t>
      </w:r>
      <w:r w:rsidR="00A3322B" w:rsidRPr="00A3322B">
        <w:rPr>
          <w:b/>
        </w:rPr>
        <w:t>Financial Year</w:t>
      </w:r>
      <w:r>
        <w:t xml:space="preserve"> </w:t>
      </w:r>
      <w:r w:rsidRPr="0074131D">
        <w:t>(whether consecutive or not)</w:t>
      </w:r>
      <w:r>
        <w:t>; and</w:t>
      </w:r>
    </w:p>
    <w:p w14:paraId="0D2E8852" w14:textId="77777777" w:rsidR="006661FE" w:rsidRPr="0074131D" w:rsidRDefault="006661FE" w:rsidP="006661FE">
      <w:pPr>
        <w:pStyle w:val="Level2"/>
        <w:tabs>
          <w:tab w:val="clear" w:pos="1701"/>
          <w:tab w:val="clear" w:pos="2160"/>
          <w:tab w:val="left" w:pos="1440"/>
        </w:tabs>
        <w:ind w:left="1440" w:hanging="720"/>
        <w:rPr>
          <w:rFonts w:cs="Arial"/>
          <w:szCs w:val="22"/>
        </w:rPr>
      </w:pPr>
      <w:r>
        <w:rPr>
          <w:rFonts w:cs="Arial"/>
          <w:szCs w:val="22"/>
        </w:rPr>
        <w:t>ii)</w:t>
      </w:r>
      <w:r>
        <w:rPr>
          <w:rFonts w:cs="Arial"/>
          <w:szCs w:val="22"/>
        </w:rPr>
        <w:tab/>
      </w:r>
      <w:r w:rsidRPr="0074131D">
        <w:rPr>
          <w:rFonts w:cs="Arial"/>
          <w:szCs w:val="22"/>
        </w:rPr>
        <w:t xml:space="preserve">the product of the lower tariff rate </w:t>
      </w:r>
      <w:r>
        <w:rPr>
          <w:rFonts w:cs="Arial"/>
          <w:szCs w:val="22"/>
        </w:rPr>
        <w:t xml:space="preserve">(calculated in accordance with Paragraph 14.16.6) </w:t>
      </w:r>
      <w:r w:rsidRPr="0074131D">
        <w:rPr>
          <w:rFonts w:cs="Arial"/>
          <w:szCs w:val="22"/>
        </w:rPr>
        <w:t xml:space="preserve">and capacity purchased at this increment in any additional weeks within the same </w:t>
      </w:r>
      <w:r w:rsidR="00A3322B" w:rsidRPr="00A3322B">
        <w:rPr>
          <w:rFonts w:cs="Arial"/>
          <w:b/>
          <w:szCs w:val="22"/>
        </w:rPr>
        <w:t>Financial Year</w:t>
      </w:r>
      <w:r>
        <w:rPr>
          <w:rFonts w:cs="Arial"/>
          <w:szCs w:val="22"/>
        </w:rPr>
        <w:t xml:space="preserve"> </w:t>
      </w:r>
      <w:r w:rsidRPr="0074131D">
        <w:rPr>
          <w:rFonts w:cs="Arial"/>
          <w:szCs w:val="22"/>
        </w:rPr>
        <w:t>(whether consecutive or not).</w:t>
      </w:r>
    </w:p>
    <w:p w14:paraId="4D305BC0" w14:textId="77777777" w:rsidR="006661FE" w:rsidRDefault="006661FE" w:rsidP="007D27B2">
      <w:pPr>
        <w:pStyle w:val="1"/>
        <w:numPr>
          <w:ilvl w:val="0"/>
          <w:numId w:val="73"/>
        </w:numPr>
        <w:jc w:val="both"/>
        <w:rPr>
          <w:rFonts w:cs="Arial"/>
          <w:szCs w:val="22"/>
        </w:rPr>
      </w:pPr>
      <w:r>
        <w:rPr>
          <w:rFonts w:cs="Arial"/>
          <w:szCs w:val="22"/>
        </w:rPr>
        <w:t>For each LDTEC Period successfully applied for, the LDTEC Charge will be s</w:t>
      </w:r>
      <w:r w:rsidRPr="008C3430">
        <w:rPr>
          <w:rFonts w:cs="Arial"/>
          <w:szCs w:val="22"/>
        </w:rPr>
        <w:t xml:space="preserve">plit evenly over the </w:t>
      </w:r>
      <w:r>
        <w:rPr>
          <w:rFonts w:cs="Arial"/>
          <w:szCs w:val="22"/>
        </w:rPr>
        <w:t>relevant LDTEC Period</w:t>
      </w:r>
      <w:r w:rsidRPr="008C3430">
        <w:rPr>
          <w:rFonts w:cs="Arial"/>
          <w:szCs w:val="22"/>
        </w:rPr>
        <w:t xml:space="preserve"> and char</w:t>
      </w:r>
      <w:r>
        <w:rPr>
          <w:rFonts w:cs="Arial"/>
          <w:szCs w:val="22"/>
        </w:rPr>
        <w:t>ged on a monthly basis.  LDTEC charges will apply to both LDTEC (in any of its forms) and Temporary Received TEC held by a User.  For the avoidance of doubt, the charging methodology will not differentiate between access rights provided to a generator by LDTEC or through Temporary Received TEC obtained through a Temporary TEC Exchange (as defined in the CUSC).</w:t>
      </w:r>
    </w:p>
    <w:p w14:paraId="533CA3CC" w14:textId="77777777" w:rsidR="006661FE" w:rsidRDefault="006661FE" w:rsidP="006661FE">
      <w:pPr>
        <w:rPr>
          <w:rFonts w:ascii="Arial" w:hAnsi="Arial" w:cs="Arial"/>
          <w:sz w:val="22"/>
          <w:szCs w:val="22"/>
        </w:rPr>
      </w:pPr>
    </w:p>
    <w:p w14:paraId="5864BB26" w14:textId="77777777" w:rsidR="006661FE" w:rsidRPr="00CB1B38" w:rsidRDefault="006661FE" w:rsidP="006661FE">
      <w:pPr>
        <w:ind w:left="1627"/>
        <w:rPr>
          <w:rFonts w:ascii="Arial" w:hAnsi="Arial" w:cs="Arial"/>
          <w:b/>
          <w:sz w:val="22"/>
          <w:szCs w:val="22"/>
          <w:u w:val="single"/>
        </w:rPr>
      </w:pPr>
      <w:r w:rsidRPr="00CB1B38">
        <w:rPr>
          <w:rFonts w:ascii="Arial" w:hAnsi="Arial" w:cs="Arial"/>
          <w:b/>
          <w:sz w:val="22"/>
          <w:szCs w:val="22"/>
          <w:u w:val="single"/>
        </w:rPr>
        <w:t>Example</w:t>
      </w:r>
    </w:p>
    <w:p w14:paraId="2B6C8C2E" w14:textId="77777777" w:rsidR="006661FE" w:rsidRDefault="006661FE" w:rsidP="006661FE">
      <w:pPr>
        <w:ind w:left="907"/>
        <w:rPr>
          <w:rFonts w:ascii="Arial" w:hAnsi="Arial" w:cs="Arial"/>
          <w:sz w:val="22"/>
          <w:szCs w:val="22"/>
        </w:rPr>
      </w:pPr>
    </w:p>
    <w:p w14:paraId="7E4A7F59" w14:textId="77777777" w:rsidR="006661FE" w:rsidRDefault="006661FE" w:rsidP="006661FE">
      <w:pPr>
        <w:ind w:left="1627"/>
        <w:jc w:val="both"/>
        <w:rPr>
          <w:rFonts w:ascii="Arial" w:hAnsi="Arial" w:cs="Arial"/>
          <w:sz w:val="22"/>
          <w:szCs w:val="22"/>
        </w:rPr>
      </w:pPr>
      <w:r>
        <w:rPr>
          <w:rFonts w:ascii="Arial" w:hAnsi="Arial" w:cs="Arial"/>
          <w:sz w:val="22"/>
          <w:szCs w:val="22"/>
        </w:rPr>
        <w:t>The diagrams below show two cases where LDTEC has been purchased: in Case A, two LDTEC Periods have been purchased; and in Case B one LDTEC Period has been purchased.  The total capacity purchased in both cases is the same.  The top diagrams illustrate the capacity purchased, while lower diagrams illustrate the incremental levels of short term chargeable capacities of LDTEC and the tariff rate that would apply to that capacity.</w:t>
      </w:r>
    </w:p>
    <w:p w14:paraId="0B0473D8" w14:textId="77777777" w:rsidR="006661FE" w:rsidRDefault="006661FE" w:rsidP="006661FE">
      <w:pPr>
        <w:ind w:left="907"/>
        <w:rPr>
          <w:rFonts w:ascii="Arial" w:hAnsi="Arial" w:cs="Arial"/>
          <w:sz w:val="22"/>
          <w:szCs w:val="22"/>
        </w:rPr>
      </w:pPr>
    </w:p>
    <w:p w14:paraId="44DCD858" w14:textId="1496FC40" w:rsidR="006661FE" w:rsidRPr="007C0A50" w:rsidRDefault="008A41B4" w:rsidP="006661FE">
      <w:pPr>
        <w:ind w:left="907"/>
        <w:jc w:val="center"/>
      </w:pPr>
      <w:r>
        <w:rPr>
          <w:noProof/>
        </w:rPr>
        <w:drawing>
          <wp:inline distT="0" distB="0" distL="0" distR="0" wp14:anchorId="69739B9A" wp14:editId="7AEA965A">
            <wp:extent cx="5320665" cy="2736215"/>
            <wp:effectExtent l="0" t="0" r="0" b="0"/>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80" cstate="print">
                      <a:extLst>
                        <a:ext uri="{28A0092B-C50C-407E-A947-70E740481C1C}">
                          <a14:useLocalDpi xmlns:a14="http://schemas.microsoft.com/office/drawing/2010/main" val="0"/>
                        </a:ext>
                      </a:extLst>
                    </a:blip>
                    <a:srcRect r="2979"/>
                    <a:stretch>
                      <a:fillRect/>
                    </a:stretch>
                  </pic:blipFill>
                  <pic:spPr bwMode="auto">
                    <a:xfrm>
                      <a:off x="0" y="0"/>
                      <a:ext cx="5320665" cy="2736215"/>
                    </a:xfrm>
                    <a:prstGeom prst="rect">
                      <a:avLst/>
                    </a:prstGeom>
                    <a:noFill/>
                    <a:ln>
                      <a:noFill/>
                    </a:ln>
                  </pic:spPr>
                </pic:pic>
              </a:graphicData>
            </a:graphic>
          </wp:inline>
        </w:drawing>
      </w:r>
    </w:p>
    <w:p w14:paraId="67648E9E" w14:textId="77777777" w:rsidR="006661FE" w:rsidRDefault="006661FE" w:rsidP="006661FE">
      <w:pPr>
        <w:ind w:left="907"/>
        <w:jc w:val="both"/>
        <w:rPr>
          <w:rFonts w:ascii="Arial" w:hAnsi="Arial" w:cs="Arial"/>
          <w:sz w:val="22"/>
          <w:szCs w:val="22"/>
        </w:rPr>
      </w:pPr>
    </w:p>
    <w:p w14:paraId="17C03DC2" w14:textId="77777777" w:rsidR="006661FE" w:rsidRDefault="006661FE" w:rsidP="006661FE">
      <w:pPr>
        <w:ind w:left="1627"/>
        <w:jc w:val="both"/>
        <w:rPr>
          <w:rFonts w:ascii="Arial" w:hAnsi="Arial" w:cs="Arial"/>
          <w:sz w:val="22"/>
          <w:szCs w:val="22"/>
        </w:rPr>
      </w:pPr>
      <w:r>
        <w:rPr>
          <w:rFonts w:ascii="Arial" w:hAnsi="Arial" w:cs="Arial"/>
          <w:sz w:val="22"/>
          <w:szCs w:val="22"/>
        </w:rPr>
        <w:t>In both cases, the total amount charged for the LDTEC would be the same:</w:t>
      </w:r>
    </w:p>
    <w:p w14:paraId="450E06B4" w14:textId="77777777" w:rsidR="006661FE" w:rsidRDefault="006661FE" w:rsidP="006661FE">
      <w:pPr>
        <w:ind w:left="907"/>
        <w:jc w:val="both"/>
        <w:rPr>
          <w:rFonts w:ascii="Arial" w:hAnsi="Arial" w:cs="Arial"/>
          <w:sz w:val="22"/>
          <w:szCs w:val="22"/>
        </w:rPr>
      </w:pPr>
    </w:p>
    <w:tbl>
      <w:tblPr>
        <w:tblW w:w="8380" w:type="dxa"/>
        <w:tblInd w:w="1735" w:type="dxa"/>
        <w:tblLook w:val="01E0" w:firstRow="1" w:lastRow="1" w:firstColumn="1" w:lastColumn="1" w:noHBand="0" w:noVBand="0"/>
      </w:tblPr>
      <w:tblGrid>
        <w:gridCol w:w="4230"/>
        <w:gridCol w:w="4150"/>
      </w:tblGrid>
      <w:tr w:rsidR="006661FE" w:rsidRPr="002A1B08" w14:paraId="5487843F" w14:textId="77777777" w:rsidTr="002A1B08">
        <w:tc>
          <w:tcPr>
            <w:tcW w:w="4230" w:type="dxa"/>
            <w:shd w:val="clear" w:color="auto" w:fill="auto"/>
          </w:tcPr>
          <w:p w14:paraId="46240F51"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higher tariff rate:</w:t>
            </w:r>
          </w:p>
          <w:p w14:paraId="706C6DCA"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17 weeks at the 100MW increment</w:t>
            </w:r>
          </w:p>
          <w:p w14:paraId="0ABCD6A5"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12 weeks at the 30MW increment</w:t>
            </w:r>
          </w:p>
        </w:tc>
        <w:tc>
          <w:tcPr>
            <w:tcW w:w="4150" w:type="dxa"/>
            <w:shd w:val="clear" w:color="auto" w:fill="auto"/>
          </w:tcPr>
          <w:p w14:paraId="09833FF3"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lower tariff rate:</w:t>
            </w:r>
          </w:p>
          <w:p w14:paraId="0B39161C" w14:textId="77777777" w:rsidR="006661FE" w:rsidRPr="002A1B08" w:rsidRDefault="006661FE" w:rsidP="007D27B2">
            <w:pPr>
              <w:numPr>
                <w:ilvl w:val="0"/>
                <w:numId w:val="66"/>
              </w:numPr>
              <w:tabs>
                <w:tab w:val="clear" w:pos="360"/>
                <w:tab w:val="num" w:pos="269"/>
              </w:tabs>
              <w:ind w:left="269" w:hanging="269"/>
              <w:jc w:val="both"/>
              <w:rPr>
                <w:rFonts w:ascii="Arial" w:hAnsi="Arial" w:cs="Arial"/>
                <w:sz w:val="22"/>
                <w:szCs w:val="22"/>
              </w:rPr>
            </w:pPr>
            <w:r w:rsidRPr="002A1B08">
              <w:rPr>
                <w:rFonts w:ascii="Arial" w:hAnsi="Arial" w:cs="Arial"/>
                <w:sz w:val="22"/>
                <w:szCs w:val="22"/>
              </w:rPr>
              <w:t>19 weeks at the 100MW increment</w:t>
            </w:r>
          </w:p>
          <w:p w14:paraId="2811F8EE" w14:textId="77777777" w:rsidR="006661FE" w:rsidRPr="002A1B08" w:rsidRDefault="006661FE" w:rsidP="007D27B2">
            <w:pPr>
              <w:numPr>
                <w:ilvl w:val="0"/>
                <w:numId w:val="67"/>
              </w:numPr>
              <w:jc w:val="both"/>
              <w:rPr>
                <w:rFonts w:ascii="Arial" w:hAnsi="Arial" w:cs="Arial"/>
                <w:sz w:val="22"/>
                <w:szCs w:val="22"/>
              </w:rPr>
            </w:pPr>
          </w:p>
        </w:tc>
      </w:tr>
    </w:tbl>
    <w:p w14:paraId="6DE95128" w14:textId="77777777" w:rsidR="006661FE" w:rsidRDefault="006661FE" w:rsidP="006661FE">
      <w:pPr>
        <w:ind w:left="720" w:hanging="720"/>
        <w:rPr>
          <w:rFonts w:ascii="Arial" w:hAnsi="Arial"/>
          <w:sz w:val="22"/>
        </w:rPr>
      </w:pPr>
    </w:p>
    <w:p w14:paraId="2ADB576E" w14:textId="77777777" w:rsidR="006661FE" w:rsidRDefault="006661FE" w:rsidP="006661FE">
      <w:pPr>
        <w:pStyle w:val="Heading2"/>
      </w:pPr>
      <w:bookmarkStart w:id="282" w:name="_Toc274049724"/>
      <w:r w:rsidRPr="00FE2E3E">
        <w:t>Embedded Transmission Use of System Charges “ETUoS”</w:t>
      </w:r>
      <w:bookmarkEnd w:id="282"/>
    </w:p>
    <w:p w14:paraId="3BB5E004" w14:textId="77777777" w:rsidR="006661FE" w:rsidRDefault="006661FE" w:rsidP="006661FE">
      <w:pPr>
        <w:ind w:left="720" w:hanging="720"/>
        <w:rPr>
          <w:rFonts w:ascii="Arial" w:hAnsi="Arial"/>
          <w:sz w:val="22"/>
        </w:rPr>
      </w:pPr>
    </w:p>
    <w:p w14:paraId="4B5FD71D" w14:textId="77777777" w:rsidR="006661FE" w:rsidRDefault="006661FE" w:rsidP="007D27B2">
      <w:pPr>
        <w:pStyle w:val="1"/>
        <w:numPr>
          <w:ilvl w:val="0"/>
          <w:numId w:val="73"/>
        </w:numPr>
        <w:jc w:val="both"/>
      </w:pPr>
      <w:bookmarkStart w:id="283" w:name="_Ref272933204"/>
      <w:r>
        <w:t>The ETUoS charges are a component of Use of System charges levied on offshore generators whose offshore transmission connection is embedded in an onshore distribution network.  The charge relates to the provision and use of the onshore distribution network.</w:t>
      </w:r>
      <w:bookmarkEnd w:id="283"/>
    </w:p>
    <w:p w14:paraId="36CC4F53" w14:textId="77777777" w:rsidR="006661FE" w:rsidRDefault="006661FE" w:rsidP="006661FE">
      <w:pPr>
        <w:pStyle w:val="1"/>
        <w:ind w:left="709" w:hanging="709"/>
        <w:jc w:val="both"/>
      </w:pPr>
    </w:p>
    <w:p w14:paraId="570BEA2F" w14:textId="77777777" w:rsidR="006661FE" w:rsidRDefault="006661FE" w:rsidP="007D27B2">
      <w:pPr>
        <w:pStyle w:val="1"/>
        <w:numPr>
          <w:ilvl w:val="0"/>
          <w:numId w:val="73"/>
        </w:numPr>
        <w:jc w:val="both"/>
      </w:pPr>
      <w:r>
        <w:t>The main purpose of ETUoS charges is to pass through the charges that are levied by the DNO on the NETSO to the offshore generator(s).  This charge</w:t>
      </w:r>
      <w:r w:rsidR="006D5F93">
        <w:t>,</w:t>
      </w:r>
      <w:r>
        <w:t xml:space="preserve"> </w:t>
      </w:r>
      <w:r w:rsidR="007256FB" w:rsidRPr="007256FB">
        <w:t>known as the ETUoS</w:t>
      </w:r>
      <w:r w:rsidR="00E47856" w:rsidRPr="00CD5631">
        <w:rPr>
          <w:u w:val="single"/>
          <w:vertAlign w:val="subscript"/>
        </w:rPr>
        <w:t>DNO</w:t>
      </w:r>
      <w:r w:rsidR="007256FB" w:rsidRPr="007256FB">
        <w:t xml:space="preserve"> charge</w:t>
      </w:r>
      <w:r w:rsidR="007256FB">
        <w:t>,</w:t>
      </w:r>
      <w:r w:rsidR="007256FB" w:rsidRPr="007256FB">
        <w:t xml:space="preserve"> </w:t>
      </w:r>
      <w:r>
        <w:t>reflects the charges levied by the DNO for the costs of any works on and use of the DNO network in accordance with the DNO’s charging statements and will include, but is not limited to, upfront charges and capital contributions in respect of any works as well as the ongoing and annual Use of System charges for generation connected to the distribution network.</w:t>
      </w:r>
    </w:p>
    <w:p w14:paraId="7F23EE67" w14:textId="77777777" w:rsidR="006661FE" w:rsidRDefault="006661FE" w:rsidP="006661FE">
      <w:pPr>
        <w:pStyle w:val="1"/>
        <w:jc w:val="both"/>
      </w:pPr>
    </w:p>
    <w:p w14:paraId="207DE3C0" w14:textId="77777777" w:rsidR="006661FE" w:rsidRPr="00BA0D43" w:rsidRDefault="006661FE" w:rsidP="007D27B2">
      <w:pPr>
        <w:pStyle w:val="1"/>
        <w:numPr>
          <w:ilvl w:val="0"/>
          <w:numId w:val="73"/>
        </w:numPr>
        <w:jc w:val="both"/>
      </w:pPr>
      <w:r>
        <w:t>In the case of some relevant transitional offshore generation projects, ETUoS will also be used to pass through historic DNO capital contributions forming part of the Offshore Transmission Owner tender revenue stream</w:t>
      </w:r>
      <w:r w:rsidR="007256FB">
        <w:t xml:space="preserve">, </w:t>
      </w:r>
      <w:r w:rsidR="007256FB" w:rsidRPr="007256FB">
        <w:t xml:space="preserve">this is known as the </w:t>
      </w:r>
      <w:r w:rsidR="007256FB" w:rsidRPr="00BA0D43">
        <w:t>ETUoS</w:t>
      </w:r>
      <w:r w:rsidR="00E47856" w:rsidRPr="00CD5631">
        <w:rPr>
          <w:u w:val="single"/>
          <w:vertAlign w:val="subscript"/>
        </w:rPr>
        <w:t>OFTO</w:t>
      </w:r>
      <w:r w:rsidR="007256FB" w:rsidRPr="00BA0D43">
        <w:t xml:space="preserve"> tariff</w:t>
      </w:r>
      <w:r w:rsidR="00E47856" w:rsidRPr="00BA0D43">
        <w:t>.</w:t>
      </w:r>
    </w:p>
    <w:p w14:paraId="1896F9D2" w14:textId="77777777" w:rsidR="00E47856" w:rsidRPr="00BA0D43" w:rsidRDefault="00E47856" w:rsidP="00CD5631">
      <w:pPr>
        <w:pStyle w:val="ListParagraph"/>
      </w:pPr>
    </w:p>
    <w:p w14:paraId="72FAA230" w14:textId="77777777" w:rsidR="00E47856" w:rsidRPr="00BA0D43" w:rsidRDefault="00E47856" w:rsidP="007D27B2">
      <w:pPr>
        <w:pStyle w:val="1"/>
        <w:numPr>
          <w:ilvl w:val="0"/>
          <w:numId w:val="93"/>
        </w:numPr>
        <w:ind w:left="2520"/>
        <w:jc w:val="both"/>
      </w:pPr>
      <w:r w:rsidRPr="00BA0D43">
        <w:t>The ETUoS</w:t>
      </w:r>
      <w:r w:rsidR="00EA1182" w:rsidRPr="00CD5631">
        <w:rPr>
          <w:u w:val="single"/>
          <w:vertAlign w:val="subscript"/>
        </w:rPr>
        <w:t>OFTO</w:t>
      </w:r>
      <w:r w:rsidRPr="00BA0D43">
        <w:t xml:space="preserve"> tariff shall be the ratio of the Offshore Transmission Owner revenue (£) associated with DNO capital contributions and the Transmission Entry Capacity (TEC) of the generation connected to the offshore substation. </w:t>
      </w:r>
    </w:p>
    <w:p w14:paraId="142CEE6C" w14:textId="77777777" w:rsidR="00E47856" w:rsidRPr="00BA0D43" w:rsidRDefault="00E47856" w:rsidP="00CD5631">
      <w:pPr>
        <w:pStyle w:val="1"/>
        <w:ind w:left="2520"/>
        <w:jc w:val="both"/>
      </w:pPr>
    </w:p>
    <w:p w14:paraId="1AC356C4" w14:textId="77777777" w:rsidR="00E47856" w:rsidRPr="00BA0D43" w:rsidRDefault="00E47856" w:rsidP="007D27B2">
      <w:pPr>
        <w:numPr>
          <w:ilvl w:val="0"/>
          <w:numId w:val="93"/>
        </w:numPr>
        <w:ind w:left="2520"/>
        <w:rPr>
          <w:rFonts w:ascii="Arial (W1)" w:hAnsi="Arial (W1)"/>
          <w:sz w:val="22"/>
          <w:lang w:eastAsia="en-US"/>
        </w:rPr>
      </w:pPr>
      <w:r w:rsidRPr="00BA0D43">
        <w:rPr>
          <w:rFonts w:ascii="Arial (W1)" w:hAnsi="Arial (W1)"/>
          <w:sz w:val="22"/>
          <w:lang w:eastAsia="en-US"/>
        </w:rPr>
        <w:t>In the year of asset transfer to the OFTO, the ETUoS</w:t>
      </w:r>
      <w:r w:rsidRPr="00CD5631">
        <w:rPr>
          <w:rFonts w:ascii="Arial (W1)" w:hAnsi="Arial (W1)"/>
          <w:sz w:val="22"/>
          <w:u w:val="single"/>
          <w:vertAlign w:val="subscript"/>
          <w:lang w:eastAsia="en-US"/>
        </w:rPr>
        <w:t>OFTO</w:t>
      </w:r>
      <w:r w:rsidRPr="00BA0D43">
        <w:rPr>
          <w:rFonts w:ascii="Arial (W1)" w:hAnsi="Arial (W1)"/>
          <w:sz w:val="22"/>
          <w:lang w:eastAsia="en-US"/>
        </w:rPr>
        <w:t xml:space="preserve"> tariff would be calculated as follows:</w:t>
      </w:r>
    </w:p>
    <w:p w14:paraId="52E45327" w14:textId="77777777" w:rsidR="00E47856" w:rsidRPr="00BA0D43" w:rsidRDefault="00E47856" w:rsidP="00CD5631">
      <w:pPr>
        <w:pStyle w:val="ListParagraph"/>
        <w:rPr>
          <w:rFonts w:ascii="Arial (W1)" w:hAnsi="Arial (W1)"/>
          <w:sz w:val="22"/>
          <w:lang w:eastAsia="en-US"/>
        </w:rPr>
      </w:pPr>
    </w:p>
    <w:p w14:paraId="1C56D09E" w14:textId="200A0D3A" w:rsidR="00F1129E" w:rsidRPr="008A41B4" w:rsidRDefault="00672F6E" w:rsidP="00F1129E">
      <w:pPr>
        <w:jc w:val="center"/>
        <w:rPr>
          <w:u w:val="single"/>
        </w:rPr>
      </w:pPr>
      <m:oMathPara>
        <m:oMath>
          <m:f>
            <m:fPr>
              <m:ctrlPr>
                <w:rPr>
                  <w:rFonts w:ascii="Cambria Math" w:hAnsi="Cambria Math"/>
                  <w:i/>
                  <w:sz w:val="22"/>
                  <w:szCs w:val="22"/>
                </w:rPr>
              </m:ctrlPr>
            </m:fPr>
            <m:num>
              <m:r>
                <w:rPr>
                  <w:rFonts w:ascii="Cambria Math" w:hAnsi="Cambria Math"/>
                </w:rPr>
                <m:t>DNRevOFTO1</m:t>
              </m:r>
            </m:num>
            <m:den>
              <m:r>
                <w:rPr>
                  <w:rFonts w:ascii="Cambria Math" w:hAnsi="Cambria Math"/>
                </w:rPr>
                <m:t>TEC</m:t>
              </m:r>
            </m:den>
          </m:f>
        </m:oMath>
      </m:oMathPara>
    </w:p>
    <w:p w14:paraId="498E01E2" w14:textId="77777777" w:rsidR="00E47856" w:rsidRPr="00BA0D43" w:rsidRDefault="00E47856" w:rsidP="004A0547">
      <w:pPr>
        <w:ind w:left="2520"/>
        <w:jc w:val="center"/>
      </w:pPr>
    </w:p>
    <w:p w14:paraId="67EB15B0" w14:textId="77777777" w:rsidR="006D5F93" w:rsidRPr="00234981" w:rsidRDefault="006D5F93" w:rsidP="00CD5631">
      <w:pPr>
        <w:pStyle w:val="1"/>
        <w:ind w:left="1440" w:firstLine="720"/>
        <w:jc w:val="both"/>
        <w:rPr>
          <w:u w:val="single"/>
        </w:rPr>
      </w:pPr>
      <w:r w:rsidRPr="00234981">
        <w:rPr>
          <w:u w:val="single"/>
        </w:rPr>
        <w:t>Where:</w:t>
      </w:r>
    </w:p>
    <w:p w14:paraId="40ABF1EE" w14:textId="682BFE7A" w:rsidR="006D5F93" w:rsidRPr="00234981" w:rsidRDefault="008A41B4" w:rsidP="00CD5631">
      <w:pPr>
        <w:pStyle w:val="1"/>
        <w:ind w:left="1440" w:firstLine="720"/>
        <w:jc w:val="both"/>
        <w:rPr>
          <w:u w:val="single"/>
        </w:rPr>
      </w:pPr>
      <m:oMath>
        <m:r>
          <w:rPr>
            <w:rFonts w:ascii="Cambria Math" w:hAnsi="Cambria Math"/>
          </w:rPr>
          <m:t>DNRevOFT</m:t>
        </m:r>
        <m:r>
          <w:rPr>
            <w:rFonts w:ascii="Cambria Math" w:hAnsi="Cambria Math" w:cs="Cambria Math"/>
          </w:rPr>
          <m:t>O</m:t>
        </m:r>
        <m:r>
          <w:rPr>
            <w:rFonts w:ascii="Cambria Math" w:hAnsi="Cambria Math"/>
          </w:rPr>
          <m:t>1</m:t>
        </m:r>
      </m:oMath>
      <w:r w:rsidR="006D5F93" w:rsidRPr="00234981">
        <w:rPr>
          <w:u w:val="single"/>
        </w:rPr>
        <w:t xml:space="preserve"> </w:t>
      </w:r>
      <w:r w:rsidR="006D5F93" w:rsidRPr="00234981">
        <w:rPr>
          <w:u w:val="single"/>
        </w:rPr>
        <w:tab/>
      </w:r>
      <w:r w:rsidR="006D5F93" w:rsidRPr="00234981">
        <w:rPr>
          <w:u w:val="single"/>
        </w:rPr>
        <w:tab/>
        <w:t>=</w:t>
      </w:r>
      <w:r w:rsidR="006D5F93" w:rsidRPr="00234981">
        <w:rPr>
          <w:u w:val="single"/>
        </w:rPr>
        <w:tab/>
        <w:t xml:space="preserve">The offshore revenue associated to DN </w:t>
      </w:r>
    </w:p>
    <w:p w14:paraId="1F6D0E01" w14:textId="77777777" w:rsidR="006D5F93" w:rsidRPr="00234981" w:rsidRDefault="006D5F93" w:rsidP="00CD5631">
      <w:pPr>
        <w:pStyle w:val="1"/>
        <w:ind w:left="5022" w:firstLine="18"/>
        <w:jc w:val="both"/>
        <w:rPr>
          <w:u w:val="single"/>
        </w:rPr>
      </w:pPr>
      <w:r w:rsidRPr="00234981">
        <w:rPr>
          <w:u w:val="single"/>
        </w:rPr>
        <w:t>capital contributions, in £, for Year 1</w:t>
      </w:r>
    </w:p>
    <w:p w14:paraId="35BF0E56" w14:textId="44A86F80"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7D95C823" w14:textId="77777777" w:rsidR="006D5F93" w:rsidRPr="00234981" w:rsidRDefault="006D5F93" w:rsidP="00CD5631">
      <w:pPr>
        <w:pStyle w:val="1"/>
        <w:ind w:left="5020" w:firstLine="20"/>
        <w:jc w:val="both"/>
        <w:rPr>
          <w:u w:val="single"/>
        </w:rPr>
      </w:pPr>
      <w:r w:rsidRPr="00234981">
        <w:rPr>
          <w:u w:val="single"/>
        </w:rPr>
        <w:t>generation connected to the offshore substation</w:t>
      </w:r>
    </w:p>
    <w:p w14:paraId="762BF12E" w14:textId="77777777" w:rsidR="00E47856" w:rsidRPr="00BA0D43" w:rsidRDefault="00E47856" w:rsidP="00CD5631">
      <w:pPr>
        <w:ind w:left="2520"/>
        <w:rPr>
          <w:rFonts w:ascii="Arial (W1)" w:hAnsi="Arial (W1)"/>
          <w:sz w:val="22"/>
          <w:lang w:eastAsia="en-US"/>
        </w:rPr>
      </w:pPr>
    </w:p>
    <w:p w14:paraId="0ED06554" w14:textId="77777777" w:rsidR="00E47856" w:rsidRPr="00BA0D43" w:rsidRDefault="004A0547" w:rsidP="007D27B2">
      <w:pPr>
        <w:pStyle w:val="1"/>
        <w:numPr>
          <w:ilvl w:val="0"/>
          <w:numId w:val="93"/>
        </w:numPr>
        <w:ind w:left="2520"/>
        <w:jc w:val="both"/>
      </w:pPr>
      <w:r w:rsidRPr="00BA0D43">
        <w:t>In all subsequent years, the ETUoS</w:t>
      </w:r>
      <w:r w:rsidRPr="00CD5631">
        <w:rPr>
          <w:u w:val="single"/>
          <w:vertAlign w:val="subscript"/>
        </w:rPr>
        <w:t>OFTO</w:t>
      </w:r>
      <w:r w:rsidRPr="00BA0D43">
        <w:t xml:space="preserve"> tariff would be calculated as follows: </w:t>
      </w:r>
    </w:p>
    <w:p w14:paraId="6BCC057B" w14:textId="51DA1104" w:rsidR="00F1129E" w:rsidRPr="008A41B4" w:rsidRDefault="00F1129E" w:rsidP="00F1129E">
      <w:pPr>
        <w:jc w:val="center"/>
        <w:rPr>
          <w:u w:val="single"/>
        </w:rPr>
      </w:pPr>
      <w:r w:rsidRPr="00530DCB">
        <w:rPr>
          <w:rFonts w:ascii="Cambria Math" w:hAnsi="Cambria Math"/>
          <w:sz w:val="22"/>
          <w:szCs w:val="22"/>
        </w:rPr>
        <w:br/>
      </w:r>
      <m:oMathPara>
        <m:oMath>
          <m:f>
            <m:fPr>
              <m:ctrlPr>
                <w:rPr>
                  <w:rFonts w:ascii="Cambria Math" w:hAnsi="Cambria Math"/>
                  <w:i/>
                  <w:sz w:val="22"/>
                  <w:szCs w:val="22"/>
                </w:rPr>
              </m:ctrlPr>
            </m:fPr>
            <m:num>
              <m:r>
                <w:rPr>
                  <w:rFonts w:ascii="Cambria Math" w:hAnsi="Cambria Math"/>
                </w:rPr>
                <m:t>AvDNRevOFTO</m:t>
              </m:r>
            </m:num>
            <m:den>
              <m:r>
                <w:rPr>
                  <w:rFonts w:ascii="Cambria Math" w:hAnsi="Cambria Math"/>
                </w:rPr>
                <m:t>TEC</m:t>
              </m:r>
            </m:den>
          </m:f>
        </m:oMath>
      </m:oMathPara>
    </w:p>
    <w:p w14:paraId="0CFB21D8" w14:textId="77777777" w:rsidR="006D5F93" w:rsidRPr="00BA0D43" w:rsidRDefault="006D5F93" w:rsidP="00CD5631">
      <w:pPr>
        <w:ind w:left="2160"/>
      </w:pPr>
    </w:p>
    <w:p w14:paraId="194E0D26" w14:textId="77777777" w:rsidR="006D5F93" w:rsidRPr="00234981" w:rsidRDefault="006D5F93" w:rsidP="00CD5631">
      <w:pPr>
        <w:pStyle w:val="1"/>
        <w:ind w:left="2160"/>
        <w:jc w:val="both"/>
        <w:rPr>
          <w:u w:val="single"/>
        </w:rPr>
      </w:pPr>
      <w:r w:rsidRPr="00234981">
        <w:rPr>
          <w:u w:val="single"/>
        </w:rPr>
        <w:t>Where:</w:t>
      </w:r>
    </w:p>
    <w:p w14:paraId="625B2EB0" w14:textId="7A61A60D" w:rsidR="006D5F93" w:rsidRDefault="008A41B4" w:rsidP="00CD5631">
      <w:pPr>
        <w:pStyle w:val="1"/>
        <w:ind w:left="2160"/>
        <w:jc w:val="both"/>
        <w:rPr>
          <w:u w:val="single"/>
        </w:rPr>
      </w:pPr>
      <m:oMath>
        <m:r>
          <w:rPr>
            <w:rFonts w:ascii="Cambria Math" w:hAnsi="Cambria Math"/>
          </w:rPr>
          <m:t>AvDNRevOFTO</m:t>
        </m:r>
      </m:oMath>
      <w:r w:rsidR="006D5F93" w:rsidRPr="00234981">
        <w:rPr>
          <w:u w:val="single"/>
        </w:rPr>
        <w:t xml:space="preserve"> </w:t>
      </w:r>
      <w:r w:rsidR="006D5F93" w:rsidRPr="00234981">
        <w:rPr>
          <w:u w:val="single"/>
        </w:rPr>
        <w:tab/>
        <w:t>=</w:t>
      </w:r>
      <w:r w:rsidR="006D5F93" w:rsidRPr="00234981">
        <w:rPr>
          <w:u w:val="single"/>
        </w:rPr>
        <w:tab/>
        <w:t xml:space="preserve">The annual offshore revenue associated </w:t>
      </w:r>
    </w:p>
    <w:p w14:paraId="5F1B0581" w14:textId="77777777" w:rsidR="006D5F93" w:rsidRPr="00234981" w:rsidRDefault="006D5F93" w:rsidP="00CD5631">
      <w:pPr>
        <w:pStyle w:val="1"/>
        <w:ind w:left="2160"/>
        <w:jc w:val="both"/>
        <w:rPr>
          <w:u w:val="single"/>
        </w:rPr>
      </w:pPr>
      <w:r w:rsidRPr="00234981">
        <w:rPr>
          <w:u w:val="single"/>
        </w:rPr>
        <w:t xml:space="preserve">to </w:t>
      </w:r>
    </w:p>
    <w:p w14:paraId="2AAF1176" w14:textId="77777777" w:rsidR="006D5F93" w:rsidRPr="00234981" w:rsidRDefault="006D5F93" w:rsidP="00CD5631">
      <w:pPr>
        <w:pStyle w:val="1"/>
        <w:ind w:left="5040"/>
        <w:jc w:val="both"/>
        <w:rPr>
          <w:u w:val="single"/>
        </w:rPr>
      </w:pPr>
      <w:r w:rsidRPr="00234981">
        <w:rPr>
          <w:u w:val="single"/>
        </w:rPr>
        <w:t>DN capital contributions averaged over the remaining years of the National Electricity Transmission System Operator (NETSO) price control, in £</w:t>
      </w:r>
    </w:p>
    <w:p w14:paraId="193DAF6A" w14:textId="1B9543BF"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6E7F3D49" w14:textId="77777777" w:rsidR="006D5F93" w:rsidRPr="00234981" w:rsidRDefault="006D5F93" w:rsidP="00CD5631">
      <w:pPr>
        <w:pStyle w:val="1"/>
        <w:ind w:left="5020" w:firstLine="20"/>
        <w:jc w:val="both"/>
        <w:rPr>
          <w:u w:val="single"/>
        </w:rPr>
      </w:pPr>
      <w:r w:rsidRPr="00234981">
        <w:rPr>
          <w:u w:val="single"/>
        </w:rPr>
        <w:t>generation connected to the offshore substation</w:t>
      </w:r>
    </w:p>
    <w:p w14:paraId="225F1A2C" w14:textId="77777777" w:rsidR="00EA1182" w:rsidRPr="009A7CC3" w:rsidRDefault="00EA1182" w:rsidP="00CD5631">
      <w:pPr>
        <w:ind w:left="3600" w:firstLine="720"/>
        <w:rPr>
          <w:color w:val="0070C0"/>
          <w:u w:val="single"/>
        </w:rPr>
      </w:pPr>
    </w:p>
    <w:p w14:paraId="357BDF2E" w14:textId="77777777" w:rsidR="00E47856" w:rsidRDefault="00CC06E2" w:rsidP="007D27B2">
      <w:pPr>
        <w:numPr>
          <w:ilvl w:val="0"/>
          <w:numId w:val="93"/>
        </w:numPr>
        <w:ind w:left="2520"/>
        <w:jc w:val="both"/>
      </w:pPr>
      <w:r w:rsidRPr="00CC06E2">
        <w:rPr>
          <w:rFonts w:ascii="Arial (W1)" w:hAnsi="Arial (W1)"/>
          <w:sz w:val="22"/>
          <w:lang w:eastAsia="en-US"/>
        </w:rPr>
        <w:t>ETUoS</w:t>
      </w:r>
      <w:r w:rsidRPr="00CD5631">
        <w:rPr>
          <w:rFonts w:ascii="Arial (W1)" w:hAnsi="Arial (W1)"/>
          <w:sz w:val="22"/>
          <w:u w:val="single"/>
          <w:vertAlign w:val="subscript"/>
          <w:lang w:eastAsia="en-US"/>
        </w:rPr>
        <w:t>OFTO</w:t>
      </w:r>
      <w:r w:rsidRPr="00CC06E2">
        <w:rPr>
          <w:rFonts w:ascii="Arial (W1)" w:hAnsi="Arial (W1)"/>
          <w:sz w:val="22"/>
          <w:lang w:eastAsia="en-US"/>
        </w:rPr>
        <w:t xml:space="preserve"> tariffs shall be reviewed at the start of every onshore price control period. For each subsequent year within the price control period, these shall be inflated in the same manner as the associated Offshore Transmission Owner Revenue.</w:t>
      </w:r>
    </w:p>
    <w:p w14:paraId="6C2DAF57" w14:textId="77777777" w:rsidR="006661FE" w:rsidRDefault="006661FE" w:rsidP="006661FE">
      <w:pPr>
        <w:pStyle w:val="1"/>
        <w:jc w:val="both"/>
      </w:pPr>
    </w:p>
    <w:p w14:paraId="2FAC8F52" w14:textId="77777777" w:rsidR="006661FE" w:rsidRPr="00BA0D43" w:rsidRDefault="006661FE" w:rsidP="007D27B2">
      <w:pPr>
        <w:pStyle w:val="1"/>
        <w:numPr>
          <w:ilvl w:val="0"/>
          <w:numId w:val="73"/>
        </w:numPr>
        <w:jc w:val="both"/>
      </w:pPr>
      <w:r>
        <w:t xml:space="preserve">The specific nature of the </w:t>
      </w:r>
      <w:r w:rsidRPr="00BA0D43">
        <w:t>ETUoS</w:t>
      </w:r>
      <w:bookmarkStart w:id="284" w:name="_Hlk155617635"/>
      <w:r w:rsidR="00CC06E2" w:rsidRPr="00CD5631">
        <w:rPr>
          <w:u w:val="single"/>
          <w:vertAlign w:val="subscript"/>
        </w:rPr>
        <w:t>DNO</w:t>
      </w:r>
      <w:bookmarkEnd w:id="284"/>
      <w:r w:rsidRPr="00BA0D43">
        <w:t xml:space="preserve"> charge and the payment profile for these will depend upon the charging arrangements of the relevant DNO and reference should be made to the relevant DNO’s charging statement.  In terms of applicable transitional offshore generation projects the ETUoS</w:t>
      </w:r>
      <w:r w:rsidR="00CC06E2" w:rsidRPr="00CD5631">
        <w:rPr>
          <w:u w:val="single"/>
          <w:vertAlign w:val="subscript"/>
        </w:rPr>
        <w:t>OFTO</w:t>
      </w:r>
      <w:r w:rsidRPr="00BA0D43">
        <w:t xml:space="preserve"> payment profile will be consistent with the recovery of the Offshore Transmission Owner revenue stream</w:t>
      </w:r>
      <w:r w:rsidR="00CC06E2" w:rsidRPr="00BA0D43">
        <w:t>, and paragraph 14.18.2</w:t>
      </w:r>
      <w:r w:rsidR="006D5F93">
        <w:t>7</w:t>
      </w:r>
      <w:r w:rsidRPr="00BA0D43">
        <w:t>.</w:t>
      </w:r>
    </w:p>
    <w:p w14:paraId="0A031A3A" w14:textId="77777777" w:rsidR="006661FE" w:rsidRPr="00BA0D43" w:rsidRDefault="006661FE" w:rsidP="006661FE">
      <w:pPr>
        <w:pStyle w:val="1"/>
        <w:jc w:val="both"/>
      </w:pPr>
    </w:p>
    <w:p w14:paraId="3411E9F4" w14:textId="77777777" w:rsidR="006661FE" w:rsidRPr="00BA0D43" w:rsidRDefault="006661FE" w:rsidP="007D27B2">
      <w:pPr>
        <w:pStyle w:val="1"/>
        <w:numPr>
          <w:ilvl w:val="0"/>
          <w:numId w:val="73"/>
        </w:numPr>
        <w:jc w:val="both"/>
      </w:pPr>
      <w:r w:rsidRPr="00BA0D43">
        <w:t>Where a DNO’s charge relates to more than one offshore generator, the related ETUoS</w:t>
      </w:r>
      <w:r w:rsidR="00CC06E2" w:rsidRPr="00CD5631">
        <w:rPr>
          <w:u w:val="single"/>
          <w:vertAlign w:val="subscript"/>
        </w:rPr>
        <w:t>DNO</w:t>
      </w:r>
      <w:r w:rsidRPr="00BA0D43">
        <w:t xml:space="preserve"> charge will represent a straight pass through of the distribution charge specific to each relevant offshore generator.  Where specific information is not available, charges will be pro-rated based on the TEC of the relevant offshore generators connected to that offshore network.</w:t>
      </w:r>
    </w:p>
    <w:p w14:paraId="2E49090A" w14:textId="77777777" w:rsidR="006661FE" w:rsidRPr="00BA0D43" w:rsidRDefault="006661FE" w:rsidP="006661FE">
      <w:pPr>
        <w:pStyle w:val="1"/>
        <w:jc w:val="both"/>
      </w:pPr>
    </w:p>
    <w:p w14:paraId="42EC7E7A" w14:textId="77777777" w:rsidR="006661FE" w:rsidRPr="00BA0D43" w:rsidRDefault="006661FE" w:rsidP="007D27B2">
      <w:pPr>
        <w:pStyle w:val="1"/>
        <w:numPr>
          <w:ilvl w:val="0"/>
          <w:numId w:val="73"/>
        </w:numPr>
        <w:jc w:val="both"/>
      </w:pPr>
      <w:r w:rsidRPr="00BA0D43">
        <w:t>Invoices for ETUoS</w:t>
      </w:r>
      <w:r w:rsidR="00CC06E2" w:rsidRPr="00CD5631">
        <w:rPr>
          <w:u w:val="single"/>
          <w:vertAlign w:val="subscript"/>
        </w:rPr>
        <w:t>DNO</w:t>
      </w:r>
      <w:r w:rsidRPr="00BA0D43">
        <w:t xml:space="preserve"> charges shall be levied by </w:t>
      </w:r>
      <w:r w:rsidR="00E71EB2" w:rsidRPr="00BA0D43">
        <w:rPr>
          <w:b/>
        </w:rPr>
        <w:t>The Company</w:t>
      </w:r>
      <w:r w:rsidR="006823C2" w:rsidRPr="00BA0D43">
        <w:t xml:space="preserve"> </w:t>
      </w:r>
      <w:r w:rsidRPr="00BA0D43">
        <w:t xml:space="preserve">on the offshore generator as soon as reasonably practicable after invoices have been received by </w:t>
      </w:r>
      <w:r w:rsidR="00E71EB2" w:rsidRPr="00BA0D43">
        <w:rPr>
          <w:b/>
        </w:rPr>
        <w:t>The Company</w:t>
      </w:r>
      <w:r w:rsidR="006823C2" w:rsidRPr="00BA0D43">
        <w:t xml:space="preserve"> </w:t>
      </w:r>
      <w:r w:rsidRPr="00BA0D43">
        <w:t xml:space="preserve">for payment such that </w:t>
      </w:r>
      <w:r w:rsidR="00E71EB2" w:rsidRPr="00BA0D43">
        <w:rPr>
          <w:b/>
        </w:rPr>
        <w:t>The Company</w:t>
      </w:r>
      <w:r w:rsidR="006823C2" w:rsidRPr="00BA0D43">
        <w:t xml:space="preserve"> </w:t>
      </w:r>
      <w:r w:rsidRPr="00BA0D43">
        <w:t>can meet its payment obligations to the DNO.  The initial payments and payment dates will be outlined in a User’s Construction Agreement and/or Bilateral Agreement.</w:t>
      </w:r>
    </w:p>
    <w:p w14:paraId="05BCF0DB" w14:textId="77777777" w:rsidR="006661FE" w:rsidRPr="00BA0D43" w:rsidRDefault="006661FE" w:rsidP="006661FE">
      <w:pPr>
        <w:pStyle w:val="1"/>
        <w:jc w:val="both"/>
      </w:pPr>
    </w:p>
    <w:p w14:paraId="3C70AF91" w14:textId="77777777" w:rsidR="006661FE" w:rsidRDefault="006661FE" w:rsidP="007D27B2">
      <w:pPr>
        <w:pStyle w:val="1"/>
        <w:numPr>
          <w:ilvl w:val="0"/>
          <w:numId w:val="73"/>
        </w:numPr>
        <w:jc w:val="both"/>
      </w:pPr>
      <w:r w:rsidRPr="00BA0D43">
        <w:t>As the ETUoS</w:t>
      </w:r>
      <w:r w:rsidR="00CC06E2" w:rsidRPr="00CD5631">
        <w:rPr>
          <w:u w:val="single"/>
          <w:vertAlign w:val="subscript"/>
        </w:rPr>
        <w:t>DNO</w:t>
      </w:r>
      <w:r w:rsidRPr="00BA0D43">
        <w:t xml:space="preserve"> charges reflect the DNO charges to</w:t>
      </w:r>
      <w:r w:rsidR="006823C2" w:rsidRPr="00BA0D43">
        <w:t xml:space="preserve"> </w:t>
      </w:r>
      <w:r w:rsidR="00E71EB2" w:rsidRPr="00BA0D43">
        <w:rPr>
          <w:b/>
        </w:rPr>
        <w:t>The Company</w:t>
      </w:r>
      <w:r w:rsidRPr="00BA0D43">
        <w:t>, such charges will be subject to variation when varied by the DNO.  Where the User disputes regarding the ETUoS</w:t>
      </w:r>
      <w:r w:rsidR="00CC06E2" w:rsidRPr="00CD5631">
        <w:rPr>
          <w:u w:val="single"/>
          <w:vertAlign w:val="subscript"/>
        </w:rPr>
        <w:t>DNO</w:t>
      </w:r>
      <w:r w:rsidRPr="00BA0D43">
        <w:t xml:space="preserve"> charge</w:t>
      </w:r>
      <w:r>
        <w:t xml:space="preserve"> please note that this will result in a dispute between </w:t>
      </w:r>
      <w:r w:rsidR="00E71EB2" w:rsidRPr="00E71EB2">
        <w:rPr>
          <w:b/>
        </w:rPr>
        <w:t>The Company</w:t>
      </w:r>
      <w:r w:rsidR="006823C2">
        <w:t xml:space="preserve"> </w:t>
      </w:r>
      <w:r>
        <w:t>and DNO under the DCUSA.</w:t>
      </w:r>
    </w:p>
    <w:p w14:paraId="4A0C1562" w14:textId="77777777" w:rsidR="006661FE" w:rsidRDefault="006661FE" w:rsidP="006661FE">
      <w:pPr>
        <w:pStyle w:val="1"/>
        <w:jc w:val="both"/>
      </w:pPr>
    </w:p>
    <w:p w14:paraId="4C9D23EC" w14:textId="77777777" w:rsidR="006661FE" w:rsidRDefault="006661FE" w:rsidP="006661FE">
      <w:pPr>
        <w:pStyle w:val="Heading2"/>
      </w:pPr>
      <w:bookmarkStart w:id="285" w:name="_Toc32201096"/>
      <w:bookmarkStart w:id="286" w:name="_Toc49661146"/>
      <w:bookmarkStart w:id="287" w:name="_Toc274049725"/>
      <w:r>
        <w:t>Reconciliation of Generation Charges</w:t>
      </w:r>
      <w:bookmarkEnd w:id="285"/>
      <w:bookmarkEnd w:id="286"/>
      <w:bookmarkEnd w:id="287"/>
    </w:p>
    <w:p w14:paraId="4377EDF9" w14:textId="77777777" w:rsidR="006661FE" w:rsidRDefault="006661FE" w:rsidP="006661FE">
      <w:pPr>
        <w:pStyle w:val="1"/>
        <w:keepNext/>
        <w:ind w:left="720" w:hanging="720"/>
        <w:jc w:val="both"/>
      </w:pPr>
    </w:p>
    <w:p w14:paraId="6AF1501B" w14:textId="77777777" w:rsidR="006661FE" w:rsidRDefault="006661FE" w:rsidP="007D27B2">
      <w:pPr>
        <w:pStyle w:val="1"/>
        <w:numPr>
          <w:ilvl w:val="0"/>
          <w:numId w:val="73"/>
        </w:numPr>
        <w:jc w:val="both"/>
      </w:pPr>
      <w:r>
        <w:t>The reconciliation process is set out in the CUSC and in line with the principles set out above.</w:t>
      </w:r>
    </w:p>
    <w:p w14:paraId="469B162B" w14:textId="77777777" w:rsidR="006661FE" w:rsidRDefault="006661FE" w:rsidP="006661FE">
      <w:pPr>
        <w:pStyle w:val="Text"/>
        <w:numPr>
          <w:ilvl w:val="0"/>
          <w:numId w:val="0"/>
        </w:numPr>
        <w:spacing w:after="0" w:line="240" w:lineRule="auto"/>
        <w:jc w:val="both"/>
        <w:rPr>
          <w:rFonts w:ascii="Arial" w:hAnsi="Arial"/>
        </w:rPr>
      </w:pPr>
    </w:p>
    <w:p w14:paraId="46AE3AED" w14:textId="4DB27811" w:rsidR="006661FE" w:rsidRDefault="006661FE" w:rsidP="007D27B2">
      <w:pPr>
        <w:pStyle w:val="1"/>
        <w:numPr>
          <w:ilvl w:val="0"/>
          <w:numId w:val="73"/>
        </w:numPr>
        <w:jc w:val="both"/>
      </w:pPr>
      <w:r>
        <w:t>In the event of a manifest error in the calculation of TNUoS charges which results in a material discrepancy in a User’s TNUoS charge as defined in Sections</w:t>
      </w:r>
      <w:r w:rsidR="00F1129E">
        <w:t xml:space="preserve"> 14.17.3</w:t>
      </w:r>
      <w:r w:rsidR="006D5F93">
        <w:t>3</w:t>
      </w:r>
      <w:r>
        <w:t xml:space="preserve"> to </w:t>
      </w:r>
      <w:r w:rsidR="006D5F93">
        <w:t>14.17.38</w:t>
      </w:r>
      <w:r>
        <w:t xml:space="preserve">, the generation charges of Users qualifying under Section </w:t>
      </w:r>
      <w:r>
        <w:fldChar w:fldCharType="begin"/>
      </w:r>
      <w:r>
        <w:instrText xml:space="preserve"> REF _Ref272931090 \r \h </w:instrText>
      </w:r>
      <w:r>
        <w:fldChar w:fldCharType="separate"/>
      </w:r>
      <w:r w:rsidR="005642D4">
        <w:rPr>
          <w:b/>
          <w:bCs/>
          <w:lang w:val="en-US"/>
        </w:rPr>
        <w:t>Error! Reference source not found.</w:t>
      </w:r>
      <w:r>
        <w:fldChar w:fldCharType="end"/>
      </w:r>
      <w:r>
        <w:t xml:space="preserve"> will be reconciled in line with </w:t>
      </w:r>
      <w:r w:rsidR="00674102">
        <w:t>14.18.20</w:t>
      </w:r>
      <w:r>
        <w:t xml:space="preserve"> and </w:t>
      </w:r>
      <w:r w:rsidR="00674102">
        <w:t>14.18.2</w:t>
      </w:r>
      <w:r w:rsidR="006D5F93">
        <w:t>5</w:t>
      </w:r>
      <w:r w:rsidR="00674102">
        <w:t xml:space="preserve"> </w:t>
      </w:r>
      <w:r>
        <w:t>using the recalculated tariffs.</w:t>
      </w:r>
    </w:p>
    <w:p w14:paraId="25175EA1" w14:textId="77777777" w:rsidR="006661FE" w:rsidRDefault="006661FE" w:rsidP="006661FE">
      <w:pPr>
        <w:pStyle w:val="1"/>
        <w:ind w:right="84"/>
        <w:jc w:val="both"/>
      </w:pPr>
    </w:p>
    <w:p w14:paraId="0C9619BD" w14:textId="77777777" w:rsidR="006661FE" w:rsidRDefault="006661FE" w:rsidP="006661FE">
      <w:pPr>
        <w:pStyle w:val="Heading2"/>
      </w:pPr>
      <w:bookmarkStart w:id="288" w:name="_Toc32201097"/>
      <w:bookmarkStart w:id="289" w:name="_Toc49661147"/>
      <w:bookmarkStart w:id="290" w:name="_Toc274049726"/>
      <w:bookmarkEnd w:id="278"/>
      <w:r>
        <w:t>Further Information</w:t>
      </w:r>
      <w:bookmarkEnd w:id="288"/>
      <w:bookmarkEnd w:id="289"/>
      <w:bookmarkEnd w:id="290"/>
    </w:p>
    <w:p w14:paraId="75661391" w14:textId="77777777" w:rsidR="006661FE" w:rsidRDefault="006661FE" w:rsidP="006661FE">
      <w:pPr>
        <w:pStyle w:val="1"/>
        <w:jc w:val="both"/>
      </w:pPr>
    </w:p>
    <w:p w14:paraId="68098C72" w14:textId="77777777" w:rsidR="006661FE" w:rsidRDefault="006661FE" w:rsidP="007D27B2">
      <w:pPr>
        <w:pStyle w:val="1"/>
        <w:numPr>
          <w:ilvl w:val="0"/>
          <w:numId w:val="73"/>
        </w:numPr>
        <w:jc w:val="both"/>
      </w:pPr>
      <w:r>
        <w:rPr>
          <w:b/>
        </w:rPr>
        <w:t>The Statement of Use of System Charges</w:t>
      </w:r>
      <w:r>
        <w:t xml:space="preserve"> contains the £/kW generation zonal tariffs for the current </w:t>
      </w:r>
      <w:r w:rsidR="00A3322B" w:rsidRPr="00A3322B">
        <w:rPr>
          <w:b/>
        </w:rPr>
        <w:t>Financial Year</w:t>
      </w:r>
      <w:r>
        <w:t>.</w:t>
      </w:r>
    </w:p>
    <w:p w14:paraId="515DEB79" w14:textId="77777777" w:rsidR="006661FE" w:rsidRPr="00FE40FB" w:rsidRDefault="006661FE" w:rsidP="006661FE">
      <w:pPr>
        <w:pStyle w:val="Heading1"/>
        <w:rPr>
          <w:color w:val="auto"/>
          <w:sz w:val="28"/>
          <w:szCs w:val="28"/>
        </w:rPr>
      </w:pPr>
      <w:bookmarkStart w:id="291" w:name="_Toc32201098"/>
      <w:r>
        <w:br w:type="page"/>
      </w:r>
      <w:bookmarkStart w:id="292" w:name="_Toc49661148"/>
      <w:bookmarkStart w:id="293" w:name="_Toc274049727"/>
      <w:r w:rsidRPr="00FE40FB">
        <w:rPr>
          <w:color w:val="auto"/>
          <w:sz w:val="28"/>
          <w:szCs w:val="28"/>
        </w:rPr>
        <w:t>14.19 Data Requirements</w:t>
      </w:r>
      <w:bookmarkEnd w:id="291"/>
      <w:bookmarkEnd w:id="292"/>
      <w:bookmarkEnd w:id="293"/>
    </w:p>
    <w:p w14:paraId="1B1F56AD" w14:textId="77777777" w:rsidR="006661FE" w:rsidRDefault="006661FE" w:rsidP="006661FE">
      <w:pPr>
        <w:pStyle w:val="Heading2"/>
      </w:pPr>
    </w:p>
    <w:p w14:paraId="1C4CFCE6" w14:textId="77777777" w:rsidR="006661FE" w:rsidRDefault="006661FE" w:rsidP="006661FE">
      <w:pPr>
        <w:pStyle w:val="Heading2"/>
      </w:pPr>
      <w:bookmarkStart w:id="294" w:name="_Toc32201099"/>
      <w:bookmarkStart w:id="295" w:name="_Toc49661149"/>
      <w:bookmarkStart w:id="296" w:name="_Toc274049728"/>
      <w:r>
        <w:t>Data Required for Charge Setting</w:t>
      </w:r>
      <w:bookmarkEnd w:id="294"/>
      <w:bookmarkEnd w:id="295"/>
      <w:bookmarkEnd w:id="296"/>
    </w:p>
    <w:p w14:paraId="508EB30F" w14:textId="77777777" w:rsidR="006661FE" w:rsidRDefault="006661FE" w:rsidP="006661FE">
      <w:pPr>
        <w:jc w:val="both"/>
        <w:rPr>
          <w:rFonts w:ascii="Arial" w:hAnsi="Arial"/>
        </w:rPr>
      </w:pPr>
    </w:p>
    <w:p w14:paraId="0D782670" w14:textId="77777777" w:rsidR="006661FE" w:rsidRDefault="006661FE" w:rsidP="007D27B2">
      <w:pPr>
        <w:pStyle w:val="1"/>
        <w:numPr>
          <w:ilvl w:val="0"/>
          <w:numId w:val="74"/>
        </w:numPr>
        <w:jc w:val="both"/>
      </w:pPr>
      <w:r>
        <w:t xml:space="preserve">Users who are Generators or Interconnector Asset Owners provide to </w:t>
      </w:r>
      <w:r w:rsidR="00E71EB2" w:rsidRPr="00E71EB2">
        <w:rPr>
          <w:b/>
        </w:rPr>
        <w:t>The Company</w:t>
      </w:r>
      <w:r>
        <w:t xml:space="preserve"> a forecast for the following </w:t>
      </w:r>
      <w:r w:rsidR="00A3322B" w:rsidRPr="00A3322B">
        <w:rPr>
          <w:b/>
        </w:rPr>
        <w:t>Financial Year</w:t>
      </w:r>
      <w:r>
        <w:t xml:space="preserve"> of the highest Transmission Entry Capacity (TEC) applicable to each Power Station or Interconnector for that </w:t>
      </w:r>
      <w:r w:rsidR="00A3322B" w:rsidRPr="00A3322B">
        <w:rPr>
          <w:b/>
        </w:rPr>
        <w:t>Financial Year</w:t>
      </w:r>
      <w:r>
        <w:t xml:space="preserve">. For </w:t>
      </w:r>
      <w:r w:rsidR="00A3322B" w:rsidRPr="00A3322B">
        <w:rPr>
          <w:b/>
        </w:rPr>
        <w:t>Financial Year</w:t>
      </w:r>
      <w:r>
        <w:t xml:space="preserve"> 2008/9 Scottish Generators or Interconnector Asset Owners provide to </w:t>
      </w:r>
      <w:r w:rsidR="00E71EB2" w:rsidRPr="00E71EB2">
        <w:rPr>
          <w:b/>
        </w:rPr>
        <w:t>The Company</w:t>
      </w:r>
      <w:r>
        <w:t xml:space="preserve"> a forecast of the equivalent highest ‘export’ capacity figure.  This data is required by </w:t>
      </w:r>
      <w:r w:rsidR="00E71EB2" w:rsidRPr="00E71EB2">
        <w:rPr>
          <w:b/>
        </w:rPr>
        <w:t>The Company</w:t>
      </w:r>
      <w:r>
        <w:t xml:space="preserve"> as the basis for setting TNUoS tariffs</w:t>
      </w:r>
      <w:r>
        <w:fldChar w:fldCharType="begin"/>
      </w:r>
      <w:r>
        <w:instrText xml:space="preserve"> XE "TNUoS" </w:instrText>
      </w:r>
      <w:r>
        <w:fldChar w:fldCharType="end"/>
      </w:r>
      <w:r>
        <w:t xml:space="preserve">.  </w:t>
      </w:r>
      <w:r w:rsidR="00E71EB2" w:rsidRPr="00E71EB2">
        <w:rPr>
          <w:b/>
        </w:rPr>
        <w:t>The Company</w:t>
      </w:r>
      <w:r>
        <w:t xml:space="preserve"> may request these forecasts in the November prior to the </w:t>
      </w:r>
      <w:r w:rsidR="00A3322B" w:rsidRPr="00A3322B">
        <w:rPr>
          <w:b/>
        </w:rPr>
        <w:t>Financial Year</w:t>
      </w:r>
      <w:r>
        <w:t xml:space="preserve"> to which they relate, in accordance with the CUSC.</w:t>
      </w:r>
      <w:r w:rsidR="006224F9">
        <w:t xml:space="preserve">  Additionally users who are Generators provide to </w:t>
      </w:r>
      <w:r w:rsidR="00E71EB2" w:rsidRPr="00E71EB2">
        <w:rPr>
          <w:b/>
        </w:rPr>
        <w:t>The Company</w:t>
      </w:r>
      <w:r w:rsidR="006224F9">
        <w:t xml:space="preserve"> details of their generation plant type. </w:t>
      </w:r>
    </w:p>
    <w:p w14:paraId="55673DF3" w14:textId="77777777" w:rsidR="006661FE" w:rsidRDefault="006661FE" w:rsidP="006661FE">
      <w:pPr>
        <w:pStyle w:val="1"/>
        <w:jc w:val="both"/>
      </w:pPr>
    </w:p>
    <w:p w14:paraId="74C07402" w14:textId="6842DD22" w:rsidR="006661FE" w:rsidRDefault="5083A541" w:rsidP="007D27B2">
      <w:pPr>
        <w:pStyle w:val="1"/>
        <w:numPr>
          <w:ilvl w:val="0"/>
          <w:numId w:val="74"/>
        </w:numPr>
        <w:jc w:val="both"/>
      </w:pPr>
      <w:r>
        <w:t xml:space="preserve">Users who are owners or operators of a User System (e.g. Distribution companies) provide a forecast for the following </w:t>
      </w:r>
      <w:r w:rsidR="1A0A6E3F" w:rsidRPr="03871E98">
        <w:rPr>
          <w:b/>
          <w:bCs/>
        </w:rPr>
        <w:t>Financial Year</w:t>
      </w:r>
      <w:r>
        <w:t xml:space="preserve"> of the Natural Demand attributable to each Grid Supply Point equal to the forecasts of Natural Demand under both Annual Average Cold Spell (ACS) Conditions and a forecast of the average metered Demand attributable to such Grid Supply Point for the Triad.  This data </w:t>
      </w:r>
      <w:r w:rsidR="6EC3F60A" w:rsidRPr="009919C1">
        <w:rPr>
          <w:b/>
          <w:bCs/>
        </w:rPr>
        <w:t>Electricity Ten Year Statement (ETYS)</w:t>
      </w:r>
      <w:r w:rsidR="6EC3F60A">
        <w:t xml:space="preserve"> </w:t>
      </w:r>
      <w:r>
        <w:t xml:space="preserve">is compiled from week 24 data submitted in accordance with the Grid Code. </w:t>
      </w:r>
    </w:p>
    <w:p w14:paraId="162F5DAD" w14:textId="77777777" w:rsidR="00010EB2" w:rsidRDefault="00010EB2" w:rsidP="00CD5631">
      <w:pPr>
        <w:pStyle w:val="ListParagraph"/>
      </w:pPr>
    </w:p>
    <w:p w14:paraId="32296D85" w14:textId="77777777" w:rsidR="00010EB2" w:rsidRDefault="00010EB2" w:rsidP="007D27B2">
      <w:pPr>
        <w:pStyle w:val="1"/>
        <w:numPr>
          <w:ilvl w:val="0"/>
          <w:numId w:val="74"/>
        </w:numPr>
        <w:jc w:val="both"/>
      </w:pPr>
      <w:r>
        <w:rPr>
          <w:b/>
        </w:rPr>
        <w:t>The BSCCo</w:t>
      </w:r>
      <w:r>
        <w:t xml:space="preserve"> will provide data to </w:t>
      </w:r>
      <w:r w:rsidR="00E71EB2" w:rsidRPr="00E71EB2">
        <w:rPr>
          <w:b/>
        </w:rPr>
        <w:t>The Company</w:t>
      </w:r>
      <w:r>
        <w:t xml:space="preserve"> with respect to </w:t>
      </w:r>
      <w:r>
        <w:rPr>
          <w:b/>
        </w:rPr>
        <w:t>Final Demand Site</w:t>
      </w:r>
      <w:r>
        <w:t xml:space="preserve"> counts and </w:t>
      </w:r>
      <w:r>
        <w:rPr>
          <w:b/>
        </w:rPr>
        <w:t>Unmetered Supply</w:t>
      </w:r>
      <w:r>
        <w:t xml:space="preserve"> volumes to enable the development of the </w:t>
      </w:r>
      <w:r>
        <w:rPr>
          <w:b/>
        </w:rPr>
        <w:t>Transmission Demand Residual Tariffs.</w:t>
      </w:r>
    </w:p>
    <w:p w14:paraId="7A5B5F94" w14:textId="77777777" w:rsidR="006661FE" w:rsidRDefault="006661FE" w:rsidP="006661FE">
      <w:pPr>
        <w:pStyle w:val="1"/>
      </w:pPr>
    </w:p>
    <w:p w14:paraId="1E6EAFEC" w14:textId="77777777" w:rsidR="006661FE" w:rsidRPr="00B52FA0" w:rsidRDefault="006661FE" w:rsidP="007D27B2">
      <w:pPr>
        <w:pStyle w:val="1"/>
        <w:numPr>
          <w:ilvl w:val="0"/>
          <w:numId w:val="74"/>
        </w:numPr>
        <w:jc w:val="both"/>
        <w:rPr>
          <w:b/>
          <w:szCs w:val="22"/>
        </w:rPr>
      </w:pPr>
      <w:r w:rsidRPr="00556C5C">
        <w:t xml:space="preserve">For the following </w:t>
      </w:r>
      <w:r w:rsidR="00A3322B" w:rsidRPr="00A3322B">
        <w:rPr>
          <w:b/>
        </w:rPr>
        <w:t>Financial Year</w:t>
      </w:r>
      <w:r w:rsidRPr="00556C5C">
        <w:t xml:space="preserve">, </w:t>
      </w:r>
      <w:r w:rsidR="00E71EB2" w:rsidRPr="00E71EB2">
        <w:rPr>
          <w:b/>
        </w:rPr>
        <w:t>The Company</w:t>
      </w:r>
      <w:r w:rsidRPr="00556C5C">
        <w:t xml:space="preserve"> shall use these forecasts as the basis of Transmission Network Use of System charges for such </w:t>
      </w:r>
      <w:r w:rsidR="00A3322B" w:rsidRPr="00A3322B">
        <w:rPr>
          <w:b/>
        </w:rPr>
        <w:t>Financial Year</w:t>
      </w:r>
      <w:r w:rsidRPr="00212A4A">
        <w:t xml:space="preserve">.  A description of how this data is incorporated is </w:t>
      </w:r>
      <w:r w:rsidRPr="00212A4A">
        <w:rPr>
          <w:szCs w:val="22"/>
        </w:rPr>
        <w:t>included in 14.15 Derivation of the Transmission Network Use of System Tariff.</w:t>
      </w:r>
      <w:r w:rsidRPr="00B52FA0">
        <w:rPr>
          <w:b/>
          <w:szCs w:val="22"/>
        </w:rPr>
        <w:t xml:space="preserve"> </w:t>
      </w:r>
    </w:p>
    <w:p w14:paraId="175FADA7" w14:textId="77777777" w:rsidR="006661FE" w:rsidRDefault="006661FE" w:rsidP="006661FE">
      <w:pPr>
        <w:pStyle w:val="1"/>
      </w:pPr>
    </w:p>
    <w:p w14:paraId="4C95ACFE" w14:textId="77777777" w:rsidR="006661FE" w:rsidRDefault="006661FE" w:rsidP="007D27B2">
      <w:pPr>
        <w:pStyle w:val="1"/>
        <w:numPr>
          <w:ilvl w:val="0"/>
          <w:numId w:val="74"/>
        </w:numPr>
        <w:jc w:val="both"/>
      </w:pPr>
      <w:r>
        <w:t xml:space="preserve">If no data is received from the User, then </w:t>
      </w:r>
      <w:r w:rsidR="00E71EB2" w:rsidRPr="00E71EB2">
        <w:rPr>
          <w:b/>
        </w:rPr>
        <w:t>The Company</w:t>
      </w:r>
      <w:r>
        <w:t xml:space="preserve"> will use the best information available for the purposes of calculation of the TNUoS</w:t>
      </w:r>
      <w:r>
        <w:fldChar w:fldCharType="begin"/>
      </w:r>
      <w:r>
        <w:instrText xml:space="preserve"> XE "TNUoS" </w:instrText>
      </w:r>
      <w:r>
        <w:fldChar w:fldCharType="end"/>
      </w:r>
      <w:r>
        <w:t xml:space="preserve"> tariffs.  This will normally be the forecasts provided for the previous </w:t>
      </w:r>
      <w:r w:rsidR="00A3322B" w:rsidRPr="00A3322B">
        <w:rPr>
          <w:b/>
        </w:rPr>
        <w:t>Financial Year</w:t>
      </w:r>
      <w:r>
        <w:t>.</w:t>
      </w:r>
    </w:p>
    <w:p w14:paraId="251A777F" w14:textId="77777777" w:rsidR="006661FE" w:rsidRDefault="006661FE" w:rsidP="006661FE">
      <w:pPr>
        <w:pStyle w:val="1"/>
        <w:ind w:left="720"/>
        <w:jc w:val="both"/>
      </w:pPr>
    </w:p>
    <w:p w14:paraId="03671A35" w14:textId="77777777" w:rsidR="006661FE" w:rsidRDefault="006661FE" w:rsidP="006661FE">
      <w:pPr>
        <w:pStyle w:val="Heading2"/>
      </w:pPr>
      <w:bookmarkStart w:id="297" w:name="_Toc32201100"/>
      <w:bookmarkStart w:id="298" w:name="_Toc49661150"/>
      <w:bookmarkStart w:id="299" w:name="_Toc274049729"/>
      <w:r>
        <w:t>Data Required for Calculating Users’ Charges</w:t>
      </w:r>
      <w:bookmarkEnd w:id="297"/>
      <w:bookmarkEnd w:id="298"/>
      <w:bookmarkEnd w:id="299"/>
    </w:p>
    <w:p w14:paraId="25651947" w14:textId="77777777" w:rsidR="006661FE" w:rsidRDefault="006661FE" w:rsidP="006661FE">
      <w:pPr>
        <w:pStyle w:val="1"/>
        <w:jc w:val="both"/>
      </w:pPr>
    </w:p>
    <w:p w14:paraId="32879136" w14:textId="77777777" w:rsidR="006661FE" w:rsidRDefault="006661FE" w:rsidP="007D27B2">
      <w:pPr>
        <w:pStyle w:val="1"/>
        <w:numPr>
          <w:ilvl w:val="0"/>
          <w:numId w:val="74"/>
        </w:numPr>
        <w:jc w:val="both"/>
        <w:rPr>
          <w:b/>
          <w:i/>
        </w:rPr>
      </w:pPr>
      <w:r>
        <w:t xml:space="preserve">In order for </w:t>
      </w:r>
      <w:r w:rsidR="00E71EB2" w:rsidRPr="00E71EB2">
        <w:rPr>
          <w:b/>
        </w:rPr>
        <w:t>The Company</w:t>
      </w:r>
      <w:r>
        <w:t xml:space="preserve"> to calculate Users' TNUoS charges, Users who are Suppliers shall provide to </w:t>
      </w:r>
      <w:r w:rsidR="00E71EB2" w:rsidRPr="00E71EB2">
        <w:rPr>
          <w:b/>
        </w:rPr>
        <w:t>The Company</w:t>
      </w:r>
      <w:r>
        <w:t xml:space="preserve"> forecasts of half-hourly and non-half-hourly demand in accordance with paragraph 14.17.1</w:t>
      </w:r>
      <w:r w:rsidR="00E71EB2">
        <w:t>9</w:t>
      </w:r>
      <w:r>
        <w:t xml:space="preserve"> and 14.17.</w:t>
      </w:r>
      <w:r w:rsidR="00E71EB2">
        <w:t>20</w:t>
      </w:r>
      <w:r>
        <w:t xml:space="preserve"> and in accordance with the CUSC.</w:t>
      </w:r>
    </w:p>
    <w:p w14:paraId="15DA84FC" w14:textId="77777777" w:rsidR="006661FE" w:rsidRPr="00FE40FB" w:rsidRDefault="006661FE" w:rsidP="006661FE">
      <w:pPr>
        <w:pStyle w:val="Heading1"/>
        <w:rPr>
          <w:color w:val="auto"/>
          <w:sz w:val="28"/>
          <w:szCs w:val="28"/>
        </w:rPr>
      </w:pPr>
      <w:bookmarkStart w:id="300" w:name="_Toc32201101"/>
      <w:r>
        <w:br w:type="page"/>
      </w:r>
      <w:bookmarkStart w:id="301" w:name="_Toc49661151"/>
      <w:bookmarkStart w:id="302" w:name="_Toc274049730"/>
      <w:r w:rsidRPr="00FE40FB">
        <w:rPr>
          <w:color w:val="auto"/>
          <w:sz w:val="28"/>
          <w:szCs w:val="28"/>
        </w:rPr>
        <w:t>14.20 Applications</w:t>
      </w:r>
      <w:bookmarkEnd w:id="300"/>
      <w:bookmarkEnd w:id="301"/>
      <w:bookmarkEnd w:id="302"/>
    </w:p>
    <w:p w14:paraId="7B2C6C25" w14:textId="77777777" w:rsidR="006661FE" w:rsidRDefault="006661FE" w:rsidP="006661FE">
      <w:pPr>
        <w:pStyle w:val="Heading1"/>
      </w:pPr>
    </w:p>
    <w:p w14:paraId="723DB4E9" w14:textId="77777777" w:rsidR="006661FE" w:rsidRDefault="006661FE" w:rsidP="007D27B2">
      <w:pPr>
        <w:pStyle w:val="1"/>
        <w:numPr>
          <w:ilvl w:val="0"/>
          <w:numId w:val="75"/>
        </w:numPr>
        <w:jc w:val="both"/>
      </w:pPr>
      <w:r>
        <w:t>Application fees are payable in respect of applications for new Use of System agreements; modifications to existing agreements; and applications for short-term access products or services. These are based on the reasonable costs that transmission licensees incur in processing these applications.</w:t>
      </w:r>
    </w:p>
    <w:p w14:paraId="44523705" w14:textId="77777777" w:rsidR="006661FE" w:rsidRDefault="006661FE" w:rsidP="006661FE">
      <w:pPr>
        <w:pStyle w:val="1"/>
        <w:jc w:val="both"/>
      </w:pPr>
    </w:p>
    <w:p w14:paraId="211595B5" w14:textId="77777777" w:rsidR="006661FE" w:rsidRPr="005B37ED" w:rsidRDefault="006661FE" w:rsidP="006661FE">
      <w:pPr>
        <w:pStyle w:val="1"/>
        <w:jc w:val="both"/>
        <w:rPr>
          <w:b/>
          <w:color w:val="008080"/>
        </w:rPr>
      </w:pPr>
      <w:r w:rsidRPr="005B37ED">
        <w:rPr>
          <w:b/>
          <w:color w:val="008080"/>
        </w:rPr>
        <w:t>Applications for short-term access</w:t>
      </w:r>
    </w:p>
    <w:p w14:paraId="541D00E4" w14:textId="77777777" w:rsidR="006661FE" w:rsidRDefault="006661FE" w:rsidP="006661FE">
      <w:pPr>
        <w:pStyle w:val="1"/>
        <w:jc w:val="both"/>
      </w:pPr>
    </w:p>
    <w:p w14:paraId="77B8173F" w14:textId="77777777" w:rsidR="006661FE" w:rsidRDefault="006661FE" w:rsidP="007D27B2">
      <w:pPr>
        <w:pStyle w:val="1"/>
        <w:numPr>
          <w:ilvl w:val="0"/>
          <w:numId w:val="75"/>
        </w:numPr>
        <w:jc w:val="both"/>
      </w:pPr>
      <w:r>
        <w:t xml:space="preserve">Application fees for short-term access products or services are fixed and detailed in the </w:t>
      </w:r>
      <w:r w:rsidRPr="00E3504F">
        <w:rPr>
          <w:b/>
        </w:rPr>
        <w:t>Statement of Use of System Charges</w:t>
      </w:r>
      <w:r>
        <w:t xml:space="preserve">. These are non-refundable except for the following limited instances:  </w:t>
      </w:r>
    </w:p>
    <w:p w14:paraId="6C60C5B8" w14:textId="77777777" w:rsidR="006661FE" w:rsidRDefault="006661FE" w:rsidP="006661FE">
      <w:pPr>
        <w:pStyle w:val="1"/>
        <w:jc w:val="both"/>
      </w:pPr>
    </w:p>
    <w:p w14:paraId="578E0B2B" w14:textId="77777777" w:rsidR="006661FE" w:rsidRDefault="006661FE" w:rsidP="007D27B2">
      <w:pPr>
        <w:pStyle w:val="1"/>
        <w:numPr>
          <w:ilvl w:val="0"/>
          <w:numId w:val="76"/>
        </w:numPr>
        <w:ind w:left="1987" w:hanging="360"/>
        <w:jc w:val="both"/>
      </w:pPr>
      <w:r>
        <w:t>Where a User (or Users) withdraw their application in accordance with any interactivity provisions that may be contained within the CUSC; or</w:t>
      </w:r>
    </w:p>
    <w:p w14:paraId="7F4F5D0A" w14:textId="77777777" w:rsidR="006661FE" w:rsidRDefault="006661FE" w:rsidP="006661FE">
      <w:pPr>
        <w:pStyle w:val="1"/>
        <w:ind w:left="2347"/>
        <w:jc w:val="both"/>
      </w:pPr>
    </w:p>
    <w:p w14:paraId="22B14278" w14:textId="77777777" w:rsidR="006661FE" w:rsidRDefault="006661FE" w:rsidP="007D27B2">
      <w:pPr>
        <w:pStyle w:val="1"/>
        <w:numPr>
          <w:ilvl w:val="0"/>
          <w:numId w:val="77"/>
        </w:numPr>
        <w:ind w:left="1987" w:hanging="360"/>
        <w:jc w:val="both"/>
      </w:pPr>
      <w:r>
        <w:t>Where the application fee covers ongoing assessment work that is contingent on the acceptance of the offer.</w:t>
      </w:r>
    </w:p>
    <w:p w14:paraId="054FB68F" w14:textId="77777777" w:rsidR="006661FE" w:rsidRDefault="006661FE" w:rsidP="006661FE">
      <w:pPr>
        <w:pStyle w:val="1"/>
        <w:jc w:val="both"/>
      </w:pPr>
    </w:p>
    <w:p w14:paraId="5E1B51EE" w14:textId="77777777" w:rsidR="006661FE" w:rsidRDefault="006661FE" w:rsidP="007D27B2">
      <w:pPr>
        <w:pStyle w:val="1"/>
        <w:numPr>
          <w:ilvl w:val="0"/>
          <w:numId w:val="75"/>
        </w:numPr>
        <w:jc w:val="both"/>
      </w:pPr>
      <w:r>
        <w:t>In either case, the refunded amount will be proportional to the remaining assessment time available.</w:t>
      </w:r>
    </w:p>
    <w:p w14:paraId="59230A53" w14:textId="77777777" w:rsidR="006661FE" w:rsidRDefault="006661FE" w:rsidP="006661FE">
      <w:pPr>
        <w:pStyle w:val="1"/>
        <w:jc w:val="both"/>
      </w:pPr>
    </w:p>
    <w:p w14:paraId="304FFD73" w14:textId="77777777" w:rsidR="006661FE" w:rsidRDefault="006661FE" w:rsidP="007D27B2">
      <w:pPr>
        <w:pStyle w:val="1"/>
        <w:numPr>
          <w:ilvl w:val="0"/>
          <w:numId w:val="75"/>
        </w:numPr>
        <w:jc w:val="both"/>
      </w:pPr>
      <w:r>
        <w:t>To ensure that application fees for short-term access are cost reflective, fees may be comprised of a number of components.  For instance, the LDTEC Request Fee is comprised of a number of components and the total fee payable is the sum of those components that apply to the type(s) of LDTEC Offer(s) requested.  For example:</w:t>
      </w:r>
    </w:p>
    <w:p w14:paraId="07BB02D1" w14:textId="77777777" w:rsidR="00E71EB2" w:rsidRDefault="00E71EB2" w:rsidP="00CD5631">
      <w:pPr>
        <w:pStyle w:val="ListParagraph"/>
      </w:pPr>
    </w:p>
    <w:p w14:paraId="2C67BDD4" w14:textId="77777777" w:rsidR="006661FE" w:rsidRDefault="006661FE" w:rsidP="006661FE">
      <w:pPr>
        <w:pStyle w:val="1"/>
        <w:jc w:val="both"/>
      </w:pPr>
    </w:p>
    <w:p w14:paraId="22EA46CF" w14:textId="77777777" w:rsidR="006661FE" w:rsidRPr="00AB40D1" w:rsidRDefault="006661FE" w:rsidP="007D27B2">
      <w:pPr>
        <w:pStyle w:val="1"/>
        <w:numPr>
          <w:ilvl w:val="0"/>
          <w:numId w:val="56"/>
        </w:numPr>
        <w:tabs>
          <w:tab w:val="clear" w:pos="360"/>
          <w:tab w:val="num" w:pos="2052"/>
        </w:tabs>
        <w:ind w:left="2052" w:hanging="425"/>
        <w:jc w:val="both"/>
      </w:pPr>
      <w:r w:rsidRPr="00AB40D1">
        <w:t xml:space="preserve">The LDTEC Request Fee for an LDTEC Block </w:t>
      </w:r>
      <w:r>
        <w:t>O</w:t>
      </w:r>
      <w:r w:rsidRPr="00AB40D1">
        <w:t>ffer is the basic request fee.</w:t>
      </w:r>
    </w:p>
    <w:p w14:paraId="10AB300B" w14:textId="77777777" w:rsidR="006661FE" w:rsidRPr="00AB40D1" w:rsidRDefault="006661FE" w:rsidP="006661FE">
      <w:pPr>
        <w:pStyle w:val="1"/>
        <w:ind w:left="1627"/>
        <w:jc w:val="both"/>
      </w:pPr>
    </w:p>
    <w:p w14:paraId="125EDC5B"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for an LDTEC Indicative Block Offer is the sum of the basic request fee and the additional rolling assessment fee.</w:t>
      </w:r>
    </w:p>
    <w:p w14:paraId="5C38580A" w14:textId="77777777" w:rsidR="00E71EB2" w:rsidRDefault="00E71EB2" w:rsidP="00CD5631">
      <w:pPr>
        <w:pStyle w:val="ListParagraph"/>
      </w:pPr>
    </w:p>
    <w:p w14:paraId="78964E52" w14:textId="77777777" w:rsidR="006661FE" w:rsidRPr="00AB40D1" w:rsidRDefault="006661FE" w:rsidP="006661FE">
      <w:pPr>
        <w:pStyle w:val="1"/>
        <w:ind w:left="1627"/>
        <w:jc w:val="both"/>
      </w:pPr>
    </w:p>
    <w:p w14:paraId="3947A610"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payable for a combined LDTEC Block Offer and LDTEC Indicative Block Offer is the sum of the basic request fee, the additional rolling assessment fee, and the additional combined application fee.</w:t>
      </w:r>
    </w:p>
    <w:p w14:paraId="0CBA7A79" w14:textId="77777777" w:rsidR="00E71EB2" w:rsidRDefault="00E71EB2" w:rsidP="00CD5631">
      <w:pPr>
        <w:pStyle w:val="ListParagraph"/>
        <w:rPr>
          <w:rFonts w:ascii="Arial" w:hAnsi="Arial"/>
        </w:rPr>
      </w:pPr>
    </w:p>
    <w:p w14:paraId="68F93272" w14:textId="77777777" w:rsidR="006661FE" w:rsidRDefault="006661FE" w:rsidP="006661FE">
      <w:pPr>
        <w:rPr>
          <w:rFonts w:ascii="Arial" w:hAnsi="Arial"/>
        </w:rPr>
      </w:pPr>
    </w:p>
    <w:p w14:paraId="3B112BFC" w14:textId="77777777" w:rsidR="006661FE" w:rsidRPr="006A4806" w:rsidRDefault="006661FE" w:rsidP="006661FE">
      <w:pPr>
        <w:rPr>
          <w:rFonts w:ascii="Arial" w:hAnsi="Arial"/>
          <w:b/>
          <w:color w:val="008080"/>
          <w:sz w:val="22"/>
          <w:szCs w:val="22"/>
        </w:rPr>
      </w:pPr>
      <w:r w:rsidRPr="006A4806">
        <w:rPr>
          <w:rFonts w:ascii="Arial" w:hAnsi="Arial"/>
          <w:b/>
          <w:color w:val="008080"/>
          <w:sz w:val="22"/>
          <w:szCs w:val="22"/>
        </w:rPr>
        <w:t>Applications for new or modified existing Use of System Agreements</w:t>
      </w:r>
    </w:p>
    <w:p w14:paraId="1CD143F5" w14:textId="77777777" w:rsidR="006661FE" w:rsidRDefault="006661FE" w:rsidP="006661FE">
      <w:pPr>
        <w:rPr>
          <w:rFonts w:ascii="Arial" w:hAnsi="Arial"/>
        </w:rPr>
      </w:pPr>
    </w:p>
    <w:p w14:paraId="2328C694" w14:textId="77777777" w:rsidR="006661FE" w:rsidRDefault="006661FE" w:rsidP="007D27B2">
      <w:pPr>
        <w:pStyle w:val="1"/>
        <w:numPr>
          <w:ilvl w:val="0"/>
          <w:numId w:val="75"/>
        </w:numPr>
        <w:jc w:val="both"/>
      </w:pPr>
      <w:r>
        <w:t xml:space="preserve">Users can opt to pay a fixed price application fee in respect of their application or pay the actual costs incurred. The fixed price fees for applications are detailed in the </w:t>
      </w:r>
      <w:r w:rsidRPr="006A4806">
        <w:rPr>
          <w:b/>
        </w:rPr>
        <w:t>Statement of Use of System Charges</w:t>
      </w:r>
      <w:r>
        <w:t>.</w:t>
      </w:r>
    </w:p>
    <w:p w14:paraId="6E56D48F" w14:textId="77777777" w:rsidR="006661FE" w:rsidRDefault="006661FE" w:rsidP="006661FE">
      <w:pPr>
        <w:pStyle w:val="1"/>
        <w:jc w:val="both"/>
      </w:pPr>
    </w:p>
    <w:p w14:paraId="14256604" w14:textId="77777777" w:rsidR="006661FE" w:rsidRDefault="006661FE" w:rsidP="007D27B2">
      <w:pPr>
        <w:pStyle w:val="1"/>
        <w:numPr>
          <w:ilvl w:val="0"/>
          <w:numId w:val="75"/>
        </w:numPr>
        <w:jc w:val="both"/>
      </w:pPr>
      <w:r>
        <w:t xml:space="preserve">If a User chooses not to pay the fixed fee, the application fee will be based on an advance of transmission licensees’ Engineering and out-of pocket expenses and will vary according to the size of the scheme and the amount of work involved. Once the associated offer has been signed or lapsed,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returned to the User.</w:t>
      </w:r>
    </w:p>
    <w:p w14:paraId="79C768DD" w14:textId="77777777" w:rsidR="00E71EB2" w:rsidRDefault="00E71EB2" w:rsidP="00CD5631">
      <w:pPr>
        <w:pStyle w:val="ListParagraph"/>
      </w:pPr>
    </w:p>
    <w:p w14:paraId="720ED613" w14:textId="77777777" w:rsidR="006661FE" w:rsidRDefault="006661FE" w:rsidP="006661FE">
      <w:pPr>
        <w:pStyle w:val="1"/>
        <w:jc w:val="both"/>
      </w:pPr>
    </w:p>
    <w:p w14:paraId="3E379768" w14:textId="77777777" w:rsidR="006661FE" w:rsidRDefault="00E71EB2" w:rsidP="007D27B2">
      <w:pPr>
        <w:pStyle w:val="1"/>
        <w:numPr>
          <w:ilvl w:val="0"/>
          <w:numId w:val="75"/>
        </w:numPr>
        <w:jc w:val="both"/>
      </w:pPr>
      <w:r w:rsidRPr="00E71EB2">
        <w:rPr>
          <w:b/>
        </w:rPr>
        <w:t>The Company</w:t>
      </w:r>
      <w:r w:rsidR="006661FE">
        <w:t xml:space="preserve"> will refund the first application fee paid (the fixed fee or the amount post-reconciliation) and consent payments made under the Construction Agreement for new or modified existing agreements.  The refund shall be made either on commissioning or against the charges payable in the first three years of the new or modified agreement. The refund will be net of external costs.</w:t>
      </w:r>
    </w:p>
    <w:p w14:paraId="75B83809" w14:textId="77777777" w:rsidR="00E71EB2" w:rsidRDefault="00E71EB2" w:rsidP="00CD5631">
      <w:pPr>
        <w:pStyle w:val="ListParagraph"/>
      </w:pPr>
    </w:p>
    <w:p w14:paraId="374AA782" w14:textId="77777777" w:rsidR="006661FE" w:rsidRDefault="006661FE" w:rsidP="006661FE">
      <w:pPr>
        <w:pStyle w:val="1"/>
        <w:jc w:val="both"/>
      </w:pPr>
    </w:p>
    <w:p w14:paraId="4608F1FB" w14:textId="77777777" w:rsidR="006661FE" w:rsidRDefault="00E71EB2" w:rsidP="007D27B2">
      <w:pPr>
        <w:pStyle w:val="1"/>
        <w:numPr>
          <w:ilvl w:val="0"/>
          <w:numId w:val="75"/>
        </w:numPr>
        <w:jc w:val="both"/>
      </w:pPr>
      <w:r w:rsidRPr="00E71EB2">
        <w:rPr>
          <w:b/>
        </w:rPr>
        <w:t>The Company</w:t>
      </w:r>
      <w:r w:rsidR="006661FE">
        <w:t xml:space="preserve"> will not refund application fees for applications to modify a new agreement or modified existing agreement at the User’s request before any charges become payable. For example, </w:t>
      </w:r>
      <w:r w:rsidRPr="00E71EB2">
        <w:rPr>
          <w:b/>
        </w:rPr>
        <w:t>The Company</w:t>
      </w:r>
      <w:r w:rsidR="006661FE">
        <w:t xml:space="preserve"> will not refund an application fee to delay the provision of a new connection if this is made prior to charges becoming payable.</w:t>
      </w:r>
    </w:p>
    <w:p w14:paraId="6037F629" w14:textId="77777777" w:rsidR="00E71EB2" w:rsidRDefault="00E71EB2" w:rsidP="00CD5631">
      <w:pPr>
        <w:pStyle w:val="ListParagraph"/>
      </w:pPr>
    </w:p>
    <w:p w14:paraId="5DEB63C6" w14:textId="77777777" w:rsidR="006661FE" w:rsidRDefault="006661FE" w:rsidP="006661FE">
      <w:pPr>
        <w:pStyle w:val="1"/>
      </w:pPr>
    </w:p>
    <w:p w14:paraId="2A5F9DD0" w14:textId="77777777" w:rsidR="006661FE" w:rsidRPr="00FE40FB" w:rsidRDefault="006661FE" w:rsidP="006661FE">
      <w:pPr>
        <w:pStyle w:val="Heading1"/>
        <w:rPr>
          <w:color w:val="auto"/>
          <w:sz w:val="28"/>
          <w:szCs w:val="28"/>
        </w:rPr>
      </w:pPr>
      <w:bookmarkStart w:id="303" w:name="_Ref531603538"/>
      <w:bookmarkStart w:id="304" w:name="_Toc32201102"/>
      <w:r>
        <w:br w:type="page"/>
      </w:r>
      <w:bookmarkStart w:id="305" w:name="_Toc49661152"/>
      <w:bookmarkStart w:id="306" w:name="_Toc274049731"/>
      <w:bookmarkEnd w:id="303"/>
      <w:bookmarkEnd w:id="304"/>
      <w:r w:rsidRPr="00FE40FB">
        <w:rPr>
          <w:color w:val="auto"/>
        </w:rPr>
        <w:t xml:space="preserve">14.21 </w:t>
      </w:r>
      <w:r w:rsidRPr="00FE40FB">
        <w:rPr>
          <w:color w:val="auto"/>
          <w:sz w:val="28"/>
          <w:szCs w:val="28"/>
        </w:rPr>
        <w:t>Transport Model Example</w:t>
      </w:r>
      <w:bookmarkEnd w:id="305"/>
      <w:bookmarkEnd w:id="306"/>
    </w:p>
    <w:p w14:paraId="31360A35" w14:textId="77777777" w:rsidR="006661FE" w:rsidRDefault="006661FE" w:rsidP="006661FE">
      <w:pPr>
        <w:jc w:val="both"/>
        <w:rPr>
          <w:rFonts w:ascii="Arial" w:hAnsi="Arial"/>
          <w:sz w:val="22"/>
        </w:rPr>
      </w:pPr>
    </w:p>
    <w:p w14:paraId="01325E56" w14:textId="77777777" w:rsidR="006661FE" w:rsidRDefault="006661FE" w:rsidP="006661FE">
      <w:pPr>
        <w:jc w:val="both"/>
        <w:rPr>
          <w:rFonts w:ascii="Arial" w:hAnsi="Arial"/>
          <w:sz w:val="22"/>
        </w:rPr>
      </w:pPr>
      <w:r>
        <w:rPr>
          <w:rFonts w:ascii="Arial" w:hAnsi="Arial"/>
          <w:sz w:val="22"/>
        </w:rPr>
        <w:t>For the purposes of the DCLF Transport algorithm, it has been assumed that the value of circuit impedance is equal to the value of circuit reactance.</w:t>
      </w:r>
    </w:p>
    <w:p w14:paraId="0459BCDF" w14:textId="77777777" w:rsidR="006661FE" w:rsidRDefault="006661FE" w:rsidP="006661FE">
      <w:pPr>
        <w:jc w:val="both"/>
        <w:rPr>
          <w:rFonts w:ascii="Arial" w:hAnsi="Arial"/>
          <w:sz w:val="22"/>
        </w:rPr>
      </w:pPr>
    </w:p>
    <w:p w14:paraId="01AF7043" w14:textId="77777777" w:rsidR="006661FE" w:rsidRDefault="006661FE" w:rsidP="006661FE">
      <w:pPr>
        <w:jc w:val="both"/>
        <w:rPr>
          <w:rFonts w:ascii="Arial" w:hAnsi="Arial"/>
          <w:sz w:val="22"/>
        </w:rPr>
      </w:pPr>
      <w:r>
        <w:rPr>
          <w:rFonts w:ascii="Arial" w:hAnsi="Arial"/>
          <w:sz w:val="22"/>
        </w:rPr>
        <w:t>Consider the following 3-node network</w:t>
      </w:r>
      <w:r w:rsidR="00674102">
        <w:rPr>
          <w:rFonts w:ascii="Arial" w:hAnsi="Arial"/>
          <w:sz w:val="22"/>
        </w:rPr>
        <w:t>, where generation at node A is intermittent and generation at node B is conventional</w:t>
      </w:r>
      <w:r>
        <w:rPr>
          <w:rFonts w:ascii="Arial" w:hAnsi="Arial"/>
          <w:sz w:val="22"/>
        </w:rPr>
        <w:t>:</w:t>
      </w:r>
    </w:p>
    <w:p w14:paraId="4272709F" w14:textId="77777777" w:rsidR="006661FE" w:rsidRDefault="006661FE" w:rsidP="006661FE">
      <w:pPr>
        <w:jc w:val="both"/>
        <w:rPr>
          <w:rFonts w:ascii="Arial" w:hAnsi="Arial"/>
          <w:sz w:val="22"/>
        </w:rPr>
      </w:pPr>
    </w:p>
    <w:p w14:paraId="3B5759C2" w14:textId="77777777" w:rsidR="006661FE" w:rsidRDefault="00672F6E" w:rsidP="006661FE">
      <w:pPr>
        <w:jc w:val="both"/>
        <w:rPr>
          <w:rFonts w:ascii="Arial" w:hAnsi="Arial"/>
          <w:sz w:val="22"/>
        </w:rPr>
      </w:pPr>
      <w:r>
        <w:rPr>
          <w:rFonts w:ascii="Arial" w:hAnsi="Arial"/>
          <w:sz w:val="22"/>
        </w:rPr>
        <w:pict w14:anchorId="29BB53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5" type="#_x0000_t75" style="position:absolute;left:0;text-align:left;margin-left:-23.3pt;margin-top:23.05pt;width:482.45pt;height:185.45pt;z-index:251658245" o:allowincell="f">
            <v:imagedata r:id="rId81" o:title=""/>
            <w10:wrap type="topAndBottom"/>
          </v:shape>
        </w:pict>
      </w:r>
    </w:p>
    <w:p w14:paraId="211B4643" w14:textId="77777777" w:rsidR="006661FE" w:rsidRDefault="006661FE" w:rsidP="006661FE">
      <w:pPr>
        <w:pStyle w:val="BodyText"/>
        <w:rPr>
          <w:sz w:val="22"/>
        </w:rPr>
      </w:pPr>
    </w:p>
    <w:p w14:paraId="2E634990" w14:textId="2CF265B6" w:rsidR="006661FE" w:rsidRPr="00887323" w:rsidRDefault="008A41B4" w:rsidP="006661FE">
      <w:pPr>
        <w:pStyle w:val="BodyText"/>
        <w:rPr>
          <w:rFonts w:ascii="Arial" w:hAnsi="Arial" w:cs="Arial"/>
          <w:sz w:val="22"/>
        </w:rPr>
      </w:pPr>
      <w:r>
        <w:rPr>
          <w:noProof/>
          <w:sz w:val="22"/>
        </w:rPr>
        <mc:AlternateContent>
          <mc:Choice Requires="wps">
            <w:drawing>
              <wp:anchor distT="0" distB="0" distL="114300" distR="114300" simplePos="0" relativeHeight="251658244" behindDoc="0" locked="0" layoutInCell="1" allowOverlap="1" wp14:anchorId="1279C445" wp14:editId="325CCB5C">
                <wp:simplePos x="0" y="0"/>
                <wp:positionH relativeFrom="column">
                  <wp:posOffset>533400</wp:posOffset>
                </wp:positionH>
                <wp:positionV relativeFrom="paragraph">
                  <wp:posOffset>114935</wp:posOffset>
                </wp:positionV>
                <wp:extent cx="91440" cy="0"/>
                <wp:effectExtent l="10795" t="57785" r="21590" b="56515"/>
                <wp:wrapNone/>
                <wp:docPr id="90" name="Straight Connector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A3D355" id="Straight Connector 90" o:spid="_x0000_s1026" style="position:absolute;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49.2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">
                <v:stroke endarrow="block"/>
              </v:line>
            </w:pict>
          </mc:Fallback>
        </mc:AlternateContent>
      </w:r>
      <w:r>
        <w:rPr>
          <w:noProof/>
          <w:sz w:val="22"/>
        </w:rPr>
        <mc:AlternateContent>
          <mc:Choice Requires="wps">
            <w:drawing>
              <wp:anchor distT="0" distB="0" distL="114300" distR="114300" simplePos="0" relativeHeight="251658242" behindDoc="0" locked="0" layoutInCell="1" allowOverlap="1" wp14:anchorId="646B485B" wp14:editId="21BD18F9">
                <wp:simplePos x="0" y="0"/>
                <wp:positionH relativeFrom="column">
                  <wp:posOffset>533400</wp:posOffset>
                </wp:positionH>
                <wp:positionV relativeFrom="paragraph">
                  <wp:posOffset>114935</wp:posOffset>
                </wp:positionV>
                <wp:extent cx="365760" cy="0"/>
                <wp:effectExtent l="10795" t="10160" r="13970" b="8890"/>
                <wp:wrapNone/>
                <wp:docPr id="89" name="Straight Connector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83C3B2" id="Straight Connector 89" o:spid="_x0000_s1026" style="position:absolute;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70.8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"/>
            </w:pict>
          </mc:Fallback>
        </mc:AlternateContent>
      </w:r>
      <w:r>
        <w:rPr>
          <w:noProof/>
          <w:sz w:val="22"/>
        </w:rPr>
        <mc:AlternateContent>
          <mc:Choice Requires="wps">
            <w:drawing>
              <wp:anchor distT="0" distB="0" distL="114300" distR="114300" simplePos="0" relativeHeight="251658243" behindDoc="0" locked="0" layoutInCell="0" allowOverlap="1" wp14:anchorId="02C3BB3B" wp14:editId="47F3896D">
                <wp:simplePos x="0" y="0"/>
                <wp:positionH relativeFrom="column">
                  <wp:posOffset>984250</wp:posOffset>
                </wp:positionH>
                <wp:positionV relativeFrom="paragraph">
                  <wp:posOffset>69850</wp:posOffset>
                </wp:positionV>
                <wp:extent cx="0" cy="0"/>
                <wp:effectExtent l="13970" t="60325" r="14605" b="53975"/>
                <wp:wrapNone/>
                <wp:docPr id="88" name="Straight Connector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637B73" id="Straight Connector 88" o:spid="_x0000_s1026" style="position:absolute;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7.5pt,5.5pt" to="77.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" o:allowincell="f">
                <v:stroke endarrow="block"/>
              </v:line>
            </w:pict>
          </mc:Fallback>
        </mc:AlternateContent>
      </w:r>
      <w:r w:rsidR="006661FE">
        <w:rPr>
          <w:sz w:val="22"/>
        </w:rPr>
        <w:tab/>
      </w:r>
      <w:r w:rsidR="00887323">
        <w:rPr>
          <w:sz w:val="22"/>
        </w:rPr>
        <w:t xml:space="preserve">                       </w:t>
      </w:r>
      <w:r w:rsidR="006661FE" w:rsidRPr="00887323">
        <w:rPr>
          <w:rFonts w:ascii="Arial" w:hAnsi="Arial" w:cs="Arial"/>
          <w:sz w:val="22"/>
        </w:rPr>
        <w:t>Denotes cable</w:t>
      </w:r>
    </w:p>
    <w:p w14:paraId="1F47783C" w14:textId="1CEFAB27" w:rsidR="006E70FE" w:rsidRDefault="00674102" w:rsidP="006661FE">
      <w:pPr>
        <w:pStyle w:val="BodyText"/>
        <w:rPr>
          <w:rFonts w:ascii="Arial" w:hAnsi="Arial" w:cs="Arial"/>
          <w:sz w:val="22"/>
        </w:rPr>
      </w:pPr>
      <w:r>
        <w:rPr>
          <w:rFonts w:ascii="Arial" w:hAnsi="Arial" w:cs="Arial"/>
          <w:sz w:val="22"/>
        </w:rPr>
        <w:t xml:space="preserve">For both Peak Security </w:t>
      </w:r>
      <w:r w:rsidR="006661FE" w:rsidRPr="004248A1">
        <w:rPr>
          <w:rFonts w:ascii="Arial" w:hAnsi="Arial" w:cs="Arial"/>
          <w:sz w:val="22"/>
        </w:rPr>
        <w:t xml:space="preserve">and </w:t>
      </w:r>
      <w:r>
        <w:rPr>
          <w:rFonts w:ascii="Arial" w:hAnsi="Arial" w:cs="Arial"/>
          <w:sz w:val="22"/>
        </w:rPr>
        <w:t xml:space="preserve">Year Round </w:t>
      </w:r>
      <w:r w:rsidR="006661FE" w:rsidRPr="004248A1">
        <w:rPr>
          <w:rFonts w:ascii="Arial" w:hAnsi="Arial" w:cs="Arial"/>
          <w:sz w:val="22"/>
        </w:rPr>
        <w:t xml:space="preserve"> generation </w:t>
      </w:r>
      <w:r>
        <w:rPr>
          <w:rFonts w:ascii="Arial" w:hAnsi="Arial" w:cs="Arial"/>
          <w:sz w:val="22"/>
        </w:rPr>
        <w:t xml:space="preserve"> backgrounds</w:t>
      </w:r>
      <w:r w:rsidR="001F366D">
        <w:rPr>
          <w:rFonts w:ascii="Arial" w:hAnsi="Arial" w:cs="Arial"/>
          <w:sz w:val="22"/>
        </w:rPr>
        <w:t xml:space="preserve">, </w:t>
      </w:r>
      <w:r w:rsidR="006661FE" w:rsidRPr="004248A1">
        <w:rPr>
          <w:rFonts w:ascii="Arial" w:hAnsi="Arial" w:cs="Arial"/>
          <w:sz w:val="22"/>
        </w:rPr>
        <w:t xml:space="preserve">the nodal generation </w:t>
      </w:r>
      <w:r>
        <w:rPr>
          <w:rFonts w:ascii="Arial" w:hAnsi="Arial" w:cs="Arial"/>
          <w:sz w:val="22"/>
        </w:rPr>
        <w:t>is scaled according to the relevant Scaling Factors,</w:t>
      </w:r>
      <w:r w:rsidR="00BE1EF5">
        <w:rPr>
          <w:rFonts w:ascii="Arial" w:hAnsi="Arial" w:cs="Arial"/>
          <w:sz w:val="22"/>
        </w:rPr>
        <w:t xml:space="preserve"> </w:t>
      </w:r>
      <w:r w:rsidR="004E65CB">
        <w:rPr>
          <w:rFonts w:ascii="Arial" w:hAnsi="Arial" w:cs="Arial"/>
          <w:sz w:val="22"/>
        </w:rPr>
        <w:t xml:space="preserve">as per 14.15.7, </w:t>
      </w:r>
      <w:r w:rsidR="006661FE" w:rsidRPr="004248A1">
        <w:rPr>
          <w:rFonts w:ascii="Arial" w:hAnsi="Arial" w:cs="Arial"/>
          <w:sz w:val="22"/>
        </w:rPr>
        <w:t>such that total system generation equals total system demand</w:t>
      </w:r>
      <w:r w:rsidR="00FD015B">
        <w:rPr>
          <w:rFonts w:ascii="Arial" w:hAnsi="Arial" w:cs="Arial"/>
          <w:sz w:val="22"/>
        </w:rPr>
        <w:t xml:space="preserve"> minus total imports from external systems</w:t>
      </w:r>
      <w:r w:rsidR="006661FE" w:rsidRPr="004248A1">
        <w:rPr>
          <w:rFonts w:ascii="Arial" w:hAnsi="Arial" w:cs="Arial"/>
          <w:sz w:val="22"/>
        </w:rPr>
        <w:t>.</w:t>
      </w:r>
    </w:p>
    <w:p w14:paraId="728CAAB7" w14:textId="77777777" w:rsidR="006E70FE" w:rsidRPr="006149D0" w:rsidRDefault="006E70FE" w:rsidP="006E70FE">
      <w:pPr>
        <w:pStyle w:val="BodyText"/>
        <w:rPr>
          <w:rFonts w:ascii="Arial" w:hAnsi="Arial" w:cs="Arial"/>
          <w:sz w:val="22"/>
          <w:u w:val="single"/>
        </w:rPr>
      </w:pPr>
      <w:r w:rsidRPr="006149D0">
        <w:rPr>
          <w:rFonts w:ascii="Arial" w:hAnsi="Arial" w:cs="Arial"/>
          <w:sz w:val="22"/>
          <w:u w:val="single"/>
        </w:rPr>
        <w:t>Scaling Factor Adjustment to 10% minimum</w:t>
      </w:r>
    </w:p>
    <w:p w14:paraId="197E3581" w14:textId="77777777" w:rsidR="006E70FE" w:rsidRDefault="006E70FE" w:rsidP="006E70FE">
      <w:pPr>
        <w:pStyle w:val="BodyText"/>
        <w:rPr>
          <w:rFonts w:ascii="Arial" w:hAnsi="Arial" w:cs="Arial"/>
          <w:sz w:val="22"/>
        </w:rPr>
      </w:pPr>
      <w:r>
        <w:rPr>
          <w:rFonts w:ascii="Arial" w:hAnsi="Arial" w:cs="Arial"/>
          <w:sz w:val="22"/>
        </w:rPr>
        <w:t>If the SQSS process gives a variable scaling factor less than 10%, then it will be adjusted along with the fixed factors as per the following example.</w:t>
      </w:r>
    </w:p>
    <w:p w14:paraId="19D755A1" w14:textId="77777777" w:rsidR="006E70FE" w:rsidRDefault="006E70FE" w:rsidP="006E70FE">
      <w:pPr>
        <w:pStyle w:val="BodyText"/>
        <w:rPr>
          <w:rFonts w:ascii="Arial" w:hAnsi="Arial" w:cs="Arial"/>
          <w:sz w:val="22"/>
        </w:rPr>
      </w:pPr>
      <w:r>
        <w:rPr>
          <w:rFonts w:ascii="Arial" w:hAnsi="Arial" w:cs="Arial"/>
          <w:sz w:val="22"/>
        </w:rPr>
        <w:t>Total Unscaled TEC = 107600</w:t>
      </w:r>
      <w:r>
        <w:rPr>
          <w:rFonts w:ascii="Arial" w:hAnsi="Arial" w:cs="Arial"/>
          <w:sz w:val="22"/>
        </w:rPr>
        <w:br/>
        <w:t>ACS Demand = 49870</w:t>
      </w:r>
    </w:p>
    <w:p w14:paraId="74FCCB11" w14:textId="77777777" w:rsidR="006E70FE" w:rsidRDefault="006E70FE" w:rsidP="006E70FE">
      <w:pPr>
        <w:pStyle w:val="BodyText"/>
        <w:rPr>
          <w:rFonts w:ascii="Arial" w:hAnsi="Arial" w:cs="Arial"/>
          <w:sz w:val="22"/>
        </w:rPr>
      </w:pPr>
      <w:r>
        <w:rPr>
          <w:rFonts w:ascii="Arial" w:hAnsi="Arial" w:cs="Arial"/>
          <w:sz w:val="22"/>
        </w:rPr>
        <w:t>Increasing the variable scaling factor to 10% results in an increase of 5190MW to total scaled generation, which is then counteracted by a uniform 10.06% reduction to all fixed scaling factors (N.B some rounding included below). “Scaling Factor after 10% floor applied” column in the table below gives the required scaling factors to ensure total scaled TEC is equal to 49870 (ACS).</w:t>
      </w:r>
    </w:p>
    <w:tbl>
      <w:tblPr>
        <w:tblStyle w:val="TableGrid"/>
        <w:tblW w:w="0" w:type="auto"/>
        <w:tblLook w:val="04A0" w:firstRow="1" w:lastRow="0" w:firstColumn="1" w:lastColumn="0" w:noHBand="0" w:noVBand="1"/>
      </w:tblPr>
      <w:tblGrid>
        <w:gridCol w:w="1709"/>
        <w:gridCol w:w="1083"/>
        <w:gridCol w:w="877"/>
        <w:gridCol w:w="1678"/>
        <w:gridCol w:w="1604"/>
        <w:gridCol w:w="997"/>
        <w:gridCol w:w="1107"/>
      </w:tblGrid>
      <w:tr w:rsidR="006E70FE" w:rsidRPr="004A1FA9" w14:paraId="1AA98A48" w14:textId="77777777" w:rsidTr="00672F6E">
        <w:trPr>
          <w:trHeight w:val="191"/>
        </w:trPr>
        <w:tc>
          <w:tcPr>
            <w:tcW w:w="1709" w:type="dxa"/>
            <w:noWrap/>
            <w:hideMark/>
          </w:tcPr>
          <w:p w14:paraId="21073341" w14:textId="77777777" w:rsidR="006E70FE" w:rsidRPr="006149D0" w:rsidRDefault="006E70FE" w:rsidP="00672F6E">
            <w:pPr>
              <w:pStyle w:val="BodyText"/>
              <w:rPr>
                <w:rFonts w:ascii="Arial" w:hAnsi="Arial" w:cs="Arial"/>
                <w:sz w:val="18"/>
                <w:szCs w:val="16"/>
              </w:rPr>
            </w:pPr>
            <w:r w:rsidRPr="006149D0">
              <w:rPr>
                <w:rFonts w:ascii="Arial" w:hAnsi="Arial" w:cs="Arial"/>
                <w:sz w:val="18"/>
                <w:szCs w:val="16"/>
              </w:rPr>
              <w:t>Generator Type</w:t>
            </w:r>
          </w:p>
        </w:tc>
        <w:tc>
          <w:tcPr>
            <w:tcW w:w="1083" w:type="dxa"/>
            <w:noWrap/>
            <w:hideMark/>
          </w:tcPr>
          <w:p w14:paraId="2C4603A1" w14:textId="77777777" w:rsidR="006E70FE" w:rsidRPr="006149D0" w:rsidRDefault="006E70FE" w:rsidP="00672F6E">
            <w:pPr>
              <w:pStyle w:val="BodyText"/>
              <w:rPr>
                <w:rFonts w:ascii="Arial" w:hAnsi="Arial" w:cs="Arial"/>
                <w:sz w:val="18"/>
                <w:szCs w:val="16"/>
              </w:rPr>
            </w:pPr>
            <w:r w:rsidRPr="006149D0">
              <w:rPr>
                <w:rFonts w:ascii="Arial" w:hAnsi="Arial" w:cs="Arial"/>
                <w:sz w:val="18"/>
                <w:szCs w:val="16"/>
              </w:rPr>
              <w:t>TEC</w:t>
            </w:r>
          </w:p>
        </w:tc>
        <w:tc>
          <w:tcPr>
            <w:tcW w:w="867" w:type="dxa"/>
          </w:tcPr>
          <w:p w14:paraId="1506081D" w14:textId="77777777" w:rsidR="006E70FE" w:rsidRPr="00873915" w:rsidRDefault="006E70FE" w:rsidP="00672F6E">
            <w:pPr>
              <w:pStyle w:val="BodyText"/>
              <w:rPr>
                <w:rFonts w:ascii="Arial" w:hAnsi="Arial" w:cs="Arial"/>
                <w:sz w:val="18"/>
                <w:szCs w:val="16"/>
              </w:rPr>
            </w:pPr>
            <w:r>
              <w:rPr>
                <w:rFonts w:ascii="Arial" w:hAnsi="Arial" w:cs="Arial"/>
                <w:sz w:val="18"/>
                <w:szCs w:val="16"/>
              </w:rPr>
              <w:t>Type</w:t>
            </w:r>
          </w:p>
        </w:tc>
        <w:tc>
          <w:tcPr>
            <w:tcW w:w="1678" w:type="dxa"/>
            <w:noWrap/>
            <w:hideMark/>
          </w:tcPr>
          <w:p w14:paraId="23720519" w14:textId="77777777" w:rsidR="006E70FE" w:rsidRPr="006149D0" w:rsidRDefault="006E70FE" w:rsidP="00672F6E">
            <w:pPr>
              <w:pStyle w:val="BodyText"/>
              <w:rPr>
                <w:rFonts w:ascii="Arial" w:hAnsi="Arial" w:cs="Arial"/>
                <w:sz w:val="18"/>
                <w:szCs w:val="16"/>
              </w:rPr>
            </w:pPr>
            <w:r>
              <w:rPr>
                <w:rFonts w:ascii="Arial" w:hAnsi="Arial" w:cs="Arial"/>
                <w:sz w:val="18"/>
                <w:szCs w:val="16"/>
              </w:rPr>
              <w:t>Year Round Background SQSS Scaling Factor</w:t>
            </w:r>
          </w:p>
        </w:tc>
        <w:tc>
          <w:tcPr>
            <w:tcW w:w="1604" w:type="dxa"/>
            <w:noWrap/>
            <w:hideMark/>
          </w:tcPr>
          <w:p w14:paraId="683A4B46" w14:textId="77777777" w:rsidR="006E70FE" w:rsidRPr="006149D0" w:rsidRDefault="006E70FE" w:rsidP="00672F6E">
            <w:pPr>
              <w:pStyle w:val="BodyText"/>
              <w:rPr>
                <w:rFonts w:ascii="Arial" w:hAnsi="Arial" w:cs="Arial"/>
                <w:sz w:val="18"/>
                <w:szCs w:val="16"/>
              </w:rPr>
            </w:pPr>
            <w:r w:rsidRPr="006149D0">
              <w:rPr>
                <w:rFonts w:ascii="Arial" w:hAnsi="Arial" w:cs="Arial"/>
                <w:sz w:val="18"/>
                <w:szCs w:val="16"/>
              </w:rPr>
              <w:t>Scaled Generation (</w:t>
            </w:r>
            <w:r>
              <w:rPr>
                <w:rFonts w:ascii="Arial" w:hAnsi="Arial" w:cs="Arial"/>
                <w:sz w:val="18"/>
                <w:szCs w:val="16"/>
              </w:rPr>
              <w:t>SQSS</w:t>
            </w:r>
            <w:r w:rsidRPr="006149D0">
              <w:rPr>
                <w:rFonts w:ascii="Arial" w:hAnsi="Arial" w:cs="Arial"/>
                <w:sz w:val="18"/>
                <w:szCs w:val="16"/>
              </w:rPr>
              <w:t>)</w:t>
            </w:r>
          </w:p>
        </w:tc>
        <w:tc>
          <w:tcPr>
            <w:tcW w:w="1310" w:type="dxa"/>
          </w:tcPr>
          <w:p w14:paraId="1F66A94E" w14:textId="77777777" w:rsidR="006E70FE" w:rsidRPr="006149D0" w:rsidRDefault="006E70FE" w:rsidP="00672F6E">
            <w:pPr>
              <w:pStyle w:val="BodyText"/>
              <w:rPr>
                <w:rFonts w:ascii="Arial" w:hAnsi="Arial" w:cs="Arial"/>
                <w:sz w:val="18"/>
                <w:szCs w:val="16"/>
              </w:rPr>
            </w:pPr>
            <w:r w:rsidRPr="006149D0">
              <w:rPr>
                <w:rFonts w:ascii="Arial" w:hAnsi="Arial" w:cs="Arial"/>
                <w:sz w:val="18"/>
                <w:szCs w:val="16"/>
              </w:rPr>
              <w:t xml:space="preserve">Scaling Factor after </w:t>
            </w:r>
            <w:r>
              <w:rPr>
                <w:rFonts w:ascii="Arial" w:hAnsi="Arial" w:cs="Arial"/>
                <w:sz w:val="18"/>
                <w:szCs w:val="16"/>
              </w:rPr>
              <w:t xml:space="preserve">10% floor applied </w:t>
            </w:r>
          </w:p>
        </w:tc>
        <w:tc>
          <w:tcPr>
            <w:tcW w:w="1093" w:type="dxa"/>
          </w:tcPr>
          <w:p w14:paraId="4079C5E4" w14:textId="77777777" w:rsidR="006E70FE" w:rsidRPr="006149D0" w:rsidRDefault="006E70FE" w:rsidP="00672F6E">
            <w:pPr>
              <w:pStyle w:val="BodyText"/>
              <w:rPr>
                <w:rFonts w:ascii="Arial" w:hAnsi="Arial" w:cs="Arial"/>
                <w:sz w:val="18"/>
                <w:szCs w:val="16"/>
              </w:rPr>
            </w:pPr>
            <w:r>
              <w:rPr>
                <w:rFonts w:ascii="Arial" w:hAnsi="Arial" w:cs="Arial"/>
                <w:sz w:val="18"/>
                <w:szCs w:val="16"/>
              </w:rPr>
              <w:t>Scaled Generation after floor applied for variable</w:t>
            </w:r>
          </w:p>
        </w:tc>
      </w:tr>
      <w:tr w:rsidR="006E70FE" w:rsidRPr="004A1FA9" w14:paraId="50E72589" w14:textId="77777777" w:rsidTr="00672F6E">
        <w:trPr>
          <w:trHeight w:val="191"/>
        </w:trPr>
        <w:tc>
          <w:tcPr>
            <w:tcW w:w="1709" w:type="dxa"/>
            <w:noWrap/>
            <w:hideMark/>
          </w:tcPr>
          <w:p w14:paraId="752AA673" w14:textId="77777777" w:rsidR="006E70FE" w:rsidRPr="006149D0" w:rsidRDefault="006E70FE" w:rsidP="00672F6E">
            <w:pPr>
              <w:pStyle w:val="BodyText"/>
              <w:rPr>
                <w:rFonts w:ascii="Arial" w:hAnsi="Arial" w:cs="Arial"/>
                <w:sz w:val="18"/>
                <w:szCs w:val="16"/>
              </w:rPr>
            </w:pPr>
            <w:r w:rsidRPr="006149D0">
              <w:rPr>
                <w:rFonts w:ascii="Arial" w:hAnsi="Arial" w:cs="Arial"/>
                <w:sz w:val="18"/>
                <w:szCs w:val="16"/>
              </w:rPr>
              <w:t>Biomass</w:t>
            </w:r>
          </w:p>
        </w:tc>
        <w:tc>
          <w:tcPr>
            <w:tcW w:w="1083" w:type="dxa"/>
            <w:noWrap/>
            <w:hideMark/>
          </w:tcPr>
          <w:p w14:paraId="00406FC2" w14:textId="77777777" w:rsidR="006E70FE" w:rsidRPr="006149D0" w:rsidRDefault="006E70FE" w:rsidP="00672F6E">
            <w:pPr>
              <w:pStyle w:val="BodyText"/>
              <w:rPr>
                <w:rFonts w:ascii="Arial" w:hAnsi="Arial" w:cs="Arial"/>
                <w:sz w:val="18"/>
                <w:szCs w:val="16"/>
              </w:rPr>
            </w:pPr>
            <w:r w:rsidRPr="006149D0">
              <w:rPr>
                <w:rFonts w:ascii="Arial" w:hAnsi="Arial" w:cs="Arial"/>
                <w:sz w:val="18"/>
                <w:szCs w:val="16"/>
              </w:rPr>
              <w:t>2000</w:t>
            </w:r>
          </w:p>
        </w:tc>
        <w:tc>
          <w:tcPr>
            <w:tcW w:w="867" w:type="dxa"/>
          </w:tcPr>
          <w:p w14:paraId="430C2132" w14:textId="77777777" w:rsidR="006E70FE" w:rsidRPr="00873915" w:rsidRDefault="006E70FE" w:rsidP="00672F6E">
            <w:pPr>
              <w:pStyle w:val="BodyText"/>
              <w:rPr>
                <w:rFonts w:ascii="Arial" w:hAnsi="Arial" w:cs="Arial"/>
                <w:sz w:val="18"/>
                <w:szCs w:val="16"/>
              </w:rPr>
            </w:pPr>
            <w:r>
              <w:rPr>
                <w:rFonts w:ascii="Arial" w:hAnsi="Arial" w:cs="Arial"/>
                <w:sz w:val="18"/>
                <w:szCs w:val="16"/>
              </w:rPr>
              <w:t>Variable</w:t>
            </w:r>
          </w:p>
        </w:tc>
        <w:tc>
          <w:tcPr>
            <w:tcW w:w="1678" w:type="dxa"/>
            <w:noWrap/>
            <w:hideMark/>
          </w:tcPr>
          <w:p w14:paraId="43624C17" w14:textId="77777777" w:rsidR="006E70FE" w:rsidRPr="006149D0" w:rsidRDefault="006E70FE" w:rsidP="00672F6E">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2D0DD6D0" w14:textId="77777777" w:rsidR="006E70FE" w:rsidRPr="006149D0" w:rsidRDefault="006E70FE" w:rsidP="00672F6E">
            <w:pPr>
              <w:pStyle w:val="BodyText"/>
              <w:rPr>
                <w:rFonts w:ascii="Arial" w:hAnsi="Arial" w:cs="Arial"/>
                <w:sz w:val="18"/>
                <w:szCs w:val="16"/>
              </w:rPr>
            </w:pPr>
            <w:r w:rsidRPr="006149D0">
              <w:rPr>
                <w:rFonts w:ascii="Arial" w:hAnsi="Arial" w:cs="Arial"/>
                <w:sz w:val="18"/>
                <w:szCs w:val="16"/>
              </w:rPr>
              <w:t>-100</w:t>
            </w:r>
          </w:p>
        </w:tc>
        <w:tc>
          <w:tcPr>
            <w:tcW w:w="1310" w:type="dxa"/>
          </w:tcPr>
          <w:p w14:paraId="06F6B5D8" w14:textId="77777777" w:rsidR="006E70FE" w:rsidRPr="006149D0" w:rsidRDefault="006E70FE" w:rsidP="00672F6E">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41AACF7F" w14:textId="77777777" w:rsidR="006E70FE" w:rsidRPr="006149D0" w:rsidRDefault="006E70FE" w:rsidP="00672F6E">
            <w:pPr>
              <w:pStyle w:val="BodyText"/>
              <w:rPr>
                <w:rFonts w:ascii="Arial" w:hAnsi="Arial" w:cs="Arial"/>
                <w:sz w:val="18"/>
                <w:szCs w:val="16"/>
              </w:rPr>
            </w:pPr>
            <w:r w:rsidRPr="006149D0">
              <w:rPr>
                <w:rFonts w:ascii="Arial" w:hAnsi="Arial" w:cs="Arial"/>
                <w:sz w:val="18"/>
                <w:szCs w:val="16"/>
              </w:rPr>
              <w:t>200</w:t>
            </w:r>
          </w:p>
        </w:tc>
      </w:tr>
      <w:tr w:rsidR="006E70FE" w:rsidRPr="004A1FA9" w14:paraId="5074B0DC" w14:textId="77777777" w:rsidTr="00672F6E">
        <w:trPr>
          <w:trHeight w:val="191"/>
        </w:trPr>
        <w:tc>
          <w:tcPr>
            <w:tcW w:w="1709" w:type="dxa"/>
            <w:noWrap/>
            <w:hideMark/>
          </w:tcPr>
          <w:p w14:paraId="4E97CFE9" w14:textId="77777777" w:rsidR="006E70FE" w:rsidRPr="006149D0" w:rsidRDefault="006E70FE" w:rsidP="00672F6E">
            <w:pPr>
              <w:pStyle w:val="BodyText"/>
              <w:rPr>
                <w:rFonts w:ascii="Arial" w:hAnsi="Arial" w:cs="Arial"/>
                <w:sz w:val="18"/>
                <w:szCs w:val="16"/>
              </w:rPr>
            </w:pPr>
            <w:r w:rsidRPr="006149D0">
              <w:rPr>
                <w:rFonts w:ascii="Arial" w:hAnsi="Arial" w:cs="Arial"/>
                <w:sz w:val="18"/>
                <w:szCs w:val="16"/>
              </w:rPr>
              <w:t>CCGT</w:t>
            </w:r>
          </w:p>
        </w:tc>
        <w:tc>
          <w:tcPr>
            <w:tcW w:w="1083" w:type="dxa"/>
            <w:noWrap/>
            <w:hideMark/>
          </w:tcPr>
          <w:p w14:paraId="31100100" w14:textId="77777777" w:rsidR="006E70FE" w:rsidRPr="006149D0" w:rsidRDefault="006E70FE" w:rsidP="00672F6E">
            <w:pPr>
              <w:pStyle w:val="BodyText"/>
              <w:rPr>
                <w:rFonts w:ascii="Arial" w:hAnsi="Arial" w:cs="Arial"/>
                <w:sz w:val="18"/>
                <w:szCs w:val="16"/>
              </w:rPr>
            </w:pPr>
            <w:r w:rsidRPr="006149D0">
              <w:rPr>
                <w:rFonts w:ascii="Arial" w:hAnsi="Arial" w:cs="Arial"/>
                <w:sz w:val="18"/>
                <w:szCs w:val="16"/>
              </w:rPr>
              <w:t>30000</w:t>
            </w:r>
          </w:p>
        </w:tc>
        <w:tc>
          <w:tcPr>
            <w:tcW w:w="867" w:type="dxa"/>
          </w:tcPr>
          <w:p w14:paraId="4E03314B" w14:textId="77777777" w:rsidR="006E70FE" w:rsidRPr="00873915" w:rsidRDefault="006E70FE" w:rsidP="00672F6E">
            <w:pPr>
              <w:pStyle w:val="BodyText"/>
              <w:rPr>
                <w:rFonts w:ascii="Arial" w:hAnsi="Arial" w:cs="Arial"/>
                <w:sz w:val="18"/>
                <w:szCs w:val="16"/>
              </w:rPr>
            </w:pPr>
            <w:r>
              <w:rPr>
                <w:rFonts w:ascii="Arial" w:hAnsi="Arial" w:cs="Arial"/>
                <w:sz w:val="18"/>
                <w:szCs w:val="16"/>
              </w:rPr>
              <w:t>Variable</w:t>
            </w:r>
          </w:p>
        </w:tc>
        <w:tc>
          <w:tcPr>
            <w:tcW w:w="1678" w:type="dxa"/>
            <w:noWrap/>
            <w:hideMark/>
          </w:tcPr>
          <w:p w14:paraId="6B86F158" w14:textId="77777777" w:rsidR="006E70FE" w:rsidRPr="006149D0" w:rsidRDefault="006E70FE" w:rsidP="00672F6E">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32E5BAC6" w14:textId="77777777" w:rsidR="006E70FE" w:rsidRPr="006149D0" w:rsidRDefault="006E70FE" w:rsidP="00672F6E">
            <w:pPr>
              <w:pStyle w:val="BodyText"/>
              <w:rPr>
                <w:rFonts w:ascii="Arial" w:hAnsi="Arial" w:cs="Arial"/>
                <w:sz w:val="18"/>
                <w:szCs w:val="16"/>
              </w:rPr>
            </w:pPr>
            <w:r w:rsidRPr="006149D0">
              <w:rPr>
                <w:rFonts w:ascii="Arial" w:hAnsi="Arial" w:cs="Arial"/>
                <w:sz w:val="18"/>
                <w:szCs w:val="16"/>
              </w:rPr>
              <w:t>-1500</w:t>
            </w:r>
          </w:p>
        </w:tc>
        <w:tc>
          <w:tcPr>
            <w:tcW w:w="1310" w:type="dxa"/>
          </w:tcPr>
          <w:p w14:paraId="323B16DF" w14:textId="77777777" w:rsidR="006E70FE" w:rsidRPr="006149D0" w:rsidRDefault="006E70FE" w:rsidP="00672F6E">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1FE933CB" w14:textId="77777777" w:rsidR="006E70FE" w:rsidRPr="006149D0" w:rsidRDefault="006E70FE" w:rsidP="00672F6E">
            <w:pPr>
              <w:pStyle w:val="BodyText"/>
              <w:rPr>
                <w:rFonts w:ascii="Arial" w:hAnsi="Arial" w:cs="Arial"/>
                <w:sz w:val="18"/>
                <w:szCs w:val="16"/>
              </w:rPr>
            </w:pPr>
            <w:r w:rsidRPr="006149D0">
              <w:rPr>
                <w:rFonts w:ascii="Arial" w:hAnsi="Arial" w:cs="Arial"/>
                <w:sz w:val="18"/>
                <w:szCs w:val="16"/>
              </w:rPr>
              <w:t>3000</w:t>
            </w:r>
          </w:p>
        </w:tc>
      </w:tr>
      <w:tr w:rsidR="006E70FE" w:rsidRPr="004A1FA9" w14:paraId="35418C4D" w14:textId="77777777" w:rsidTr="00672F6E">
        <w:trPr>
          <w:trHeight w:val="191"/>
        </w:trPr>
        <w:tc>
          <w:tcPr>
            <w:tcW w:w="1709" w:type="dxa"/>
            <w:noWrap/>
            <w:hideMark/>
          </w:tcPr>
          <w:p w14:paraId="27B1D804" w14:textId="77777777" w:rsidR="006E70FE" w:rsidRPr="006149D0" w:rsidRDefault="006E70FE" w:rsidP="00672F6E">
            <w:pPr>
              <w:pStyle w:val="BodyText"/>
              <w:rPr>
                <w:rFonts w:ascii="Arial" w:hAnsi="Arial" w:cs="Arial"/>
                <w:sz w:val="18"/>
                <w:szCs w:val="16"/>
              </w:rPr>
            </w:pPr>
            <w:r w:rsidRPr="006149D0">
              <w:rPr>
                <w:rFonts w:ascii="Arial" w:hAnsi="Arial" w:cs="Arial"/>
                <w:sz w:val="18"/>
                <w:szCs w:val="16"/>
              </w:rPr>
              <w:t>CHP</w:t>
            </w:r>
          </w:p>
        </w:tc>
        <w:tc>
          <w:tcPr>
            <w:tcW w:w="1083" w:type="dxa"/>
            <w:noWrap/>
            <w:hideMark/>
          </w:tcPr>
          <w:p w14:paraId="6CB8E119" w14:textId="77777777" w:rsidR="006E70FE" w:rsidRPr="006149D0" w:rsidRDefault="006E70FE" w:rsidP="00672F6E">
            <w:pPr>
              <w:pStyle w:val="BodyText"/>
              <w:rPr>
                <w:rFonts w:ascii="Arial" w:hAnsi="Arial" w:cs="Arial"/>
                <w:sz w:val="18"/>
                <w:szCs w:val="16"/>
              </w:rPr>
            </w:pPr>
            <w:r w:rsidRPr="006149D0">
              <w:rPr>
                <w:rFonts w:ascii="Arial" w:hAnsi="Arial" w:cs="Arial"/>
                <w:sz w:val="18"/>
                <w:szCs w:val="16"/>
              </w:rPr>
              <w:t>2000</w:t>
            </w:r>
          </w:p>
        </w:tc>
        <w:tc>
          <w:tcPr>
            <w:tcW w:w="867" w:type="dxa"/>
          </w:tcPr>
          <w:p w14:paraId="0BA07F83" w14:textId="77777777" w:rsidR="006E70FE" w:rsidRPr="00873915" w:rsidRDefault="006E70FE" w:rsidP="00672F6E">
            <w:pPr>
              <w:pStyle w:val="BodyText"/>
              <w:rPr>
                <w:rFonts w:ascii="Arial" w:hAnsi="Arial" w:cs="Arial"/>
                <w:sz w:val="18"/>
                <w:szCs w:val="16"/>
              </w:rPr>
            </w:pPr>
            <w:r>
              <w:rPr>
                <w:rFonts w:ascii="Arial" w:hAnsi="Arial" w:cs="Arial"/>
                <w:sz w:val="18"/>
                <w:szCs w:val="16"/>
              </w:rPr>
              <w:t>Variable</w:t>
            </w:r>
          </w:p>
        </w:tc>
        <w:tc>
          <w:tcPr>
            <w:tcW w:w="1678" w:type="dxa"/>
            <w:noWrap/>
            <w:hideMark/>
          </w:tcPr>
          <w:p w14:paraId="274868C8" w14:textId="77777777" w:rsidR="006E70FE" w:rsidRPr="006149D0" w:rsidRDefault="006E70FE" w:rsidP="00672F6E">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1FE8903B" w14:textId="77777777" w:rsidR="006E70FE" w:rsidRPr="006149D0" w:rsidRDefault="006E70FE" w:rsidP="00672F6E">
            <w:pPr>
              <w:pStyle w:val="BodyText"/>
              <w:rPr>
                <w:rFonts w:ascii="Arial" w:hAnsi="Arial" w:cs="Arial"/>
                <w:sz w:val="18"/>
                <w:szCs w:val="16"/>
              </w:rPr>
            </w:pPr>
            <w:r w:rsidRPr="006149D0">
              <w:rPr>
                <w:rFonts w:ascii="Arial" w:hAnsi="Arial" w:cs="Arial"/>
                <w:sz w:val="18"/>
                <w:szCs w:val="16"/>
              </w:rPr>
              <w:t>-100</w:t>
            </w:r>
          </w:p>
        </w:tc>
        <w:tc>
          <w:tcPr>
            <w:tcW w:w="1310" w:type="dxa"/>
          </w:tcPr>
          <w:p w14:paraId="37F1FD87" w14:textId="77777777" w:rsidR="006E70FE" w:rsidRPr="006149D0" w:rsidRDefault="006E70FE" w:rsidP="00672F6E">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5997F291" w14:textId="77777777" w:rsidR="006E70FE" w:rsidRPr="006149D0" w:rsidRDefault="006E70FE" w:rsidP="00672F6E">
            <w:pPr>
              <w:pStyle w:val="BodyText"/>
              <w:rPr>
                <w:rFonts w:ascii="Arial" w:hAnsi="Arial" w:cs="Arial"/>
                <w:sz w:val="18"/>
                <w:szCs w:val="16"/>
              </w:rPr>
            </w:pPr>
            <w:r w:rsidRPr="006149D0">
              <w:rPr>
                <w:rFonts w:ascii="Arial" w:hAnsi="Arial" w:cs="Arial"/>
                <w:sz w:val="18"/>
                <w:szCs w:val="16"/>
              </w:rPr>
              <w:t>200</w:t>
            </w:r>
          </w:p>
        </w:tc>
      </w:tr>
      <w:tr w:rsidR="006E70FE" w:rsidRPr="004A1FA9" w14:paraId="29A3E03E" w14:textId="77777777" w:rsidTr="00672F6E">
        <w:trPr>
          <w:trHeight w:val="191"/>
        </w:trPr>
        <w:tc>
          <w:tcPr>
            <w:tcW w:w="1709" w:type="dxa"/>
            <w:noWrap/>
            <w:hideMark/>
          </w:tcPr>
          <w:p w14:paraId="2EB047D5" w14:textId="77777777" w:rsidR="006E70FE" w:rsidRPr="006149D0" w:rsidRDefault="006E70FE" w:rsidP="00672F6E">
            <w:pPr>
              <w:pStyle w:val="BodyText"/>
              <w:rPr>
                <w:rFonts w:ascii="Arial" w:hAnsi="Arial" w:cs="Arial"/>
                <w:sz w:val="18"/>
                <w:szCs w:val="16"/>
              </w:rPr>
            </w:pPr>
            <w:r w:rsidRPr="006149D0">
              <w:rPr>
                <w:rFonts w:ascii="Arial" w:hAnsi="Arial" w:cs="Arial"/>
                <w:sz w:val="18"/>
                <w:szCs w:val="16"/>
              </w:rPr>
              <w:t>Coal</w:t>
            </w:r>
          </w:p>
        </w:tc>
        <w:tc>
          <w:tcPr>
            <w:tcW w:w="1083" w:type="dxa"/>
            <w:noWrap/>
            <w:hideMark/>
          </w:tcPr>
          <w:p w14:paraId="3BC07266" w14:textId="77777777" w:rsidR="006E70FE" w:rsidRPr="006149D0" w:rsidRDefault="006E70FE" w:rsidP="00672F6E">
            <w:pPr>
              <w:pStyle w:val="BodyText"/>
              <w:rPr>
                <w:rFonts w:ascii="Arial" w:hAnsi="Arial" w:cs="Arial"/>
                <w:sz w:val="18"/>
                <w:szCs w:val="16"/>
              </w:rPr>
            </w:pPr>
            <w:r w:rsidRPr="006149D0">
              <w:rPr>
                <w:rFonts w:ascii="Arial" w:hAnsi="Arial" w:cs="Arial"/>
                <w:sz w:val="18"/>
                <w:szCs w:val="16"/>
              </w:rPr>
              <w:t>0</w:t>
            </w:r>
          </w:p>
        </w:tc>
        <w:tc>
          <w:tcPr>
            <w:tcW w:w="867" w:type="dxa"/>
          </w:tcPr>
          <w:p w14:paraId="60F1797C" w14:textId="77777777" w:rsidR="006E70FE" w:rsidRPr="00873915" w:rsidRDefault="006E70FE" w:rsidP="00672F6E">
            <w:pPr>
              <w:pStyle w:val="BodyText"/>
              <w:rPr>
                <w:rFonts w:ascii="Arial" w:hAnsi="Arial" w:cs="Arial"/>
                <w:sz w:val="18"/>
                <w:szCs w:val="16"/>
              </w:rPr>
            </w:pPr>
            <w:r>
              <w:rPr>
                <w:rFonts w:ascii="Arial" w:hAnsi="Arial" w:cs="Arial"/>
                <w:sz w:val="18"/>
                <w:szCs w:val="16"/>
              </w:rPr>
              <w:t>Variable</w:t>
            </w:r>
          </w:p>
        </w:tc>
        <w:tc>
          <w:tcPr>
            <w:tcW w:w="1678" w:type="dxa"/>
            <w:noWrap/>
            <w:hideMark/>
          </w:tcPr>
          <w:p w14:paraId="2ACE805C" w14:textId="77777777" w:rsidR="006E70FE" w:rsidRPr="006149D0" w:rsidRDefault="006E70FE" w:rsidP="00672F6E">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4F1F1BFE" w14:textId="77777777" w:rsidR="006E70FE" w:rsidRPr="006149D0" w:rsidRDefault="006E70FE" w:rsidP="00672F6E">
            <w:pPr>
              <w:pStyle w:val="BodyText"/>
              <w:rPr>
                <w:rFonts w:ascii="Arial" w:hAnsi="Arial" w:cs="Arial"/>
                <w:sz w:val="18"/>
                <w:szCs w:val="16"/>
              </w:rPr>
            </w:pPr>
            <w:r w:rsidRPr="006149D0">
              <w:rPr>
                <w:rFonts w:ascii="Arial" w:hAnsi="Arial" w:cs="Arial"/>
                <w:sz w:val="18"/>
                <w:szCs w:val="16"/>
              </w:rPr>
              <w:t>0</w:t>
            </w:r>
          </w:p>
        </w:tc>
        <w:tc>
          <w:tcPr>
            <w:tcW w:w="1310" w:type="dxa"/>
          </w:tcPr>
          <w:p w14:paraId="7781BF8E" w14:textId="77777777" w:rsidR="006E70FE" w:rsidRPr="006149D0" w:rsidRDefault="006E70FE" w:rsidP="00672F6E">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479E9416" w14:textId="77777777" w:rsidR="006E70FE" w:rsidRPr="006149D0" w:rsidRDefault="006E70FE" w:rsidP="00672F6E">
            <w:pPr>
              <w:pStyle w:val="BodyText"/>
              <w:rPr>
                <w:rFonts w:ascii="Arial" w:hAnsi="Arial" w:cs="Arial"/>
                <w:sz w:val="18"/>
                <w:szCs w:val="16"/>
              </w:rPr>
            </w:pPr>
            <w:r w:rsidRPr="006149D0">
              <w:rPr>
                <w:rFonts w:ascii="Arial" w:hAnsi="Arial" w:cs="Arial"/>
                <w:sz w:val="18"/>
                <w:szCs w:val="16"/>
              </w:rPr>
              <w:t>0</w:t>
            </w:r>
          </w:p>
        </w:tc>
      </w:tr>
      <w:tr w:rsidR="006E70FE" w:rsidRPr="004A1FA9" w14:paraId="5306A542" w14:textId="77777777" w:rsidTr="00672F6E">
        <w:trPr>
          <w:trHeight w:val="191"/>
        </w:trPr>
        <w:tc>
          <w:tcPr>
            <w:tcW w:w="1709" w:type="dxa"/>
            <w:noWrap/>
            <w:hideMark/>
          </w:tcPr>
          <w:p w14:paraId="0EDE729C" w14:textId="77777777" w:rsidR="006E70FE" w:rsidRPr="006149D0" w:rsidRDefault="006E70FE" w:rsidP="00672F6E">
            <w:pPr>
              <w:pStyle w:val="BodyText"/>
              <w:rPr>
                <w:rFonts w:ascii="Arial" w:hAnsi="Arial" w:cs="Arial"/>
                <w:sz w:val="18"/>
                <w:szCs w:val="16"/>
              </w:rPr>
            </w:pPr>
            <w:r w:rsidRPr="006149D0">
              <w:rPr>
                <w:rFonts w:ascii="Arial" w:hAnsi="Arial" w:cs="Arial"/>
                <w:sz w:val="18"/>
                <w:szCs w:val="16"/>
              </w:rPr>
              <w:t>Hydro</w:t>
            </w:r>
          </w:p>
        </w:tc>
        <w:tc>
          <w:tcPr>
            <w:tcW w:w="1083" w:type="dxa"/>
            <w:noWrap/>
            <w:hideMark/>
          </w:tcPr>
          <w:p w14:paraId="06DF741C" w14:textId="77777777" w:rsidR="006E70FE" w:rsidRPr="006149D0" w:rsidRDefault="006E70FE" w:rsidP="00672F6E">
            <w:pPr>
              <w:pStyle w:val="BodyText"/>
              <w:rPr>
                <w:rFonts w:ascii="Arial" w:hAnsi="Arial" w:cs="Arial"/>
                <w:sz w:val="18"/>
                <w:szCs w:val="16"/>
              </w:rPr>
            </w:pPr>
            <w:r w:rsidRPr="006149D0">
              <w:rPr>
                <w:rFonts w:ascii="Arial" w:hAnsi="Arial" w:cs="Arial"/>
                <w:sz w:val="18"/>
                <w:szCs w:val="16"/>
              </w:rPr>
              <w:t>600</w:t>
            </w:r>
          </w:p>
        </w:tc>
        <w:tc>
          <w:tcPr>
            <w:tcW w:w="867" w:type="dxa"/>
          </w:tcPr>
          <w:p w14:paraId="45761ACE" w14:textId="77777777" w:rsidR="006E70FE" w:rsidRPr="00873915" w:rsidRDefault="006E70FE" w:rsidP="00672F6E">
            <w:pPr>
              <w:pStyle w:val="BodyText"/>
              <w:rPr>
                <w:rFonts w:ascii="Arial" w:hAnsi="Arial" w:cs="Arial"/>
                <w:sz w:val="18"/>
                <w:szCs w:val="16"/>
              </w:rPr>
            </w:pPr>
            <w:r>
              <w:rPr>
                <w:rFonts w:ascii="Arial" w:hAnsi="Arial" w:cs="Arial"/>
                <w:sz w:val="18"/>
                <w:szCs w:val="16"/>
              </w:rPr>
              <w:t>Variable</w:t>
            </w:r>
          </w:p>
        </w:tc>
        <w:tc>
          <w:tcPr>
            <w:tcW w:w="1678" w:type="dxa"/>
            <w:noWrap/>
            <w:hideMark/>
          </w:tcPr>
          <w:p w14:paraId="5EEF395C" w14:textId="77777777" w:rsidR="006E70FE" w:rsidRPr="006149D0" w:rsidRDefault="006E70FE" w:rsidP="00672F6E">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1A78672D" w14:textId="77777777" w:rsidR="006E70FE" w:rsidRPr="006149D0" w:rsidRDefault="006E70FE" w:rsidP="00672F6E">
            <w:pPr>
              <w:pStyle w:val="BodyText"/>
              <w:rPr>
                <w:rFonts w:ascii="Arial" w:hAnsi="Arial" w:cs="Arial"/>
                <w:sz w:val="18"/>
                <w:szCs w:val="16"/>
              </w:rPr>
            </w:pPr>
            <w:r w:rsidRPr="006149D0">
              <w:rPr>
                <w:rFonts w:ascii="Arial" w:hAnsi="Arial" w:cs="Arial"/>
                <w:sz w:val="18"/>
                <w:szCs w:val="16"/>
              </w:rPr>
              <w:t>-30</w:t>
            </w:r>
          </w:p>
        </w:tc>
        <w:tc>
          <w:tcPr>
            <w:tcW w:w="1310" w:type="dxa"/>
          </w:tcPr>
          <w:p w14:paraId="181ADA47" w14:textId="77777777" w:rsidR="006E70FE" w:rsidRPr="006149D0" w:rsidRDefault="006E70FE" w:rsidP="00672F6E">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5934A0B8" w14:textId="77777777" w:rsidR="006E70FE" w:rsidRPr="006149D0" w:rsidRDefault="006E70FE" w:rsidP="00672F6E">
            <w:pPr>
              <w:pStyle w:val="BodyText"/>
              <w:rPr>
                <w:rFonts w:ascii="Arial" w:hAnsi="Arial" w:cs="Arial"/>
                <w:sz w:val="18"/>
                <w:szCs w:val="16"/>
              </w:rPr>
            </w:pPr>
            <w:r w:rsidRPr="006149D0">
              <w:rPr>
                <w:rFonts w:ascii="Arial" w:hAnsi="Arial" w:cs="Arial"/>
                <w:sz w:val="18"/>
                <w:szCs w:val="16"/>
              </w:rPr>
              <w:t>60</w:t>
            </w:r>
          </w:p>
        </w:tc>
      </w:tr>
      <w:tr w:rsidR="006E70FE" w:rsidRPr="004A1FA9" w14:paraId="0006A461" w14:textId="77777777" w:rsidTr="00672F6E">
        <w:trPr>
          <w:trHeight w:val="191"/>
        </w:trPr>
        <w:tc>
          <w:tcPr>
            <w:tcW w:w="1709" w:type="dxa"/>
            <w:noWrap/>
            <w:hideMark/>
          </w:tcPr>
          <w:p w14:paraId="40FEBCD4" w14:textId="77777777" w:rsidR="006E70FE" w:rsidRPr="006149D0" w:rsidRDefault="006E70FE" w:rsidP="00672F6E">
            <w:pPr>
              <w:pStyle w:val="BodyText"/>
              <w:rPr>
                <w:rFonts w:ascii="Arial" w:hAnsi="Arial" w:cs="Arial"/>
                <w:sz w:val="18"/>
                <w:szCs w:val="16"/>
              </w:rPr>
            </w:pPr>
            <w:r w:rsidRPr="006149D0">
              <w:rPr>
                <w:rFonts w:ascii="Arial" w:hAnsi="Arial" w:cs="Arial"/>
                <w:sz w:val="18"/>
                <w:szCs w:val="16"/>
              </w:rPr>
              <w:t>Interconnectors</w:t>
            </w:r>
          </w:p>
        </w:tc>
        <w:tc>
          <w:tcPr>
            <w:tcW w:w="1083" w:type="dxa"/>
            <w:noWrap/>
            <w:hideMark/>
          </w:tcPr>
          <w:p w14:paraId="079EE16B" w14:textId="77777777" w:rsidR="006E70FE" w:rsidRPr="006149D0" w:rsidRDefault="006E70FE" w:rsidP="00672F6E">
            <w:pPr>
              <w:pStyle w:val="BodyText"/>
              <w:rPr>
                <w:rFonts w:ascii="Arial" w:hAnsi="Arial" w:cs="Arial"/>
                <w:sz w:val="18"/>
                <w:szCs w:val="16"/>
              </w:rPr>
            </w:pPr>
            <w:r w:rsidRPr="006149D0">
              <w:rPr>
                <w:rFonts w:ascii="Arial" w:hAnsi="Arial" w:cs="Arial"/>
                <w:sz w:val="18"/>
                <w:szCs w:val="16"/>
              </w:rPr>
              <w:t>10000</w:t>
            </w:r>
          </w:p>
        </w:tc>
        <w:tc>
          <w:tcPr>
            <w:tcW w:w="867" w:type="dxa"/>
          </w:tcPr>
          <w:p w14:paraId="753A7586" w14:textId="77777777" w:rsidR="006E70FE" w:rsidRPr="00873915" w:rsidRDefault="006E70FE" w:rsidP="00672F6E">
            <w:pPr>
              <w:pStyle w:val="BodyText"/>
              <w:rPr>
                <w:rFonts w:ascii="Arial" w:hAnsi="Arial" w:cs="Arial"/>
                <w:sz w:val="18"/>
                <w:szCs w:val="16"/>
              </w:rPr>
            </w:pPr>
            <w:r>
              <w:rPr>
                <w:rFonts w:ascii="Arial" w:hAnsi="Arial" w:cs="Arial"/>
                <w:sz w:val="18"/>
                <w:szCs w:val="16"/>
              </w:rPr>
              <w:t>Fixed</w:t>
            </w:r>
          </w:p>
        </w:tc>
        <w:tc>
          <w:tcPr>
            <w:tcW w:w="1678" w:type="dxa"/>
            <w:noWrap/>
            <w:hideMark/>
          </w:tcPr>
          <w:p w14:paraId="5EBB8399" w14:textId="77777777" w:rsidR="006E70FE" w:rsidRPr="006149D0" w:rsidRDefault="006E70FE" w:rsidP="00672F6E">
            <w:pPr>
              <w:pStyle w:val="BodyText"/>
              <w:rPr>
                <w:rFonts w:ascii="Arial" w:hAnsi="Arial" w:cs="Arial"/>
                <w:sz w:val="18"/>
                <w:szCs w:val="16"/>
              </w:rPr>
            </w:pPr>
            <w:r w:rsidRPr="006149D0">
              <w:rPr>
                <w:rFonts w:ascii="Arial" w:hAnsi="Arial" w:cs="Arial"/>
                <w:sz w:val="18"/>
                <w:szCs w:val="16"/>
              </w:rPr>
              <w:t>100%</w:t>
            </w:r>
          </w:p>
        </w:tc>
        <w:tc>
          <w:tcPr>
            <w:tcW w:w="1604" w:type="dxa"/>
            <w:noWrap/>
            <w:hideMark/>
          </w:tcPr>
          <w:p w14:paraId="5AB47067" w14:textId="77777777" w:rsidR="006E70FE" w:rsidRPr="006149D0" w:rsidRDefault="006E70FE" w:rsidP="00672F6E">
            <w:pPr>
              <w:pStyle w:val="BodyText"/>
              <w:rPr>
                <w:rFonts w:ascii="Arial" w:hAnsi="Arial" w:cs="Arial"/>
                <w:sz w:val="18"/>
                <w:szCs w:val="16"/>
              </w:rPr>
            </w:pPr>
            <w:r w:rsidRPr="006149D0">
              <w:rPr>
                <w:rFonts w:ascii="Arial" w:hAnsi="Arial" w:cs="Arial"/>
                <w:sz w:val="18"/>
                <w:szCs w:val="16"/>
              </w:rPr>
              <w:t xml:space="preserve">10000 </w:t>
            </w:r>
          </w:p>
        </w:tc>
        <w:tc>
          <w:tcPr>
            <w:tcW w:w="1310" w:type="dxa"/>
          </w:tcPr>
          <w:p w14:paraId="574907DE" w14:textId="77777777" w:rsidR="006E70FE" w:rsidRPr="006149D0" w:rsidRDefault="006E70FE" w:rsidP="00672F6E">
            <w:pPr>
              <w:pStyle w:val="BodyText"/>
              <w:rPr>
                <w:rFonts w:ascii="Arial" w:hAnsi="Arial" w:cs="Arial"/>
                <w:sz w:val="18"/>
                <w:szCs w:val="16"/>
              </w:rPr>
            </w:pPr>
            <w:r>
              <w:rPr>
                <w:rFonts w:ascii="Arial" w:hAnsi="Arial" w:cs="Arial"/>
                <w:sz w:val="18"/>
                <w:szCs w:val="16"/>
              </w:rPr>
              <w:t>89.94</w:t>
            </w:r>
            <w:r w:rsidRPr="006149D0">
              <w:rPr>
                <w:rFonts w:ascii="Arial" w:hAnsi="Arial" w:cs="Arial"/>
                <w:sz w:val="18"/>
                <w:szCs w:val="16"/>
              </w:rPr>
              <w:t>%</w:t>
            </w:r>
          </w:p>
        </w:tc>
        <w:tc>
          <w:tcPr>
            <w:tcW w:w="1093" w:type="dxa"/>
          </w:tcPr>
          <w:p w14:paraId="27BFB16F" w14:textId="77777777" w:rsidR="006E70FE" w:rsidRPr="006149D0" w:rsidRDefault="006E70FE" w:rsidP="00672F6E">
            <w:pPr>
              <w:pStyle w:val="BodyText"/>
              <w:rPr>
                <w:rFonts w:ascii="Arial" w:hAnsi="Arial" w:cs="Arial"/>
                <w:sz w:val="18"/>
                <w:szCs w:val="16"/>
              </w:rPr>
            </w:pPr>
            <w:r>
              <w:rPr>
                <w:rFonts w:ascii="Arial" w:hAnsi="Arial" w:cs="Arial"/>
                <w:sz w:val="18"/>
                <w:szCs w:val="16"/>
              </w:rPr>
              <w:t>8994</w:t>
            </w:r>
          </w:p>
        </w:tc>
      </w:tr>
      <w:tr w:rsidR="006E70FE" w:rsidRPr="004A1FA9" w14:paraId="009CE51D" w14:textId="77777777" w:rsidTr="00672F6E">
        <w:trPr>
          <w:trHeight w:val="191"/>
        </w:trPr>
        <w:tc>
          <w:tcPr>
            <w:tcW w:w="1709" w:type="dxa"/>
            <w:noWrap/>
            <w:hideMark/>
          </w:tcPr>
          <w:p w14:paraId="19DCC16E" w14:textId="77777777" w:rsidR="006E70FE" w:rsidRPr="006149D0" w:rsidRDefault="006E70FE" w:rsidP="00672F6E">
            <w:pPr>
              <w:pStyle w:val="BodyText"/>
              <w:rPr>
                <w:rFonts w:ascii="Arial" w:hAnsi="Arial" w:cs="Arial"/>
                <w:sz w:val="18"/>
                <w:szCs w:val="16"/>
              </w:rPr>
            </w:pPr>
            <w:r w:rsidRPr="006149D0">
              <w:rPr>
                <w:rFonts w:ascii="Arial" w:hAnsi="Arial" w:cs="Arial"/>
                <w:sz w:val="18"/>
                <w:szCs w:val="16"/>
              </w:rPr>
              <w:t>Nuclear</w:t>
            </w:r>
          </w:p>
        </w:tc>
        <w:tc>
          <w:tcPr>
            <w:tcW w:w="1083" w:type="dxa"/>
            <w:noWrap/>
            <w:hideMark/>
          </w:tcPr>
          <w:p w14:paraId="44F56889" w14:textId="77777777" w:rsidR="006E70FE" w:rsidRPr="006149D0" w:rsidRDefault="006E70FE" w:rsidP="00672F6E">
            <w:pPr>
              <w:pStyle w:val="BodyText"/>
              <w:rPr>
                <w:rFonts w:ascii="Arial" w:hAnsi="Arial" w:cs="Arial"/>
                <w:sz w:val="18"/>
                <w:szCs w:val="16"/>
              </w:rPr>
            </w:pPr>
            <w:r w:rsidRPr="006149D0">
              <w:rPr>
                <w:rFonts w:ascii="Arial" w:hAnsi="Arial" w:cs="Arial"/>
                <w:sz w:val="18"/>
                <w:szCs w:val="16"/>
              </w:rPr>
              <w:t>6000</w:t>
            </w:r>
          </w:p>
        </w:tc>
        <w:tc>
          <w:tcPr>
            <w:tcW w:w="867" w:type="dxa"/>
          </w:tcPr>
          <w:p w14:paraId="15B83385" w14:textId="77777777" w:rsidR="006E70FE" w:rsidRPr="00873915" w:rsidRDefault="006E70FE" w:rsidP="00672F6E">
            <w:pPr>
              <w:pStyle w:val="BodyText"/>
              <w:rPr>
                <w:rFonts w:ascii="Arial" w:hAnsi="Arial" w:cs="Arial"/>
                <w:sz w:val="18"/>
                <w:szCs w:val="16"/>
              </w:rPr>
            </w:pPr>
            <w:r>
              <w:rPr>
                <w:rFonts w:ascii="Arial" w:hAnsi="Arial" w:cs="Arial"/>
                <w:sz w:val="18"/>
                <w:szCs w:val="16"/>
              </w:rPr>
              <w:t>Fixed</w:t>
            </w:r>
          </w:p>
        </w:tc>
        <w:tc>
          <w:tcPr>
            <w:tcW w:w="1678" w:type="dxa"/>
            <w:noWrap/>
            <w:hideMark/>
          </w:tcPr>
          <w:p w14:paraId="569D3E38" w14:textId="77777777" w:rsidR="006E70FE" w:rsidRPr="006149D0" w:rsidRDefault="006E70FE" w:rsidP="00672F6E">
            <w:pPr>
              <w:pStyle w:val="BodyText"/>
              <w:rPr>
                <w:rFonts w:ascii="Arial" w:hAnsi="Arial" w:cs="Arial"/>
                <w:sz w:val="18"/>
                <w:szCs w:val="16"/>
              </w:rPr>
            </w:pPr>
            <w:r w:rsidRPr="006149D0">
              <w:rPr>
                <w:rFonts w:ascii="Arial" w:hAnsi="Arial" w:cs="Arial"/>
                <w:sz w:val="18"/>
                <w:szCs w:val="16"/>
              </w:rPr>
              <w:t>85%</w:t>
            </w:r>
          </w:p>
        </w:tc>
        <w:tc>
          <w:tcPr>
            <w:tcW w:w="1604" w:type="dxa"/>
            <w:noWrap/>
            <w:hideMark/>
          </w:tcPr>
          <w:p w14:paraId="6968E06E" w14:textId="77777777" w:rsidR="006E70FE" w:rsidRPr="006149D0" w:rsidRDefault="006E70FE" w:rsidP="00672F6E">
            <w:pPr>
              <w:pStyle w:val="BodyText"/>
              <w:rPr>
                <w:rFonts w:ascii="Arial" w:hAnsi="Arial" w:cs="Arial"/>
                <w:sz w:val="18"/>
                <w:szCs w:val="16"/>
              </w:rPr>
            </w:pPr>
            <w:r w:rsidRPr="006149D0">
              <w:rPr>
                <w:rFonts w:ascii="Arial" w:hAnsi="Arial" w:cs="Arial"/>
                <w:sz w:val="18"/>
                <w:szCs w:val="16"/>
              </w:rPr>
              <w:t>5100</w:t>
            </w:r>
          </w:p>
        </w:tc>
        <w:tc>
          <w:tcPr>
            <w:tcW w:w="1310" w:type="dxa"/>
          </w:tcPr>
          <w:p w14:paraId="7776BFFD" w14:textId="77777777" w:rsidR="006E70FE" w:rsidRPr="006149D0" w:rsidRDefault="006E70FE" w:rsidP="00672F6E">
            <w:pPr>
              <w:pStyle w:val="BodyText"/>
              <w:rPr>
                <w:rFonts w:ascii="Arial" w:hAnsi="Arial" w:cs="Arial"/>
                <w:sz w:val="18"/>
                <w:szCs w:val="16"/>
              </w:rPr>
            </w:pPr>
            <w:r>
              <w:rPr>
                <w:rFonts w:ascii="Arial" w:hAnsi="Arial" w:cs="Arial"/>
                <w:sz w:val="18"/>
                <w:szCs w:val="16"/>
              </w:rPr>
              <w:t>76.45</w:t>
            </w:r>
            <w:r w:rsidRPr="006149D0">
              <w:rPr>
                <w:rFonts w:ascii="Arial" w:hAnsi="Arial" w:cs="Arial"/>
                <w:sz w:val="18"/>
                <w:szCs w:val="16"/>
              </w:rPr>
              <w:t>%</w:t>
            </w:r>
          </w:p>
        </w:tc>
        <w:tc>
          <w:tcPr>
            <w:tcW w:w="1093" w:type="dxa"/>
          </w:tcPr>
          <w:p w14:paraId="21B0398F" w14:textId="77777777" w:rsidR="006E70FE" w:rsidRPr="006149D0" w:rsidRDefault="006E70FE" w:rsidP="00672F6E">
            <w:pPr>
              <w:pStyle w:val="BodyText"/>
              <w:rPr>
                <w:rFonts w:ascii="Arial" w:hAnsi="Arial" w:cs="Arial"/>
                <w:sz w:val="18"/>
                <w:szCs w:val="16"/>
              </w:rPr>
            </w:pPr>
            <w:r>
              <w:rPr>
                <w:rFonts w:ascii="Arial" w:hAnsi="Arial" w:cs="Arial"/>
                <w:sz w:val="18"/>
                <w:szCs w:val="16"/>
              </w:rPr>
              <w:t>4587</w:t>
            </w:r>
          </w:p>
        </w:tc>
      </w:tr>
      <w:tr w:rsidR="006E70FE" w:rsidRPr="004A1FA9" w14:paraId="3695CD97" w14:textId="77777777" w:rsidTr="00672F6E">
        <w:trPr>
          <w:trHeight w:val="191"/>
        </w:trPr>
        <w:tc>
          <w:tcPr>
            <w:tcW w:w="1709" w:type="dxa"/>
            <w:noWrap/>
            <w:hideMark/>
          </w:tcPr>
          <w:p w14:paraId="1E0E4BED" w14:textId="77777777" w:rsidR="006E70FE" w:rsidRPr="006149D0" w:rsidRDefault="006E70FE" w:rsidP="00672F6E">
            <w:pPr>
              <w:pStyle w:val="BodyText"/>
              <w:rPr>
                <w:rFonts w:ascii="Arial" w:hAnsi="Arial" w:cs="Arial"/>
                <w:sz w:val="18"/>
                <w:szCs w:val="16"/>
              </w:rPr>
            </w:pPr>
            <w:r w:rsidRPr="006149D0">
              <w:rPr>
                <w:rFonts w:ascii="Arial" w:hAnsi="Arial" w:cs="Arial"/>
                <w:sz w:val="18"/>
                <w:szCs w:val="16"/>
              </w:rPr>
              <w:t>OCGT</w:t>
            </w:r>
          </w:p>
        </w:tc>
        <w:tc>
          <w:tcPr>
            <w:tcW w:w="1083" w:type="dxa"/>
            <w:noWrap/>
            <w:hideMark/>
          </w:tcPr>
          <w:p w14:paraId="25837407" w14:textId="77777777" w:rsidR="006E70FE" w:rsidRPr="006149D0" w:rsidRDefault="006E70FE" w:rsidP="00672F6E">
            <w:pPr>
              <w:pStyle w:val="BodyText"/>
              <w:rPr>
                <w:rFonts w:ascii="Arial" w:hAnsi="Arial" w:cs="Arial"/>
                <w:sz w:val="18"/>
                <w:szCs w:val="16"/>
              </w:rPr>
            </w:pPr>
            <w:r w:rsidRPr="006149D0">
              <w:rPr>
                <w:rFonts w:ascii="Arial" w:hAnsi="Arial" w:cs="Arial"/>
                <w:sz w:val="18"/>
                <w:szCs w:val="16"/>
              </w:rPr>
              <w:t>2000</w:t>
            </w:r>
          </w:p>
        </w:tc>
        <w:tc>
          <w:tcPr>
            <w:tcW w:w="867" w:type="dxa"/>
          </w:tcPr>
          <w:p w14:paraId="3F0706F9" w14:textId="77777777" w:rsidR="006E70FE" w:rsidRPr="00873915" w:rsidRDefault="006E70FE" w:rsidP="00672F6E">
            <w:pPr>
              <w:pStyle w:val="BodyText"/>
              <w:rPr>
                <w:rFonts w:ascii="Arial" w:hAnsi="Arial" w:cs="Arial"/>
                <w:sz w:val="18"/>
                <w:szCs w:val="16"/>
              </w:rPr>
            </w:pPr>
            <w:r>
              <w:rPr>
                <w:rFonts w:ascii="Arial" w:hAnsi="Arial" w:cs="Arial"/>
                <w:sz w:val="18"/>
                <w:szCs w:val="16"/>
              </w:rPr>
              <w:t>Fixed</w:t>
            </w:r>
          </w:p>
        </w:tc>
        <w:tc>
          <w:tcPr>
            <w:tcW w:w="1678" w:type="dxa"/>
            <w:noWrap/>
            <w:hideMark/>
          </w:tcPr>
          <w:p w14:paraId="0BA35929" w14:textId="77777777" w:rsidR="006E70FE" w:rsidRPr="006149D0" w:rsidRDefault="006E70FE" w:rsidP="00672F6E">
            <w:pPr>
              <w:pStyle w:val="BodyText"/>
              <w:rPr>
                <w:rFonts w:ascii="Arial" w:hAnsi="Arial" w:cs="Arial"/>
                <w:sz w:val="18"/>
                <w:szCs w:val="16"/>
              </w:rPr>
            </w:pPr>
            <w:r w:rsidRPr="006149D0">
              <w:rPr>
                <w:rFonts w:ascii="Arial" w:hAnsi="Arial" w:cs="Arial"/>
                <w:sz w:val="18"/>
                <w:szCs w:val="16"/>
              </w:rPr>
              <w:t>0%</w:t>
            </w:r>
          </w:p>
        </w:tc>
        <w:tc>
          <w:tcPr>
            <w:tcW w:w="1604" w:type="dxa"/>
            <w:noWrap/>
            <w:hideMark/>
          </w:tcPr>
          <w:p w14:paraId="14A03BD6" w14:textId="77777777" w:rsidR="006E70FE" w:rsidRPr="006149D0" w:rsidRDefault="006E70FE" w:rsidP="00672F6E">
            <w:pPr>
              <w:pStyle w:val="BodyText"/>
              <w:rPr>
                <w:rFonts w:ascii="Arial" w:hAnsi="Arial" w:cs="Arial"/>
                <w:sz w:val="18"/>
                <w:szCs w:val="16"/>
              </w:rPr>
            </w:pPr>
            <w:r w:rsidRPr="006149D0">
              <w:rPr>
                <w:rFonts w:ascii="Arial" w:hAnsi="Arial" w:cs="Arial"/>
                <w:sz w:val="18"/>
                <w:szCs w:val="16"/>
              </w:rPr>
              <w:t>0</w:t>
            </w:r>
          </w:p>
        </w:tc>
        <w:tc>
          <w:tcPr>
            <w:tcW w:w="1310" w:type="dxa"/>
          </w:tcPr>
          <w:p w14:paraId="62242E39" w14:textId="77777777" w:rsidR="006E70FE" w:rsidRPr="006149D0" w:rsidRDefault="006E70FE" w:rsidP="00672F6E">
            <w:pPr>
              <w:pStyle w:val="BodyText"/>
              <w:rPr>
                <w:rFonts w:ascii="Arial" w:hAnsi="Arial" w:cs="Arial"/>
                <w:sz w:val="18"/>
                <w:szCs w:val="16"/>
              </w:rPr>
            </w:pPr>
            <w:r w:rsidRPr="006149D0">
              <w:rPr>
                <w:rFonts w:ascii="Arial" w:hAnsi="Arial" w:cs="Arial"/>
                <w:sz w:val="18"/>
                <w:szCs w:val="16"/>
              </w:rPr>
              <w:t>0%</w:t>
            </w:r>
          </w:p>
        </w:tc>
        <w:tc>
          <w:tcPr>
            <w:tcW w:w="1093" w:type="dxa"/>
          </w:tcPr>
          <w:p w14:paraId="210E245D" w14:textId="77777777" w:rsidR="006E70FE" w:rsidRPr="006149D0" w:rsidRDefault="006E70FE" w:rsidP="00672F6E">
            <w:pPr>
              <w:pStyle w:val="BodyText"/>
              <w:rPr>
                <w:rFonts w:ascii="Arial" w:hAnsi="Arial" w:cs="Arial"/>
                <w:sz w:val="18"/>
                <w:szCs w:val="16"/>
              </w:rPr>
            </w:pPr>
            <w:r w:rsidRPr="006149D0">
              <w:rPr>
                <w:rFonts w:ascii="Arial" w:hAnsi="Arial" w:cs="Arial"/>
                <w:sz w:val="18"/>
                <w:szCs w:val="16"/>
              </w:rPr>
              <w:t>0</w:t>
            </w:r>
          </w:p>
        </w:tc>
      </w:tr>
      <w:tr w:rsidR="006E70FE" w:rsidRPr="004A1FA9" w14:paraId="44420D50" w14:textId="77777777" w:rsidTr="00672F6E">
        <w:trPr>
          <w:trHeight w:val="191"/>
        </w:trPr>
        <w:tc>
          <w:tcPr>
            <w:tcW w:w="1709" w:type="dxa"/>
            <w:noWrap/>
            <w:hideMark/>
          </w:tcPr>
          <w:p w14:paraId="2BFCF079" w14:textId="77777777" w:rsidR="006E70FE" w:rsidRPr="006149D0" w:rsidRDefault="006E70FE" w:rsidP="00672F6E">
            <w:pPr>
              <w:pStyle w:val="BodyText"/>
              <w:rPr>
                <w:rFonts w:ascii="Arial" w:hAnsi="Arial" w:cs="Arial"/>
                <w:sz w:val="18"/>
                <w:szCs w:val="16"/>
              </w:rPr>
            </w:pPr>
            <w:r w:rsidRPr="006149D0">
              <w:rPr>
                <w:rFonts w:ascii="Arial" w:hAnsi="Arial" w:cs="Arial"/>
                <w:sz w:val="18"/>
                <w:szCs w:val="16"/>
              </w:rPr>
              <w:t>Pump Storage</w:t>
            </w:r>
          </w:p>
        </w:tc>
        <w:tc>
          <w:tcPr>
            <w:tcW w:w="1083" w:type="dxa"/>
            <w:noWrap/>
            <w:hideMark/>
          </w:tcPr>
          <w:p w14:paraId="21A22AE6" w14:textId="77777777" w:rsidR="006E70FE" w:rsidRPr="006149D0" w:rsidRDefault="006E70FE" w:rsidP="00672F6E">
            <w:pPr>
              <w:pStyle w:val="BodyText"/>
              <w:rPr>
                <w:rFonts w:ascii="Arial" w:hAnsi="Arial" w:cs="Arial"/>
                <w:sz w:val="18"/>
                <w:szCs w:val="16"/>
              </w:rPr>
            </w:pPr>
            <w:r w:rsidRPr="006149D0">
              <w:rPr>
                <w:rFonts w:ascii="Arial" w:hAnsi="Arial" w:cs="Arial"/>
                <w:sz w:val="18"/>
                <w:szCs w:val="16"/>
              </w:rPr>
              <w:t>10000</w:t>
            </w:r>
          </w:p>
        </w:tc>
        <w:tc>
          <w:tcPr>
            <w:tcW w:w="867" w:type="dxa"/>
          </w:tcPr>
          <w:p w14:paraId="65548455" w14:textId="77777777" w:rsidR="006E70FE" w:rsidRPr="00873915" w:rsidRDefault="006E70FE" w:rsidP="00672F6E">
            <w:pPr>
              <w:pStyle w:val="BodyText"/>
              <w:rPr>
                <w:rFonts w:ascii="Arial" w:hAnsi="Arial" w:cs="Arial"/>
                <w:sz w:val="18"/>
                <w:szCs w:val="16"/>
              </w:rPr>
            </w:pPr>
            <w:r>
              <w:rPr>
                <w:rFonts w:ascii="Arial" w:hAnsi="Arial" w:cs="Arial"/>
                <w:sz w:val="18"/>
                <w:szCs w:val="16"/>
              </w:rPr>
              <w:t>Fixed</w:t>
            </w:r>
          </w:p>
        </w:tc>
        <w:tc>
          <w:tcPr>
            <w:tcW w:w="1678" w:type="dxa"/>
            <w:noWrap/>
            <w:hideMark/>
          </w:tcPr>
          <w:p w14:paraId="7665955B" w14:textId="77777777" w:rsidR="006E70FE" w:rsidRPr="006149D0" w:rsidRDefault="006E70FE" w:rsidP="00672F6E">
            <w:pPr>
              <w:pStyle w:val="BodyText"/>
              <w:rPr>
                <w:rFonts w:ascii="Arial" w:hAnsi="Arial" w:cs="Arial"/>
                <w:sz w:val="18"/>
                <w:szCs w:val="16"/>
              </w:rPr>
            </w:pPr>
            <w:r w:rsidRPr="006149D0">
              <w:rPr>
                <w:rFonts w:ascii="Arial" w:hAnsi="Arial" w:cs="Arial"/>
                <w:sz w:val="18"/>
                <w:szCs w:val="16"/>
              </w:rPr>
              <w:t>50%</w:t>
            </w:r>
          </w:p>
        </w:tc>
        <w:tc>
          <w:tcPr>
            <w:tcW w:w="1604" w:type="dxa"/>
            <w:noWrap/>
            <w:hideMark/>
          </w:tcPr>
          <w:p w14:paraId="321FB427" w14:textId="77777777" w:rsidR="006E70FE" w:rsidRPr="006149D0" w:rsidRDefault="006E70FE" w:rsidP="00672F6E">
            <w:pPr>
              <w:pStyle w:val="BodyText"/>
              <w:rPr>
                <w:rFonts w:ascii="Arial" w:hAnsi="Arial" w:cs="Arial"/>
                <w:sz w:val="18"/>
                <w:szCs w:val="16"/>
              </w:rPr>
            </w:pPr>
            <w:r w:rsidRPr="006149D0">
              <w:rPr>
                <w:rFonts w:ascii="Arial" w:hAnsi="Arial" w:cs="Arial"/>
                <w:sz w:val="18"/>
                <w:szCs w:val="16"/>
              </w:rPr>
              <w:t>5000</w:t>
            </w:r>
          </w:p>
        </w:tc>
        <w:tc>
          <w:tcPr>
            <w:tcW w:w="1310" w:type="dxa"/>
          </w:tcPr>
          <w:p w14:paraId="054F0BD2" w14:textId="77777777" w:rsidR="006E70FE" w:rsidRPr="006149D0" w:rsidRDefault="006E70FE" w:rsidP="00672F6E">
            <w:pPr>
              <w:pStyle w:val="BodyText"/>
              <w:rPr>
                <w:rFonts w:ascii="Arial" w:hAnsi="Arial" w:cs="Arial"/>
                <w:sz w:val="18"/>
                <w:szCs w:val="16"/>
              </w:rPr>
            </w:pPr>
            <w:r>
              <w:rPr>
                <w:rFonts w:ascii="Arial" w:hAnsi="Arial" w:cs="Arial"/>
                <w:sz w:val="18"/>
                <w:szCs w:val="16"/>
              </w:rPr>
              <w:t>44.97</w:t>
            </w:r>
            <w:r w:rsidRPr="006149D0">
              <w:rPr>
                <w:rFonts w:ascii="Arial" w:hAnsi="Arial" w:cs="Arial"/>
                <w:sz w:val="18"/>
                <w:szCs w:val="16"/>
              </w:rPr>
              <w:t>%</w:t>
            </w:r>
          </w:p>
        </w:tc>
        <w:tc>
          <w:tcPr>
            <w:tcW w:w="1093" w:type="dxa"/>
          </w:tcPr>
          <w:p w14:paraId="44852DFD" w14:textId="77777777" w:rsidR="006E70FE" w:rsidRPr="006149D0" w:rsidRDefault="006E70FE" w:rsidP="00672F6E">
            <w:pPr>
              <w:pStyle w:val="BodyText"/>
              <w:rPr>
                <w:rFonts w:ascii="Arial" w:hAnsi="Arial" w:cs="Arial"/>
                <w:sz w:val="18"/>
                <w:szCs w:val="16"/>
              </w:rPr>
            </w:pPr>
            <w:r>
              <w:rPr>
                <w:rFonts w:ascii="Arial" w:hAnsi="Arial" w:cs="Arial"/>
                <w:sz w:val="18"/>
                <w:szCs w:val="16"/>
              </w:rPr>
              <w:t>4497</w:t>
            </w:r>
          </w:p>
        </w:tc>
      </w:tr>
      <w:tr w:rsidR="006E70FE" w:rsidRPr="004A1FA9" w14:paraId="47DFEEF9" w14:textId="77777777" w:rsidTr="00672F6E">
        <w:trPr>
          <w:trHeight w:val="191"/>
        </w:trPr>
        <w:tc>
          <w:tcPr>
            <w:tcW w:w="1709" w:type="dxa"/>
            <w:noWrap/>
            <w:hideMark/>
          </w:tcPr>
          <w:p w14:paraId="35059E10" w14:textId="77777777" w:rsidR="006E70FE" w:rsidRPr="006149D0" w:rsidRDefault="006E70FE" w:rsidP="00672F6E">
            <w:pPr>
              <w:pStyle w:val="BodyText"/>
              <w:rPr>
                <w:rFonts w:ascii="Arial" w:hAnsi="Arial" w:cs="Arial"/>
                <w:sz w:val="18"/>
                <w:szCs w:val="16"/>
              </w:rPr>
            </w:pPr>
            <w:r w:rsidRPr="006149D0">
              <w:rPr>
                <w:rFonts w:ascii="Arial" w:hAnsi="Arial" w:cs="Arial"/>
                <w:sz w:val="18"/>
                <w:szCs w:val="16"/>
              </w:rPr>
              <w:t>Tidal</w:t>
            </w:r>
          </w:p>
        </w:tc>
        <w:tc>
          <w:tcPr>
            <w:tcW w:w="1083" w:type="dxa"/>
            <w:noWrap/>
            <w:hideMark/>
          </w:tcPr>
          <w:p w14:paraId="338DAA26" w14:textId="77777777" w:rsidR="006E70FE" w:rsidRPr="006149D0" w:rsidRDefault="006E70FE" w:rsidP="00672F6E">
            <w:pPr>
              <w:pStyle w:val="BodyText"/>
              <w:rPr>
                <w:rFonts w:ascii="Arial" w:hAnsi="Arial" w:cs="Arial"/>
                <w:sz w:val="18"/>
                <w:szCs w:val="16"/>
              </w:rPr>
            </w:pPr>
            <w:r w:rsidRPr="006149D0">
              <w:rPr>
                <w:rFonts w:ascii="Arial" w:hAnsi="Arial" w:cs="Arial"/>
                <w:sz w:val="18"/>
                <w:szCs w:val="16"/>
              </w:rPr>
              <w:t>-</w:t>
            </w:r>
          </w:p>
        </w:tc>
        <w:tc>
          <w:tcPr>
            <w:tcW w:w="867" w:type="dxa"/>
          </w:tcPr>
          <w:p w14:paraId="5CC54194" w14:textId="77777777" w:rsidR="006E70FE" w:rsidRPr="00873915" w:rsidRDefault="006E70FE" w:rsidP="00672F6E">
            <w:pPr>
              <w:pStyle w:val="BodyText"/>
              <w:rPr>
                <w:rFonts w:ascii="Arial" w:hAnsi="Arial" w:cs="Arial"/>
                <w:sz w:val="18"/>
                <w:szCs w:val="16"/>
              </w:rPr>
            </w:pPr>
            <w:r>
              <w:rPr>
                <w:rFonts w:ascii="Arial" w:hAnsi="Arial" w:cs="Arial"/>
                <w:sz w:val="18"/>
                <w:szCs w:val="16"/>
              </w:rPr>
              <w:t>Fixed</w:t>
            </w:r>
          </w:p>
        </w:tc>
        <w:tc>
          <w:tcPr>
            <w:tcW w:w="1678" w:type="dxa"/>
            <w:noWrap/>
            <w:hideMark/>
          </w:tcPr>
          <w:p w14:paraId="1671B970" w14:textId="77777777" w:rsidR="006E70FE" w:rsidRPr="006149D0" w:rsidRDefault="006E70FE" w:rsidP="00672F6E">
            <w:pPr>
              <w:pStyle w:val="BodyText"/>
              <w:rPr>
                <w:rFonts w:ascii="Arial" w:hAnsi="Arial" w:cs="Arial"/>
                <w:sz w:val="18"/>
                <w:szCs w:val="16"/>
              </w:rPr>
            </w:pPr>
            <w:r w:rsidRPr="006149D0">
              <w:rPr>
                <w:rFonts w:ascii="Arial" w:hAnsi="Arial" w:cs="Arial"/>
                <w:sz w:val="18"/>
                <w:szCs w:val="16"/>
              </w:rPr>
              <w:t>70%</w:t>
            </w:r>
          </w:p>
        </w:tc>
        <w:tc>
          <w:tcPr>
            <w:tcW w:w="1604" w:type="dxa"/>
            <w:noWrap/>
            <w:hideMark/>
          </w:tcPr>
          <w:p w14:paraId="23E3BC08" w14:textId="77777777" w:rsidR="006E70FE" w:rsidRPr="006149D0" w:rsidRDefault="006E70FE" w:rsidP="00672F6E">
            <w:pPr>
              <w:pStyle w:val="BodyText"/>
              <w:rPr>
                <w:rFonts w:ascii="Arial" w:hAnsi="Arial" w:cs="Arial"/>
                <w:sz w:val="18"/>
                <w:szCs w:val="16"/>
              </w:rPr>
            </w:pPr>
            <w:r w:rsidRPr="006149D0">
              <w:rPr>
                <w:rFonts w:ascii="Arial" w:hAnsi="Arial" w:cs="Arial"/>
                <w:sz w:val="18"/>
                <w:szCs w:val="16"/>
              </w:rPr>
              <w:t>0</w:t>
            </w:r>
          </w:p>
        </w:tc>
        <w:tc>
          <w:tcPr>
            <w:tcW w:w="1310" w:type="dxa"/>
          </w:tcPr>
          <w:p w14:paraId="72B1372D" w14:textId="77777777" w:rsidR="006E70FE" w:rsidRPr="006149D0" w:rsidRDefault="006E70FE" w:rsidP="00672F6E">
            <w:pPr>
              <w:pStyle w:val="BodyText"/>
              <w:rPr>
                <w:rFonts w:ascii="Arial" w:hAnsi="Arial" w:cs="Arial"/>
                <w:sz w:val="18"/>
                <w:szCs w:val="16"/>
              </w:rPr>
            </w:pPr>
            <w:r>
              <w:rPr>
                <w:rFonts w:ascii="Arial" w:hAnsi="Arial" w:cs="Arial"/>
                <w:sz w:val="18"/>
                <w:szCs w:val="16"/>
              </w:rPr>
              <w:t>62.96</w:t>
            </w:r>
            <w:r w:rsidRPr="006149D0">
              <w:rPr>
                <w:rFonts w:ascii="Arial" w:hAnsi="Arial" w:cs="Arial"/>
                <w:sz w:val="18"/>
                <w:szCs w:val="16"/>
              </w:rPr>
              <w:t>%</w:t>
            </w:r>
          </w:p>
        </w:tc>
        <w:tc>
          <w:tcPr>
            <w:tcW w:w="1093" w:type="dxa"/>
          </w:tcPr>
          <w:p w14:paraId="139EA300" w14:textId="77777777" w:rsidR="006E70FE" w:rsidRPr="006149D0" w:rsidRDefault="006E70FE" w:rsidP="00672F6E">
            <w:pPr>
              <w:pStyle w:val="BodyText"/>
              <w:rPr>
                <w:rFonts w:ascii="Arial" w:hAnsi="Arial" w:cs="Arial"/>
                <w:sz w:val="18"/>
                <w:szCs w:val="16"/>
              </w:rPr>
            </w:pPr>
            <w:r w:rsidRPr="006149D0">
              <w:rPr>
                <w:rFonts w:ascii="Arial" w:hAnsi="Arial" w:cs="Arial"/>
                <w:sz w:val="18"/>
                <w:szCs w:val="16"/>
              </w:rPr>
              <w:t>0</w:t>
            </w:r>
          </w:p>
        </w:tc>
      </w:tr>
      <w:tr w:rsidR="006E70FE" w:rsidRPr="004A1FA9" w14:paraId="4690B3D1" w14:textId="77777777" w:rsidTr="00672F6E">
        <w:trPr>
          <w:trHeight w:val="191"/>
        </w:trPr>
        <w:tc>
          <w:tcPr>
            <w:tcW w:w="1709" w:type="dxa"/>
            <w:noWrap/>
            <w:hideMark/>
          </w:tcPr>
          <w:p w14:paraId="74DF943B" w14:textId="77777777" w:rsidR="006E70FE" w:rsidRPr="006149D0" w:rsidRDefault="006E70FE" w:rsidP="00672F6E">
            <w:pPr>
              <w:pStyle w:val="BodyText"/>
              <w:rPr>
                <w:rFonts w:ascii="Arial" w:hAnsi="Arial" w:cs="Arial"/>
                <w:sz w:val="18"/>
                <w:szCs w:val="16"/>
              </w:rPr>
            </w:pPr>
            <w:r w:rsidRPr="006149D0">
              <w:rPr>
                <w:rFonts w:ascii="Arial" w:hAnsi="Arial" w:cs="Arial"/>
                <w:sz w:val="18"/>
                <w:szCs w:val="16"/>
              </w:rPr>
              <w:t>Wave</w:t>
            </w:r>
          </w:p>
        </w:tc>
        <w:tc>
          <w:tcPr>
            <w:tcW w:w="1083" w:type="dxa"/>
            <w:noWrap/>
            <w:hideMark/>
          </w:tcPr>
          <w:p w14:paraId="40468A1A" w14:textId="77777777" w:rsidR="006E70FE" w:rsidRPr="006149D0" w:rsidRDefault="006E70FE" w:rsidP="00672F6E">
            <w:pPr>
              <w:pStyle w:val="BodyText"/>
              <w:rPr>
                <w:rFonts w:ascii="Arial" w:hAnsi="Arial" w:cs="Arial"/>
                <w:sz w:val="18"/>
                <w:szCs w:val="16"/>
              </w:rPr>
            </w:pPr>
            <w:r w:rsidRPr="006149D0">
              <w:rPr>
                <w:rFonts w:ascii="Arial" w:hAnsi="Arial" w:cs="Arial"/>
                <w:sz w:val="18"/>
                <w:szCs w:val="16"/>
              </w:rPr>
              <w:t>-</w:t>
            </w:r>
          </w:p>
        </w:tc>
        <w:tc>
          <w:tcPr>
            <w:tcW w:w="867" w:type="dxa"/>
          </w:tcPr>
          <w:p w14:paraId="6D2CEC39" w14:textId="77777777" w:rsidR="006E70FE" w:rsidRPr="00873915" w:rsidRDefault="006E70FE" w:rsidP="00672F6E">
            <w:pPr>
              <w:pStyle w:val="BodyText"/>
              <w:rPr>
                <w:rFonts w:ascii="Arial" w:hAnsi="Arial" w:cs="Arial"/>
                <w:sz w:val="18"/>
                <w:szCs w:val="16"/>
              </w:rPr>
            </w:pPr>
            <w:r>
              <w:rPr>
                <w:rFonts w:ascii="Arial" w:hAnsi="Arial" w:cs="Arial"/>
                <w:sz w:val="18"/>
                <w:szCs w:val="16"/>
              </w:rPr>
              <w:t>Fixed</w:t>
            </w:r>
          </w:p>
        </w:tc>
        <w:tc>
          <w:tcPr>
            <w:tcW w:w="1678" w:type="dxa"/>
            <w:noWrap/>
            <w:hideMark/>
          </w:tcPr>
          <w:p w14:paraId="6F6F2C4F" w14:textId="77777777" w:rsidR="006E70FE" w:rsidRPr="006149D0" w:rsidRDefault="006E70FE" w:rsidP="00672F6E">
            <w:pPr>
              <w:pStyle w:val="BodyText"/>
              <w:rPr>
                <w:rFonts w:ascii="Arial" w:hAnsi="Arial" w:cs="Arial"/>
                <w:sz w:val="18"/>
                <w:szCs w:val="16"/>
              </w:rPr>
            </w:pPr>
            <w:r w:rsidRPr="006149D0">
              <w:rPr>
                <w:rFonts w:ascii="Arial" w:hAnsi="Arial" w:cs="Arial"/>
                <w:sz w:val="18"/>
                <w:szCs w:val="16"/>
              </w:rPr>
              <w:t>70%</w:t>
            </w:r>
          </w:p>
        </w:tc>
        <w:tc>
          <w:tcPr>
            <w:tcW w:w="1604" w:type="dxa"/>
            <w:noWrap/>
            <w:hideMark/>
          </w:tcPr>
          <w:p w14:paraId="1703B83B" w14:textId="77777777" w:rsidR="006E70FE" w:rsidRPr="006149D0" w:rsidRDefault="006E70FE" w:rsidP="00672F6E">
            <w:pPr>
              <w:pStyle w:val="BodyText"/>
              <w:rPr>
                <w:rFonts w:ascii="Arial" w:hAnsi="Arial" w:cs="Arial"/>
                <w:sz w:val="18"/>
                <w:szCs w:val="16"/>
              </w:rPr>
            </w:pPr>
            <w:r w:rsidRPr="006149D0">
              <w:rPr>
                <w:rFonts w:ascii="Arial" w:hAnsi="Arial" w:cs="Arial"/>
                <w:sz w:val="18"/>
                <w:szCs w:val="16"/>
              </w:rPr>
              <w:t>0</w:t>
            </w:r>
          </w:p>
        </w:tc>
        <w:tc>
          <w:tcPr>
            <w:tcW w:w="1310" w:type="dxa"/>
          </w:tcPr>
          <w:p w14:paraId="04BF67B5" w14:textId="77777777" w:rsidR="006E70FE" w:rsidRPr="006149D0" w:rsidRDefault="006E70FE" w:rsidP="00672F6E">
            <w:pPr>
              <w:pStyle w:val="BodyText"/>
              <w:rPr>
                <w:rFonts w:ascii="Arial" w:hAnsi="Arial" w:cs="Arial"/>
                <w:sz w:val="18"/>
                <w:szCs w:val="16"/>
              </w:rPr>
            </w:pPr>
            <w:r>
              <w:rPr>
                <w:rFonts w:ascii="Arial" w:hAnsi="Arial" w:cs="Arial"/>
                <w:sz w:val="18"/>
                <w:szCs w:val="16"/>
              </w:rPr>
              <w:t>62.96</w:t>
            </w:r>
            <w:r w:rsidRPr="006149D0">
              <w:rPr>
                <w:rFonts w:ascii="Arial" w:hAnsi="Arial" w:cs="Arial"/>
                <w:sz w:val="18"/>
                <w:szCs w:val="16"/>
              </w:rPr>
              <w:t>%</w:t>
            </w:r>
          </w:p>
        </w:tc>
        <w:tc>
          <w:tcPr>
            <w:tcW w:w="1093" w:type="dxa"/>
          </w:tcPr>
          <w:p w14:paraId="3DFA4E0A" w14:textId="77777777" w:rsidR="006E70FE" w:rsidRPr="006149D0" w:rsidRDefault="006E70FE" w:rsidP="00672F6E">
            <w:pPr>
              <w:pStyle w:val="BodyText"/>
              <w:rPr>
                <w:rFonts w:ascii="Arial" w:hAnsi="Arial" w:cs="Arial"/>
                <w:sz w:val="18"/>
                <w:szCs w:val="16"/>
              </w:rPr>
            </w:pPr>
            <w:r w:rsidRPr="006149D0">
              <w:rPr>
                <w:rFonts w:ascii="Arial" w:hAnsi="Arial" w:cs="Arial"/>
                <w:sz w:val="18"/>
                <w:szCs w:val="16"/>
              </w:rPr>
              <w:t>0</w:t>
            </w:r>
          </w:p>
        </w:tc>
      </w:tr>
      <w:tr w:rsidR="006E70FE" w:rsidRPr="004A1FA9" w14:paraId="103447CD" w14:textId="77777777" w:rsidTr="00672F6E">
        <w:trPr>
          <w:trHeight w:val="191"/>
        </w:trPr>
        <w:tc>
          <w:tcPr>
            <w:tcW w:w="1709" w:type="dxa"/>
            <w:noWrap/>
            <w:hideMark/>
          </w:tcPr>
          <w:p w14:paraId="384F3F21" w14:textId="77777777" w:rsidR="006E70FE" w:rsidRPr="006149D0" w:rsidRDefault="006E70FE" w:rsidP="00672F6E">
            <w:pPr>
              <w:pStyle w:val="BodyText"/>
              <w:rPr>
                <w:rFonts w:ascii="Arial" w:hAnsi="Arial" w:cs="Arial"/>
                <w:sz w:val="18"/>
                <w:szCs w:val="16"/>
              </w:rPr>
            </w:pPr>
            <w:r w:rsidRPr="006149D0">
              <w:rPr>
                <w:rFonts w:ascii="Arial" w:hAnsi="Arial" w:cs="Arial"/>
                <w:sz w:val="18"/>
                <w:szCs w:val="16"/>
              </w:rPr>
              <w:t>Wind Offshore</w:t>
            </w:r>
          </w:p>
        </w:tc>
        <w:tc>
          <w:tcPr>
            <w:tcW w:w="1083" w:type="dxa"/>
            <w:noWrap/>
            <w:hideMark/>
          </w:tcPr>
          <w:p w14:paraId="5335A589" w14:textId="77777777" w:rsidR="006E70FE" w:rsidRPr="006149D0" w:rsidRDefault="006E70FE" w:rsidP="00672F6E">
            <w:pPr>
              <w:pStyle w:val="BodyText"/>
              <w:rPr>
                <w:rFonts w:ascii="Arial" w:hAnsi="Arial" w:cs="Arial"/>
                <w:sz w:val="18"/>
                <w:szCs w:val="16"/>
              </w:rPr>
            </w:pPr>
            <w:r w:rsidRPr="006149D0">
              <w:rPr>
                <w:rFonts w:ascii="Arial" w:hAnsi="Arial" w:cs="Arial"/>
                <w:sz w:val="18"/>
                <w:szCs w:val="16"/>
              </w:rPr>
              <w:t>25000</w:t>
            </w:r>
          </w:p>
        </w:tc>
        <w:tc>
          <w:tcPr>
            <w:tcW w:w="867" w:type="dxa"/>
          </w:tcPr>
          <w:p w14:paraId="4C1C5CB9" w14:textId="77777777" w:rsidR="006E70FE" w:rsidRPr="00873915" w:rsidRDefault="006E70FE" w:rsidP="00672F6E">
            <w:pPr>
              <w:pStyle w:val="BodyText"/>
              <w:rPr>
                <w:rFonts w:ascii="Arial" w:hAnsi="Arial" w:cs="Arial"/>
                <w:sz w:val="18"/>
                <w:szCs w:val="16"/>
              </w:rPr>
            </w:pPr>
            <w:r>
              <w:rPr>
                <w:rFonts w:ascii="Arial" w:hAnsi="Arial" w:cs="Arial"/>
                <w:sz w:val="18"/>
                <w:szCs w:val="16"/>
              </w:rPr>
              <w:t>Fixed</w:t>
            </w:r>
          </w:p>
        </w:tc>
        <w:tc>
          <w:tcPr>
            <w:tcW w:w="1678" w:type="dxa"/>
            <w:noWrap/>
            <w:hideMark/>
          </w:tcPr>
          <w:p w14:paraId="771E0AE2" w14:textId="77777777" w:rsidR="006E70FE" w:rsidRPr="006149D0" w:rsidRDefault="006E70FE" w:rsidP="00672F6E">
            <w:pPr>
              <w:pStyle w:val="BodyText"/>
              <w:rPr>
                <w:rFonts w:ascii="Arial" w:hAnsi="Arial" w:cs="Arial"/>
                <w:sz w:val="18"/>
                <w:szCs w:val="16"/>
              </w:rPr>
            </w:pPr>
            <w:r w:rsidRPr="006149D0">
              <w:rPr>
                <w:rFonts w:ascii="Arial" w:hAnsi="Arial" w:cs="Arial"/>
                <w:sz w:val="18"/>
                <w:szCs w:val="16"/>
              </w:rPr>
              <w:t>70%</w:t>
            </w:r>
          </w:p>
        </w:tc>
        <w:tc>
          <w:tcPr>
            <w:tcW w:w="1604" w:type="dxa"/>
            <w:noWrap/>
            <w:hideMark/>
          </w:tcPr>
          <w:p w14:paraId="56946C99" w14:textId="77777777" w:rsidR="006E70FE" w:rsidRPr="006149D0" w:rsidRDefault="006E70FE" w:rsidP="00672F6E">
            <w:pPr>
              <w:pStyle w:val="BodyText"/>
              <w:rPr>
                <w:rFonts w:ascii="Arial" w:hAnsi="Arial" w:cs="Arial"/>
                <w:sz w:val="18"/>
                <w:szCs w:val="16"/>
              </w:rPr>
            </w:pPr>
            <w:r w:rsidRPr="006149D0">
              <w:rPr>
                <w:rFonts w:ascii="Arial" w:hAnsi="Arial" w:cs="Arial"/>
                <w:sz w:val="18"/>
                <w:szCs w:val="16"/>
              </w:rPr>
              <w:t>17500</w:t>
            </w:r>
          </w:p>
        </w:tc>
        <w:tc>
          <w:tcPr>
            <w:tcW w:w="1310" w:type="dxa"/>
          </w:tcPr>
          <w:p w14:paraId="17170406" w14:textId="77777777" w:rsidR="006E70FE" w:rsidRPr="006149D0" w:rsidRDefault="006E70FE" w:rsidP="00672F6E">
            <w:pPr>
              <w:pStyle w:val="BodyText"/>
              <w:rPr>
                <w:rFonts w:ascii="Arial" w:hAnsi="Arial" w:cs="Arial"/>
                <w:sz w:val="18"/>
                <w:szCs w:val="16"/>
              </w:rPr>
            </w:pPr>
            <w:r>
              <w:rPr>
                <w:rFonts w:ascii="Arial" w:hAnsi="Arial" w:cs="Arial"/>
                <w:sz w:val="18"/>
                <w:szCs w:val="16"/>
              </w:rPr>
              <w:t>62.96</w:t>
            </w:r>
            <w:r w:rsidRPr="006149D0">
              <w:rPr>
                <w:rFonts w:ascii="Arial" w:hAnsi="Arial" w:cs="Arial"/>
                <w:sz w:val="18"/>
                <w:szCs w:val="16"/>
              </w:rPr>
              <w:t>%</w:t>
            </w:r>
          </w:p>
        </w:tc>
        <w:tc>
          <w:tcPr>
            <w:tcW w:w="1093" w:type="dxa"/>
          </w:tcPr>
          <w:p w14:paraId="690216DF" w14:textId="77777777" w:rsidR="006E70FE" w:rsidRPr="006149D0" w:rsidRDefault="006E70FE" w:rsidP="00672F6E">
            <w:pPr>
              <w:pStyle w:val="BodyText"/>
              <w:rPr>
                <w:rFonts w:ascii="Arial" w:hAnsi="Arial" w:cs="Arial"/>
                <w:sz w:val="18"/>
                <w:szCs w:val="16"/>
              </w:rPr>
            </w:pPr>
            <w:r>
              <w:rPr>
                <w:rFonts w:ascii="Arial" w:hAnsi="Arial" w:cs="Arial"/>
                <w:sz w:val="18"/>
                <w:szCs w:val="16"/>
              </w:rPr>
              <w:t>15740</w:t>
            </w:r>
          </w:p>
        </w:tc>
      </w:tr>
      <w:tr w:rsidR="006E70FE" w:rsidRPr="004A1FA9" w14:paraId="230DFE2F" w14:textId="77777777" w:rsidTr="00672F6E">
        <w:trPr>
          <w:trHeight w:val="50"/>
        </w:trPr>
        <w:tc>
          <w:tcPr>
            <w:tcW w:w="1709" w:type="dxa"/>
            <w:noWrap/>
            <w:hideMark/>
          </w:tcPr>
          <w:p w14:paraId="40B32E55" w14:textId="77777777" w:rsidR="006E70FE" w:rsidRPr="006149D0" w:rsidRDefault="006E70FE" w:rsidP="00672F6E">
            <w:pPr>
              <w:pStyle w:val="BodyText"/>
              <w:rPr>
                <w:rFonts w:ascii="Arial" w:hAnsi="Arial" w:cs="Arial"/>
                <w:sz w:val="18"/>
                <w:szCs w:val="16"/>
              </w:rPr>
            </w:pPr>
            <w:r w:rsidRPr="006149D0">
              <w:rPr>
                <w:rFonts w:ascii="Arial" w:hAnsi="Arial" w:cs="Arial"/>
                <w:sz w:val="18"/>
                <w:szCs w:val="16"/>
              </w:rPr>
              <w:t>Wind Onshore</w:t>
            </w:r>
          </w:p>
        </w:tc>
        <w:tc>
          <w:tcPr>
            <w:tcW w:w="1083" w:type="dxa"/>
            <w:noWrap/>
            <w:hideMark/>
          </w:tcPr>
          <w:p w14:paraId="350548D3" w14:textId="77777777" w:rsidR="006E70FE" w:rsidRPr="006149D0" w:rsidRDefault="006E70FE" w:rsidP="00672F6E">
            <w:pPr>
              <w:pStyle w:val="BodyText"/>
              <w:rPr>
                <w:rFonts w:ascii="Arial" w:hAnsi="Arial" w:cs="Arial"/>
                <w:sz w:val="18"/>
                <w:szCs w:val="16"/>
              </w:rPr>
            </w:pPr>
            <w:r w:rsidRPr="006149D0">
              <w:rPr>
                <w:rFonts w:ascii="Arial" w:hAnsi="Arial" w:cs="Arial"/>
                <w:sz w:val="18"/>
                <w:szCs w:val="16"/>
              </w:rPr>
              <w:t>20000</w:t>
            </w:r>
          </w:p>
        </w:tc>
        <w:tc>
          <w:tcPr>
            <w:tcW w:w="867" w:type="dxa"/>
          </w:tcPr>
          <w:p w14:paraId="26C7873E" w14:textId="77777777" w:rsidR="006E70FE" w:rsidRPr="00873915" w:rsidRDefault="006E70FE" w:rsidP="00672F6E">
            <w:pPr>
              <w:pStyle w:val="BodyText"/>
              <w:rPr>
                <w:rFonts w:ascii="Arial" w:hAnsi="Arial" w:cs="Arial"/>
                <w:sz w:val="18"/>
                <w:szCs w:val="16"/>
              </w:rPr>
            </w:pPr>
            <w:r>
              <w:rPr>
                <w:rFonts w:ascii="Arial" w:hAnsi="Arial" w:cs="Arial"/>
                <w:sz w:val="18"/>
                <w:szCs w:val="16"/>
              </w:rPr>
              <w:t>Fixed</w:t>
            </w:r>
          </w:p>
        </w:tc>
        <w:tc>
          <w:tcPr>
            <w:tcW w:w="1678" w:type="dxa"/>
            <w:noWrap/>
            <w:hideMark/>
          </w:tcPr>
          <w:p w14:paraId="4F9C1F07" w14:textId="77777777" w:rsidR="006E70FE" w:rsidRPr="006149D0" w:rsidRDefault="006E70FE" w:rsidP="00672F6E">
            <w:pPr>
              <w:pStyle w:val="BodyText"/>
              <w:rPr>
                <w:rFonts w:ascii="Arial" w:hAnsi="Arial" w:cs="Arial"/>
                <w:sz w:val="18"/>
                <w:szCs w:val="16"/>
              </w:rPr>
            </w:pPr>
            <w:r w:rsidRPr="006149D0">
              <w:rPr>
                <w:rFonts w:ascii="Arial" w:hAnsi="Arial" w:cs="Arial"/>
                <w:sz w:val="18"/>
                <w:szCs w:val="16"/>
              </w:rPr>
              <w:t>70%</w:t>
            </w:r>
          </w:p>
        </w:tc>
        <w:tc>
          <w:tcPr>
            <w:tcW w:w="1604" w:type="dxa"/>
            <w:noWrap/>
            <w:hideMark/>
          </w:tcPr>
          <w:p w14:paraId="335F30A7" w14:textId="77777777" w:rsidR="006E70FE" w:rsidRPr="006149D0" w:rsidRDefault="006E70FE" w:rsidP="00672F6E">
            <w:pPr>
              <w:pStyle w:val="BodyText"/>
              <w:rPr>
                <w:rFonts w:ascii="Arial" w:hAnsi="Arial" w:cs="Arial"/>
                <w:sz w:val="18"/>
                <w:szCs w:val="16"/>
              </w:rPr>
            </w:pPr>
            <w:r w:rsidRPr="006149D0">
              <w:rPr>
                <w:rFonts w:ascii="Arial" w:hAnsi="Arial" w:cs="Arial"/>
                <w:sz w:val="18"/>
                <w:szCs w:val="16"/>
              </w:rPr>
              <w:t>14000</w:t>
            </w:r>
          </w:p>
        </w:tc>
        <w:tc>
          <w:tcPr>
            <w:tcW w:w="1310" w:type="dxa"/>
          </w:tcPr>
          <w:p w14:paraId="65DA39BA" w14:textId="77777777" w:rsidR="006E70FE" w:rsidRPr="006149D0" w:rsidRDefault="006E70FE" w:rsidP="00672F6E">
            <w:pPr>
              <w:pStyle w:val="BodyText"/>
              <w:rPr>
                <w:rFonts w:ascii="Arial" w:hAnsi="Arial" w:cs="Arial"/>
                <w:sz w:val="18"/>
                <w:szCs w:val="16"/>
              </w:rPr>
            </w:pPr>
            <w:r>
              <w:rPr>
                <w:rFonts w:ascii="Arial" w:hAnsi="Arial" w:cs="Arial"/>
                <w:sz w:val="18"/>
                <w:szCs w:val="16"/>
              </w:rPr>
              <w:t>62.96</w:t>
            </w:r>
            <w:r w:rsidRPr="006149D0">
              <w:rPr>
                <w:rFonts w:ascii="Arial" w:hAnsi="Arial" w:cs="Arial"/>
                <w:sz w:val="18"/>
                <w:szCs w:val="16"/>
              </w:rPr>
              <w:t>%</w:t>
            </w:r>
          </w:p>
        </w:tc>
        <w:tc>
          <w:tcPr>
            <w:tcW w:w="1093" w:type="dxa"/>
          </w:tcPr>
          <w:p w14:paraId="7FE58436" w14:textId="77777777" w:rsidR="006E70FE" w:rsidRPr="006149D0" w:rsidRDefault="006E70FE" w:rsidP="00672F6E">
            <w:pPr>
              <w:pStyle w:val="BodyText"/>
              <w:rPr>
                <w:rFonts w:ascii="Arial" w:hAnsi="Arial" w:cs="Arial"/>
                <w:sz w:val="18"/>
                <w:szCs w:val="16"/>
              </w:rPr>
            </w:pPr>
            <w:r>
              <w:rPr>
                <w:rFonts w:ascii="Arial" w:hAnsi="Arial" w:cs="Arial"/>
                <w:sz w:val="18"/>
                <w:szCs w:val="16"/>
              </w:rPr>
              <w:t>12592</w:t>
            </w:r>
          </w:p>
        </w:tc>
      </w:tr>
    </w:tbl>
    <w:p w14:paraId="6ADD2092" w14:textId="77777777" w:rsidR="006E70FE" w:rsidRDefault="006E70FE" w:rsidP="006E70FE">
      <w:pPr>
        <w:pStyle w:val="BodyText"/>
        <w:rPr>
          <w:rFonts w:ascii="Arial" w:hAnsi="Arial" w:cs="Arial"/>
          <w:sz w:val="22"/>
        </w:rPr>
      </w:pPr>
    </w:p>
    <w:p w14:paraId="3209EF42" w14:textId="3185C5FE" w:rsidR="006661FE" w:rsidRDefault="006E70FE" w:rsidP="006E70FE">
      <w:pPr>
        <w:pStyle w:val="BodyText"/>
        <w:rPr>
          <w:rFonts w:ascii="Arial" w:hAnsi="Arial" w:cs="Arial"/>
          <w:sz w:val="22"/>
        </w:rPr>
      </w:pPr>
      <w:r>
        <w:rPr>
          <w:rFonts w:ascii="Arial" w:hAnsi="Arial" w:cs="Arial"/>
          <w:sz w:val="22"/>
        </w:rPr>
        <w:t>Total scaled generation for fixed plant types in SQSS = 51600</w:t>
      </w:r>
      <w:r>
        <w:rPr>
          <w:rFonts w:ascii="Arial" w:hAnsi="Arial" w:cs="Arial"/>
          <w:sz w:val="22"/>
        </w:rPr>
        <w:br/>
        <w:t>Reduction required/SQSS fixed generation = 5190/51600 = 10.06%</w:t>
      </w:r>
      <w:r w:rsidR="006661FE" w:rsidRPr="004248A1">
        <w:rPr>
          <w:rFonts w:ascii="Arial" w:hAnsi="Arial" w:cs="Arial"/>
          <w:sz w:val="22"/>
        </w:rPr>
        <w:t xml:space="preserve"> </w:t>
      </w:r>
    </w:p>
    <w:p w14:paraId="422C7791" w14:textId="77777777" w:rsidR="00BE1EF5" w:rsidRDefault="00BE1EF5" w:rsidP="00BE1EF5">
      <w:pPr>
        <w:pStyle w:val="BodyText"/>
        <w:rPr>
          <w:rFonts w:ascii="Arial" w:hAnsi="Arial" w:cs="Arial"/>
          <w:sz w:val="22"/>
        </w:rPr>
      </w:pPr>
      <w:r>
        <w:rPr>
          <w:rFonts w:ascii="Arial" w:hAnsi="Arial" w:cs="Arial"/>
          <w:b/>
          <w:sz w:val="22"/>
        </w:rPr>
        <w:t>Peak Security b</w:t>
      </w:r>
      <w:r w:rsidRPr="00E02A7F">
        <w:rPr>
          <w:rFonts w:ascii="Arial" w:hAnsi="Arial" w:cs="Arial"/>
          <w:b/>
          <w:sz w:val="22"/>
        </w:rPr>
        <w:t>ackground</w:t>
      </w:r>
      <w:r>
        <w:rPr>
          <w:rFonts w:ascii="Arial" w:hAnsi="Arial" w:cs="Arial"/>
          <w:sz w:val="22"/>
        </w:rPr>
        <w:t>:</w:t>
      </w:r>
    </w:p>
    <w:p w14:paraId="3EF3BF2E" w14:textId="77777777" w:rsidR="00BE1EF5" w:rsidRPr="004248A1" w:rsidRDefault="00BE1EF5" w:rsidP="006661FE">
      <w:pPr>
        <w:pStyle w:val="BodyText"/>
        <w:rPr>
          <w:rFonts w:ascii="Arial" w:hAnsi="Arial" w:cs="Arial"/>
          <w:sz w:val="22"/>
        </w:rPr>
      </w:pPr>
      <w:r>
        <w:rPr>
          <w:rFonts w:ascii="Arial" w:hAnsi="Arial" w:cs="Arial"/>
          <w:sz w:val="22"/>
        </w:rPr>
        <w:t>A fixed scaling factor of 0% is applied to intermittent generation at node A and a variable scaling factor is applied to the conventional generation at node B so that the total generation is equal to the total demand.</w:t>
      </w:r>
    </w:p>
    <w:p w14:paraId="27FA28D2" w14:textId="77777777" w:rsidR="006661FE" w:rsidRDefault="006661FE" w:rsidP="006661FE">
      <w:pPr>
        <w:pStyle w:val="BodyText"/>
        <w:rPr>
          <w:rFonts w:ascii="Arial" w:hAnsi="Arial" w:cs="Arial"/>
          <w:sz w:val="22"/>
        </w:rPr>
      </w:pPr>
      <w:r w:rsidRPr="004248A1">
        <w:rPr>
          <w:rFonts w:ascii="Arial" w:hAnsi="Arial" w:cs="Arial"/>
          <w:sz w:val="22"/>
        </w:rPr>
        <w:t xml:space="preserve">Node A Generation = </w:t>
      </w:r>
    </w:p>
    <w:p w14:paraId="42FCC35A" w14:textId="77777777" w:rsidR="00BE1EF5" w:rsidRPr="004248A1" w:rsidRDefault="00BE1EF5" w:rsidP="006661FE">
      <w:pPr>
        <w:pStyle w:val="BodyText"/>
        <w:rPr>
          <w:rFonts w:ascii="Arial" w:hAnsi="Arial" w:cs="Arial"/>
          <w:sz w:val="22"/>
        </w:rPr>
      </w:pPr>
      <w:r>
        <w:rPr>
          <w:rFonts w:ascii="Arial" w:hAnsi="Arial" w:cs="Arial"/>
          <w:sz w:val="22"/>
        </w:rPr>
        <w:t>0</w:t>
      </w:r>
      <w:r w:rsidRPr="004248A1">
        <w:rPr>
          <w:rFonts w:ascii="Arial" w:hAnsi="Arial" w:cs="Arial"/>
          <w:sz w:val="22"/>
        </w:rPr>
        <w:t xml:space="preserve"> * 6</w:t>
      </w:r>
      <w:r>
        <w:rPr>
          <w:rFonts w:ascii="Arial" w:hAnsi="Arial" w:cs="Arial"/>
          <w:sz w:val="22"/>
        </w:rPr>
        <w:t>43</w:t>
      </w:r>
      <w:r w:rsidRPr="004248A1">
        <w:rPr>
          <w:rFonts w:ascii="Arial" w:hAnsi="Arial" w:cs="Arial"/>
          <w:sz w:val="22"/>
        </w:rPr>
        <w:t>MW = 0MW</w:t>
      </w:r>
      <w:r>
        <w:rPr>
          <w:rFonts w:ascii="Arial" w:hAnsi="Arial" w:cs="Arial"/>
          <w:sz w:val="22"/>
        </w:rPr>
        <w:t xml:space="preserve"> </w:t>
      </w:r>
    </w:p>
    <w:p w14:paraId="75DF1CF9" w14:textId="77777777" w:rsidR="006661FE" w:rsidRDefault="006661FE" w:rsidP="006661FE">
      <w:pPr>
        <w:pStyle w:val="BodyText"/>
        <w:rPr>
          <w:rFonts w:ascii="Arial" w:hAnsi="Arial" w:cs="Arial"/>
          <w:sz w:val="22"/>
        </w:rPr>
      </w:pPr>
      <w:r w:rsidRPr="004248A1">
        <w:rPr>
          <w:rFonts w:ascii="Arial" w:hAnsi="Arial" w:cs="Arial"/>
          <w:sz w:val="22"/>
        </w:rPr>
        <w:t>Node B Generation = 1150/</w:t>
      </w:r>
    </w:p>
    <w:p w14:paraId="0B676F07" w14:textId="77777777" w:rsidR="00BE1EF5" w:rsidRPr="004248A1" w:rsidRDefault="00BE1EF5" w:rsidP="006661FE">
      <w:pPr>
        <w:pStyle w:val="BodyText"/>
        <w:rPr>
          <w:rFonts w:ascii="Arial" w:hAnsi="Arial" w:cs="Arial"/>
          <w:sz w:val="22"/>
        </w:rPr>
      </w:pP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115</w:t>
      </w:r>
      <w:r w:rsidRPr="004248A1">
        <w:rPr>
          <w:rFonts w:ascii="Arial" w:hAnsi="Arial" w:cs="Arial"/>
          <w:sz w:val="22"/>
        </w:rPr>
        <w:t>0MW</w:t>
      </w:r>
      <w:r>
        <w:rPr>
          <w:rFonts w:ascii="Arial" w:hAnsi="Arial" w:cs="Arial"/>
          <w:sz w:val="22"/>
        </w:rPr>
        <w:t xml:space="preserve"> </w:t>
      </w:r>
    </w:p>
    <w:p w14:paraId="1A1B08AE" w14:textId="77777777" w:rsidR="00BE1EF5" w:rsidRDefault="006661FE" w:rsidP="00BE1EF5">
      <w:pPr>
        <w:pStyle w:val="BodyText"/>
        <w:rPr>
          <w:rFonts w:ascii="Arial" w:hAnsi="Arial" w:cs="Arial"/>
          <w:sz w:val="22"/>
        </w:rPr>
      </w:pPr>
      <w:r w:rsidRPr="004248A1">
        <w:rPr>
          <w:rFonts w:ascii="Arial" w:hAnsi="Arial" w:cs="Arial"/>
          <w:sz w:val="22"/>
        </w:rPr>
        <w:t>This gives the following balanced system</w:t>
      </w:r>
      <w:r w:rsidR="00BE1EF5" w:rsidRPr="00BE1EF5">
        <w:rPr>
          <w:rFonts w:ascii="Arial" w:hAnsi="Arial" w:cs="Arial"/>
        </w:rPr>
        <w:t xml:space="preserve"> </w:t>
      </w:r>
      <w:r w:rsidR="00BE1EF5">
        <w:rPr>
          <w:rFonts w:ascii="Arial" w:hAnsi="Arial" w:cs="Arial"/>
          <w:sz w:val="22"/>
        </w:rPr>
        <w:t>, where the actual generation after the application of scaling factors is shown:</w:t>
      </w:r>
    </w:p>
    <w:p w14:paraId="1A28CA56" w14:textId="77777777" w:rsidR="006661FE" w:rsidRPr="004248A1" w:rsidRDefault="006661FE" w:rsidP="006661FE">
      <w:pPr>
        <w:pStyle w:val="BodyText"/>
        <w:rPr>
          <w:rFonts w:ascii="Arial" w:hAnsi="Arial" w:cs="Arial"/>
          <w:sz w:val="22"/>
        </w:rPr>
      </w:pPr>
    </w:p>
    <w:p w14:paraId="29E717E4" w14:textId="77777777" w:rsidR="006661FE" w:rsidRDefault="006661FE" w:rsidP="006661FE">
      <w:pPr>
        <w:pStyle w:val="BodyText"/>
        <w:rPr>
          <w:sz w:val="22"/>
        </w:rPr>
      </w:pPr>
    </w:p>
    <w:p w14:paraId="218C46B8" w14:textId="77777777" w:rsidR="006661FE" w:rsidRDefault="00672F6E" w:rsidP="006661FE">
      <w:pPr>
        <w:pStyle w:val="BodyText"/>
        <w:rPr>
          <w:sz w:val="22"/>
        </w:rPr>
      </w:pPr>
      <w:r>
        <w:pict w14:anchorId="29F276B0">
          <v:shape id="_x0000_s2056" type="#_x0000_t75" style="position:absolute;margin-left:-16.1pt;margin-top:23.95pt;width:468.1pt;height:179.95pt;z-index:251658246" o:allowincell="f">
            <v:imagedata r:id="rId82" o:title=""/>
            <w10:wrap type="topAndBottom"/>
          </v:shape>
        </w:pict>
      </w:r>
    </w:p>
    <w:p w14:paraId="1D81BFDC" w14:textId="77777777" w:rsidR="006661FE" w:rsidRPr="004248A1" w:rsidRDefault="006661FE" w:rsidP="006661FE">
      <w:pPr>
        <w:pStyle w:val="BodyText"/>
        <w:rPr>
          <w:rFonts w:ascii="Arial" w:hAnsi="Arial" w:cs="Arial"/>
          <w:sz w:val="22"/>
          <w:szCs w:val="22"/>
        </w:rPr>
      </w:pPr>
    </w:p>
    <w:p w14:paraId="15AA2B8C" w14:textId="77777777" w:rsidR="006661FE" w:rsidRPr="004248A1" w:rsidRDefault="006661FE" w:rsidP="006661FE">
      <w:pPr>
        <w:pStyle w:val="BodyText"/>
        <w:rPr>
          <w:rFonts w:ascii="Arial" w:hAnsi="Arial" w:cs="Arial"/>
          <w:sz w:val="22"/>
          <w:szCs w:val="22"/>
        </w:rPr>
      </w:pPr>
      <w:r w:rsidRPr="004248A1">
        <w:rPr>
          <w:rFonts w:ascii="Arial" w:hAnsi="Arial" w:cs="Arial"/>
          <w:sz w:val="22"/>
          <w:szCs w:val="22"/>
        </w:rPr>
        <w:t>Assuming Node A is the reference node</w:t>
      </w:r>
      <w:r w:rsidR="00BE1EF5" w:rsidRPr="00E943BC">
        <w:rPr>
          <w:rStyle w:val="FootnoteReference"/>
          <w:rFonts w:ascii="Arial" w:hAnsi="Arial" w:cs="Arial"/>
          <w:sz w:val="22"/>
          <w:szCs w:val="22"/>
          <w:vertAlign w:val="superscript"/>
        </w:rPr>
        <w:footnoteReference w:customMarkFollows="1" w:id="6"/>
        <w:t>†</w:t>
      </w:r>
      <w:r w:rsidR="00BE1EF5">
        <w:rPr>
          <w:rFonts w:ascii="Arial" w:hAnsi="Arial" w:cs="Arial"/>
          <w:sz w:val="22"/>
          <w:szCs w:val="22"/>
        </w:rPr>
        <w:t>,</w:t>
      </w:r>
      <w:r w:rsidRPr="004248A1">
        <w:rPr>
          <w:rFonts w:ascii="Arial" w:hAnsi="Arial" w:cs="Arial"/>
          <w:sz w:val="22"/>
          <w:szCs w:val="22"/>
        </w:rPr>
        <w:t>, each</w:t>
      </w:r>
      <w:r w:rsidR="00BE1EF5">
        <w:rPr>
          <w:rFonts w:ascii="Arial" w:hAnsi="Arial" w:cs="Arial"/>
          <w:sz w:val="22"/>
          <w:szCs w:val="22"/>
        </w:rPr>
        <w:t xml:space="preserve"> 400kV</w:t>
      </w:r>
      <w:r w:rsidRPr="004248A1">
        <w:rPr>
          <w:rFonts w:ascii="Arial" w:hAnsi="Arial" w:cs="Arial"/>
          <w:sz w:val="22"/>
          <w:szCs w:val="22"/>
        </w:rPr>
        <w:t xml:space="preserve"> circuit has impedance X</w:t>
      </w:r>
      <w:r w:rsidR="004B1232">
        <w:rPr>
          <w:rFonts w:ascii="Arial" w:hAnsi="Arial" w:cs="Arial"/>
          <w:sz w:val="22"/>
          <w:szCs w:val="22"/>
        </w:rPr>
        <w:t>, the 275kV circuit has impedance 2X,</w:t>
      </w:r>
      <w:r w:rsidRPr="004248A1">
        <w:rPr>
          <w:rFonts w:ascii="Arial" w:hAnsi="Arial" w:cs="Arial"/>
          <w:sz w:val="22"/>
          <w:szCs w:val="22"/>
        </w:rPr>
        <w:t xml:space="preserve"> the 400kV cable circuit expansion factor</w:t>
      </w:r>
      <w:r w:rsidRPr="004248A1">
        <w:rPr>
          <w:rFonts w:ascii="Arial" w:hAnsi="Arial" w:cs="Arial"/>
          <w:sz w:val="22"/>
          <w:szCs w:val="22"/>
        </w:rPr>
        <w:fldChar w:fldCharType="begin"/>
      </w:r>
      <w:r w:rsidRPr="004248A1">
        <w:rPr>
          <w:rFonts w:ascii="Arial" w:hAnsi="Arial" w:cs="Arial"/>
          <w:sz w:val="22"/>
          <w:szCs w:val="22"/>
        </w:rPr>
        <w:instrText xml:space="preserve"> XE </w:instrText>
      </w:r>
      <w:r w:rsidR="00E71EB2">
        <w:rPr>
          <w:rFonts w:ascii="Arial" w:hAnsi="Arial" w:cs="Arial"/>
          <w:sz w:val="22"/>
          <w:szCs w:val="22"/>
        </w:rPr>
        <w:instrText>“</w:instrText>
      </w:r>
      <w:r w:rsidRPr="004248A1">
        <w:rPr>
          <w:rFonts w:ascii="Arial" w:hAnsi="Arial" w:cs="Arial"/>
          <w:sz w:val="22"/>
          <w:szCs w:val="22"/>
        </w:rPr>
        <w:instrText>cable factor</w:instrText>
      </w:r>
      <w:r w:rsidR="00E71EB2">
        <w:rPr>
          <w:rFonts w:ascii="Arial" w:hAnsi="Arial" w:cs="Arial"/>
          <w:sz w:val="22"/>
          <w:szCs w:val="22"/>
        </w:rPr>
        <w:instrText>”</w:instrText>
      </w:r>
      <w:r w:rsidRPr="004248A1">
        <w:rPr>
          <w:rFonts w:ascii="Arial" w:hAnsi="Arial" w:cs="Arial"/>
          <w:sz w:val="22"/>
          <w:szCs w:val="22"/>
        </w:rPr>
        <w:instrText xml:space="preserve"> </w:instrText>
      </w:r>
      <w:r w:rsidRPr="004248A1">
        <w:rPr>
          <w:rFonts w:ascii="Arial" w:hAnsi="Arial" w:cs="Arial"/>
          <w:sz w:val="22"/>
          <w:szCs w:val="22"/>
        </w:rPr>
        <w:fldChar w:fldCharType="end"/>
      </w:r>
      <w:r w:rsidRPr="004248A1">
        <w:rPr>
          <w:rFonts w:ascii="Arial" w:hAnsi="Arial" w:cs="Arial"/>
          <w:sz w:val="22"/>
          <w:szCs w:val="22"/>
        </w:rPr>
        <w:t xml:space="preserve"> is 10 and the 275kV overhead line circuit expansion factor is 2, the DCLF transport algorithm calculates the base case power flows</w:t>
      </w:r>
      <w:r w:rsidR="004B1232">
        <w:rPr>
          <w:rFonts w:ascii="Arial" w:hAnsi="Arial" w:cs="Arial"/>
          <w:sz w:val="22"/>
          <w:szCs w:val="22"/>
        </w:rPr>
        <w:t xml:space="preserve"> for Peak Security background</w:t>
      </w:r>
      <w:r w:rsidRPr="004248A1">
        <w:rPr>
          <w:rFonts w:ascii="Arial" w:hAnsi="Arial" w:cs="Arial"/>
          <w:sz w:val="22"/>
          <w:szCs w:val="22"/>
        </w:rPr>
        <w:t xml:space="preserve"> as follows: </w:t>
      </w:r>
    </w:p>
    <w:p w14:paraId="3C555E6B" w14:textId="77777777" w:rsidR="00E26080" w:rsidRDefault="00E26080" w:rsidP="006661FE">
      <w:pPr>
        <w:pStyle w:val="BodyText"/>
        <w:rPr>
          <w:sz w:val="22"/>
        </w:rPr>
      </w:pPr>
    </w:p>
    <w:p w14:paraId="3214106E" w14:textId="77777777" w:rsidR="00E26080" w:rsidRDefault="00E26080" w:rsidP="006661FE">
      <w:pPr>
        <w:pStyle w:val="BodyText"/>
        <w:rPr>
          <w:sz w:val="22"/>
        </w:rPr>
      </w:pPr>
    </w:p>
    <w:p w14:paraId="46C71278" w14:textId="77777777" w:rsidR="002412ED" w:rsidRDefault="002412ED" w:rsidP="002412ED">
      <w:pPr>
        <w:jc w:val="both"/>
        <w:rPr>
          <w:rFonts w:ascii="Arial" w:hAnsi="Arial"/>
          <w:sz w:val="22"/>
        </w:rPr>
      </w:pPr>
      <w:r>
        <w:rPr>
          <w:rFonts w:ascii="Arial" w:hAnsi="Arial"/>
          <w:sz w:val="22"/>
        </w:rPr>
        <w:t>Node B exports, whilst Nodes</w:t>
      </w:r>
      <w:r w:rsidRPr="00983E82">
        <w:rPr>
          <w:rFonts w:ascii="Arial" w:hAnsi="Arial"/>
          <w:sz w:val="22"/>
        </w:rPr>
        <w:t xml:space="preserve"> </w:t>
      </w:r>
      <w:r>
        <w:rPr>
          <w:rFonts w:ascii="Arial" w:hAnsi="Arial"/>
          <w:sz w:val="22"/>
        </w:rPr>
        <w:t>A and C import. Hence the DCLF algorithm derives flows to deliver export power from Node B to meet import needs at Nodes A and C.</w:t>
      </w:r>
    </w:p>
    <w:p w14:paraId="5E1C5C82" w14:textId="77777777" w:rsidR="002412ED" w:rsidRDefault="002412ED" w:rsidP="002412ED">
      <w:pPr>
        <w:jc w:val="both"/>
        <w:rPr>
          <w:rFonts w:ascii="Arial" w:hAnsi="Arial"/>
          <w:sz w:val="22"/>
        </w:rPr>
      </w:pPr>
    </w:p>
    <w:p w14:paraId="0115DC0B" w14:textId="77777777" w:rsidR="002412ED" w:rsidRDefault="002412ED" w:rsidP="002412ED">
      <w:pPr>
        <w:ind w:left="720" w:hanging="720"/>
        <w:jc w:val="both"/>
        <w:rPr>
          <w:rFonts w:ascii="Arial" w:hAnsi="Arial"/>
          <w:sz w:val="22"/>
        </w:rPr>
      </w:pPr>
      <w:r>
        <w:rPr>
          <w:rFonts w:ascii="Arial" w:hAnsi="Arial"/>
          <w:sz w:val="22"/>
        </w:rPr>
        <w:t>Step 1:</w:t>
      </w:r>
      <w:r>
        <w:rPr>
          <w:rFonts w:ascii="Arial" w:hAnsi="Arial"/>
          <w:sz w:val="22"/>
        </w:rPr>
        <w:tab/>
        <w:t>Net export from Node B to Node A is 100MW; both routes BA and BC-CA have impedance 2X; hence 50MW would flow down both routes.</w:t>
      </w:r>
    </w:p>
    <w:p w14:paraId="3EA74C4A" w14:textId="77777777" w:rsidR="002412ED" w:rsidRDefault="002412ED" w:rsidP="002412ED">
      <w:pPr>
        <w:ind w:left="720" w:hanging="720"/>
        <w:jc w:val="both"/>
        <w:rPr>
          <w:rFonts w:ascii="Arial" w:hAnsi="Arial"/>
          <w:sz w:val="22"/>
        </w:rPr>
      </w:pPr>
    </w:p>
    <w:p w14:paraId="332698DD" w14:textId="77777777" w:rsidR="002412ED" w:rsidRDefault="002412ED" w:rsidP="002412ED">
      <w:pPr>
        <w:ind w:left="720" w:hanging="720"/>
        <w:jc w:val="both"/>
        <w:rPr>
          <w:rFonts w:ascii="Arial" w:hAnsi="Arial"/>
          <w:sz w:val="22"/>
        </w:rPr>
      </w:pPr>
    </w:p>
    <w:p w14:paraId="6AC31D64" w14:textId="77777777" w:rsidR="002412ED" w:rsidRDefault="002412ED" w:rsidP="002412ED">
      <w:pPr>
        <w:ind w:left="720" w:hanging="720"/>
        <w:jc w:val="both"/>
        <w:rPr>
          <w:rFonts w:ascii="Arial" w:hAnsi="Arial"/>
          <w:sz w:val="22"/>
        </w:rPr>
      </w:pPr>
    </w:p>
    <w:p w14:paraId="5A4B6DA1" w14:textId="77777777" w:rsidR="002412ED" w:rsidRDefault="002412ED" w:rsidP="002412ED">
      <w:pPr>
        <w:ind w:left="720" w:hanging="720"/>
        <w:jc w:val="both"/>
        <w:rPr>
          <w:rFonts w:ascii="Arial" w:hAnsi="Arial"/>
          <w:sz w:val="22"/>
        </w:rPr>
      </w:pPr>
    </w:p>
    <w:p w14:paraId="1AB98D56" w14:textId="77777777" w:rsidR="002412ED" w:rsidRDefault="002412ED" w:rsidP="002412ED">
      <w:pPr>
        <w:ind w:left="720" w:hanging="720"/>
        <w:jc w:val="both"/>
        <w:rPr>
          <w:rFonts w:ascii="Arial" w:hAnsi="Arial"/>
          <w:sz w:val="22"/>
        </w:rPr>
      </w:pPr>
    </w:p>
    <w:p w14:paraId="5B6FD988" w14:textId="77777777" w:rsidR="002412ED" w:rsidRDefault="002412ED" w:rsidP="002412ED">
      <w:pPr>
        <w:ind w:left="720" w:hanging="720"/>
        <w:jc w:val="both"/>
        <w:rPr>
          <w:rFonts w:ascii="Arial" w:hAnsi="Arial"/>
          <w:sz w:val="22"/>
        </w:rPr>
      </w:pPr>
    </w:p>
    <w:p w14:paraId="6CF92692" w14:textId="77777777" w:rsidR="002412ED" w:rsidRDefault="00672F6E" w:rsidP="002412ED">
      <w:pPr>
        <w:ind w:left="720" w:hanging="720"/>
        <w:jc w:val="both"/>
        <w:rPr>
          <w:rFonts w:ascii="Arial" w:hAnsi="Arial"/>
          <w:sz w:val="22"/>
        </w:rPr>
      </w:pPr>
      <w:r>
        <w:rPr>
          <w:noProof/>
        </w:rPr>
        <w:pict w14:anchorId="55C016E1">
          <v:shape id="_x0000_s2433" type="#_x0000_t75" style="position:absolute;left:0;text-align:left;margin-left:-12pt;margin-top:5.8pt;width:468.1pt;height:179.95pt;z-index:251658267">
            <v:imagedata r:id="rId83" o:title=""/>
            <w10:wrap type="topAndBottom"/>
          </v:shape>
        </w:pict>
      </w:r>
      <w:r w:rsidR="002412ED">
        <w:rPr>
          <w:rFonts w:ascii="Arial" w:hAnsi="Arial"/>
          <w:sz w:val="22"/>
        </w:rPr>
        <w:t>Step 2:</w:t>
      </w:r>
      <w:r w:rsidR="002412ED">
        <w:rPr>
          <w:rFonts w:ascii="Arial" w:hAnsi="Arial"/>
          <w:sz w:val="22"/>
        </w:rPr>
        <w:tab/>
        <w:t>Net export from Node B to Node C is 1000MW; route BC has impedance X and route BA-AC has impedance 3X; hence 750MW would flow down BC and 250MW along BA-AC</w:t>
      </w:r>
    </w:p>
    <w:p w14:paraId="2D49AC05" w14:textId="77777777" w:rsidR="001F366D" w:rsidRDefault="001F366D" w:rsidP="002412ED">
      <w:pPr>
        <w:ind w:left="720" w:hanging="720"/>
        <w:jc w:val="both"/>
        <w:rPr>
          <w:rFonts w:ascii="Arial" w:hAnsi="Arial"/>
          <w:sz w:val="22"/>
        </w:rPr>
      </w:pPr>
    </w:p>
    <w:p w14:paraId="7E5914C1" w14:textId="77777777" w:rsidR="002412ED" w:rsidRDefault="002412ED" w:rsidP="002412ED">
      <w:pPr>
        <w:ind w:left="720" w:hanging="720"/>
        <w:jc w:val="both"/>
        <w:rPr>
          <w:rFonts w:ascii="Arial" w:hAnsi="Arial"/>
          <w:sz w:val="22"/>
        </w:rPr>
      </w:pPr>
      <w:r>
        <w:rPr>
          <w:rFonts w:ascii="Arial" w:hAnsi="Arial"/>
          <w:sz w:val="22"/>
        </w:rPr>
        <w:t>Step 3:</w:t>
      </w:r>
      <w:r>
        <w:rPr>
          <w:rFonts w:ascii="Arial" w:hAnsi="Arial"/>
          <w:sz w:val="22"/>
        </w:rPr>
        <w:tab/>
      </w:r>
      <w:r w:rsidRPr="002911B8">
        <w:rPr>
          <w:rFonts w:ascii="Arial" w:hAnsi="Arial"/>
          <w:sz w:val="22"/>
        </w:rPr>
        <w:t>Using super-position to add the flows derived in Steps 1 and 2 derives the following;</w:t>
      </w:r>
    </w:p>
    <w:p w14:paraId="3A7E2141" w14:textId="77777777" w:rsidR="002412ED" w:rsidRDefault="002412ED" w:rsidP="002412ED">
      <w:pPr>
        <w:ind w:left="720" w:hanging="720"/>
        <w:jc w:val="both"/>
        <w:rPr>
          <w:rFonts w:ascii="Arial" w:hAnsi="Arial"/>
          <w:sz w:val="22"/>
        </w:rPr>
      </w:pPr>
    </w:p>
    <w:p w14:paraId="13CE9F3F" w14:textId="77777777" w:rsidR="002412ED" w:rsidRDefault="002412ED" w:rsidP="002412ED">
      <w:pPr>
        <w:ind w:left="720" w:hanging="720"/>
        <w:jc w:val="both"/>
        <w:rPr>
          <w:rFonts w:ascii="Arial" w:hAnsi="Arial"/>
          <w:sz w:val="22"/>
        </w:rPr>
      </w:pPr>
      <w:r>
        <w:rPr>
          <w:rFonts w:ascii="Arial" w:hAnsi="Arial"/>
          <w:sz w:val="22"/>
        </w:rPr>
        <w:tab/>
        <w:t>Flow AC</w:t>
      </w:r>
      <w:r>
        <w:rPr>
          <w:rFonts w:ascii="Arial" w:hAnsi="Arial"/>
          <w:sz w:val="22"/>
        </w:rPr>
        <w:tab/>
        <w:t>= -50MW + 250MW</w:t>
      </w:r>
      <w:r>
        <w:rPr>
          <w:rFonts w:ascii="Arial" w:hAnsi="Arial"/>
          <w:sz w:val="22"/>
        </w:rPr>
        <w:tab/>
        <w:t>=</w:t>
      </w:r>
      <w:r>
        <w:rPr>
          <w:rFonts w:ascii="Arial" w:hAnsi="Arial"/>
          <w:sz w:val="22"/>
        </w:rPr>
        <w:tab/>
        <w:t>200MW</w:t>
      </w:r>
    </w:p>
    <w:p w14:paraId="78BFE530" w14:textId="77777777" w:rsidR="002412ED" w:rsidRDefault="002412ED" w:rsidP="002412ED">
      <w:pPr>
        <w:ind w:left="720" w:hanging="720"/>
        <w:jc w:val="both"/>
        <w:rPr>
          <w:rFonts w:ascii="Arial" w:hAnsi="Arial"/>
          <w:sz w:val="22"/>
        </w:rPr>
      </w:pPr>
      <w:r>
        <w:rPr>
          <w:rFonts w:ascii="Arial" w:hAnsi="Arial"/>
          <w:sz w:val="22"/>
        </w:rPr>
        <w:tab/>
        <w:t>Flow AB</w:t>
      </w:r>
      <w:r>
        <w:rPr>
          <w:rFonts w:ascii="Arial" w:hAnsi="Arial"/>
          <w:sz w:val="22"/>
        </w:rPr>
        <w:tab/>
        <w:t>= -50MW – 250MW</w:t>
      </w:r>
      <w:r>
        <w:rPr>
          <w:rFonts w:ascii="Arial" w:hAnsi="Arial"/>
          <w:sz w:val="22"/>
        </w:rPr>
        <w:tab/>
        <w:t>=</w:t>
      </w:r>
      <w:r>
        <w:rPr>
          <w:rFonts w:ascii="Arial" w:hAnsi="Arial"/>
          <w:sz w:val="22"/>
        </w:rPr>
        <w:tab/>
        <w:t>-300MW</w:t>
      </w:r>
    </w:p>
    <w:p w14:paraId="74C85034" w14:textId="77777777" w:rsidR="002412ED" w:rsidRDefault="002412ED" w:rsidP="002412ED">
      <w:pPr>
        <w:ind w:left="720" w:hanging="720"/>
        <w:jc w:val="both"/>
        <w:rPr>
          <w:rFonts w:ascii="Arial" w:hAnsi="Arial"/>
          <w:sz w:val="22"/>
        </w:rPr>
      </w:pPr>
      <w:r>
        <w:rPr>
          <w:rFonts w:ascii="Arial" w:hAnsi="Arial"/>
          <w:sz w:val="22"/>
        </w:rPr>
        <w:tab/>
        <w:t>Flow BC</w:t>
      </w:r>
      <w:r>
        <w:rPr>
          <w:rFonts w:ascii="Arial" w:hAnsi="Arial"/>
          <w:sz w:val="22"/>
        </w:rPr>
        <w:tab/>
        <w:t>=  50MW + 750MW</w:t>
      </w:r>
      <w:r>
        <w:rPr>
          <w:rFonts w:ascii="Arial" w:hAnsi="Arial"/>
          <w:sz w:val="22"/>
        </w:rPr>
        <w:tab/>
        <w:t>=</w:t>
      </w:r>
      <w:r>
        <w:rPr>
          <w:rFonts w:ascii="Arial" w:hAnsi="Arial"/>
          <w:sz w:val="22"/>
        </w:rPr>
        <w:tab/>
        <w:t>800MW</w:t>
      </w:r>
    </w:p>
    <w:p w14:paraId="43B9DF24" w14:textId="77777777" w:rsidR="002412ED" w:rsidRPr="00AD4D4E" w:rsidRDefault="002412ED" w:rsidP="002412ED">
      <w:pPr>
        <w:pStyle w:val="BodyText"/>
        <w:rPr>
          <w:rFonts w:ascii="Arial" w:hAnsi="Arial" w:cs="Arial"/>
          <w:b/>
          <w:sz w:val="22"/>
        </w:rPr>
      </w:pPr>
      <w:r w:rsidRPr="00AD4D4E">
        <w:rPr>
          <w:rFonts w:ascii="Arial" w:hAnsi="Arial" w:cs="Arial"/>
          <w:b/>
          <w:sz w:val="22"/>
        </w:rPr>
        <w:t>Year Round background:</w:t>
      </w:r>
    </w:p>
    <w:p w14:paraId="4CB2327B" w14:textId="77777777" w:rsidR="002412ED" w:rsidRDefault="002412ED" w:rsidP="002412ED">
      <w:pPr>
        <w:pStyle w:val="BodyText"/>
        <w:rPr>
          <w:rFonts w:ascii="Arial" w:hAnsi="Arial" w:cs="Arial"/>
          <w:sz w:val="22"/>
        </w:rPr>
      </w:pPr>
      <w:r>
        <w:rPr>
          <w:rFonts w:ascii="Arial" w:hAnsi="Arial" w:cs="Arial"/>
          <w:sz w:val="22"/>
        </w:rPr>
        <w:t>A fixed scaling factor of 70% is applied to intermittent generation at node A and a variable scaling factor is applied to the conventional generation at node B so that the total generation is equal to the total demand.</w:t>
      </w:r>
    </w:p>
    <w:p w14:paraId="6B4780AF"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A Generation = </w:t>
      </w:r>
      <w:r>
        <w:rPr>
          <w:rFonts w:ascii="Arial" w:hAnsi="Arial" w:cs="Arial"/>
          <w:sz w:val="22"/>
        </w:rPr>
        <w:t>70%</w:t>
      </w:r>
      <w:r w:rsidRPr="004248A1">
        <w:rPr>
          <w:rFonts w:ascii="Arial" w:hAnsi="Arial" w:cs="Arial"/>
          <w:sz w:val="22"/>
        </w:rPr>
        <w:t xml:space="preserve"> * 6</w:t>
      </w:r>
      <w:r>
        <w:rPr>
          <w:rFonts w:ascii="Arial" w:hAnsi="Arial" w:cs="Arial"/>
          <w:sz w:val="22"/>
        </w:rPr>
        <w:t>43</w:t>
      </w:r>
      <w:r w:rsidRPr="004248A1">
        <w:rPr>
          <w:rFonts w:ascii="Arial" w:hAnsi="Arial" w:cs="Arial"/>
          <w:sz w:val="22"/>
        </w:rPr>
        <w:t xml:space="preserve">MW = </w:t>
      </w:r>
      <w:r>
        <w:rPr>
          <w:rFonts w:ascii="Arial" w:hAnsi="Arial" w:cs="Arial"/>
          <w:sz w:val="22"/>
        </w:rPr>
        <w:t>450</w:t>
      </w:r>
      <w:r w:rsidRPr="004248A1">
        <w:rPr>
          <w:rFonts w:ascii="Arial" w:hAnsi="Arial" w:cs="Arial"/>
          <w:sz w:val="22"/>
        </w:rPr>
        <w:t>MW</w:t>
      </w:r>
      <w:r>
        <w:rPr>
          <w:rFonts w:ascii="Arial" w:hAnsi="Arial" w:cs="Arial"/>
          <w:sz w:val="22"/>
        </w:rPr>
        <w:t xml:space="preserve"> </w:t>
      </w:r>
    </w:p>
    <w:p w14:paraId="312097E9"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B Generation = </w:t>
      </w:r>
      <w:r>
        <w:rPr>
          <w:rFonts w:ascii="Arial" w:hAnsi="Arial" w:cs="Arial"/>
          <w:sz w:val="22"/>
        </w:rPr>
        <w:t>(</w:t>
      </w:r>
      <w:r w:rsidRPr="004248A1">
        <w:rPr>
          <w:rFonts w:ascii="Arial" w:hAnsi="Arial" w:cs="Arial"/>
          <w:sz w:val="22"/>
        </w:rPr>
        <w:t>1150</w:t>
      </w:r>
      <w:r>
        <w:rPr>
          <w:rFonts w:ascii="Arial" w:hAnsi="Arial" w:cs="Arial"/>
          <w:sz w:val="22"/>
        </w:rPr>
        <w:t>-450)</w:t>
      </w:r>
      <w:r w:rsidRPr="004248A1">
        <w:rPr>
          <w:rFonts w:ascii="Arial" w:hAnsi="Arial" w:cs="Arial"/>
          <w:sz w:val="22"/>
        </w:rPr>
        <w:t>/</w:t>
      </w: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70</w:t>
      </w:r>
      <w:r w:rsidRPr="004248A1">
        <w:rPr>
          <w:rFonts w:ascii="Arial" w:hAnsi="Arial" w:cs="Arial"/>
          <w:sz w:val="22"/>
        </w:rPr>
        <w:t>0MW</w:t>
      </w:r>
      <w:r>
        <w:rPr>
          <w:rFonts w:ascii="Arial" w:hAnsi="Arial" w:cs="Arial"/>
          <w:sz w:val="22"/>
        </w:rPr>
        <w:t xml:space="preserve"> </w:t>
      </w:r>
    </w:p>
    <w:p w14:paraId="4A70937F" w14:textId="77777777" w:rsidR="002412ED" w:rsidRDefault="002412ED" w:rsidP="002412ED">
      <w:pPr>
        <w:pStyle w:val="BodyText"/>
        <w:rPr>
          <w:rFonts w:ascii="Arial" w:hAnsi="Arial" w:cs="Arial"/>
          <w:sz w:val="22"/>
        </w:rPr>
      </w:pPr>
      <w:r w:rsidRPr="004248A1">
        <w:rPr>
          <w:rFonts w:ascii="Arial" w:hAnsi="Arial" w:cs="Arial"/>
          <w:sz w:val="22"/>
        </w:rPr>
        <w:t>This gives the following balanced system</w:t>
      </w:r>
      <w:r>
        <w:rPr>
          <w:rFonts w:ascii="Arial" w:hAnsi="Arial" w:cs="Arial"/>
          <w:sz w:val="22"/>
        </w:rPr>
        <w:t>, where the actual generation after the application of scaling factors is shown:</w:t>
      </w:r>
    </w:p>
    <w:p w14:paraId="5BD73E69" w14:textId="77777777" w:rsidR="002412ED" w:rsidRDefault="00672F6E" w:rsidP="002412ED">
      <w:pPr>
        <w:pStyle w:val="BodyText"/>
        <w:rPr>
          <w:rFonts w:ascii="Arial" w:hAnsi="Arial" w:cs="Arial"/>
          <w:sz w:val="22"/>
        </w:rPr>
      </w:pPr>
      <w:r>
        <w:rPr>
          <w:noProof/>
        </w:rPr>
        <w:pict w14:anchorId="453A9785">
          <v:shape id="_x0000_s2435" type="#_x0000_t75" style="position:absolute;margin-left:-23.35pt;margin-top:33.75pt;width:484.5pt;height:187.5pt;z-index:251658268">
            <v:imagedata r:id="rId84" o:title=""/>
            <w10:wrap type="topAndBottom"/>
          </v:shape>
        </w:pict>
      </w:r>
    </w:p>
    <w:p w14:paraId="6B8222BA" w14:textId="77777777" w:rsidR="002412ED" w:rsidRDefault="002412ED" w:rsidP="002412ED">
      <w:pPr>
        <w:pStyle w:val="BodyText"/>
        <w:rPr>
          <w:rFonts w:ascii="Arial" w:hAnsi="Arial" w:cs="Arial"/>
          <w:sz w:val="22"/>
        </w:rPr>
      </w:pPr>
      <w:r>
        <w:rPr>
          <w:rFonts w:ascii="Arial" w:hAnsi="Arial" w:cs="Arial"/>
          <w:sz w:val="22"/>
        </w:rPr>
        <w:t xml:space="preserve">Assuming the same circuit impedances and expansion factors as used above in the Peak Security background, </w:t>
      </w:r>
      <w:r w:rsidRPr="004248A1">
        <w:rPr>
          <w:rFonts w:ascii="Arial" w:hAnsi="Arial" w:cs="Arial"/>
          <w:sz w:val="22"/>
          <w:szCs w:val="22"/>
        </w:rPr>
        <w:t>the DCLF transport algorithm calculates the base case power flows</w:t>
      </w:r>
      <w:r>
        <w:rPr>
          <w:rFonts w:ascii="Arial" w:hAnsi="Arial" w:cs="Arial"/>
          <w:sz w:val="22"/>
          <w:szCs w:val="22"/>
        </w:rPr>
        <w:t xml:space="preserve"> for Year Round background</w:t>
      </w:r>
      <w:r w:rsidRPr="004248A1">
        <w:rPr>
          <w:rFonts w:ascii="Arial" w:hAnsi="Arial" w:cs="Arial"/>
          <w:sz w:val="22"/>
          <w:szCs w:val="22"/>
        </w:rPr>
        <w:t xml:space="preserve"> as follows:</w:t>
      </w:r>
    </w:p>
    <w:p w14:paraId="7A7B1893" w14:textId="77777777" w:rsidR="002412ED" w:rsidRDefault="002412ED" w:rsidP="002412ED">
      <w:pPr>
        <w:pStyle w:val="BodyText"/>
        <w:rPr>
          <w:rFonts w:ascii="Arial" w:hAnsi="Arial" w:cs="Arial"/>
          <w:sz w:val="22"/>
        </w:rPr>
      </w:pPr>
    </w:p>
    <w:p w14:paraId="5F6ACBE4" w14:textId="77777777" w:rsidR="002412ED" w:rsidRDefault="00672F6E" w:rsidP="002412ED">
      <w:pPr>
        <w:pStyle w:val="BodyText"/>
        <w:rPr>
          <w:rFonts w:ascii="Arial" w:hAnsi="Arial" w:cs="Arial"/>
          <w:sz w:val="22"/>
        </w:rPr>
      </w:pPr>
      <w:r>
        <w:rPr>
          <w:rFonts w:ascii="Arial" w:hAnsi="Arial" w:cs="Arial"/>
          <w:noProof/>
          <w:sz w:val="22"/>
        </w:rPr>
        <w:pict w14:anchorId="73D3A4BA">
          <v:shape id="_x0000_s2436" type="#_x0000_t75" style="position:absolute;margin-left:-22pt;margin-top:23.3pt;width:498.35pt;height:221.3pt;z-index:251658269">
            <v:imagedata r:id="rId85" o:title=""/>
            <w10:wrap type="topAndBottom"/>
          </v:shape>
        </w:pict>
      </w:r>
    </w:p>
    <w:p w14:paraId="1F1CD9D9" w14:textId="77777777" w:rsidR="00E26080" w:rsidRDefault="00E26080" w:rsidP="006661FE">
      <w:pPr>
        <w:pStyle w:val="BodyText"/>
        <w:rPr>
          <w:sz w:val="22"/>
        </w:rPr>
      </w:pPr>
    </w:p>
    <w:p w14:paraId="30DE2284" w14:textId="77777777" w:rsidR="006661FE" w:rsidRDefault="006661FE" w:rsidP="006661FE">
      <w:pPr>
        <w:jc w:val="both"/>
        <w:rPr>
          <w:rFonts w:ascii="Arial" w:hAnsi="Arial"/>
          <w:sz w:val="22"/>
        </w:rPr>
      </w:pPr>
      <w:r>
        <w:rPr>
          <w:rFonts w:ascii="Arial" w:hAnsi="Arial"/>
          <w:sz w:val="22"/>
        </w:rPr>
        <w:t>Nodes A and B export, whilst Node C imports. Hence the DCLF algorithm derives flows to deliver export power from Nodes A and B to meet import needs at Node C.</w:t>
      </w:r>
    </w:p>
    <w:p w14:paraId="54DEDCC5" w14:textId="77777777" w:rsidR="006661FE" w:rsidRDefault="006661FE" w:rsidP="006661FE">
      <w:pPr>
        <w:jc w:val="both"/>
        <w:rPr>
          <w:rFonts w:ascii="Arial" w:hAnsi="Arial"/>
          <w:sz w:val="22"/>
        </w:rPr>
      </w:pPr>
    </w:p>
    <w:p w14:paraId="04C861F6" w14:textId="77777777" w:rsidR="006661FE" w:rsidRDefault="006661FE" w:rsidP="006661FE">
      <w:pPr>
        <w:ind w:left="720" w:hanging="720"/>
        <w:jc w:val="both"/>
        <w:rPr>
          <w:rFonts w:ascii="Arial" w:hAnsi="Arial"/>
          <w:sz w:val="22"/>
        </w:rPr>
      </w:pPr>
      <w:r>
        <w:rPr>
          <w:rFonts w:ascii="Arial" w:hAnsi="Arial"/>
          <w:sz w:val="22"/>
        </w:rPr>
        <w:t>Step 1:</w:t>
      </w:r>
      <w:r>
        <w:rPr>
          <w:rFonts w:ascii="Arial" w:hAnsi="Arial"/>
          <w:sz w:val="22"/>
        </w:rPr>
        <w:tab/>
        <w:t xml:space="preserve">Net export from Node A is </w:t>
      </w:r>
      <w:r w:rsidR="002412ED">
        <w:rPr>
          <w:rFonts w:ascii="Arial" w:hAnsi="Arial"/>
          <w:sz w:val="22"/>
        </w:rPr>
        <w:t>350MW</w:t>
      </w:r>
      <w:r>
        <w:rPr>
          <w:rFonts w:ascii="Arial" w:hAnsi="Arial"/>
          <w:sz w:val="22"/>
        </w:rPr>
        <w:t xml:space="preserve">; route AC has impedance X and route AB-BC has impedance 3X; hence </w:t>
      </w:r>
      <w:r w:rsidR="002412ED">
        <w:rPr>
          <w:rFonts w:ascii="Arial" w:hAnsi="Arial"/>
          <w:sz w:val="22"/>
        </w:rPr>
        <w:t>262.5</w:t>
      </w:r>
      <w:r>
        <w:rPr>
          <w:rFonts w:ascii="Arial" w:hAnsi="Arial"/>
          <w:sz w:val="22"/>
        </w:rPr>
        <w:t xml:space="preserve">MW would flow down AC and </w:t>
      </w:r>
      <w:r w:rsidR="002412ED">
        <w:rPr>
          <w:rFonts w:ascii="Arial" w:hAnsi="Arial"/>
          <w:sz w:val="22"/>
        </w:rPr>
        <w:t>87.5</w:t>
      </w:r>
      <w:r>
        <w:rPr>
          <w:rFonts w:ascii="Arial" w:hAnsi="Arial"/>
          <w:sz w:val="22"/>
        </w:rPr>
        <w:t>MW along AB-BC</w:t>
      </w:r>
    </w:p>
    <w:p w14:paraId="1662DF87" w14:textId="77777777" w:rsidR="006661FE" w:rsidRDefault="006661FE" w:rsidP="006661FE">
      <w:pPr>
        <w:ind w:left="720" w:hanging="720"/>
        <w:jc w:val="both"/>
        <w:rPr>
          <w:rFonts w:ascii="Arial" w:hAnsi="Arial"/>
          <w:sz w:val="22"/>
        </w:rPr>
      </w:pPr>
    </w:p>
    <w:p w14:paraId="6A260A9E" w14:textId="77777777" w:rsidR="006661FE" w:rsidRDefault="006661FE" w:rsidP="006661FE">
      <w:pPr>
        <w:ind w:left="720" w:hanging="720"/>
        <w:jc w:val="both"/>
        <w:rPr>
          <w:rFonts w:ascii="Arial" w:hAnsi="Arial"/>
          <w:sz w:val="22"/>
        </w:rPr>
      </w:pPr>
      <w:r>
        <w:rPr>
          <w:rFonts w:ascii="Arial" w:hAnsi="Arial"/>
          <w:sz w:val="22"/>
        </w:rPr>
        <w:t>Step 2:</w:t>
      </w:r>
      <w:r>
        <w:rPr>
          <w:rFonts w:ascii="Arial" w:hAnsi="Arial"/>
          <w:sz w:val="22"/>
        </w:rPr>
        <w:tab/>
        <w:t xml:space="preserve">Net export from Node B is </w:t>
      </w:r>
      <w:r w:rsidR="002412ED">
        <w:rPr>
          <w:rFonts w:ascii="Arial" w:hAnsi="Arial"/>
          <w:sz w:val="22"/>
        </w:rPr>
        <w:t>650</w:t>
      </w:r>
      <w:r>
        <w:rPr>
          <w:rFonts w:ascii="Arial" w:hAnsi="Arial"/>
          <w:sz w:val="22"/>
        </w:rPr>
        <w:t>MW; route BC has impedance X and route BA-AC has impedance 3X; hence 4</w:t>
      </w:r>
      <w:r w:rsidR="002412ED">
        <w:rPr>
          <w:rFonts w:ascii="Arial" w:hAnsi="Arial"/>
          <w:sz w:val="22"/>
        </w:rPr>
        <w:t>87.5</w:t>
      </w:r>
      <w:r>
        <w:rPr>
          <w:rFonts w:ascii="Arial" w:hAnsi="Arial"/>
          <w:sz w:val="22"/>
        </w:rPr>
        <w:t xml:space="preserve">MW would flow down BC and </w:t>
      </w:r>
      <w:r w:rsidR="002412ED">
        <w:rPr>
          <w:rFonts w:ascii="Arial" w:hAnsi="Arial"/>
          <w:sz w:val="22"/>
        </w:rPr>
        <w:t>162.5</w:t>
      </w:r>
      <w:r>
        <w:rPr>
          <w:rFonts w:ascii="Arial" w:hAnsi="Arial"/>
          <w:sz w:val="22"/>
        </w:rPr>
        <w:t>MW along BA-AC</w:t>
      </w:r>
    </w:p>
    <w:p w14:paraId="507241AA" w14:textId="77777777" w:rsidR="006661FE" w:rsidRDefault="006661FE" w:rsidP="006661FE">
      <w:pPr>
        <w:ind w:left="720" w:hanging="720"/>
        <w:jc w:val="both"/>
        <w:rPr>
          <w:rFonts w:ascii="Arial" w:hAnsi="Arial"/>
          <w:sz w:val="22"/>
        </w:rPr>
      </w:pPr>
    </w:p>
    <w:p w14:paraId="4A4DF0AC" w14:textId="77777777" w:rsidR="006661FE" w:rsidRDefault="006661FE" w:rsidP="006661FE">
      <w:pPr>
        <w:ind w:left="720" w:hanging="720"/>
        <w:jc w:val="both"/>
        <w:rPr>
          <w:rFonts w:ascii="Arial" w:hAnsi="Arial"/>
          <w:sz w:val="22"/>
        </w:rPr>
      </w:pPr>
      <w:r>
        <w:rPr>
          <w:rFonts w:ascii="Arial" w:hAnsi="Arial"/>
          <w:sz w:val="22"/>
        </w:rPr>
        <w:t>Step 3:</w:t>
      </w:r>
      <w:r>
        <w:rPr>
          <w:rFonts w:ascii="Arial" w:hAnsi="Arial"/>
          <w:sz w:val="22"/>
        </w:rPr>
        <w:tab/>
        <w:t>Using super-position to add the flows derived in Steps 1 and 2 derives the following;</w:t>
      </w:r>
    </w:p>
    <w:p w14:paraId="2B16CF20" w14:textId="77777777" w:rsidR="006661FE" w:rsidRDefault="006661FE" w:rsidP="006661FE">
      <w:pPr>
        <w:ind w:left="720" w:hanging="720"/>
        <w:jc w:val="both"/>
        <w:rPr>
          <w:rFonts w:ascii="Arial" w:hAnsi="Arial"/>
          <w:sz w:val="22"/>
        </w:rPr>
      </w:pPr>
    </w:p>
    <w:p w14:paraId="2514D3E5" w14:textId="77777777" w:rsidR="002412ED" w:rsidRDefault="006661FE" w:rsidP="002412ED">
      <w:pPr>
        <w:ind w:left="720" w:hanging="720"/>
        <w:jc w:val="both"/>
        <w:rPr>
          <w:rFonts w:ascii="Arial" w:hAnsi="Arial"/>
          <w:sz w:val="22"/>
        </w:rPr>
      </w:pPr>
      <w:r>
        <w:rPr>
          <w:rFonts w:ascii="Arial" w:hAnsi="Arial"/>
          <w:sz w:val="22"/>
        </w:rPr>
        <w:tab/>
        <w:t>Flow AC</w:t>
      </w:r>
      <w:r>
        <w:rPr>
          <w:rFonts w:ascii="Arial" w:hAnsi="Arial"/>
          <w:sz w:val="22"/>
        </w:rPr>
        <w:tab/>
        <w:t xml:space="preserve">= </w:t>
      </w:r>
      <w:r w:rsidR="002412ED">
        <w:rPr>
          <w:rFonts w:ascii="Arial" w:hAnsi="Arial"/>
          <w:sz w:val="22"/>
        </w:rPr>
        <w:t xml:space="preserve"> 262.5MW + 162.5MW</w:t>
      </w:r>
      <w:r w:rsidR="002412ED">
        <w:rPr>
          <w:rFonts w:ascii="Arial" w:hAnsi="Arial"/>
          <w:sz w:val="22"/>
        </w:rPr>
        <w:tab/>
        <w:t>=</w:t>
      </w:r>
      <w:r w:rsidR="002412ED">
        <w:rPr>
          <w:rFonts w:ascii="Arial" w:hAnsi="Arial"/>
          <w:sz w:val="22"/>
        </w:rPr>
        <w:tab/>
        <w:t>425MW</w:t>
      </w:r>
    </w:p>
    <w:p w14:paraId="2B11C6CB" w14:textId="77777777" w:rsidR="006661FE" w:rsidRDefault="006661FE" w:rsidP="006661FE">
      <w:pPr>
        <w:ind w:left="720" w:hanging="720"/>
        <w:jc w:val="both"/>
        <w:rPr>
          <w:rFonts w:ascii="Arial" w:hAnsi="Arial"/>
          <w:sz w:val="22"/>
        </w:rPr>
      </w:pPr>
    </w:p>
    <w:p w14:paraId="640421FA" w14:textId="77777777" w:rsidR="006661FE" w:rsidRDefault="006661FE" w:rsidP="006661FE">
      <w:pPr>
        <w:ind w:left="720" w:hanging="720"/>
        <w:jc w:val="both"/>
        <w:rPr>
          <w:rFonts w:ascii="Arial" w:hAnsi="Arial"/>
          <w:sz w:val="22"/>
        </w:rPr>
      </w:pPr>
      <w:r>
        <w:rPr>
          <w:rFonts w:ascii="Arial" w:hAnsi="Arial"/>
          <w:sz w:val="22"/>
        </w:rPr>
        <w:tab/>
        <w:t>Flow AB</w:t>
      </w:r>
      <w:r>
        <w:rPr>
          <w:rFonts w:ascii="Arial" w:hAnsi="Arial"/>
          <w:sz w:val="22"/>
        </w:rPr>
        <w:tab/>
        <w:t xml:space="preserve">= </w:t>
      </w:r>
      <w:r w:rsidR="002412ED">
        <w:rPr>
          <w:rFonts w:ascii="Arial" w:hAnsi="Arial"/>
          <w:sz w:val="22"/>
        </w:rPr>
        <w:t>87.5MW – 162.5MW</w:t>
      </w:r>
      <w:r w:rsidR="002412ED">
        <w:rPr>
          <w:rFonts w:ascii="Arial" w:hAnsi="Arial"/>
          <w:sz w:val="22"/>
        </w:rPr>
        <w:tab/>
        <w:t>=</w:t>
      </w:r>
      <w:r w:rsidR="002412ED">
        <w:rPr>
          <w:rFonts w:ascii="Arial" w:hAnsi="Arial"/>
          <w:sz w:val="22"/>
        </w:rPr>
        <w:tab/>
        <w:t>-75MW</w:t>
      </w:r>
    </w:p>
    <w:p w14:paraId="0D98518F" w14:textId="77777777" w:rsidR="006661FE" w:rsidRDefault="006661FE" w:rsidP="006661FE">
      <w:pPr>
        <w:ind w:left="720" w:hanging="720"/>
        <w:jc w:val="both"/>
        <w:rPr>
          <w:rFonts w:ascii="Arial" w:hAnsi="Arial"/>
          <w:sz w:val="22"/>
        </w:rPr>
      </w:pPr>
      <w:r>
        <w:rPr>
          <w:rFonts w:ascii="Arial" w:hAnsi="Arial"/>
          <w:sz w:val="22"/>
        </w:rPr>
        <w:tab/>
        <w:t>Flow BC</w:t>
      </w:r>
      <w:r>
        <w:rPr>
          <w:rFonts w:ascii="Arial" w:hAnsi="Arial"/>
          <w:sz w:val="22"/>
        </w:rPr>
        <w:tab/>
        <w:t xml:space="preserve">= </w:t>
      </w:r>
      <w:r w:rsidR="002412ED">
        <w:rPr>
          <w:rFonts w:ascii="Arial" w:hAnsi="Arial"/>
          <w:sz w:val="22"/>
        </w:rPr>
        <w:t>87.5MW + 487.5MW</w:t>
      </w:r>
      <w:r w:rsidR="002412ED">
        <w:rPr>
          <w:rFonts w:ascii="Arial" w:hAnsi="Arial"/>
          <w:sz w:val="22"/>
        </w:rPr>
        <w:tab/>
        <w:t>=</w:t>
      </w:r>
      <w:r w:rsidR="002412ED">
        <w:rPr>
          <w:rFonts w:ascii="Arial" w:hAnsi="Arial"/>
          <w:sz w:val="22"/>
        </w:rPr>
        <w:tab/>
        <w:t>575MW</w:t>
      </w:r>
    </w:p>
    <w:p w14:paraId="277D9758" w14:textId="77777777" w:rsidR="006661FE" w:rsidRDefault="006661FE" w:rsidP="006661FE">
      <w:pPr>
        <w:jc w:val="both"/>
        <w:rPr>
          <w:rFonts w:ascii="Arial" w:hAnsi="Arial"/>
        </w:rPr>
      </w:pPr>
    </w:p>
    <w:p w14:paraId="1823CDE2" w14:textId="77777777" w:rsidR="002412ED" w:rsidRDefault="002412ED" w:rsidP="002412ED">
      <w:pPr>
        <w:pStyle w:val="BodyText2"/>
        <w:jc w:val="both"/>
        <w:rPr>
          <w:rFonts w:ascii="Arial" w:hAnsi="Arial" w:cs="Arial"/>
          <w:i w:val="0"/>
        </w:rPr>
      </w:pPr>
      <w:r>
        <w:rPr>
          <w:rFonts w:ascii="Arial" w:hAnsi="Arial" w:cs="Arial"/>
          <w:i w:val="0"/>
        </w:rPr>
        <w:t>Then, based on the background giving rise to highest flow, each circuit is tagged as either Peak Security or Year Round.</w:t>
      </w:r>
    </w:p>
    <w:p w14:paraId="309E1272" w14:textId="77777777" w:rsidR="002412ED" w:rsidRDefault="002412ED" w:rsidP="002412ED">
      <w:pPr>
        <w:pStyle w:val="BodyText2"/>
        <w:jc w:val="both"/>
        <w:rPr>
          <w:rFonts w:ascii="Arial" w:hAnsi="Arial" w:cs="Arial"/>
          <w:i w:val="0"/>
        </w:rPr>
      </w:pPr>
    </w:p>
    <w:p w14:paraId="3B3673DC" w14:textId="77777777" w:rsidR="002412ED" w:rsidRDefault="002412ED" w:rsidP="002412ED">
      <w:pPr>
        <w:pStyle w:val="BodyText2"/>
        <w:jc w:val="both"/>
        <w:rPr>
          <w:rFonts w:ascii="Arial" w:hAnsi="Arial" w:cs="Arial"/>
          <w:i w:val="0"/>
        </w:rPr>
      </w:pPr>
    </w:p>
    <w:p w14:paraId="33078D99" w14:textId="77777777" w:rsidR="002412ED" w:rsidRDefault="002412ED" w:rsidP="002412ED">
      <w:pPr>
        <w:pStyle w:val="BodyText2"/>
        <w:jc w:val="both"/>
        <w:rPr>
          <w:rFonts w:ascii="Arial" w:hAnsi="Arial" w:cs="Arial"/>
          <w:i w:val="0"/>
        </w:rPr>
      </w:pPr>
    </w:p>
    <w:p w14:paraId="43CFF5C8" w14:textId="77777777" w:rsidR="002412ED" w:rsidRDefault="00672F6E" w:rsidP="002412ED">
      <w:pPr>
        <w:pStyle w:val="BodyText2"/>
        <w:jc w:val="both"/>
        <w:rPr>
          <w:rFonts w:ascii="Arial" w:hAnsi="Arial" w:cs="Arial"/>
          <w:i w:val="0"/>
        </w:rPr>
      </w:pPr>
      <w:r>
        <w:rPr>
          <w:rFonts w:ascii="Arial" w:hAnsi="Arial" w:cs="Arial"/>
          <w:i w:val="0"/>
          <w:noProof/>
          <w:lang w:eastAsia="en-GB"/>
        </w:rPr>
        <w:pict w14:anchorId="1963647D">
          <v:shape id="_x0000_s2437" type="#_x0000_t75" style="position:absolute;left:0;text-align:left;margin-left:-.65pt;margin-top:-18.1pt;width:484.5pt;height:198.05pt;z-index:251658270">
            <v:imagedata r:id="rId86" o:title=""/>
            <w10:wrap type="topAndBottom"/>
          </v:shape>
        </w:pict>
      </w:r>
    </w:p>
    <w:p w14:paraId="1C14D346" w14:textId="77777777" w:rsidR="002412ED" w:rsidRDefault="002412ED" w:rsidP="002412ED">
      <w:pPr>
        <w:pStyle w:val="BodyText2"/>
        <w:jc w:val="both"/>
        <w:rPr>
          <w:rFonts w:ascii="Arial" w:hAnsi="Arial" w:cs="Arial"/>
        </w:rPr>
      </w:pPr>
      <w:r>
        <w:rPr>
          <w:rFonts w:ascii="Arial" w:hAnsi="Arial" w:cs="Arial"/>
          <w:i w:val="0"/>
        </w:rPr>
        <w:t xml:space="preserve">Therefore, circuits AB and BC are tagged as Peak Security and AC is tagged as Year Round. </w:t>
      </w:r>
    </w:p>
    <w:p w14:paraId="65F9E132" w14:textId="77777777" w:rsidR="002412ED" w:rsidRDefault="002412ED" w:rsidP="002412ED">
      <w:pPr>
        <w:pStyle w:val="BodyText2"/>
        <w:jc w:val="both"/>
        <w:rPr>
          <w:rFonts w:ascii="Arial" w:hAnsi="Arial" w:cs="Arial"/>
          <w:i w:val="0"/>
        </w:rPr>
      </w:pPr>
    </w:p>
    <w:p w14:paraId="3E4120EB" w14:textId="77777777" w:rsidR="006661FE" w:rsidRDefault="006661FE" w:rsidP="006661FE">
      <w:pPr>
        <w:jc w:val="both"/>
        <w:rPr>
          <w:rFonts w:ascii="Arial" w:hAnsi="Arial"/>
        </w:rPr>
      </w:pPr>
    </w:p>
    <w:p w14:paraId="6398A478" w14:textId="77777777" w:rsidR="006661FE" w:rsidRDefault="006661FE" w:rsidP="006661FE">
      <w:pPr>
        <w:jc w:val="both"/>
        <w:rPr>
          <w:rFonts w:ascii="Arial" w:hAnsi="Arial"/>
          <w:sz w:val="22"/>
        </w:rPr>
      </w:pPr>
      <w:r>
        <w:rPr>
          <w:rFonts w:ascii="Arial" w:hAnsi="Arial"/>
          <w:sz w:val="22"/>
        </w:rPr>
        <w:t xml:space="preserve">Total </w:t>
      </w:r>
      <w:r w:rsidR="002412ED">
        <w:rPr>
          <w:rFonts w:ascii="Arial" w:hAnsi="Arial"/>
          <w:sz w:val="22"/>
        </w:rPr>
        <w:t xml:space="preserve">Peak Security </w:t>
      </w:r>
      <w:r>
        <w:rPr>
          <w:rFonts w:ascii="Arial" w:hAnsi="Arial"/>
          <w:sz w:val="22"/>
        </w:rPr>
        <w:t>cost = (</w:t>
      </w:r>
      <w:r w:rsidR="002412ED">
        <w:rPr>
          <w:rFonts w:ascii="Arial" w:hAnsi="Arial"/>
          <w:sz w:val="22"/>
        </w:rPr>
        <w:t xml:space="preserve">300 </w:t>
      </w:r>
      <w:r w:rsidR="001F366D">
        <w:rPr>
          <w:rFonts w:ascii="Arial" w:hAnsi="Arial"/>
          <w:sz w:val="22"/>
        </w:rPr>
        <w:t>X</w:t>
      </w:r>
      <w:r>
        <w:rPr>
          <w:rFonts w:ascii="Arial" w:hAnsi="Arial"/>
          <w:sz w:val="22"/>
        </w:rPr>
        <w:t xml:space="preserve"> </w:t>
      </w:r>
      <w:r w:rsidR="001F366D">
        <w:rPr>
          <w:rFonts w:ascii="Arial" w:hAnsi="Arial"/>
          <w:sz w:val="22"/>
        </w:rPr>
        <w:t xml:space="preserve"> </w:t>
      </w:r>
      <w:r>
        <w:rPr>
          <w:rFonts w:ascii="Arial" w:hAnsi="Arial"/>
          <w:sz w:val="22"/>
        </w:rPr>
        <w:t>6) + (</w:t>
      </w:r>
      <w:r w:rsidR="002412ED">
        <w:rPr>
          <w:rFonts w:ascii="Arial" w:hAnsi="Arial"/>
          <w:sz w:val="22"/>
        </w:rPr>
        <w:t xml:space="preserve">800 </w:t>
      </w:r>
      <w:r w:rsidR="001F366D">
        <w:rPr>
          <w:rFonts w:ascii="Arial" w:hAnsi="Arial"/>
          <w:sz w:val="22"/>
        </w:rPr>
        <w:t>X</w:t>
      </w:r>
      <w:r>
        <w:rPr>
          <w:rFonts w:ascii="Arial" w:hAnsi="Arial"/>
          <w:sz w:val="22"/>
        </w:rPr>
        <w:t xml:space="preserve"> 26) = </w:t>
      </w:r>
      <w:r w:rsidR="002412ED">
        <w:rPr>
          <w:rFonts w:ascii="Arial" w:hAnsi="Arial"/>
          <w:sz w:val="22"/>
        </w:rPr>
        <w:t>22,600</w:t>
      </w:r>
      <w:r>
        <w:rPr>
          <w:rFonts w:ascii="Arial" w:hAnsi="Arial"/>
          <w:sz w:val="22"/>
        </w:rPr>
        <w:t>MWkm</w:t>
      </w:r>
    </w:p>
    <w:p w14:paraId="71EA8C46" w14:textId="77777777" w:rsidR="006661FE" w:rsidRDefault="006661FE" w:rsidP="006661FE">
      <w:pPr>
        <w:jc w:val="both"/>
        <w:rPr>
          <w:rFonts w:ascii="Arial" w:hAnsi="Arial"/>
          <w:sz w:val="22"/>
        </w:rPr>
      </w:pPr>
      <w:r>
        <w:rPr>
          <w:rFonts w:ascii="Arial" w:hAnsi="Arial"/>
          <w:sz w:val="22"/>
        </w:rPr>
        <w:t>(base case)</w:t>
      </w:r>
    </w:p>
    <w:p w14:paraId="4E143CDC" w14:textId="77777777" w:rsidR="002412ED" w:rsidRDefault="002412ED" w:rsidP="006661FE">
      <w:pPr>
        <w:jc w:val="both"/>
        <w:rPr>
          <w:rFonts w:ascii="Arial" w:hAnsi="Arial"/>
          <w:sz w:val="22"/>
        </w:rPr>
      </w:pPr>
    </w:p>
    <w:p w14:paraId="796F9F42" w14:textId="77777777" w:rsidR="002412ED" w:rsidRDefault="002412ED" w:rsidP="002412ED">
      <w:pPr>
        <w:pStyle w:val="BodyText2"/>
        <w:jc w:val="both"/>
        <w:rPr>
          <w:rFonts w:ascii="Arial" w:hAnsi="Arial" w:cs="Arial"/>
          <w:i w:val="0"/>
        </w:rPr>
      </w:pPr>
      <w:r>
        <w:rPr>
          <w:rFonts w:ascii="Arial" w:hAnsi="Arial" w:cs="Arial"/>
          <w:i w:val="0"/>
        </w:rPr>
        <w:t>Total Year Round cost = 425 X 10  = 4,250 MWkm</w:t>
      </w:r>
    </w:p>
    <w:p w14:paraId="4A3D90ED" w14:textId="77777777" w:rsidR="002412ED" w:rsidRPr="000B6C0D" w:rsidRDefault="002412ED" w:rsidP="000B6C0D">
      <w:pPr>
        <w:pStyle w:val="BodyText2"/>
        <w:jc w:val="both"/>
        <w:rPr>
          <w:rFonts w:ascii="Arial" w:hAnsi="Arial" w:cs="Arial"/>
          <w:i w:val="0"/>
        </w:rPr>
      </w:pPr>
      <w:r>
        <w:rPr>
          <w:rFonts w:ascii="Arial" w:hAnsi="Arial" w:cs="Arial"/>
          <w:i w:val="0"/>
        </w:rPr>
        <w:t>(base case)</w:t>
      </w:r>
    </w:p>
    <w:p w14:paraId="36EDA7F1" w14:textId="77777777" w:rsidR="006661FE" w:rsidRDefault="006661FE" w:rsidP="006661FE">
      <w:pPr>
        <w:jc w:val="both"/>
        <w:rPr>
          <w:rFonts w:ascii="Arial" w:hAnsi="Arial"/>
          <w:sz w:val="22"/>
        </w:rPr>
      </w:pPr>
    </w:p>
    <w:p w14:paraId="5650AC34" w14:textId="77777777" w:rsidR="00A260E8" w:rsidRPr="00E010AE" w:rsidRDefault="006661FE" w:rsidP="006661FE">
      <w:pPr>
        <w:pStyle w:val="BodyText2"/>
        <w:jc w:val="both"/>
        <w:rPr>
          <w:rFonts w:ascii="Arial" w:hAnsi="Arial" w:cs="Arial"/>
          <w:i w:val="0"/>
        </w:rPr>
      </w:pPr>
      <w:r w:rsidRPr="00E010AE">
        <w:rPr>
          <w:rFonts w:ascii="Arial" w:hAnsi="Arial" w:cs="Arial"/>
          <w:i w:val="0"/>
        </w:rPr>
        <w:t>We then ‘inject’ 1MW of generation at each node with a corresponding 1MW offtake (demand) at the reference node and recalculate the total</w:t>
      </w:r>
      <w:r w:rsidR="002412ED" w:rsidRPr="002412ED">
        <w:rPr>
          <w:rFonts w:ascii="Arial" w:hAnsi="Arial" w:cs="Arial"/>
          <w:i w:val="0"/>
        </w:rPr>
        <w:t xml:space="preserve"> </w:t>
      </w:r>
      <w:r w:rsidR="002412ED">
        <w:rPr>
          <w:rFonts w:ascii="Arial" w:hAnsi="Arial" w:cs="Arial"/>
          <w:i w:val="0"/>
        </w:rPr>
        <w:t>Peak Security</w:t>
      </w:r>
      <w:r w:rsidRPr="00E010AE">
        <w:rPr>
          <w:rFonts w:ascii="Arial" w:hAnsi="Arial" w:cs="Arial"/>
          <w:i w:val="0"/>
        </w:rPr>
        <w:t xml:space="preserve"> MWkm cost</w:t>
      </w:r>
      <w:r w:rsidR="002412ED" w:rsidRPr="002412ED">
        <w:rPr>
          <w:rFonts w:ascii="Arial" w:hAnsi="Arial" w:cs="Arial"/>
          <w:i w:val="0"/>
        </w:rPr>
        <w:t xml:space="preserve"> </w:t>
      </w:r>
      <w:r w:rsidR="002412ED">
        <w:rPr>
          <w:rFonts w:ascii="Arial" w:hAnsi="Arial" w:cs="Arial"/>
          <w:i w:val="0"/>
        </w:rPr>
        <w:t>and Year Round MWkm cost (noting that each circuit is only in one background)</w:t>
      </w:r>
      <w:r w:rsidRPr="00E010AE">
        <w:rPr>
          <w:rFonts w:ascii="Arial" w:hAnsi="Arial" w:cs="Arial"/>
          <w:i w:val="0"/>
        </w:rPr>
        <w:t>.  The difference  from the base case</w:t>
      </w:r>
      <w:r w:rsidR="002412ED" w:rsidRPr="002412ED">
        <w:rPr>
          <w:rFonts w:ascii="Arial" w:hAnsi="Arial" w:cs="Arial"/>
          <w:i w:val="0"/>
        </w:rPr>
        <w:t xml:space="preserve"> </w:t>
      </w:r>
      <w:r w:rsidR="002412ED">
        <w:rPr>
          <w:rFonts w:ascii="Arial" w:hAnsi="Arial" w:cs="Arial"/>
          <w:i w:val="0"/>
        </w:rPr>
        <w:t>for Peak Security and Year Round</w:t>
      </w:r>
      <w:r w:rsidR="002412ED" w:rsidRPr="00E010AE">
        <w:rPr>
          <w:rFonts w:ascii="Arial" w:hAnsi="Arial" w:cs="Arial"/>
          <w:i w:val="0"/>
        </w:rPr>
        <w:t xml:space="preserve"> </w:t>
      </w:r>
      <w:r w:rsidR="002412ED">
        <w:rPr>
          <w:rFonts w:ascii="Arial" w:hAnsi="Arial" w:cs="Arial"/>
          <w:i w:val="0"/>
        </w:rPr>
        <w:t>costs</w:t>
      </w:r>
      <w:r w:rsidRPr="00E010AE">
        <w:rPr>
          <w:rFonts w:ascii="Arial" w:hAnsi="Arial" w:cs="Arial"/>
          <w:i w:val="0"/>
        </w:rPr>
        <w:t xml:space="preserve"> is the marginal km or shadow cost</w:t>
      </w:r>
      <w:r w:rsidR="001F366D">
        <w:rPr>
          <w:rFonts w:ascii="Arial" w:hAnsi="Arial" w:cs="Arial"/>
          <w:i w:val="0"/>
        </w:rPr>
        <w:t xml:space="preserve"> </w:t>
      </w:r>
      <w:r w:rsidR="00A260E8">
        <w:rPr>
          <w:rFonts w:ascii="Arial" w:hAnsi="Arial" w:cs="Arial"/>
          <w:i w:val="0"/>
        </w:rPr>
        <w:t>for Peak Security and Year Round networks respectively</w:t>
      </w:r>
      <w:r w:rsidR="00A260E8" w:rsidRPr="00E010AE">
        <w:rPr>
          <w:rFonts w:ascii="Arial" w:hAnsi="Arial" w:cs="Arial"/>
          <w:i w:val="0"/>
        </w:rPr>
        <w:t xml:space="preserve">.  </w:t>
      </w:r>
      <w:r w:rsidR="00A260E8">
        <w:rPr>
          <w:rFonts w:ascii="Arial" w:hAnsi="Arial" w:cs="Arial"/>
          <w:i w:val="0"/>
        </w:rPr>
        <w:t>The size and direction of the incremental MW is shown below along with the resultant when superimposed on the relevant base case flow (i.e. higher of the Peak Security and Year Round) depicted in brackets:.</w:t>
      </w:r>
    </w:p>
    <w:p w14:paraId="6FEB370E" w14:textId="77777777" w:rsidR="00A260E8" w:rsidRDefault="00A260E8" w:rsidP="006661FE">
      <w:pPr>
        <w:jc w:val="both"/>
        <w:rPr>
          <w:rFonts w:ascii="Arial" w:hAnsi="Arial"/>
        </w:rPr>
      </w:pPr>
    </w:p>
    <w:p w14:paraId="2DAC1111" w14:textId="77777777" w:rsidR="00A260E8" w:rsidRDefault="00A260E8" w:rsidP="006661FE">
      <w:pPr>
        <w:jc w:val="both"/>
        <w:rPr>
          <w:rFonts w:ascii="Arial" w:hAnsi="Arial"/>
        </w:rPr>
      </w:pPr>
    </w:p>
    <w:p w14:paraId="3D17921E" w14:textId="77777777" w:rsidR="00A260E8" w:rsidRDefault="00A260E8" w:rsidP="006661FE">
      <w:pPr>
        <w:jc w:val="both"/>
        <w:rPr>
          <w:rFonts w:ascii="Arial" w:hAnsi="Arial"/>
        </w:rPr>
      </w:pPr>
    </w:p>
    <w:p w14:paraId="4C4D53AD" w14:textId="77777777" w:rsidR="00A260E8" w:rsidRDefault="00A260E8" w:rsidP="006661FE">
      <w:pPr>
        <w:jc w:val="both"/>
        <w:rPr>
          <w:rFonts w:ascii="Arial" w:hAnsi="Arial"/>
        </w:rPr>
      </w:pPr>
    </w:p>
    <w:p w14:paraId="4D8FF853" w14:textId="77777777" w:rsidR="00A260E8" w:rsidRDefault="00A260E8" w:rsidP="006661FE">
      <w:pPr>
        <w:jc w:val="both"/>
        <w:rPr>
          <w:rFonts w:ascii="Arial" w:hAnsi="Arial"/>
        </w:rPr>
      </w:pPr>
    </w:p>
    <w:p w14:paraId="2736783F" w14:textId="4F27F58F" w:rsidR="00A260E8" w:rsidRDefault="008A41B4" w:rsidP="006661FE">
      <w:pPr>
        <w:jc w:val="both"/>
        <w:rPr>
          <w:rFonts w:ascii="Arial" w:hAnsi="Arial"/>
        </w:rPr>
      </w:pPr>
      <w:r>
        <w:rPr>
          <w:rFonts w:ascii="Arial" w:hAnsi="Arial"/>
          <w:noProof/>
        </w:rPr>
        <w:drawing>
          <wp:anchor distT="0" distB="0" distL="114300" distR="114300" simplePos="0" relativeHeight="251658240" behindDoc="0" locked="0" layoutInCell="1" allowOverlap="1" wp14:anchorId="1512DF10" wp14:editId="0CC07A7E">
            <wp:simplePos x="0" y="0"/>
            <wp:positionH relativeFrom="character">
              <wp:posOffset>0</wp:posOffset>
            </wp:positionH>
            <wp:positionV relativeFrom="line">
              <wp:posOffset>0</wp:posOffset>
            </wp:positionV>
            <wp:extent cx="5946775" cy="2435860"/>
            <wp:effectExtent l="0" t="0" r="0" b="0"/>
            <wp:wrapNone/>
            <wp:docPr id="392" name="Picture 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2"/>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5946775" cy="243586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noProof/>
        </w:rPr>
        <mc:AlternateContent>
          <mc:Choice Requires="wps">
            <w:drawing>
              <wp:inline distT="0" distB="0" distL="0" distR="0" wp14:anchorId="10041F83" wp14:editId="03111296">
                <wp:extent cx="5947410" cy="2433320"/>
                <wp:effectExtent l="0" t="0" r="0" b="0"/>
                <wp:docPr id="1"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947410" cy="2433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2B7FF6C" id="Rectangle 1" o:spid="_x0000_s1026" style="width:468.3pt;height:191.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" filled="f" stroked="f">
                <o:lock v:ext="edit" aspectratio="t"/>
                <w10:anchorlock/>
              </v:rect>
            </w:pict>
          </mc:Fallback>
        </mc:AlternateContent>
      </w:r>
    </w:p>
    <w:p w14:paraId="6FAFD888" w14:textId="77777777" w:rsidR="00A260E8" w:rsidRDefault="00A260E8" w:rsidP="006661FE">
      <w:pPr>
        <w:jc w:val="both"/>
        <w:rPr>
          <w:rFonts w:ascii="Arial" w:hAnsi="Arial"/>
        </w:rPr>
      </w:pPr>
    </w:p>
    <w:p w14:paraId="4812DCD5" w14:textId="77777777" w:rsidR="006661FE" w:rsidRDefault="006661FE" w:rsidP="006661FE">
      <w:pPr>
        <w:jc w:val="both"/>
        <w:rPr>
          <w:rFonts w:ascii="Arial" w:hAnsi="Arial"/>
        </w:rPr>
      </w:pPr>
      <w:r>
        <w:rPr>
          <w:rFonts w:ascii="Arial" w:hAnsi="Arial"/>
        </w:rPr>
        <w:br w:type="page"/>
      </w:r>
    </w:p>
    <w:p w14:paraId="16AEA1EF" w14:textId="77777777" w:rsidR="006661FE" w:rsidRDefault="006661FE" w:rsidP="006661FE">
      <w:pPr>
        <w:jc w:val="both"/>
        <w:rPr>
          <w:rFonts w:ascii="Arial" w:hAnsi="Arial"/>
        </w:rPr>
      </w:pPr>
    </w:p>
    <w:p w14:paraId="44871D66" w14:textId="77777777" w:rsidR="006661FE" w:rsidRDefault="006661FE" w:rsidP="006661FE">
      <w:pPr>
        <w:jc w:val="both"/>
        <w:rPr>
          <w:rFonts w:ascii="Arial" w:hAnsi="Arial"/>
          <w:sz w:val="22"/>
        </w:rPr>
      </w:pPr>
      <w:r>
        <w:rPr>
          <w:rFonts w:ascii="Arial" w:hAnsi="Arial"/>
          <w:sz w:val="22"/>
        </w:rPr>
        <w:t>To calculate</w:t>
      </w:r>
      <w:r w:rsidR="00A260E8">
        <w:rPr>
          <w:rFonts w:ascii="Arial" w:hAnsi="Arial"/>
          <w:sz w:val="22"/>
        </w:rPr>
        <w:t xml:space="preserve"> relevant Peak Security and Year Round</w:t>
      </w:r>
      <w:r>
        <w:rPr>
          <w:rFonts w:ascii="Arial" w:hAnsi="Arial"/>
          <w:sz w:val="22"/>
        </w:rPr>
        <w:t xml:space="preserve"> the marginal km </w:t>
      </w:r>
      <w:r w:rsidR="00A260E8">
        <w:rPr>
          <w:rFonts w:ascii="Arial" w:hAnsi="Arial"/>
          <w:sz w:val="22"/>
        </w:rPr>
        <w:t xml:space="preserve">for </w:t>
      </w:r>
      <w:r>
        <w:rPr>
          <w:rFonts w:ascii="Arial" w:hAnsi="Arial"/>
          <w:sz w:val="22"/>
        </w:rPr>
        <w:t>node C:</w:t>
      </w:r>
    </w:p>
    <w:p w14:paraId="0E7FA827" w14:textId="77777777" w:rsidR="006661FE" w:rsidRDefault="006661FE" w:rsidP="006661FE">
      <w:pPr>
        <w:jc w:val="both"/>
        <w:rPr>
          <w:rFonts w:ascii="Arial" w:hAnsi="Arial"/>
          <w:sz w:val="22"/>
        </w:rPr>
      </w:pPr>
    </w:p>
    <w:p w14:paraId="52628854" w14:textId="77777777" w:rsidR="00A260E8" w:rsidRDefault="006661FE" w:rsidP="006661FE">
      <w:pPr>
        <w:jc w:val="both"/>
        <w:rPr>
          <w:rFonts w:ascii="Arial" w:hAnsi="Arial"/>
          <w:sz w:val="22"/>
        </w:rPr>
      </w:pPr>
      <w:r>
        <w:rPr>
          <w:rFonts w:ascii="Arial" w:hAnsi="Arial"/>
          <w:sz w:val="22"/>
        </w:rPr>
        <w:t xml:space="preserve">Total </w:t>
      </w:r>
      <w:r w:rsidR="00A260E8">
        <w:rPr>
          <w:rFonts w:ascii="Arial" w:hAnsi="Arial"/>
          <w:sz w:val="22"/>
        </w:rPr>
        <w:t xml:space="preserve">Peak Security </w:t>
      </w:r>
      <w:r>
        <w:rPr>
          <w:rFonts w:ascii="Arial" w:hAnsi="Arial"/>
          <w:sz w:val="22"/>
        </w:rPr>
        <w:t>Cost = (</w:t>
      </w:r>
      <w:r w:rsidR="00A260E8">
        <w:rPr>
          <w:rFonts w:ascii="Arial" w:hAnsi="Arial"/>
          <w:sz w:val="22"/>
        </w:rPr>
        <w:t>300</w:t>
      </w:r>
      <w:r>
        <w:rPr>
          <w:rFonts w:ascii="Arial" w:hAnsi="Arial"/>
          <w:sz w:val="22"/>
        </w:rPr>
        <w:t>.25 x 6) + (</w:t>
      </w:r>
      <w:r w:rsidR="00A260E8">
        <w:rPr>
          <w:rFonts w:ascii="Arial" w:hAnsi="Arial"/>
          <w:sz w:val="22"/>
        </w:rPr>
        <w:t>799</w:t>
      </w:r>
      <w:r>
        <w:rPr>
          <w:rFonts w:ascii="Arial" w:hAnsi="Arial"/>
          <w:sz w:val="22"/>
        </w:rPr>
        <w:t>.75 x 26) =</w:t>
      </w:r>
      <w:r w:rsidR="00A260E8">
        <w:rPr>
          <w:rFonts w:ascii="Arial" w:hAnsi="Arial"/>
          <w:sz w:val="22"/>
        </w:rPr>
        <w:t>22,595</w:t>
      </w:r>
    </w:p>
    <w:p w14:paraId="2914E625" w14:textId="77777777" w:rsidR="00A260E8" w:rsidRDefault="00A260E8" w:rsidP="006661FE">
      <w:pPr>
        <w:jc w:val="both"/>
        <w:rPr>
          <w:rFonts w:ascii="Arial" w:hAnsi="Arial"/>
          <w:sz w:val="22"/>
        </w:rPr>
      </w:pPr>
    </w:p>
    <w:p w14:paraId="21CDD4F0" w14:textId="77777777" w:rsidR="006661FE" w:rsidRDefault="00A260E8" w:rsidP="006661FE">
      <w:pPr>
        <w:jc w:val="both"/>
        <w:rPr>
          <w:rFonts w:ascii="Arial" w:hAnsi="Arial"/>
          <w:sz w:val="22"/>
        </w:rPr>
      </w:pPr>
      <w:r>
        <w:rPr>
          <w:rFonts w:ascii="Arial" w:hAnsi="Arial"/>
          <w:sz w:val="22"/>
        </w:rPr>
        <w:t>Total Year Round Cost = 424.25 X 10 = 4,242</w:t>
      </w:r>
      <w:r w:rsidR="006661FE">
        <w:rPr>
          <w:rFonts w:ascii="Arial" w:hAnsi="Arial"/>
          <w:sz w:val="22"/>
        </w:rPr>
        <w:t>.5 MWkm</w:t>
      </w:r>
    </w:p>
    <w:p w14:paraId="706EB734" w14:textId="77777777" w:rsidR="00A260E8" w:rsidRDefault="00A260E8" w:rsidP="006661FE">
      <w:pPr>
        <w:jc w:val="both"/>
        <w:rPr>
          <w:rFonts w:ascii="Arial" w:hAnsi="Arial"/>
          <w:sz w:val="22"/>
        </w:rPr>
      </w:pPr>
    </w:p>
    <w:p w14:paraId="627732AF" w14:textId="26BD9A68" w:rsidR="00A260E8" w:rsidRDefault="008A41B4" w:rsidP="00A260E8">
      <w:pPr>
        <w:jc w:val="both"/>
        <w:rPr>
          <w:rFonts w:ascii="Arial" w:hAnsi="Arial"/>
          <w:sz w:val="22"/>
        </w:rPr>
      </w:pPr>
      <w:r>
        <w:rPr>
          <w:rFonts w:ascii="Arial" w:hAnsi="Arial"/>
          <w:noProof/>
          <w:sz w:val="22"/>
        </w:rPr>
        <mc:AlternateContent>
          <mc:Choice Requires="wpc">
            <w:drawing>
              <wp:anchor distT="0" distB="0" distL="114300" distR="114300" simplePos="0" relativeHeight="251658271" behindDoc="0" locked="0" layoutInCell="1" allowOverlap="1" wp14:anchorId="0939AEFF" wp14:editId="46F100EF">
                <wp:simplePos x="0" y="0"/>
                <wp:positionH relativeFrom="column">
                  <wp:posOffset>-113030</wp:posOffset>
                </wp:positionH>
                <wp:positionV relativeFrom="paragraph">
                  <wp:posOffset>315595</wp:posOffset>
                </wp:positionV>
                <wp:extent cx="2698750" cy="1064895"/>
                <wp:effectExtent l="2540" t="0" r="3810" b="1905"/>
                <wp:wrapNone/>
                <wp:docPr id="398" name="Canvas 3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c:wpc>
                  </a:graphicData>
                </a:graphic>
                <wp14:sizeRelH relativeFrom="page">
                  <wp14:pctWidth>0</wp14:pctWidth>
                </wp14:sizeRelH>
                <wp14:sizeRelV relativeFrom="page">
                  <wp14:pctHeight>0</wp14:pctHeight>
                </wp14:sizeRelV>
              </wp:anchor>
            </w:drawing>
          </mc:Choice>
          <mc:Fallback>
            <w:pict>
              <v:group w14:anchorId="5C1A619B" id="Canvas 398" o:spid="_x0000_s1026" editas="canvas" style="position:absolute;margin-left:-8.9pt;margin-top:24.85pt;width:212.5pt;height:83.85pt;z-index:251658271" coordsize="26987,106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">
                <v:shape id="_x0000_s1027" type="#_x0000_t75" style="position:absolute;width:26987;height:10648;visibility:visible;mso-wrap-style:square">
                  <v:fill o:detectmouseclick="t"/>
                  <v:path o:connecttype="none"/>
                </v:shape>
              </v:group>
            </w:pict>
          </mc:Fallback>
        </mc:AlternateContent>
      </w:r>
      <w:r w:rsidR="00A260E8">
        <w:rPr>
          <w:rFonts w:ascii="Arial" w:hAnsi="Arial"/>
          <w:sz w:val="22"/>
        </w:rPr>
        <w:t>Marginal Peak Security cost = Incremental total Peak Security cost – Base case total Peak Security cost</w:t>
      </w:r>
    </w:p>
    <w:p w14:paraId="11E059E4"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 xml:space="preserve"> = 22595 – 22600 = -5MWkm</w:t>
      </w:r>
    </w:p>
    <w:p w14:paraId="66E52C09" w14:textId="77777777" w:rsidR="00A260E8" w:rsidRDefault="00A260E8" w:rsidP="00A260E8">
      <w:pPr>
        <w:jc w:val="both"/>
        <w:rPr>
          <w:rFonts w:ascii="Arial" w:hAnsi="Arial"/>
          <w:sz w:val="22"/>
        </w:rPr>
      </w:pPr>
    </w:p>
    <w:p w14:paraId="00D7358E" w14:textId="77777777" w:rsidR="00A260E8" w:rsidRDefault="00A260E8" w:rsidP="00A260E8">
      <w:pPr>
        <w:jc w:val="both"/>
        <w:rPr>
          <w:rFonts w:ascii="Arial" w:hAnsi="Arial"/>
          <w:sz w:val="22"/>
        </w:rPr>
      </w:pPr>
      <w:r>
        <w:rPr>
          <w:rFonts w:ascii="Arial" w:hAnsi="Arial"/>
          <w:sz w:val="22"/>
        </w:rPr>
        <w:t>Marginal Year Round cost = Incremental total Year Round cost – Base case total Year Round cost</w:t>
      </w:r>
    </w:p>
    <w:p w14:paraId="5B2E4BB8"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t xml:space="preserve">        = 4242.5 – 4250 = -7.5MWkm</w:t>
      </w:r>
    </w:p>
    <w:p w14:paraId="1A1BC876" w14:textId="77777777" w:rsidR="00A260E8" w:rsidRDefault="00A260E8" w:rsidP="006661FE">
      <w:pPr>
        <w:jc w:val="both"/>
        <w:rPr>
          <w:rFonts w:ascii="Arial" w:hAnsi="Arial"/>
          <w:sz w:val="22"/>
        </w:rPr>
      </w:pPr>
    </w:p>
    <w:p w14:paraId="36E6040D" w14:textId="77777777" w:rsidR="006661FE" w:rsidRDefault="006661FE" w:rsidP="006661FE">
      <w:pPr>
        <w:jc w:val="both"/>
        <w:rPr>
          <w:rFonts w:ascii="Arial" w:hAnsi="Arial"/>
          <w:sz w:val="22"/>
        </w:rPr>
      </w:pPr>
    </w:p>
    <w:p w14:paraId="31362E81" w14:textId="77777777" w:rsidR="006661FE" w:rsidRDefault="006661FE" w:rsidP="006661FE">
      <w:pPr>
        <w:jc w:val="both"/>
        <w:rPr>
          <w:rFonts w:ascii="Arial" w:hAnsi="Arial"/>
          <w:sz w:val="22"/>
        </w:rPr>
      </w:pPr>
      <w:r>
        <w:rPr>
          <w:rFonts w:ascii="Arial" w:hAnsi="Arial"/>
          <w:sz w:val="22"/>
        </w:rPr>
        <w:t>Thus the overall cost has reduced by .5</w:t>
      </w:r>
      <w:r w:rsidR="00A260E8">
        <w:rPr>
          <w:rFonts w:ascii="Arial" w:hAnsi="Arial"/>
          <w:sz w:val="22"/>
        </w:rPr>
        <w:t xml:space="preserve"> for Peak Security</w:t>
      </w:r>
      <w:r>
        <w:rPr>
          <w:rFonts w:ascii="Arial" w:hAnsi="Arial"/>
          <w:sz w:val="22"/>
        </w:rPr>
        <w:t xml:space="preserve"> (i.e. the marginal km = </w:t>
      </w:r>
      <w:r w:rsidR="00CD2194">
        <w:rPr>
          <w:rFonts w:ascii="Arial" w:hAnsi="Arial"/>
          <w:sz w:val="22"/>
        </w:rPr>
        <w:t xml:space="preserve">5) </w:t>
      </w:r>
      <w:r w:rsidR="009C3D34">
        <w:rPr>
          <w:rFonts w:ascii="Arial" w:hAnsi="Arial"/>
          <w:sz w:val="22"/>
        </w:rPr>
        <w:t>and by 7.5 for Year Round (i.e the Year Round marginal km = -7.5)</w:t>
      </w:r>
    </w:p>
    <w:p w14:paraId="06A2E528" w14:textId="77777777" w:rsidR="006661FE" w:rsidRDefault="006661FE" w:rsidP="006661FE">
      <w:pPr>
        <w:jc w:val="both"/>
        <w:rPr>
          <w:rFonts w:ascii="Arial" w:hAnsi="Arial"/>
          <w:sz w:val="22"/>
        </w:rPr>
      </w:pPr>
    </w:p>
    <w:p w14:paraId="323DDE4A" w14:textId="77777777" w:rsidR="006661FE" w:rsidRDefault="006661FE" w:rsidP="006661FE">
      <w:pPr>
        <w:pStyle w:val="FootnoteText"/>
      </w:pPr>
    </w:p>
    <w:p w14:paraId="0A857D8D" w14:textId="77777777" w:rsidR="00CD2194" w:rsidRPr="00C5521A" w:rsidRDefault="006661FE" w:rsidP="00CD2194">
      <w:pPr>
        <w:pStyle w:val="Heading1"/>
        <w:rPr>
          <w:color w:val="auto"/>
        </w:rPr>
      </w:pPr>
      <w:bookmarkStart w:id="307" w:name="_Toc32201103"/>
      <w:r>
        <w:br w:type="page"/>
      </w:r>
      <w:bookmarkStart w:id="308" w:name="_Toc49661153"/>
      <w:bookmarkStart w:id="309" w:name="_Toc274049732"/>
      <w:r w:rsidR="00CD2194" w:rsidRPr="00C5521A">
        <w:rPr>
          <w:color w:val="auto"/>
        </w:rPr>
        <w:t>14.22 Illustrative Calculation of Boundary Sharing Factors (BSFs) and Shared / Not-Shared incremental km</w:t>
      </w:r>
    </w:p>
    <w:p w14:paraId="3E2E3455" w14:textId="77777777" w:rsidR="00CD2194" w:rsidRPr="000B6C0D" w:rsidRDefault="00CD2194" w:rsidP="00CD2194">
      <w:pPr>
        <w:pStyle w:val="Heading1"/>
        <w:rPr>
          <w:rFonts w:ascii="Arial" w:hAnsi="Arial" w:cs="Arial"/>
          <w:sz w:val="22"/>
          <w:szCs w:val="22"/>
        </w:rPr>
      </w:pPr>
    </w:p>
    <w:p w14:paraId="0D9A7DDE" w14:textId="77777777" w:rsidR="00CD2194" w:rsidRPr="000B6C0D" w:rsidRDefault="00CD2194" w:rsidP="00CD2194">
      <w:pPr>
        <w:rPr>
          <w:rFonts w:ascii="Arial" w:hAnsi="Arial" w:cs="Arial"/>
          <w:lang w:eastAsia="en-US"/>
        </w:rPr>
      </w:pPr>
      <w:r w:rsidRPr="000B6C0D">
        <w:rPr>
          <w:rFonts w:ascii="Arial" w:hAnsi="Arial" w:cs="Arial"/>
          <w:lang w:eastAsia="en-US"/>
        </w:rPr>
        <w:t>The following illustrative example shows how the boundary sharing factors and shared /  not-shared incremental km are calculated for the transmission system described in the table below.</w:t>
      </w:r>
    </w:p>
    <w:p w14:paraId="7ADB7115" w14:textId="77777777" w:rsidR="00CD2194" w:rsidRPr="000B6C0D" w:rsidRDefault="00CD2194" w:rsidP="00CD2194">
      <w:pPr>
        <w:rPr>
          <w:rFonts w:ascii="Arial" w:hAnsi="Arial" w:cs="Arial"/>
          <w:lang w:eastAsia="en-US"/>
        </w:rPr>
      </w:pPr>
    </w:p>
    <w:p w14:paraId="4F8E1EC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9"/>
        <w:gridCol w:w="1693"/>
        <w:gridCol w:w="1693"/>
        <w:gridCol w:w="1693"/>
        <w:gridCol w:w="1677"/>
      </w:tblGrid>
      <w:tr w:rsidR="00CD2194" w:rsidRPr="00506BD8" w14:paraId="7B9F9272" w14:textId="77777777" w:rsidTr="00CD2194">
        <w:tc>
          <w:tcPr>
            <w:tcW w:w="2388" w:type="dxa"/>
          </w:tcPr>
          <w:p w14:paraId="1A3E89C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Generation Charging Zone</w:t>
            </w:r>
          </w:p>
        </w:tc>
        <w:tc>
          <w:tcPr>
            <w:tcW w:w="1800" w:type="dxa"/>
          </w:tcPr>
          <w:p w14:paraId="6C38BC48"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79C154F"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19EA5AFB"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EB11C8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0929457B" w14:textId="77777777" w:rsidTr="00CD2194">
        <w:tc>
          <w:tcPr>
            <w:tcW w:w="2388" w:type="dxa"/>
          </w:tcPr>
          <w:p w14:paraId="33C21CD8"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Zonal MWkm</w:t>
            </w:r>
          </w:p>
        </w:tc>
        <w:tc>
          <w:tcPr>
            <w:tcW w:w="1800" w:type="dxa"/>
          </w:tcPr>
          <w:p w14:paraId="38D9670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075177B8"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5B6A85F7"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0A2307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0F5B3EC7" w14:textId="77777777" w:rsidR="00CD2194" w:rsidRPr="000B6C0D" w:rsidRDefault="00CD2194" w:rsidP="00CD2194">
      <w:pPr>
        <w:rPr>
          <w:rFonts w:ascii="Arial" w:hAnsi="Arial" w:cs="Arial"/>
          <w:lang w:eastAsia="en-US"/>
        </w:rPr>
      </w:pPr>
    </w:p>
    <w:p w14:paraId="3A840986" w14:textId="77777777" w:rsidR="00CD2194" w:rsidRPr="00CD2194" w:rsidRDefault="00CD2194" w:rsidP="00CD2194">
      <w:pPr>
        <w:rPr>
          <w:rFonts w:ascii="Arial" w:hAnsi="Arial" w:cs="Arial"/>
          <w:lang w:eastAsia="en-US"/>
        </w:rPr>
      </w:pPr>
      <w:r w:rsidRPr="000B6C0D">
        <w:rPr>
          <w:rFonts w:ascii="Arial" w:hAnsi="Arial" w:cs="Arial"/>
          <w:lang w:eastAsia="en-US"/>
        </w:rPr>
        <w:t>The di</w:t>
      </w:r>
      <w:r w:rsidR="00E71EB2">
        <w:rPr>
          <w:rFonts w:ascii="Arial" w:hAnsi="Arial" w:cs="Arial"/>
          <w:lang w:eastAsia="en-US"/>
        </w:rPr>
        <w:t>a</w:t>
      </w:r>
      <w:r w:rsidRPr="000B6C0D">
        <w:rPr>
          <w:rFonts w:ascii="Arial" w:hAnsi="Arial" w:cs="Arial"/>
          <w:lang w:eastAsia="en-US"/>
        </w:rPr>
        <w:t>gram below shows the expanded connectivity of this transmission system.</w:t>
      </w:r>
    </w:p>
    <w:p w14:paraId="766E1A1D" w14:textId="77777777" w:rsidR="00CD2194" w:rsidRPr="00CD2194" w:rsidRDefault="00CD2194" w:rsidP="00CD2194">
      <w:pPr>
        <w:pStyle w:val="Heading1"/>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55"/>
      </w:tblGrid>
      <w:tr w:rsidR="00CD2194" w:rsidRPr="00506BD8" w14:paraId="3060F871" w14:textId="77777777" w:rsidTr="00CD2194">
        <w:tc>
          <w:tcPr>
            <w:tcW w:w="9570" w:type="dxa"/>
          </w:tcPr>
          <w:p w14:paraId="78ECD2D4" w14:textId="44DE80C2" w:rsidR="00CD2194" w:rsidRPr="00506BD8" w:rsidRDefault="008A41B4" w:rsidP="00CD2194">
            <w:pPr>
              <w:rPr>
                <w:lang w:eastAsia="en-US"/>
              </w:rPr>
            </w:pPr>
            <w:r>
              <w:rPr>
                <w:noProof/>
              </w:rPr>
              <w:drawing>
                <wp:inline distT="0" distB="0" distL="0" distR="0" wp14:anchorId="04FB2E47" wp14:editId="7D587070">
                  <wp:extent cx="6155690" cy="3319145"/>
                  <wp:effectExtent l="0" t="0" r="0" b="0"/>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bwMode="auto">
                          <a:xfrm>
                            <a:off x="0" y="0"/>
                            <a:ext cx="6155690" cy="3319145"/>
                          </a:xfrm>
                          <a:prstGeom prst="rect">
                            <a:avLst/>
                          </a:prstGeom>
                          <a:noFill/>
                          <a:ln>
                            <a:noFill/>
                          </a:ln>
                        </pic:spPr>
                      </pic:pic>
                    </a:graphicData>
                  </a:graphic>
                </wp:inline>
              </w:drawing>
            </w:r>
          </w:p>
        </w:tc>
      </w:tr>
    </w:tbl>
    <w:p w14:paraId="1327D069" w14:textId="2944745B" w:rsidR="00CD2194" w:rsidRPr="00CD2194" w:rsidRDefault="00CD2194" w:rsidP="00CD2194">
      <w:pPr>
        <w:rPr>
          <w:lang w:eastAsia="en-US"/>
        </w:rPr>
      </w:pPr>
      <w:r w:rsidRPr="000B6C0D">
        <w:rPr>
          <w:lang w:eastAsia="en-US"/>
        </w:rPr>
        <w:t xml:space="preserve">up </w:t>
      </w:r>
      <w:r w:rsidR="008A41B4">
        <w:rPr>
          <w:noProof/>
        </w:rPr>
        <w:drawing>
          <wp:inline distT="0" distB="0" distL="0" distR="0" wp14:anchorId="332B11C4" wp14:editId="66FA3EB4">
            <wp:extent cx="6004560" cy="2505710"/>
            <wp:effectExtent l="0" t="0" r="0" b="0"/>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6004560" cy="2505710"/>
                    </a:xfrm>
                    <a:prstGeom prst="rect">
                      <a:avLst/>
                    </a:prstGeom>
                    <a:noFill/>
                    <a:ln>
                      <a:noFill/>
                    </a:ln>
                  </pic:spPr>
                </pic:pic>
              </a:graphicData>
            </a:graphic>
          </wp:inline>
        </w:drawing>
      </w:r>
    </w:p>
    <w:p w14:paraId="7972F8F3" w14:textId="77777777" w:rsidR="00CD2194" w:rsidRPr="00CD2194" w:rsidRDefault="00CD2194" w:rsidP="00CD2194">
      <w:pPr>
        <w:rPr>
          <w:lang w:eastAsia="en-US"/>
        </w:rPr>
      </w:pPr>
    </w:p>
    <w:p w14:paraId="4AC573F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The above figure illustrates how the Year Round marginal km are split into Shared and Not-Shared.</w:t>
      </w:r>
    </w:p>
    <w:p w14:paraId="13FDD386" w14:textId="77777777" w:rsidR="00CD2194" w:rsidRPr="000B6C0D" w:rsidRDefault="00CD2194" w:rsidP="00CD2194">
      <w:pPr>
        <w:rPr>
          <w:rFonts w:ascii="Arial" w:hAnsi="Arial" w:cs="Arial"/>
          <w:sz w:val="22"/>
          <w:szCs w:val="22"/>
          <w:lang w:eastAsia="en-US"/>
        </w:rPr>
      </w:pPr>
    </w:p>
    <w:p w14:paraId="0BA86F89"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(a) For Boundary AB (where 50MW of the generation is Low Carbon (LC) and 0MW of the generation is Carbon (C) and Year Round boundary marginal km = 100km)  - </w:t>
      </w:r>
    </w:p>
    <w:p w14:paraId="57CB828E" w14:textId="77777777" w:rsidR="00CD2194" w:rsidRPr="000B6C0D" w:rsidRDefault="00CD2194" w:rsidP="00CD2194">
      <w:pPr>
        <w:rPr>
          <w:rFonts w:ascii="Arial" w:hAnsi="Arial" w:cs="Arial"/>
          <w:sz w:val="22"/>
          <w:szCs w:val="22"/>
          <w:lang w:eastAsia="en-US"/>
        </w:rPr>
      </w:pPr>
    </w:p>
    <w:p w14:paraId="355C6CBC" w14:textId="41CACAC6"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ab/>
      </w:r>
      <w:r w:rsidR="008A41B4">
        <w:rPr>
          <w:rFonts w:ascii="Arial" w:hAnsi="Arial" w:cs="Arial"/>
          <w:noProof/>
          <w:position w:val="-30"/>
          <w:sz w:val="22"/>
          <w:szCs w:val="22"/>
          <w:lang w:eastAsia="en-US"/>
        </w:rPr>
        <w:drawing>
          <wp:inline distT="0" distB="0" distL="0" distR="0" wp14:anchorId="165559FB" wp14:editId="27214117">
            <wp:extent cx="1296035" cy="431800"/>
            <wp:effectExtent l="0" t="0" r="0" b="0"/>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90"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Pr="000B6C0D">
        <w:rPr>
          <w:rFonts w:ascii="Arial" w:hAnsi="Arial" w:cs="Arial"/>
          <w:sz w:val="22"/>
          <w:szCs w:val="22"/>
          <w:lang w:eastAsia="en-US"/>
        </w:rPr>
        <w:t xml:space="preserve">   </w:t>
      </w:r>
      <w:r w:rsidR="003E296E">
        <w:rPr>
          <w:rFonts w:ascii="Arial" w:hAnsi="Arial" w:cs="Arial"/>
          <w:sz w:val="22"/>
          <w:szCs w:val="22"/>
          <w:lang w:eastAsia="en-US"/>
        </w:rPr>
        <w:t xml:space="preserve"> </w:t>
      </w:r>
      <w:r w:rsidRPr="000B6C0D">
        <w:rPr>
          <w:rFonts w:ascii="Arial" w:hAnsi="Arial" w:cs="Arial"/>
          <w:sz w:val="22"/>
          <w:szCs w:val="22"/>
          <w:lang w:eastAsia="en-US"/>
        </w:rPr>
        <w:t>which is greater than 0.5, therefore the following formula will be used to calculate the Boundary Sharing Factor (BSF) –</w:t>
      </w:r>
    </w:p>
    <w:p w14:paraId="35C43865" w14:textId="77777777" w:rsidR="00CD2194" w:rsidRPr="000B6C0D" w:rsidRDefault="00CD2194" w:rsidP="00CD2194">
      <w:pPr>
        <w:rPr>
          <w:rFonts w:ascii="Arial" w:hAnsi="Arial" w:cs="Arial"/>
          <w:sz w:val="22"/>
          <w:szCs w:val="22"/>
          <w:lang w:eastAsia="en-US"/>
        </w:rPr>
      </w:pPr>
    </w:p>
    <w:p w14:paraId="43B45B33" w14:textId="0560FFAD"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6369BA7D" wp14:editId="0F13CB0A">
            <wp:extent cx="3463290" cy="482600"/>
            <wp:effectExtent l="0" t="0" r="0" b="0"/>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91" cstate="print">
                      <a:extLst>
                        <a:ext uri="{28A0092B-C50C-407E-A947-70E740481C1C}">
                          <a14:useLocalDpi xmlns:a14="http://schemas.microsoft.com/office/drawing/2010/main" val="0"/>
                        </a:ext>
                      </a:extLst>
                    </a:blip>
                    <a:srcRect/>
                    <a:stretch>
                      <a:fillRect/>
                    </a:stretch>
                  </pic:blipFill>
                  <pic:spPr bwMode="auto">
                    <a:xfrm>
                      <a:off x="0" y="0"/>
                      <a:ext cx="3463290" cy="482600"/>
                    </a:xfrm>
                    <a:prstGeom prst="rect">
                      <a:avLst/>
                    </a:prstGeom>
                    <a:noFill/>
                    <a:ln>
                      <a:noFill/>
                    </a:ln>
                  </pic:spPr>
                </pic:pic>
              </a:graphicData>
            </a:graphic>
          </wp:inline>
        </w:drawing>
      </w:r>
    </w:p>
    <w:p w14:paraId="791B8B91"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Shared marginal km = 0.0 * 100km = 0 km</w:t>
      </w:r>
    </w:p>
    <w:p w14:paraId="30C623ED"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Not-Shared marginal km = (100 – 0)km = 100 km</w:t>
      </w:r>
    </w:p>
    <w:p w14:paraId="3C5D0474" w14:textId="77777777" w:rsidR="00CD2194" w:rsidRPr="000B6C0D" w:rsidRDefault="00CD2194" w:rsidP="00CD2194">
      <w:pPr>
        <w:rPr>
          <w:rFonts w:ascii="Arial" w:hAnsi="Arial" w:cs="Arial"/>
          <w:sz w:val="22"/>
          <w:szCs w:val="22"/>
        </w:rPr>
      </w:pPr>
    </w:p>
    <w:p w14:paraId="5780A94F"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(b) For Boundary BC (where 130MW of generation is Low Carbon (LC) and 50MW of generation is Carbon (C) and Year Round boundary marginal km = 200km) – </w:t>
      </w:r>
    </w:p>
    <w:p w14:paraId="7DEC2D5D" w14:textId="77777777" w:rsidR="00CD2194" w:rsidRPr="000B6C0D" w:rsidRDefault="00CD2194" w:rsidP="00CD2194">
      <w:pPr>
        <w:rPr>
          <w:rFonts w:ascii="Arial" w:hAnsi="Arial" w:cs="Arial"/>
          <w:sz w:val="22"/>
          <w:szCs w:val="22"/>
        </w:rPr>
      </w:pPr>
    </w:p>
    <w:p w14:paraId="689537AD" w14:textId="6D657FA1"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6A24321D" wp14:editId="5047CBE2">
            <wp:extent cx="2325370" cy="431800"/>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92" cstate="print">
                      <a:extLst>
                        <a:ext uri="{28A0092B-C50C-407E-A947-70E740481C1C}">
                          <a14:useLocalDpi xmlns:a14="http://schemas.microsoft.com/office/drawing/2010/main" val="0"/>
                        </a:ext>
                      </a:extLst>
                    </a:blip>
                    <a:srcRect/>
                    <a:stretch>
                      <a:fillRect/>
                    </a:stretch>
                  </pic:blipFill>
                  <pic:spPr bwMode="auto">
                    <a:xfrm>
                      <a:off x="0" y="0"/>
                      <a:ext cx="2325370"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the BSF –</w:t>
      </w:r>
    </w:p>
    <w:p w14:paraId="3F85E175" w14:textId="77777777" w:rsidR="00CD2194" w:rsidRPr="000B6C0D" w:rsidRDefault="00CD2194" w:rsidP="00CD2194">
      <w:pPr>
        <w:rPr>
          <w:rFonts w:ascii="Arial" w:hAnsi="Arial" w:cs="Arial"/>
          <w:sz w:val="22"/>
          <w:szCs w:val="22"/>
        </w:rPr>
      </w:pPr>
    </w:p>
    <w:p w14:paraId="0E2717C7" w14:textId="0CB7CA24"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09A3612C" wp14:editId="3D1FEC44">
            <wp:extent cx="4017645" cy="482600"/>
            <wp:effectExtent l="0" t="0" r="0"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93" cstate="print">
                      <a:extLst>
                        <a:ext uri="{28A0092B-C50C-407E-A947-70E740481C1C}">
                          <a14:useLocalDpi xmlns:a14="http://schemas.microsoft.com/office/drawing/2010/main" val="0"/>
                        </a:ext>
                      </a:extLst>
                    </a:blip>
                    <a:srcRect/>
                    <a:stretch>
                      <a:fillRect/>
                    </a:stretch>
                  </pic:blipFill>
                  <pic:spPr bwMode="auto">
                    <a:xfrm>
                      <a:off x="0" y="0"/>
                      <a:ext cx="4017645" cy="482600"/>
                    </a:xfrm>
                    <a:prstGeom prst="rect">
                      <a:avLst/>
                    </a:prstGeom>
                    <a:noFill/>
                    <a:ln>
                      <a:noFill/>
                    </a:ln>
                  </pic:spPr>
                </pic:pic>
              </a:graphicData>
            </a:graphic>
          </wp:inline>
        </w:drawing>
      </w:r>
    </w:p>
    <w:p w14:paraId="0CC7F1B5" w14:textId="77777777" w:rsidR="00CD2194" w:rsidRPr="000B6C0D" w:rsidRDefault="00CD2194" w:rsidP="00CD2194"/>
    <w:p w14:paraId="6D905A02"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0.556 * 200km = 111 km</w:t>
      </w:r>
    </w:p>
    <w:p w14:paraId="55D9F3D7"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Not-Shared marginal km = (200 – 111)km = 89 km</w:t>
      </w:r>
    </w:p>
    <w:p w14:paraId="256C555A" w14:textId="77777777" w:rsidR="00CD2194" w:rsidRPr="000B6C0D" w:rsidRDefault="00CD2194" w:rsidP="00CD2194">
      <w:pPr>
        <w:rPr>
          <w:rFonts w:ascii="Arial" w:hAnsi="Arial" w:cs="Arial"/>
          <w:sz w:val="22"/>
          <w:szCs w:val="22"/>
        </w:rPr>
      </w:pPr>
    </w:p>
    <w:p w14:paraId="481313CB"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(c) For Boundary CD (where 250MW of generation is Low Carbon (LC) and 170MW of generation is Carbon (C) and Year Round boundary marginal km = 50km) – </w:t>
      </w:r>
    </w:p>
    <w:p w14:paraId="1EEB3222" w14:textId="77777777" w:rsidR="00CD2194" w:rsidRPr="000B6C0D" w:rsidRDefault="00CD2194" w:rsidP="00CD2194">
      <w:pPr>
        <w:rPr>
          <w:rFonts w:ascii="Arial" w:hAnsi="Arial" w:cs="Arial"/>
          <w:sz w:val="22"/>
          <w:szCs w:val="22"/>
          <w:lang w:eastAsia="en-US"/>
        </w:rPr>
      </w:pPr>
    </w:p>
    <w:p w14:paraId="3FEEFE98" w14:textId="1A7D0C34"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5BD39845" wp14:editId="16B78BDB">
            <wp:extent cx="2966085" cy="431800"/>
            <wp:effectExtent l="0" t="0" r="0" b="0"/>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94" cstate="print">
                      <a:extLst>
                        <a:ext uri="{28A0092B-C50C-407E-A947-70E740481C1C}">
                          <a14:useLocalDpi xmlns:a14="http://schemas.microsoft.com/office/drawing/2010/main" val="0"/>
                        </a:ext>
                      </a:extLst>
                    </a:blip>
                    <a:srcRect/>
                    <a:stretch>
                      <a:fillRect/>
                    </a:stretch>
                  </pic:blipFill>
                  <pic:spPr bwMode="auto">
                    <a:xfrm>
                      <a:off x="0" y="0"/>
                      <a:ext cx="2966085"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calculate the BSF –</w:t>
      </w:r>
    </w:p>
    <w:p w14:paraId="4EA9E88E" w14:textId="77777777" w:rsidR="00CD2194" w:rsidRPr="000B6C0D" w:rsidRDefault="00CD2194" w:rsidP="00CD2194">
      <w:pPr>
        <w:rPr>
          <w:rFonts w:ascii="Arial" w:hAnsi="Arial" w:cs="Arial"/>
          <w:sz w:val="22"/>
          <w:szCs w:val="22"/>
          <w:lang w:eastAsia="en-US"/>
        </w:rPr>
      </w:pPr>
    </w:p>
    <w:p w14:paraId="674B7988" w14:textId="0961F317" w:rsidR="00CD2194" w:rsidRPr="000B6C0D" w:rsidRDefault="008A41B4" w:rsidP="00CD2194">
      <w:pPr>
        <w:rPr>
          <w:rFonts w:ascii="Arial" w:hAnsi="Arial" w:cs="Arial"/>
          <w:sz w:val="22"/>
          <w:szCs w:val="22"/>
        </w:rPr>
      </w:pPr>
      <w:r>
        <w:rPr>
          <w:noProof/>
          <w:position w:val="-32"/>
        </w:rPr>
        <w:drawing>
          <wp:inline distT="0" distB="0" distL="0" distR="0" wp14:anchorId="5F856D40" wp14:editId="49136DA3">
            <wp:extent cx="3996055" cy="482600"/>
            <wp:effectExtent l="0" t="0" r="0" b="0"/>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95" cstate="print">
                      <a:extLst>
                        <a:ext uri="{28A0092B-C50C-407E-A947-70E740481C1C}">
                          <a14:useLocalDpi xmlns:a14="http://schemas.microsoft.com/office/drawing/2010/main" val="0"/>
                        </a:ext>
                      </a:extLst>
                    </a:blip>
                    <a:srcRect/>
                    <a:stretch>
                      <a:fillRect/>
                    </a:stretch>
                  </pic:blipFill>
                  <pic:spPr bwMode="auto">
                    <a:xfrm>
                      <a:off x="0" y="0"/>
                      <a:ext cx="3996055" cy="482600"/>
                    </a:xfrm>
                    <a:prstGeom prst="rect">
                      <a:avLst/>
                    </a:prstGeom>
                    <a:noFill/>
                    <a:ln>
                      <a:noFill/>
                    </a:ln>
                  </pic:spPr>
                </pic:pic>
              </a:graphicData>
            </a:graphic>
          </wp:inline>
        </w:drawing>
      </w:r>
    </w:p>
    <w:p w14:paraId="55825077" w14:textId="77777777" w:rsidR="00CD2194" w:rsidRPr="000B6C0D" w:rsidRDefault="00CD2194" w:rsidP="00CD2194">
      <w:pPr>
        <w:rPr>
          <w:rFonts w:ascii="Arial" w:hAnsi="Arial" w:cs="Arial"/>
          <w:sz w:val="22"/>
          <w:szCs w:val="22"/>
        </w:rPr>
      </w:pPr>
    </w:p>
    <w:p w14:paraId="0355BAF4"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0.81 * 50km = 40.5 km</w:t>
      </w:r>
    </w:p>
    <w:p w14:paraId="0AF1CE54"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Not-Shared marginal km = (50 – 40.5)km = 9.5 km</w:t>
      </w:r>
    </w:p>
    <w:p w14:paraId="79851C04" w14:textId="77777777" w:rsidR="00CD2194" w:rsidRPr="000B6C0D" w:rsidRDefault="00CD2194" w:rsidP="00CD2194">
      <w:pPr>
        <w:rPr>
          <w:rFonts w:ascii="Arial" w:hAnsi="Arial" w:cs="Arial"/>
          <w:sz w:val="22"/>
          <w:szCs w:val="22"/>
        </w:rPr>
      </w:pPr>
    </w:p>
    <w:p w14:paraId="0290CBCE"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(d) For Doundary D-rest of system (where 330MW of generation is Low Carbon (LC) and 330MW of generation is Carbon (C) and Year Round boundary marginal km = 100km) – </w:t>
      </w:r>
    </w:p>
    <w:p w14:paraId="07E7452D" w14:textId="77777777" w:rsidR="00CD2194" w:rsidRPr="000B6C0D" w:rsidRDefault="00CD2194" w:rsidP="00CD2194">
      <w:pPr>
        <w:rPr>
          <w:rFonts w:ascii="Arial" w:hAnsi="Arial" w:cs="Arial"/>
          <w:sz w:val="22"/>
          <w:szCs w:val="22"/>
          <w:lang w:eastAsia="en-US"/>
        </w:rPr>
      </w:pPr>
    </w:p>
    <w:p w14:paraId="4E5590B0" w14:textId="228D340E"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1CBD1674" wp14:editId="67437931">
            <wp:extent cx="3420110" cy="431800"/>
            <wp:effectExtent l="0" t="0" r="0" b="0"/>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96" cstate="print">
                      <a:extLst>
                        <a:ext uri="{28A0092B-C50C-407E-A947-70E740481C1C}">
                          <a14:useLocalDpi xmlns:a14="http://schemas.microsoft.com/office/drawing/2010/main" val="0"/>
                        </a:ext>
                      </a:extLst>
                    </a:blip>
                    <a:srcRect/>
                    <a:stretch>
                      <a:fillRect/>
                    </a:stretch>
                  </pic:blipFill>
                  <pic:spPr bwMode="auto">
                    <a:xfrm>
                      <a:off x="0" y="0"/>
                      <a:ext cx="3420110" cy="431800"/>
                    </a:xfrm>
                    <a:prstGeom prst="rect">
                      <a:avLst/>
                    </a:prstGeom>
                    <a:noFill/>
                    <a:ln>
                      <a:noFill/>
                    </a:ln>
                  </pic:spPr>
                </pic:pic>
              </a:graphicData>
            </a:graphic>
          </wp:inline>
        </w:drawing>
      </w:r>
      <w:r w:rsidRPr="000B6C0D">
        <w:rPr>
          <w:rFonts w:ascii="Arial" w:hAnsi="Arial" w:cs="Arial"/>
          <w:sz w:val="22"/>
          <w:szCs w:val="22"/>
          <w:lang w:eastAsia="en-US"/>
        </w:rPr>
        <w:t xml:space="preserve"> therefore it is at the threshold at which maximum sharing occurs between LC and C generation. Therefore 100% of the Year Round zonal marginal km will be shared. (i.e. BSF=1.0); </w:t>
      </w:r>
    </w:p>
    <w:p w14:paraId="439C8965" w14:textId="77777777" w:rsidR="00CD2194" w:rsidRPr="000B6C0D" w:rsidRDefault="00CD2194" w:rsidP="00CD2194">
      <w:pPr>
        <w:rPr>
          <w:rFonts w:ascii="Arial" w:hAnsi="Arial" w:cs="Arial"/>
          <w:sz w:val="22"/>
          <w:szCs w:val="22"/>
        </w:rPr>
      </w:pPr>
    </w:p>
    <w:p w14:paraId="674FAD99"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1.0 * 100 = 100 km</w:t>
      </w:r>
    </w:p>
    <w:p w14:paraId="76C3B27A" w14:textId="77777777" w:rsidR="00CD2194" w:rsidRPr="00CD2194" w:rsidRDefault="00CD2194" w:rsidP="00CD2194">
      <w:pPr>
        <w:rPr>
          <w:rFonts w:ascii="Arial" w:hAnsi="Arial" w:cs="Arial"/>
          <w:sz w:val="22"/>
          <w:szCs w:val="22"/>
        </w:rPr>
      </w:pPr>
      <w:r w:rsidRPr="000B6C0D">
        <w:rPr>
          <w:rFonts w:ascii="Arial" w:hAnsi="Arial" w:cs="Arial"/>
          <w:sz w:val="22"/>
          <w:szCs w:val="22"/>
        </w:rPr>
        <w:t>Year Round Not-Shared marginal km = (100 – 100)km = 0 km</w:t>
      </w:r>
    </w:p>
    <w:p w14:paraId="4CA2E1BD"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shared zonal marginal km for each generation charging zone will be the sum of the relevant shared boundary marginal km as shown in the table below (assuming the node below D is the centre of the system i.e. zonal MWkm of 0).  These not-shared zonal incremental km are then use to calculate wider £/kW generation tariffs. </w:t>
      </w:r>
    </w:p>
    <w:p w14:paraId="1FBAED66"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0"/>
        <w:gridCol w:w="1690"/>
        <w:gridCol w:w="1690"/>
        <w:gridCol w:w="1690"/>
        <w:gridCol w:w="1655"/>
      </w:tblGrid>
      <w:tr w:rsidR="00CD2194" w:rsidRPr="00506BD8" w14:paraId="7282DDC6" w14:textId="77777777" w:rsidTr="00CD2194">
        <w:tc>
          <w:tcPr>
            <w:tcW w:w="2388" w:type="dxa"/>
          </w:tcPr>
          <w:p w14:paraId="61321E7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Boundary/Zone</w:t>
            </w:r>
          </w:p>
        </w:tc>
        <w:tc>
          <w:tcPr>
            <w:tcW w:w="1800" w:type="dxa"/>
          </w:tcPr>
          <w:p w14:paraId="5AC6E4B0"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1B4015A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048B2F6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6AA5B7A3"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758714C2" w14:textId="77777777" w:rsidTr="00CD2194">
        <w:tc>
          <w:tcPr>
            <w:tcW w:w="2388" w:type="dxa"/>
          </w:tcPr>
          <w:p w14:paraId="2182F4E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37FA4B6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82BE0E6" w14:textId="77777777" w:rsidR="00CD2194" w:rsidRPr="000B6C0D" w:rsidRDefault="00CD2194" w:rsidP="00CD2194">
            <w:pPr>
              <w:rPr>
                <w:rFonts w:ascii="Arial" w:hAnsi="Arial" w:cs="Arial"/>
                <w:lang w:eastAsia="en-US"/>
              </w:rPr>
            </w:pPr>
          </w:p>
        </w:tc>
        <w:tc>
          <w:tcPr>
            <w:tcW w:w="1800" w:type="dxa"/>
          </w:tcPr>
          <w:p w14:paraId="665FA4A7" w14:textId="77777777" w:rsidR="00CD2194" w:rsidRPr="000B6C0D" w:rsidRDefault="00CD2194" w:rsidP="00CD2194">
            <w:pPr>
              <w:rPr>
                <w:rFonts w:ascii="Arial" w:hAnsi="Arial" w:cs="Arial"/>
                <w:lang w:eastAsia="en-US"/>
              </w:rPr>
            </w:pPr>
          </w:p>
        </w:tc>
        <w:tc>
          <w:tcPr>
            <w:tcW w:w="1782" w:type="dxa"/>
          </w:tcPr>
          <w:p w14:paraId="7E3C9758" w14:textId="77777777" w:rsidR="00CD2194" w:rsidRPr="000B6C0D" w:rsidRDefault="00CD2194" w:rsidP="00CD2194">
            <w:pPr>
              <w:rPr>
                <w:rFonts w:ascii="Arial" w:hAnsi="Arial" w:cs="Arial"/>
                <w:lang w:eastAsia="en-US"/>
              </w:rPr>
            </w:pPr>
          </w:p>
        </w:tc>
      </w:tr>
      <w:tr w:rsidR="00CD2194" w:rsidRPr="00506BD8" w14:paraId="165CED76" w14:textId="77777777" w:rsidTr="00CD2194">
        <w:tc>
          <w:tcPr>
            <w:tcW w:w="2388" w:type="dxa"/>
          </w:tcPr>
          <w:p w14:paraId="5A34582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2527A06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7C4037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46918AF2" w14:textId="77777777" w:rsidR="00CD2194" w:rsidRPr="000B6C0D" w:rsidRDefault="00CD2194" w:rsidP="00CD2194">
            <w:pPr>
              <w:rPr>
                <w:rFonts w:ascii="Arial" w:hAnsi="Arial" w:cs="Arial"/>
                <w:lang w:eastAsia="en-US"/>
              </w:rPr>
            </w:pPr>
          </w:p>
        </w:tc>
        <w:tc>
          <w:tcPr>
            <w:tcW w:w="1782" w:type="dxa"/>
          </w:tcPr>
          <w:p w14:paraId="588C3869" w14:textId="77777777" w:rsidR="00CD2194" w:rsidRPr="000B6C0D" w:rsidRDefault="00CD2194" w:rsidP="00CD2194">
            <w:pPr>
              <w:rPr>
                <w:rFonts w:ascii="Arial" w:hAnsi="Arial" w:cs="Arial"/>
                <w:lang w:eastAsia="en-US"/>
              </w:rPr>
            </w:pPr>
          </w:p>
        </w:tc>
      </w:tr>
      <w:tr w:rsidR="00CD2194" w:rsidRPr="00506BD8" w14:paraId="60E42EAA" w14:textId="77777777" w:rsidTr="00CD2194">
        <w:tc>
          <w:tcPr>
            <w:tcW w:w="2388" w:type="dxa"/>
          </w:tcPr>
          <w:p w14:paraId="060E8F21"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77958E7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3F88901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750D19E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782" w:type="dxa"/>
          </w:tcPr>
          <w:p w14:paraId="12A862D5" w14:textId="77777777" w:rsidR="00CD2194" w:rsidRPr="000B6C0D" w:rsidRDefault="00CD2194" w:rsidP="00CD2194">
            <w:pPr>
              <w:rPr>
                <w:rFonts w:ascii="Arial" w:hAnsi="Arial" w:cs="Arial"/>
                <w:lang w:eastAsia="en-US"/>
              </w:rPr>
            </w:pPr>
          </w:p>
        </w:tc>
      </w:tr>
      <w:tr w:rsidR="00CD2194" w:rsidRPr="00506BD8" w14:paraId="3B0F70A0" w14:textId="77777777" w:rsidTr="00CD2194">
        <w:tc>
          <w:tcPr>
            <w:tcW w:w="2388" w:type="dxa"/>
          </w:tcPr>
          <w:p w14:paraId="2CDF0CD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03FB9EB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6703D44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18F46C4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782" w:type="dxa"/>
          </w:tcPr>
          <w:p w14:paraId="73EBE079"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1CD3AD04" w14:textId="77777777" w:rsidTr="00CD2194">
        <w:tc>
          <w:tcPr>
            <w:tcW w:w="2388" w:type="dxa"/>
          </w:tcPr>
          <w:p w14:paraId="5A608EE7"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Shared Zonal MWkm</w:t>
            </w:r>
          </w:p>
        </w:tc>
        <w:tc>
          <w:tcPr>
            <w:tcW w:w="1800" w:type="dxa"/>
          </w:tcPr>
          <w:p w14:paraId="4557198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97AE8D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B43850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140.5</w:t>
            </w:r>
          </w:p>
        </w:tc>
        <w:tc>
          <w:tcPr>
            <w:tcW w:w="1782" w:type="dxa"/>
          </w:tcPr>
          <w:p w14:paraId="2853403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59AD4BC6" w14:textId="77777777" w:rsidTr="00CD2194">
        <w:tc>
          <w:tcPr>
            <w:tcW w:w="2388" w:type="dxa"/>
          </w:tcPr>
          <w:p w14:paraId="7FA131EA"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Total Zonal MWkm</w:t>
            </w:r>
          </w:p>
        </w:tc>
        <w:tc>
          <w:tcPr>
            <w:tcW w:w="1800" w:type="dxa"/>
          </w:tcPr>
          <w:p w14:paraId="6604D870"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2F03965"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34D6C96F"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EFA76D3"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6840E3F0" w14:textId="77777777" w:rsidR="00CD2194" w:rsidRPr="000B6C0D" w:rsidRDefault="00CD2194" w:rsidP="00CD2194">
      <w:pPr>
        <w:rPr>
          <w:rFonts w:ascii="Arial" w:hAnsi="Arial" w:cs="Arial"/>
          <w:sz w:val="22"/>
          <w:szCs w:val="22"/>
          <w:lang w:eastAsia="en-US"/>
        </w:rPr>
      </w:pPr>
    </w:p>
    <w:p w14:paraId="1C75557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not-shared zonal marginal km for each generation charging zone will be the sum of the relevant not-shared boundary marginal km as shown in the table below (assuming the node below D is the centre of the system i.e. zonal MWkm of 0).  These not-shared zonal incremental km are then use to calculate wider £/kW generation tariffs. </w:t>
      </w:r>
    </w:p>
    <w:p w14:paraId="5C5B8F1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2"/>
        <w:gridCol w:w="1697"/>
        <w:gridCol w:w="1685"/>
        <w:gridCol w:w="1679"/>
        <w:gridCol w:w="1662"/>
      </w:tblGrid>
      <w:tr w:rsidR="00CD2194" w:rsidRPr="00506BD8" w14:paraId="7F3F2836" w14:textId="77777777" w:rsidTr="00CD2194">
        <w:tc>
          <w:tcPr>
            <w:tcW w:w="2388" w:type="dxa"/>
          </w:tcPr>
          <w:p w14:paraId="3F8C4FC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Boundary/Zone</w:t>
            </w:r>
          </w:p>
        </w:tc>
        <w:tc>
          <w:tcPr>
            <w:tcW w:w="1800" w:type="dxa"/>
          </w:tcPr>
          <w:p w14:paraId="04DE300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AE5847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32178FB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CF21C9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1BF06D6D" w14:textId="77777777" w:rsidTr="00CD2194">
        <w:tc>
          <w:tcPr>
            <w:tcW w:w="2388" w:type="dxa"/>
          </w:tcPr>
          <w:p w14:paraId="34F6A6A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7563A15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0A31768D" w14:textId="77777777" w:rsidR="00CD2194" w:rsidRPr="000B6C0D" w:rsidRDefault="00CD2194" w:rsidP="00CD2194">
            <w:pPr>
              <w:rPr>
                <w:rFonts w:ascii="Arial" w:hAnsi="Arial" w:cs="Arial"/>
                <w:lang w:eastAsia="en-US"/>
              </w:rPr>
            </w:pPr>
          </w:p>
        </w:tc>
        <w:tc>
          <w:tcPr>
            <w:tcW w:w="1800" w:type="dxa"/>
          </w:tcPr>
          <w:p w14:paraId="269DC116" w14:textId="77777777" w:rsidR="00CD2194" w:rsidRPr="000B6C0D" w:rsidRDefault="00CD2194" w:rsidP="00CD2194">
            <w:pPr>
              <w:rPr>
                <w:rFonts w:ascii="Arial" w:hAnsi="Arial" w:cs="Arial"/>
                <w:lang w:eastAsia="en-US"/>
              </w:rPr>
            </w:pPr>
          </w:p>
        </w:tc>
        <w:tc>
          <w:tcPr>
            <w:tcW w:w="1782" w:type="dxa"/>
          </w:tcPr>
          <w:p w14:paraId="0D0535DF" w14:textId="77777777" w:rsidR="00CD2194" w:rsidRPr="000B6C0D" w:rsidRDefault="00CD2194" w:rsidP="00CD2194">
            <w:pPr>
              <w:rPr>
                <w:rFonts w:ascii="Arial" w:hAnsi="Arial" w:cs="Arial"/>
                <w:lang w:eastAsia="en-US"/>
              </w:rPr>
            </w:pPr>
          </w:p>
        </w:tc>
      </w:tr>
      <w:tr w:rsidR="00CD2194" w:rsidRPr="00506BD8" w14:paraId="5C32D862" w14:textId="77777777" w:rsidTr="00CD2194">
        <w:tc>
          <w:tcPr>
            <w:tcW w:w="2388" w:type="dxa"/>
          </w:tcPr>
          <w:p w14:paraId="71A2B80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0A7ABEA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21F206D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5CFCE940" w14:textId="77777777" w:rsidR="00CD2194" w:rsidRPr="000B6C0D" w:rsidRDefault="00CD2194" w:rsidP="00CD2194">
            <w:pPr>
              <w:rPr>
                <w:rFonts w:ascii="Arial" w:hAnsi="Arial" w:cs="Arial"/>
                <w:lang w:eastAsia="en-US"/>
              </w:rPr>
            </w:pPr>
          </w:p>
        </w:tc>
        <w:tc>
          <w:tcPr>
            <w:tcW w:w="1782" w:type="dxa"/>
          </w:tcPr>
          <w:p w14:paraId="6D8D2E37" w14:textId="77777777" w:rsidR="00CD2194" w:rsidRPr="000B6C0D" w:rsidRDefault="00CD2194" w:rsidP="00CD2194">
            <w:pPr>
              <w:rPr>
                <w:rFonts w:ascii="Arial" w:hAnsi="Arial" w:cs="Arial"/>
                <w:lang w:eastAsia="en-US"/>
              </w:rPr>
            </w:pPr>
          </w:p>
        </w:tc>
      </w:tr>
      <w:tr w:rsidR="00CD2194" w:rsidRPr="00506BD8" w14:paraId="048B9789" w14:textId="77777777" w:rsidTr="00CD2194">
        <w:tc>
          <w:tcPr>
            <w:tcW w:w="2388" w:type="dxa"/>
          </w:tcPr>
          <w:p w14:paraId="25A410B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2222835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21157D4B"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507474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1E99923B" w14:textId="77777777" w:rsidR="00CD2194" w:rsidRPr="000B6C0D" w:rsidRDefault="00CD2194" w:rsidP="00CD2194">
            <w:pPr>
              <w:rPr>
                <w:rFonts w:ascii="Arial" w:hAnsi="Arial" w:cs="Arial"/>
                <w:lang w:eastAsia="en-US"/>
              </w:rPr>
            </w:pPr>
          </w:p>
        </w:tc>
      </w:tr>
      <w:tr w:rsidR="00CD2194" w:rsidRPr="00506BD8" w14:paraId="63552867" w14:textId="77777777" w:rsidTr="00CD2194">
        <w:tc>
          <w:tcPr>
            <w:tcW w:w="2388" w:type="dxa"/>
          </w:tcPr>
          <w:p w14:paraId="7A411BC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2ED3F6F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4B7234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50D011D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782" w:type="dxa"/>
          </w:tcPr>
          <w:p w14:paraId="5949127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57FFC8EF" w14:textId="77777777" w:rsidTr="00CD2194">
        <w:tc>
          <w:tcPr>
            <w:tcW w:w="2388" w:type="dxa"/>
          </w:tcPr>
          <w:p w14:paraId="54FBEFD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Not-Shared Zonal MWkm</w:t>
            </w:r>
          </w:p>
        </w:tc>
        <w:tc>
          <w:tcPr>
            <w:tcW w:w="1800" w:type="dxa"/>
          </w:tcPr>
          <w:p w14:paraId="602C6DE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198.5</w:t>
            </w:r>
          </w:p>
        </w:tc>
        <w:tc>
          <w:tcPr>
            <w:tcW w:w="1800" w:type="dxa"/>
          </w:tcPr>
          <w:p w14:paraId="2380571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98.5</w:t>
            </w:r>
          </w:p>
        </w:tc>
        <w:tc>
          <w:tcPr>
            <w:tcW w:w="1800" w:type="dxa"/>
          </w:tcPr>
          <w:p w14:paraId="0D99B49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5CB2F221"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085D3128" w14:textId="77777777" w:rsidTr="00CD2194">
        <w:tc>
          <w:tcPr>
            <w:tcW w:w="2388" w:type="dxa"/>
          </w:tcPr>
          <w:p w14:paraId="0ACC56B7"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Total Zonal MWkm</w:t>
            </w:r>
          </w:p>
        </w:tc>
        <w:tc>
          <w:tcPr>
            <w:tcW w:w="1800" w:type="dxa"/>
          </w:tcPr>
          <w:p w14:paraId="5C274E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AF94C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78F693DE"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6939F90" w14:textId="77777777" w:rsidR="00CD2194" w:rsidRPr="00874A70" w:rsidRDefault="00CD2194" w:rsidP="00CD2194">
            <w:pPr>
              <w:rPr>
                <w:rFonts w:ascii="Arial" w:hAnsi="Arial" w:cs="Arial"/>
                <w:lang w:eastAsia="en-US"/>
              </w:rPr>
            </w:pPr>
            <w:r w:rsidRPr="000B6C0D">
              <w:rPr>
                <w:rFonts w:ascii="Arial" w:hAnsi="Arial" w:cs="Arial"/>
                <w:sz w:val="22"/>
                <w:szCs w:val="22"/>
                <w:lang w:eastAsia="en-US"/>
              </w:rPr>
              <w:t>100</w:t>
            </w:r>
          </w:p>
        </w:tc>
      </w:tr>
    </w:tbl>
    <w:p w14:paraId="7A3376D6" w14:textId="77777777" w:rsidR="00CD2194" w:rsidRDefault="00CD2194" w:rsidP="00CD2194"/>
    <w:p w14:paraId="2362EF7F" w14:textId="77777777" w:rsidR="00CD2194" w:rsidRDefault="00CD2194" w:rsidP="00CD2194">
      <w:pPr>
        <w:pStyle w:val="Heading1"/>
      </w:pPr>
    </w:p>
    <w:p w14:paraId="258AA970" w14:textId="77777777" w:rsidR="006661FE" w:rsidRDefault="00CD2194" w:rsidP="00CD2194">
      <w:pPr>
        <w:pStyle w:val="Heading1"/>
        <w:rPr>
          <w:color w:val="auto"/>
          <w:sz w:val="28"/>
          <w:szCs w:val="28"/>
        </w:rPr>
      </w:pPr>
      <w:r>
        <w:br w:type="page"/>
      </w:r>
      <w:r w:rsidR="006661FE" w:rsidRPr="00FE40FB">
        <w:rPr>
          <w:color w:val="auto"/>
          <w:sz w:val="28"/>
          <w:szCs w:val="28"/>
        </w:rPr>
        <w:t>14.2</w:t>
      </w:r>
      <w:r>
        <w:rPr>
          <w:color w:val="auto"/>
          <w:sz w:val="28"/>
          <w:szCs w:val="28"/>
        </w:rPr>
        <w:t>3</w:t>
      </w:r>
      <w:r w:rsidR="006661FE" w:rsidRPr="00FE40FB">
        <w:rPr>
          <w:color w:val="auto"/>
          <w:sz w:val="28"/>
          <w:szCs w:val="28"/>
        </w:rPr>
        <w:t xml:space="preserve"> Example: Calculation of Zonal Generation Tariff</w:t>
      </w:r>
      <w:bookmarkEnd w:id="307"/>
      <w:bookmarkEnd w:id="308"/>
      <w:bookmarkEnd w:id="309"/>
    </w:p>
    <w:p w14:paraId="53930068" w14:textId="77777777" w:rsidR="00CD2194" w:rsidRDefault="00CD2194" w:rsidP="000B6C0D">
      <w:pPr>
        <w:rPr>
          <w:lang w:eastAsia="en-US"/>
        </w:rPr>
      </w:pPr>
    </w:p>
    <w:p w14:paraId="49838400" w14:textId="77777777" w:rsidR="006661FE" w:rsidRDefault="00CD2194" w:rsidP="006661FE">
      <w:pPr>
        <w:jc w:val="both"/>
        <w:rPr>
          <w:rFonts w:ascii="Arial" w:hAnsi="Arial"/>
          <w:sz w:val="22"/>
        </w:rPr>
      </w:pPr>
      <w:r w:rsidRPr="0081019A">
        <w:rPr>
          <w:rFonts w:ascii="Arial" w:hAnsi="Arial"/>
          <w:b/>
          <w:sz w:val="22"/>
        </w:rPr>
        <w:t>Wider</w:t>
      </w:r>
    </w:p>
    <w:p w14:paraId="556BD542" w14:textId="77777777" w:rsidR="006661FE" w:rsidRDefault="006661FE" w:rsidP="006661FE">
      <w:pPr>
        <w:jc w:val="both"/>
        <w:rPr>
          <w:rFonts w:ascii="Arial" w:hAnsi="Arial"/>
          <w:sz w:val="22"/>
        </w:rPr>
      </w:pPr>
      <w:r>
        <w:rPr>
          <w:rFonts w:ascii="Arial" w:hAnsi="Arial"/>
          <w:sz w:val="22"/>
        </w:rPr>
        <w:t xml:space="preserve">Let us consider all nodes in </w:t>
      </w:r>
      <w:r w:rsidR="00CD2194">
        <w:rPr>
          <w:rFonts w:ascii="Arial" w:hAnsi="Arial"/>
          <w:sz w:val="22"/>
        </w:rPr>
        <w:t xml:space="preserve">a </w:t>
      </w:r>
      <w:r>
        <w:rPr>
          <w:rFonts w:ascii="Arial" w:hAnsi="Arial"/>
          <w:sz w:val="22"/>
        </w:rPr>
        <w:t>generation zone</w:t>
      </w:r>
      <w:r w:rsidR="00CD2194">
        <w:rPr>
          <w:rFonts w:ascii="Arial" w:hAnsi="Arial"/>
          <w:sz w:val="22"/>
        </w:rPr>
        <w:t xml:space="preserve"> in this example</w:t>
      </w:r>
      <w:r>
        <w:rPr>
          <w:rFonts w:ascii="Arial" w:hAnsi="Arial"/>
          <w:sz w:val="22"/>
        </w:rPr>
        <w:t>.</w:t>
      </w:r>
    </w:p>
    <w:p w14:paraId="24E115FA" w14:textId="77777777" w:rsidR="006661FE" w:rsidRDefault="006661FE" w:rsidP="006661FE">
      <w:pPr>
        <w:jc w:val="both"/>
        <w:rPr>
          <w:rFonts w:ascii="Arial" w:hAnsi="Arial"/>
          <w:sz w:val="22"/>
        </w:rPr>
      </w:pPr>
    </w:p>
    <w:p w14:paraId="6A14D8DB" w14:textId="77777777" w:rsidR="006661FE" w:rsidRDefault="006661FE" w:rsidP="006661FE">
      <w:pPr>
        <w:jc w:val="both"/>
        <w:rPr>
          <w:rFonts w:ascii="Arial" w:hAnsi="Arial"/>
          <w:sz w:val="22"/>
        </w:rPr>
      </w:pPr>
      <w:r>
        <w:rPr>
          <w:rFonts w:ascii="Arial" w:hAnsi="Arial"/>
          <w:sz w:val="22"/>
        </w:rPr>
        <w:t>The table below shows a sample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 </w:t>
      </w:r>
      <w:r w:rsidR="00CD2194">
        <w:rPr>
          <w:rFonts w:ascii="Arial" w:hAnsi="Arial"/>
          <w:sz w:val="22"/>
        </w:rPr>
        <w:t xml:space="preserve">Peak Security wider nodal marginal km and Year Round </w:t>
      </w:r>
      <w:r>
        <w:rPr>
          <w:rFonts w:ascii="Arial" w:hAnsi="Arial"/>
          <w:sz w:val="22"/>
        </w:rPr>
        <w:t xml:space="preserve">wider nodal marginal km (observed on non-local assets) of an injection at the node with a consequent withdrawal </w:t>
      </w:r>
      <w:r w:rsidR="00CD2194">
        <w:rPr>
          <w:rFonts w:ascii="Arial" w:hAnsi="Arial"/>
          <w:sz w:val="22"/>
        </w:rPr>
        <w:t>across distributed</w:t>
      </w:r>
      <w:r>
        <w:rPr>
          <w:rFonts w:ascii="Arial" w:hAnsi="Arial"/>
          <w:sz w:val="22"/>
        </w:rPr>
        <w:t xml:space="preserve"> reference node, the generation sited at the node, scaled to ensure total national generation equals total national demand</w:t>
      </w:r>
      <w:r w:rsidR="00CD2194">
        <w:rPr>
          <w:rFonts w:ascii="Arial" w:hAnsi="Arial"/>
          <w:sz w:val="22"/>
        </w:rPr>
        <w:t>, for both Peak Security and Year Round generation backgrounds.</w:t>
      </w:r>
      <w:r>
        <w:rPr>
          <w:rFonts w:ascii="Arial" w:hAnsi="Arial"/>
          <w:sz w:val="22"/>
        </w:rPr>
        <w:t>.</w:t>
      </w:r>
    </w:p>
    <w:p w14:paraId="3CD03CE0"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630"/>
        <w:gridCol w:w="1320"/>
        <w:gridCol w:w="1680"/>
        <w:gridCol w:w="1680"/>
        <w:gridCol w:w="1560"/>
        <w:gridCol w:w="1560"/>
      </w:tblGrid>
      <w:tr w:rsidR="00CD2194" w:rsidRPr="00506BD8" w14:paraId="3A07B986" w14:textId="77777777" w:rsidTr="00CD2194">
        <w:trPr>
          <w:trHeight w:val="645"/>
        </w:trPr>
        <w:tc>
          <w:tcPr>
            <w:tcW w:w="630" w:type="dxa"/>
            <w:shd w:val="solid" w:color="FFFFFF" w:fill="auto"/>
            <w:vAlign w:val="center"/>
          </w:tcPr>
          <w:p w14:paraId="1BBC25C2" w14:textId="77777777" w:rsidR="00CD2194" w:rsidRDefault="00CD2194" w:rsidP="00CD2194">
            <w:pPr>
              <w:jc w:val="both"/>
              <w:rPr>
                <w:rFonts w:ascii="Arial" w:hAnsi="Arial"/>
                <w:color w:val="000000"/>
              </w:rPr>
            </w:pPr>
            <w:r>
              <w:rPr>
                <w:rFonts w:ascii="Arial" w:hAnsi="Arial"/>
                <w:color w:val="000000"/>
                <w:sz w:val="22"/>
              </w:rPr>
              <w:t>Gen Zone</w:t>
            </w:r>
          </w:p>
        </w:tc>
        <w:tc>
          <w:tcPr>
            <w:tcW w:w="1320" w:type="dxa"/>
            <w:shd w:val="solid" w:color="FFFFFF" w:fill="auto"/>
            <w:vAlign w:val="center"/>
          </w:tcPr>
          <w:p w14:paraId="1C0148CA" w14:textId="77777777" w:rsidR="00CD2194" w:rsidRDefault="00CD2194" w:rsidP="00CD2194">
            <w:pPr>
              <w:jc w:val="both"/>
              <w:rPr>
                <w:rFonts w:ascii="Arial" w:hAnsi="Arial"/>
                <w:color w:val="000000"/>
              </w:rPr>
            </w:pPr>
            <w:r>
              <w:rPr>
                <w:rFonts w:ascii="Arial" w:hAnsi="Arial"/>
                <w:color w:val="000000"/>
                <w:sz w:val="22"/>
              </w:rPr>
              <w:t>Node</w:t>
            </w:r>
          </w:p>
        </w:tc>
        <w:tc>
          <w:tcPr>
            <w:tcW w:w="1680" w:type="dxa"/>
            <w:shd w:val="solid" w:color="FFFFFF" w:fill="auto"/>
            <w:vAlign w:val="center"/>
          </w:tcPr>
          <w:p w14:paraId="78522188" w14:textId="77777777" w:rsidR="00CD2194" w:rsidRDefault="00CD2194" w:rsidP="00CD2194">
            <w:pPr>
              <w:jc w:val="right"/>
              <w:rPr>
                <w:rFonts w:ascii="Arial" w:hAnsi="Arial"/>
                <w:color w:val="000000"/>
              </w:rPr>
            </w:pPr>
            <w:r>
              <w:rPr>
                <w:rFonts w:ascii="Arial" w:hAnsi="Arial"/>
                <w:color w:val="000000"/>
                <w:sz w:val="22"/>
              </w:rPr>
              <w:t>Wider Nodal Marginal km (Peak Security)</w:t>
            </w:r>
          </w:p>
        </w:tc>
        <w:tc>
          <w:tcPr>
            <w:tcW w:w="1680" w:type="dxa"/>
            <w:shd w:val="solid" w:color="FFFFFF" w:fill="auto"/>
          </w:tcPr>
          <w:p w14:paraId="01DD486F" w14:textId="77777777" w:rsidR="00CD2194" w:rsidRDefault="00CD2194" w:rsidP="00CD2194">
            <w:pPr>
              <w:jc w:val="right"/>
              <w:rPr>
                <w:rFonts w:ascii="Arial" w:hAnsi="Arial"/>
                <w:color w:val="000000"/>
              </w:rPr>
            </w:pPr>
            <w:r>
              <w:rPr>
                <w:rFonts w:ascii="Arial" w:hAnsi="Arial"/>
                <w:color w:val="000000"/>
                <w:sz w:val="22"/>
              </w:rPr>
              <w:t>Scaled Generation (Peak Security)</w:t>
            </w:r>
          </w:p>
        </w:tc>
        <w:tc>
          <w:tcPr>
            <w:tcW w:w="1560" w:type="dxa"/>
            <w:shd w:val="solid" w:color="FFFFFF" w:fill="auto"/>
          </w:tcPr>
          <w:p w14:paraId="21307EB4" w14:textId="77777777" w:rsidR="00CD2194" w:rsidRDefault="00CD2194" w:rsidP="00CD2194">
            <w:pPr>
              <w:jc w:val="right"/>
              <w:rPr>
                <w:rFonts w:ascii="Arial" w:hAnsi="Arial"/>
                <w:color w:val="000000"/>
              </w:rPr>
            </w:pPr>
            <w:r>
              <w:rPr>
                <w:rFonts w:ascii="Arial" w:hAnsi="Arial"/>
                <w:color w:val="000000"/>
                <w:sz w:val="22"/>
              </w:rPr>
              <w:t>Wider Nodal Marginal km (Year Round)</w:t>
            </w:r>
          </w:p>
        </w:tc>
        <w:tc>
          <w:tcPr>
            <w:tcW w:w="1560" w:type="dxa"/>
            <w:shd w:val="solid" w:color="FFFFFF" w:fill="auto"/>
            <w:vAlign w:val="center"/>
          </w:tcPr>
          <w:p w14:paraId="5C797198" w14:textId="77777777" w:rsidR="00CD2194" w:rsidRDefault="00CD2194" w:rsidP="00CD2194">
            <w:pPr>
              <w:jc w:val="right"/>
              <w:rPr>
                <w:rFonts w:ascii="Arial" w:hAnsi="Arial"/>
                <w:color w:val="000000"/>
              </w:rPr>
            </w:pPr>
            <w:r>
              <w:rPr>
                <w:rFonts w:ascii="Arial" w:hAnsi="Arial"/>
                <w:color w:val="000000"/>
                <w:sz w:val="22"/>
              </w:rPr>
              <w:t>Scaled Generation (Year Round)</w:t>
            </w:r>
          </w:p>
        </w:tc>
      </w:tr>
      <w:tr w:rsidR="00CD2194" w:rsidRPr="00506BD8" w14:paraId="46266EDF" w14:textId="77777777" w:rsidTr="00CD2194">
        <w:trPr>
          <w:trHeight w:val="247"/>
        </w:trPr>
        <w:tc>
          <w:tcPr>
            <w:tcW w:w="630" w:type="dxa"/>
            <w:shd w:val="solid" w:color="FFFFFF" w:fill="auto"/>
          </w:tcPr>
          <w:p w14:paraId="5565135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21A392ED" w14:textId="77777777" w:rsidR="00CD2194" w:rsidRDefault="00CD2194" w:rsidP="00CD2194">
            <w:pPr>
              <w:pStyle w:val="1"/>
              <w:rPr>
                <w:rFonts w:eastAsia="Arial Unicode MS"/>
              </w:rPr>
            </w:pPr>
            <w:r>
              <w:rPr>
                <w:snapToGrid w:val="0"/>
              </w:rPr>
              <w:t>ABNE10</w:t>
            </w:r>
          </w:p>
        </w:tc>
        <w:tc>
          <w:tcPr>
            <w:tcW w:w="1680" w:type="dxa"/>
            <w:shd w:val="solid" w:color="FFFFFF" w:fill="auto"/>
            <w:vAlign w:val="bottom"/>
          </w:tcPr>
          <w:p w14:paraId="1B4848EB" w14:textId="77777777" w:rsidR="00CD2194" w:rsidRDefault="00CD2194" w:rsidP="00CD2194">
            <w:pPr>
              <w:jc w:val="right"/>
              <w:rPr>
                <w:rFonts w:ascii="Arial" w:eastAsia="Arial Unicode MS" w:hAnsi="Arial"/>
              </w:rPr>
            </w:pPr>
            <w:r>
              <w:rPr>
                <w:rFonts w:ascii="Arial" w:hAnsi="Arial"/>
                <w:snapToGrid w:val="0"/>
              </w:rPr>
              <w:t>5.73</w:t>
            </w:r>
          </w:p>
        </w:tc>
        <w:tc>
          <w:tcPr>
            <w:tcW w:w="1680" w:type="dxa"/>
            <w:shd w:val="solid" w:color="FFFFFF" w:fill="auto"/>
          </w:tcPr>
          <w:p w14:paraId="3F222967"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C9B1994" w14:textId="77777777" w:rsidR="00CD2194" w:rsidRDefault="00CD2194" w:rsidP="00CD2194">
            <w:pPr>
              <w:jc w:val="right"/>
              <w:rPr>
                <w:rFonts w:ascii="Arial" w:hAnsi="Arial"/>
                <w:snapToGrid w:val="0"/>
                <w:color w:val="000000"/>
              </w:rPr>
            </w:pPr>
            <w:r>
              <w:rPr>
                <w:rFonts w:ascii="Arial" w:hAnsi="Arial"/>
                <w:snapToGrid w:val="0"/>
                <w:color w:val="000000"/>
              </w:rPr>
              <w:t>459.90</w:t>
            </w:r>
          </w:p>
        </w:tc>
        <w:tc>
          <w:tcPr>
            <w:tcW w:w="1560" w:type="dxa"/>
            <w:shd w:val="solid" w:color="FFFFFF" w:fill="auto"/>
            <w:vAlign w:val="bottom"/>
          </w:tcPr>
          <w:p w14:paraId="05310F59"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F01F173" w14:textId="77777777" w:rsidTr="00CD2194">
        <w:trPr>
          <w:trHeight w:val="247"/>
        </w:trPr>
        <w:tc>
          <w:tcPr>
            <w:tcW w:w="630" w:type="dxa"/>
            <w:shd w:val="solid" w:color="FFFFFF" w:fill="auto"/>
          </w:tcPr>
          <w:p w14:paraId="4B783AE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E796EBC" w14:textId="77777777" w:rsidR="00CD2194" w:rsidRDefault="00CD2194" w:rsidP="00CD2194">
            <w:pPr>
              <w:rPr>
                <w:rFonts w:ascii="Arial" w:eastAsia="Arial Unicode MS" w:hAnsi="Arial"/>
              </w:rPr>
            </w:pPr>
            <w:r>
              <w:rPr>
                <w:rFonts w:ascii="Arial" w:hAnsi="Arial"/>
                <w:snapToGrid w:val="0"/>
              </w:rPr>
              <w:t>CLAY1S</w:t>
            </w:r>
          </w:p>
        </w:tc>
        <w:tc>
          <w:tcPr>
            <w:tcW w:w="1680" w:type="dxa"/>
            <w:shd w:val="solid" w:color="FFFFFF" w:fill="auto"/>
            <w:vAlign w:val="bottom"/>
          </w:tcPr>
          <w:p w14:paraId="739A1DED" w14:textId="77777777" w:rsidR="00CD2194" w:rsidRDefault="00CD2194" w:rsidP="00CD2194">
            <w:pPr>
              <w:jc w:val="right"/>
              <w:rPr>
                <w:rFonts w:ascii="Arial" w:eastAsia="Arial Unicode MS" w:hAnsi="Arial"/>
              </w:rPr>
            </w:pPr>
            <w:r>
              <w:rPr>
                <w:rFonts w:ascii="Arial" w:hAnsi="Arial"/>
                <w:snapToGrid w:val="0"/>
              </w:rPr>
              <w:t>239.67</w:t>
            </w:r>
          </w:p>
        </w:tc>
        <w:tc>
          <w:tcPr>
            <w:tcW w:w="1680" w:type="dxa"/>
            <w:shd w:val="solid" w:color="FFFFFF" w:fill="auto"/>
          </w:tcPr>
          <w:p w14:paraId="7A7B02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5C0AE81E" w14:textId="77777777" w:rsidR="00CD2194" w:rsidRDefault="00CD2194" w:rsidP="00CD2194">
            <w:pPr>
              <w:jc w:val="right"/>
              <w:rPr>
                <w:rFonts w:ascii="Arial" w:hAnsi="Arial"/>
                <w:snapToGrid w:val="0"/>
                <w:color w:val="000000"/>
              </w:rPr>
            </w:pPr>
            <w:r>
              <w:rPr>
                <w:rFonts w:ascii="Arial" w:hAnsi="Arial"/>
                <w:snapToGrid w:val="0"/>
                <w:color w:val="000000"/>
              </w:rPr>
              <w:t>306.47</w:t>
            </w:r>
          </w:p>
        </w:tc>
        <w:tc>
          <w:tcPr>
            <w:tcW w:w="1560" w:type="dxa"/>
            <w:shd w:val="solid" w:color="FFFFFF" w:fill="auto"/>
            <w:vAlign w:val="bottom"/>
          </w:tcPr>
          <w:p w14:paraId="2977ABA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3FCA4AD" w14:textId="77777777" w:rsidTr="00CD2194">
        <w:trPr>
          <w:trHeight w:val="247"/>
        </w:trPr>
        <w:tc>
          <w:tcPr>
            <w:tcW w:w="630" w:type="dxa"/>
            <w:shd w:val="solid" w:color="FFFFFF" w:fill="auto"/>
          </w:tcPr>
          <w:p w14:paraId="3898AE4E"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463C4F8" w14:textId="77777777" w:rsidR="00CD2194" w:rsidRDefault="00CD2194" w:rsidP="00CD2194">
            <w:pPr>
              <w:rPr>
                <w:rFonts w:ascii="Arial" w:eastAsia="Arial Unicode MS" w:hAnsi="Arial"/>
              </w:rPr>
            </w:pPr>
            <w:r>
              <w:rPr>
                <w:rFonts w:ascii="Arial" w:hAnsi="Arial"/>
                <w:snapToGrid w:val="0"/>
              </w:rPr>
              <w:t>CLUN1S</w:t>
            </w:r>
          </w:p>
        </w:tc>
        <w:tc>
          <w:tcPr>
            <w:tcW w:w="1680" w:type="dxa"/>
            <w:shd w:val="solid" w:color="FFFFFF" w:fill="auto"/>
            <w:vAlign w:val="bottom"/>
          </w:tcPr>
          <w:p w14:paraId="128847BF" w14:textId="77777777" w:rsidR="00CD2194" w:rsidRDefault="00CD2194" w:rsidP="00CD2194">
            <w:pPr>
              <w:jc w:val="right"/>
              <w:rPr>
                <w:rFonts w:ascii="Arial" w:eastAsia="Arial Unicode MS" w:hAnsi="Arial"/>
              </w:rPr>
            </w:pPr>
            <w:r>
              <w:rPr>
                <w:rFonts w:ascii="Arial" w:hAnsi="Arial"/>
                <w:snapToGrid w:val="0"/>
              </w:rPr>
              <w:t>46.41</w:t>
            </w:r>
          </w:p>
        </w:tc>
        <w:tc>
          <w:tcPr>
            <w:tcW w:w="1680" w:type="dxa"/>
            <w:shd w:val="solid" w:color="FFFFFF" w:fill="auto"/>
          </w:tcPr>
          <w:p w14:paraId="11352236" w14:textId="77777777" w:rsidR="00CD2194" w:rsidRDefault="00CD2194" w:rsidP="00CD2194">
            <w:pPr>
              <w:jc w:val="right"/>
              <w:rPr>
                <w:rFonts w:ascii="Arial" w:hAnsi="Arial"/>
                <w:snapToGrid w:val="0"/>
                <w:color w:val="000000"/>
              </w:rPr>
            </w:pPr>
            <w:r>
              <w:rPr>
                <w:rFonts w:ascii="Arial" w:hAnsi="Arial"/>
                <w:snapToGrid w:val="0"/>
                <w:color w:val="000000"/>
              </w:rPr>
              <w:t>22.90</w:t>
            </w:r>
          </w:p>
        </w:tc>
        <w:tc>
          <w:tcPr>
            <w:tcW w:w="1560" w:type="dxa"/>
            <w:shd w:val="solid" w:color="FFFFFF" w:fill="auto"/>
          </w:tcPr>
          <w:p w14:paraId="3E6E3175" w14:textId="77777777" w:rsidR="00CD2194" w:rsidRDefault="00CD2194" w:rsidP="00CD2194">
            <w:pPr>
              <w:jc w:val="right"/>
              <w:rPr>
                <w:rFonts w:ascii="Arial" w:hAnsi="Arial"/>
                <w:snapToGrid w:val="0"/>
                <w:color w:val="000000"/>
              </w:rPr>
            </w:pPr>
            <w:r>
              <w:rPr>
                <w:rFonts w:ascii="Arial" w:hAnsi="Arial"/>
                <w:snapToGrid w:val="0"/>
                <w:color w:val="000000"/>
              </w:rPr>
              <w:t>502.16</w:t>
            </w:r>
          </w:p>
        </w:tc>
        <w:tc>
          <w:tcPr>
            <w:tcW w:w="1560" w:type="dxa"/>
            <w:shd w:val="solid" w:color="FFFFFF" w:fill="auto"/>
            <w:vAlign w:val="bottom"/>
          </w:tcPr>
          <w:p w14:paraId="246C260E" w14:textId="77777777" w:rsidR="00CD2194" w:rsidRDefault="00CD2194" w:rsidP="00CD2194">
            <w:pPr>
              <w:jc w:val="right"/>
              <w:rPr>
                <w:rFonts w:ascii="Arial" w:eastAsia="Arial Unicode MS" w:hAnsi="Arial"/>
              </w:rPr>
            </w:pPr>
            <w:r>
              <w:rPr>
                <w:rFonts w:ascii="Arial" w:hAnsi="Arial"/>
                <w:snapToGrid w:val="0"/>
                <w:color w:val="000000"/>
              </w:rPr>
              <w:t>18.76</w:t>
            </w:r>
          </w:p>
        </w:tc>
      </w:tr>
      <w:tr w:rsidR="00CD2194" w:rsidRPr="00506BD8" w14:paraId="6EA25BB5" w14:textId="77777777" w:rsidTr="00CD2194">
        <w:trPr>
          <w:trHeight w:val="247"/>
        </w:trPr>
        <w:tc>
          <w:tcPr>
            <w:tcW w:w="630" w:type="dxa"/>
            <w:shd w:val="solid" w:color="FFFFFF" w:fill="auto"/>
          </w:tcPr>
          <w:p w14:paraId="6E466686"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1DD80F2E" w14:textId="77777777" w:rsidR="00CD2194" w:rsidRDefault="00CD2194" w:rsidP="00CD2194">
            <w:pPr>
              <w:rPr>
                <w:rFonts w:ascii="Arial" w:eastAsia="Arial Unicode MS" w:hAnsi="Arial"/>
              </w:rPr>
            </w:pPr>
            <w:r>
              <w:rPr>
                <w:rFonts w:ascii="Arial" w:hAnsi="Arial"/>
                <w:snapToGrid w:val="0"/>
              </w:rPr>
              <w:t>COUA10</w:t>
            </w:r>
          </w:p>
        </w:tc>
        <w:tc>
          <w:tcPr>
            <w:tcW w:w="1680" w:type="dxa"/>
            <w:shd w:val="solid" w:color="FFFFFF" w:fill="auto"/>
            <w:vAlign w:val="bottom"/>
          </w:tcPr>
          <w:p w14:paraId="04CB0BCA" w14:textId="77777777" w:rsidR="00CD2194" w:rsidRDefault="00CD2194" w:rsidP="00CD2194">
            <w:pPr>
              <w:jc w:val="right"/>
              <w:rPr>
                <w:rFonts w:ascii="Arial" w:eastAsia="Arial Unicode MS" w:hAnsi="Arial"/>
              </w:rPr>
            </w:pPr>
            <w:r>
              <w:rPr>
                <w:rFonts w:ascii="Arial" w:hAnsi="Arial"/>
                <w:snapToGrid w:val="0"/>
              </w:rPr>
              <w:t>45.39</w:t>
            </w:r>
          </w:p>
        </w:tc>
        <w:tc>
          <w:tcPr>
            <w:tcW w:w="1680" w:type="dxa"/>
            <w:shd w:val="solid" w:color="FFFFFF" w:fill="auto"/>
          </w:tcPr>
          <w:p w14:paraId="7C900112"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B8614B0" w14:textId="77777777" w:rsidR="00CD2194" w:rsidRDefault="00CD2194" w:rsidP="00CD2194">
            <w:pPr>
              <w:jc w:val="right"/>
              <w:rPr>
                <w:rFonts w:ascii="Arial" w:hAnsi="Arial"/>
                <w:snapToGrid w:val="0"/>
                <w:color w:val="000000"/>
              </w:rPr>
            </w:pPr>
            <w:r>
              <w:rPr>
                <w:rFonts w:ascii="Arial" w:hAnsi="Arial"/>
                <w:snapToGrid w:val="0"/>
                <w:color w:val="000000"/>
              </w:rPr>
              <w:t>423.30</w:t>
            </w:r>
          </w:p>
        </w:tc>
        <w:tc>
          <w:tcPr>
            <w:tcW w:w="1560" w:type="dxa"/>
            <w:shd w:val="solid" w:color="FFFFFF" w:fill="auto"/>
            <w:vAlign w:val="bottom"/>
          </w:tcPr>
          <w:p w14:paraId="21D4753D"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4104B488" w14:textId="77777777" w:rsidTr="00CD2194">
        <w:trPr>
          <w:trHeight w:val="247"/>
        </w:trPr>
        <w:tc>
          <w:tcPr>
            <w:tcW w:w="630" w:type="dxa"/>
            <w:shd w:val="solid" w:color="FFFFFF" w:fill="auto"/>
          </w:tcPr>
          <w:p w14:paraId="65A5119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08A07173" w14:textId="77777777" w:rsidR="00CD2194" w:rsidRDefault="00CD2194" w:rsidP="00CD2194">
            <w:pPr>
              <w:rPr>
                <w:rFonts w:ascii="Arial" w:eastAsia="Arial Unicode MS" w:hAnsi="Arial"/>
              </w:rPr>
            </w:pPr>
            <w:r>
              <w:rPr>
                <w:rFonts w:ascii="Arial" w:hAnsi="Arial"/>
                <w:snapToGrid w:val="0"/>
              </w:rPr>
              <w:t>DYCE1Q</w:t>
            </w:r>
          </w:p>
        </w:tc>
        <w:tc>
          <w:tcPr>
            <w:tcW w:w="1680" w:type="dxa"/>
            <w:shd w:val="solid" w:color="FFFFFF" w:fill="auto"/>
            <w:vAlign w:val="bottom"/>
          </w:tcPr>
          <w:p w14:paraId="0E2D06F9" w14:textId="77777777" w:rsidR="00CD2194" w:rsidRDefault="00CD2194" w:rsidP="00CD2194">
            <w:pPr>
              <w:jc w:val="right"/>
              <w:rPr>
                <w:rFonts w:ascii="Arial" w:eastAsia="Arial Unicode MS" w:hAnsi="Arial"/>
              </w:rPr>
            </w:pPr>
            <w:r>
              <w:rPr>
                <w:rFonts w:ascii="Arial" w:hAnsi="Arial"/>
                <w:snapToGrid w:val="0"/>
              </w:rPr>
              <w:t>162.70</w:t>
            </w:r>
          </w:p>
        </w:tc>
        <w:tc>
          <w:tcPr>
            <w:tcW w:w="1680" w:type="dxa"/>
            <w:shd w:val="solid" w:color="FFFFFF" w:fill="auto"/>
          </w:tcPr>
          <w:p w14:paraId="707128CA"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4036BF46" w14:textId="77777777" w:rsidR="00CD2194" w:rsidRDefault="00CD2194" w:rsidP="00CD2194">
            <w:pPr>
              <w:jc w:val="right"/>
              <w:rPr>
                <w:rFonts w:ascii="Arial" w:hAnsi="Arial"/>
                <w:snapToGrid w:val="0"/>
                <w:color w:val="000000"/>
              </w:rPr>
            </w:pPr>
            <w:r>
              <w:rPr>
                <w:rFonts w:ascii="Arial" w:hAnsi="Arial"/>
                <w:snapToGrid w:val="0"/>
                <w:color w:val="000000"/>
              </w:rPr>
              <w:t>357.81</w:t>
            </w:r>
          </w:p>
        </w:tc>
        <w:tc>
          <w:tcPr>
            <w:tcW w:w="1560" w:type="dxa"/>
            <w:shd w:val="solid" w:color="FFFFFF" w:fill="auto"/>
            <w:vAlign w:val="bottom"/>
          </w:tcPr>
          <w:p w14:paraId="0F54BDD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DE917FC" w14:textId="77777777" w:rsidTr="00CD2194">
        <w:trPr>
          <w:trHeight w:val="247"/>
        </w:trPr>
        <w:tc>
          <w:tcPr>
            <w:tcW w:w="630" w:type="dxa"/>
            <w:shd w:val="solid" w:color="FFFFFF" w:fill="auto"/>
          </w:tcPr>
          <w:p w14:paraId="6C8E98C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3588D0AE" w14:textId="77777777" w:rsidR="00CD2194" w:rsidRDefault="00CD2194" w:rsidP="00CD2194">
            <w:pPr>
              <w:rPr>
                <w:rFonts w:ascii="Arial" w:eastAsia="Arial Unicode MS" w:hAnsi="Arial"/>
              </w:rPr>
            </w:pPr>
            <w:r>
              <w:rPr>
                <w:rFonts w:ascii="Arial" w:hAnsi="Arial"/>
                <w:snapToGrid w:val="0"/>
              </w:rPr>
              <w:t>ERRO10</w:t>
            </w:r>
          </w:p>
        </w:tc>
        <w:tc>
          <w:tcPr>
            <w:tcW w:w="1680" w:type="dxa"/>
            <w:shd w:val="solid" w:color="FFFFFF" w:fill="auto"/>
            <w:vAlign w:val="bottom"/>
          </w:tcPr>
          <w:p w14:paraId="5CBA85BD" w14:textId="77777777" w:rsidR="00CD2194" w:rsidRDefault="00CD2194" w:rsidP="00CD2194">
            <w:pPr>
              <w:jc w:val="right"/>
              <w:rPr>
                <w:rFonts w:ascii="Arial" w:eastAsia="Arial Unicode MS" w:hAnsi="Arial"/>
              </w:rPr>
            </w:pPr>
            <w:r>
              <w:rPr>
                <w:rFonts w:ascii="Arial" w:hAnsi="Arial"/>
                <w:snapToGrid w:val="0"/>
              </w:rPr>
              <w:t>46.82</w:t>
            </w:r>
          </w:p>
        </w:tc>
        <w:tc>
          <w:tcPr>
            <w:tcW w:w="1680" w:type="dxa"/>
            <w:shd w:val="solid" w:color="FFFFFF" w:fill="auto"/>
          </w:tcPr>
          <w:p w14:paraId="7AA99E64" w14:textId="77777777" w:rsidR="00CD2194" w:rsidRDefault="00CD2194" w:rsidP="00CD2194">
            <w:pPr>
              <w:jc w:val="right"/>
              <w:rPr>
                <w:rFonts w:ascii="Arial" w:hAnsi="Arial"/>
                <w:snapToGrid w:val="0"/>
                <w:color w:val="000000"/>
              </w:rPr>
            </w:pPr>
            <w:r>
              <w:rPr>
                <w:rFonts w:ascii="Arial" w:hAnsi="Arial"/>
                <w:snapToGrid w:val="0"/>
                <w:color w:val="000000"/>
              </w:rPr>
              <w:t>56.13</w:t>
            </w:r>
          </w:p>
        </w:tc>
        <w:tc>
          <w:tcPr>
            <w:tcW w:w="1560" w:type="dxa"/>
            <w:shd w:val="solid" w:color="FFFFFF" w:fill="auto"/>
          </w:tcPr>
          <w:p w14:paraId="582E5066" w14:textId="77777777" w:rsidR="00CD2194" w:rsidRDefault="00CD2194" w:rsidP="00CD2194">
            <w:pPr>
              <w:jc w:val="right"/>
              <w:rPr>
                <w:rFonts w:ascii="Arial" w:hAnsi="Arial"/>
                <w:snapToGrid w:val="0"/>
                <w:color w:val="000000"/>
              </w:rPr>
            </w:pPr>
            <w:r>
              <w:rPr>
                <w:rFonts w:ascii="Arial" w:hAnsi="Arial"/>
                <w:snapToGrid w:val="0"/>
                <w:color w:val="000000"/>
              </w:rPr>
              <w:t>534.03</w:t>
            </w:r>
          </w:p>
        </w:tc>
        <w:tc>
          <w:tcPr>
            <w:tcW w:w="1560" w:type="dxa"/>
            <w:shd w:val="solid" w:color="FFFFFF" w:fill="auto"/>
            <w:vAlign w:val="bottom"/>
          </w:tcPr>
          <w:p w14:paraId="03CF2C74" w14:textId="77777777" w:rsidR="00CD2194" w:rsidRDefault="00CD2194" w:rsidP="00CD2194">
            <w:pPr>
              <w:jc w:val="right"/>
              <w:rPr>
                <w:rFonts w:ascii="Arial" w:eastAsia="Arial Unicode MS" w:hAnsi="Arial"/>
              </w:rPr>
            </w:pPr>
            <w:r>
              <w:rPr>
                <w:rFonts w:ascii="Arial" w:hAnsi="Arial"/>
                <w:snapToGrid w:val="0"/>
                <w:color w:val="000000"/>
              </w:rPr>
              <w:t>45.99</w:t>
            </w:r>
          </w:p>
        </w:tc>
      </w:tr>
      <w:tr w:rsidR="00CD2194" w:rsidRPr="00506BD8" w14:paraId="63B5ABC6" w14:textId="77777777" w:rsidTr="00CD2194">
        <w:trPr>
          <w:trHeight w:val="247"/>
        </w:trPr>
        <w:tc>
          <w:tcPr>
            <w:tcW w:w="630" w:type="dxa"/>
            <w:shd w:val="solid" w:color="FFFFFF" w:fill="auto"/>
          </w:tcPr>
          <w:p w14:paraId="324A0114"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C1830A2" w14:textId="77777777" w:rsidR="00CD2194" w:rsidRDefault="00CD2194" w:rsidP="00CD2194">
            <w:pPr>
              <w:rPr>
                <w:rFonts w:ascii="Arial" w:eastAsia="Arial Unicode MS" w:hAnsi="Arial"/>
              </w:rPr>
            </w:pPr>
            <w:r>
              <w:rPr>
                <w:rFonts w:ascii="Arial" w:hAnsi="Arial"/>
                <w:snapToGrid w:val="0"/>
              </w:rPr>
              <w:t>FIDD1B</w:t>
            </w:r>
          </w:p>
        </w:tc>
        <w:tc>
          <w:tcPr>
            <w:tcW w:w="1680" w:type="dxa"/>
            <w:shd w:val="solid" w:color="FFFFFF" w:fill="auto"/>
            <w:vAlign w:val="bottom"/>
          </w:tcPr>
          <w:p w14:paraId="270EA4EC" w14:textId="77777777" w:rsidR="00CD2194" w:rsidRDefault="00CD2194" w:rsidP="00CD2194">
            <w:pPr>
              <w:jc w:val="right"/>
              <w:rPr>
                <w:rFonts w:ascii="Arial" w:eastAsia="Arial Unicode MS" w:hAnsi="Arial"/>
              </w:rPr>
            </w:pPr>
            <w:r>
              <w:rPr>
                <w:rFonts w:ascii="Arial" w:hAnsi="Arial"/>
                <w:snapToGrid w:val="0"/>
              </w:rPr>
              <w:t>91.88</w:t>
            </w:r>
          </w:p>
        </w:tc>
        <w:tc>
          <w:tcPr>
            <w:tcW w:w="1680" w:type="dxa"/>
            <w:shd w:val="solid" w:color="FFFFFF" w:fill="auto"/>
          </w:tcPr>
          <w:p w14:paraId="77D9C50D"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8698353" w14:textId="77777777" w:rsidR="00CD2194" w:rsidRDefault="00CD2194" w:rsidP="00CD2194">
            <w:pPr>
              <w:jc w:val="right"/>
              <w:rPr>
                <w:rFonts w:ascii="Arial" w:hAnsi="Arial"/>
                <w:snapToGrid w:val="0"/>
                <w:color w:val="000000"/>
              </w:rPr>
            </w:pPr>
            <w:r>
              <w:rPr>
                <w:rFonts w:ascii="Arial" w:hAnsi="Arial"/>
                <w:snapToGrid w:val="0"/>
                <w:color w:val="000000"/>
              </w:rPr>
              <w:t>220.59</w:t>
            </w:r>
          </w:p>
        </w:tc>
        <w:tc>
          <w:tcPr>
            <w:tcW w:w="1560" w:type="dxa"/>
            <w:shd w:val="solid" w:color="FFFFFF" w:fill="auto"/>
            <w:vAlign w:val="bottom"/>
          </w:tcPr>
          <w:p w14:paraId="02DFEDE2"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75A4B65F" w14:textId="77777777" w:rsidTr="00CD2194">
        <w:trPr>
          <w:trHeight w:val="247"/>
        </w:trPr>
        <w:tc>
          <w:tcPr>
            <w:tcW w:w="630" w:type="dxa"/>
            <w:shd w:val="solid" w:color="FFFFFF" w:fill="auto"/>
          </w:tcPr>
          <w:p w14:paraId="4B8BBF5F"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B397455" w14:textId="77777777" w:rsidR="00CD2194" w:rsidRDefault="00CD2194" w:rsidP="00CD2194">
            <w:pPr>
              <w:rPr>
                <w:rFonts w:ascii="Arial" w:eastAsia="Arial Unicode MS" w:hAnsi="Arial"/>
              </w:rPr>
            </w:pPr>
            <w:r>
              <w:rPr>
                <w:rFonts w:ascii="Arial" w:hAnsi="Arial"/>
                <w:snapToGrid w:val="0"/>
              </w:rPr>
              <w:t>FINL1Q</w:t>
            </w:r>
          </w:p>
        </w:tc>
        <w:tc>
          <w:tcPr>
            <w:tcW w:w="1680" w:type="dxa"/>
            <w:shd w:val="solid" w:color="FFFFFF" w:fill="auto"/>
            <w:vAlign w:val="bottom"/>
          </w:tcPr>
          <w:p w14:paraId="7630AC07"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44448FDD" w14:textId="77777777" w:rsidR="00CD2194" w:rsidRDefault="00CD2194" w:rsidP="00CD2194">
            <w:pPr>
              <w:jc w:val="right"/>
              <w:rPr>
                <w:rFonts w:ascii="Arial" w:hAnsi="Arial"/>
                <w:snapToGrid w:val="0"/>
                <w:color w:val="000000"/>
              </w:rPr>
            </w:pPr>
            <w:r>
              <w:rPr>
                <w:rFonts w:ascii="Arial" w:hAnsi="Arial"/>
                <w:snapToGrid w:val="0"/>
                <w:color w:val="000000"/>
              </w:rPr>
              <w:t>12.35</w:t>
            </w:r>
          </w:p>
        </w:tc>
        <w:tc>
          <w:tcPr>
            <w:tcW w:w="1560" w:type="dxa"/>
            <w:shd w:val="solid" w:color="FFFFFF" w:fill="auto"/>
          </w:tcPr>
          <w:p w14:paraId="154FECED"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3640F932" w14:textId="77777777" w:rsidR="00CD2194" w:rsidRDefault="00CD2194" w:rsidP="00CD2194">
            <w:pPr>
              <w:jc w:val="right"/>
              <w:rPr>
                <w:rFonts w:ascii="Arial" w:eastAsia="Arial Unicode MS" w:hAnsi="Arial"/>
              </w:rPr>
            </w:pPr>
            <w:r>
              <w:rPr>
                <w:rFonts w:ascii="Arial" w:hAnsi="Arial"/>
                <w:snapToGrid w:val="0"/>
                <w:color w:val="000000"/>
              </w:rPr>
              <w:t>10.12</w:t>
            </w:r>
          </w:p>
        </w:tc>
      </w:tr>
      <w:tr w:rsidR="00CD2194" w:rsidRPr="00506BD8" w14:paraId="7C2CC727" w14:textId="77777777" w:rsidTr="00CD2194">
        <w:trPr>
          <w:trHeight w:val="247"/>
        </w:trPr>
        <w:tc>
          <w:tcPr>
            <w:tcW w:w="630" w:type="dxa"/>
            <w:shd w:val="solid" w:color="FFFFFF" w:fill="auto"/>
          </w:tcPr>
          <w:p w14:paraId="4AF5581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14154AE" w14:textId="77777777" w:rsidR="00CD2194" w:rsidRDefault="00CD2194" w:rsidP="00CD2194">
            <w:pPr>
              <w:rPr>
                <w:rFonts w:ascii="Arial" w:eastAsia="Arial Unicode MS" w:hAnsi="Arial"/>
              </w:rPr>
            </w:pPr>
            <w:r>
              <w:rPr>
                <w:rFonts w:ascii="Arial" w:hAnsi="Arial"/>
                <w:snapToGrid w:val="0"/>
              </w:rPr>
              <w:t>GRIF1S</w:t>
            </w:r>
          </w:p>
        </w:tc>
        <w:tc>
          <w:tcPr>
            <w:tcW w:w="1680" w:type="dxa"/>
            <w:shd w:val="solid" w:color="FFFFFF" w:fill="auto"/>
            <w:vAlign w:val="bottom"/>
          </w:tcPr>
          <w:p w14:paraId="025A6763" w14:textId="77777777" w:rsidR="00CD2194" w:rsidRDefault="00CD2194" w:rsidP="00CD2194">
            <w:pPr>
              <w:jc w:val="right"/>
              <w:rPr>
                <w:rFonts w:ascii="Arial" w:eastAsia="Arial Unicode MS" w:hAnsi="Arial"/>
              </w:rPr>
            </w:pPr>
            <w:r>
              <w:rPr>
                <w:rFonts w:ascii="Arial" w:hAnsi="Arial"/>
                <w:snapToGrid w:val="0"/>
              </w:rPr>
              <w:t>33.31</w:t>
            </w:r>
          </w:p>
        </w:tc>
        <w:tc>
          <w:tcPr>
            <w:tcW w:w="1680" w:type="dxa"/>
            <w:shd w:val="solid" w:color="FFFFFF" w:fill="auto"/>
          </w:tcPr>
          <w:p w14:paraId="613D0213"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C858D2F" w14:textId="77777777" w:rsidR="00CD2194" w:rsidRDefault="00CD2194" w:rsidP="00CD2194">
            <w:pPr>
              <w:jc w:val="right"/>
              <w:rPr>
                <w:rFonts w:ascii="Arial" w:hAnsi="Arial"/>
                <w:snapToGrid w:val="0"/>
                <w:color w:val="000000"/>
              </w:rPr>
            </w:pPr>
            <w:r>
              <w:rPr>
                <w:rFonts w:ascii="Arial" w:hAnsi="Arial"/>
                <w:snapToGrid w:val="0"/>
                <w:color w:val="000000"/>
              </w:rPr>
              <w:t>521.16</w:t>
            </w:r>
          </w:p>
        </w:tc>
        <w:tc>
          <w:tcPr>
            <w:tcW w:w="1560" w:type="dxa"/>
            <w:shd w:val="solid" w:color="FFFFFF" w:fill="auto"/>
            <w:vAlign w:val="bottom"/>
          </w:tcPr>
          <w:p w14:paraId="2A8645B4" w14:textId="77777777" w:rsidR="00CD2194" w:rsidRDefault="00CD2194" w:rsidP="00CD2194">
            <w:pPr>
              <w:jc w:val="right"/>
              <w:rPr>
                <w:rFonts w:ascii="Arial" w:eastAsia="Arial Unicode MS" w:hAnsi="Arial"/>
              </w:rPr>
            </w:pPr>
            <w:r>
              <w:rPr>
                <w:rFonts w:ascii="Arial" w:hAnsi="Arial"/>
                <w:snapToGrid w:val="0"/>
                <w:color w:val="000000"/>
              </w:rPr>
              <w:t>71.40</w:t>
            </w:r>
          </w:p>
        </w:tc>
      </w:tr>
      <w:tr w:rsidR="00CD2194" w:rsidRPr="00506BD8" w14:paraId="41978AE5" w14:textId="77777777" w:rsidTr="00CD2194">
        <w:trPr>
          <w:trHeight w:val="247"/>
        </w:trPr>
        <w:tc>
          <w:tcPr>
            <w:tcW w:w="630" w:type="dxa"/>
            <w:shd w:val="solid" w:color="FFFFFF" w:fill="auto"/>
          </w:tcPr>
          <w:p w14:paraId="5CE12F48"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5DFD0C5" w14:textId="77777777" w:rsidR="00CD2194" w:rsidRDefault="00CD2194" w:rsidP="00CD2194">
            <w:pPr>
              <w:rPr>
                <w:rFonts w:ascii="Arial" w:eastAsia="Arial Unicode MS" w:hAnsi="Arial"/>
              </w:rPr>
            </w:pPr>
            <w:r>
              <w:rPr>
                <w:rFonts w:ascii="Arial" w:hAnsi="Arial"/>
                <w:snapToGrid w:val="0"/>
              </w:rPr>
              <w:t>KIIN10</w:t>
            </w:r>
          </w:p>
        </w:tc>
        <w:tc>
          <w:tcPr>
            <w:tcW w:w="1680" w:type="dxa"/>
            <w:shd w:val="solid" w:color="FFFFFF" w:fill="auto"/>
            <w:vAlign w:val="bottom"/>
          </w:tcPr>
          <w:p w14:paraId="3658F9D2"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0E74C87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13BCC55"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E1AB4D0"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7C18C7C" w14:textId="77777777" w:rsidTr="00CD2194">
        <w:trPr>
          <w:trHeight w:val="247"/>
        </w:trPr>
        <w:tc>
          <w:tcPr>
            <w:tcW w:w="630" w:type="dxa"/>
            <w:shd w:val="solid" w:color="FFFFFF" w:fill="auto"/>
          </w:tcPr>
          <w:p w14:paraId="6DB84C4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2533EDF" w14:textId="77777777" w:rsidR="00CD2194" w:rsidRDefault="00CD2194" w:rsidP="00CD2194">
            <w:pPr>
              <w:rPr>
                <w:rFonts w:ascii="Arial" w:eastAsia="Arial Unicode MS" w:hAnsi="Arial"/>
              </w:rPr>
            </w:pPr>
            <w:r>
              <w:rPr>
                <w:rFonts w:ascii="Arial" w:hAnsi="Arial"/>
                <w:snapToGrid w:val="0"/>
              </w:rPr>
              <w:t>LOCH10</w:t>
            </w:r>
          </w:p>
        </w:tc>
        <w:tc>
          <w:tcPr>
            <w:tcW w:w="1680" w:type="dxa"/>
            <w:shd w:val="solid" w:color="FFFFFF" w:fill="auto"/>
            <w:vAlign w:val="bottom"/>
          </w:tcPr>
          <w:p w14:paraId="5E9FCD3F"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3391DABB" w14:textId="77777777" w:rsidR="00CD2194" w:rsidRDefault="00CD2194" w:rsidP="00CD2194">
            <w:pPr>
              <w:jc w:val="right"/>
              <w:rPr>
                <w:rFonts w:ascii="Arial" w:hAnsi="Arial"/>
                <w:snapToGrid w:val="0"/>
                <w:color w:val="000000"/>
              </w:rPr>
            </w:pPr>
            <w:r>
              <w:rPr>
                <w:rFonts w:ascii="Arial" w:hAnsi="Arial"/>
                <w:snapToGrid w:val="0"/>
                <w:color w:val="000000"/>
              </w:rPr>
              <w:t>35.18</w:t>
            </w:r>
          </w:p>
        </w:tc>
        <w:tc>
          <w:tcPr>
            <w:tcW w:w="1560" w:type="dxa"/>
            <w:shd w:val="solid" w:color="FFFFFF" w:fill="auto"/>
          </w:tcPr>
          <w:p w14:paraId="7D810089"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8FE8858" w14:textId="77777777" w:rsidR="00CD2194" w:rsidRDefault="00CD2194" w:rsidP="00CD2194">
            <w:pPr>
              <w:jc w:val="right"/>
              <w:rPr>
                <w:rFonts w:ascii="Arial" w:eastAsia="Arial Unicode MS" w:hAnsi="Arial"/>
              </w:rPr>
            </w:pPr>
            <w:r>
              <w:rPr>
                <w:rFonts w:ascii="Arial" w:hAnsi="Arial"/>
                <w:snapToGrid w:val="0"/>
                <w:color w:val="000000"/>
              </w:rPr>
              <w:t>28.82</w:t>
            </w:r>
          </w:p>
        </w:tc>
      </w:tr>
      <w:tr w:rsidR="00CD2194" w:rsidRPr="00506BD8" w14:paraId="0F39DD04" w14:textId="77777777" w:rsidTr="00CD2194">
        <w:trPr>
          <w:trHeight w:val="247"/>
        </w:trPr>
        <w:tc>
          <w:tcPr>
            <w:tcW w:w="630" w:type="dxa"/>
            <w:shd w:val="solid" w:color="FFFFFF" w:fill="auto"/>
            <w:vAlign w:val="center"/>
          </w:tcPr>
          <w:p w14:paraId="173735D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3C18FC7A" w14:textId="77777777" w:rsidR="00CD2194" w:rsidRDefault="00CD2194" w:rsidP="00CD2194">
            <w:pPr>
              <w:jc w:val="both"/>
              <w:rPr>
                <w:rFonts w:ascii="Arial" w:hAnsi="Arial"/>
              </w:rPr>
            </w:pPr>
            <w:r>
              <w:rPr>
                <w:rFonts w:ascii="Arial" w:hAnsi="Arial"/>
                <w:snapToGrid w:val="0"/>
              </w:rPr>
              <w:t>MILC10</w:t>
            </w:r>
          </w:p>
        </w:tc>
        <w:tc>
          <w:tcPr>
            <w:tcW w:w="1680" w:type="dxa"/>
            <w:shd w:val="solid" w:color="FFFFFF" w:fill="auto"/>
            <w:vAlign w:val="center"/>
          </w:tcPr>
          <w:p w14:paraId="259AB4D4" w14:textId="77777777" w:rsidR="00CD2194" w:rsidRPr="00966128" w:rsidRDefault="00CD2194" w:rsidP="00CD2194">
            <w:pPr>
              <w:pStyle w:val="Heading4"/>
              <w:jc w:val="right"/>
              <w:rPr>
                <w:b w:val="0"/>
                <w:sz w:val="24"/>
                <w:szCs w:val="24"/>
              </w:rPr>
            </w:pPr>
            <w:r>
              <w:rPr>
                <w:b w:val="0"/>
                <w:snapToGrid w:val="0"/>
                <w:sz w:val="24"/>
                <w:szCs w:val="24"/>
              </w:rPr>
              <w:t>117.69</w:t>
            </w:r>
          </w:p>
        </w:tc>
        <w:tc>
          <w:tcPr>
            <w:tcW w:w="1680" w:type="dxa"/>
            <w:shd w:val="solid" w:color="FFFFFF" w:fill="auto"/>
          </w:tcPr>
          <w:p w14:paraId="3B1801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22ED6056" w14:textId="77777777" w:rsidR="00CD2194" w:rsidRDefault="00CD2194" w:rsidP="00CD2194">
            <w:pPr>
              <w:jc w:val="right"/>
              <w:rPr>
                <w:rFonts w:ascii="Arial" w:hAnsi="Arial"/>
                <w:snapToGrid w:val="0"/>
                <w:color w:val="000000"/>
              </w:rPr>
            </w:pPr>
            <w:r>
              <w:rPr>
                <w:rFonts w:ascii="Arial" w:hAnsi="Arial"/>
                <w:snapToGrid w:val="0"/>
                <w:color w:val="000000"/>
              </w:rPr>
              <w:t>328.86</w:t>
            </w:r>
          </w:p>
        </w:tc>
        <w:tc>
          <w:tcPr>
            <w:tcW w:w="1560" w:type="dxa"/>
            <w:shd w:val="solid" w:color="FFFFFF" w:fill="auto"/>
            <w:vAlign w:val="center"/>
          </w:tcPr>
          <w:p w14:paraId="07958C73"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79B64FB7" w14:textId="77777777" w:rsidTr="00CD2194">
        <w:trPr>
          <w:trHeight w:val="247"/>
        </w:trPr>
        <w:tc>
          <w:tcPr>
            <w:tcW w:w="630" w:type="dxa"/>
            <w:shd w:val="solid" w:color="FFFFFF" w:fill="auto"/>
            <w:vAlign w:val="center"/>
          </w:tcPr>
          <w:p w14:paraId="39E08FA3"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76F327FE" w14:textId="77777777" w:rsidR="00CD2194" w:rsidRDefault="00CD2194" w:rsidP="00CD2194">
            <w:pPr>
              <w:jc w:val="both"/>
              <w:rPr>
                <w:rFonts w:ascii="Arial" w:hAnsi="Arial"/>
              </w:rPr>
            </w:pPr>
            <w:r>
              <w:rPr>
                <w:rFonts w:ascii="Arial" w:hAnsi="Arial"/>
                <w:snapToGrid w:val="0"/>
              </w:rPr>
              <w:t>PERS20</w:t>
            </w:r>
          </w:p>
        </w:tc>
        <w:tc>
          <w:tcPr>
            <w:tcW w:w="1680" w:type="dxa"/>
            <w:shd w:val="solid" w:color="FFFFFF" w:fill="auto"/>
            <w:vAlign w:val="center"/>
          </w:tcPr>
          <w:p w14:paraId="69523BEC" w14:textId="77777777" w:rsidR="00CD2194" w:rsidRPr="00966128" w:rsidRDefault="00CD2194" w:rsidP="00CD2194">
            <w:pPr>
              <w:pStyle w:val="Heading4"/>
              <w:jc w:val="right"/>
              <w:rPr>
                <w:b w:val="0"/>
                <w:sz w:val="24"/>
                <w:szCs w:val="24"/>
              </w:rPr>
            </w:pPr>
            <w:r>
              <w:rPr>
                <w:b w:val="0"/>
                <w:snapToGrid w:val="0"/>
                <w:sz w:val="24"/>
                <w:szCs w:val="24"/>
              </w:rPr>
              <w:t>266.00</w:t>
            </w:r>
          </w:p>
        </w:tc>
        <w:tc>
          <w:tcPr>
            <w:tcW w:w="1680" w:type="dxa"/>
            <w:shd w:val="solid" w:color="FFFFFF" w:fill="auto"/>
          </w:tcPr>
          <w:p w14:paraId="12D1C84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4FDACE1" w14:textId="77777777" w:rsidR="00CD2194" w:rsidRDefault="00CD2194" w:rsidP="00CD2194">
            <w:pPr>
              <w:jc w:val="right"/>
              <w:rPr>
                <w:rFonts w:ascii="Arial" w:hAnsi="Arial"/>
                <w:snapToGrid w:val="0"/>
                <w:color w:val="000000"/>
              </w:rPr>
            </w:pPr>
            <w:r>
              <w:rPr>
                <w:rFonts w:ascii="Arial" w:hAnsi="Arial"/>
                <w:snapToGrid w:val="0"/>
                <w:color w:val="000000"/>
              </w:rPr>
              <w:t>384.05</w:t>
            </w:r>
          </w:p>
        </w:tc>
        <w:tc>
          <w:tcPr>
            <w:tcW w:w="1560" w:type="dxa"/>
            <w:shd w:val="solid" w:color="FFFFFF" w:fill="auto"/>
            <w:vAlign w:val="center"/>
          </w:tcPr>
          <w:p w14:paraId="62DE0017"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42AEDDCD" w14:textId="77777777" w:rsidTr="00CD2194">
        <w:trPr>
          <w:trHeight w:val="247"/>
        </w:trPr>
        <w:tc>
          <w:tcPr>
            <w:tcW w:w="630" w:type="dxa"/>
            <w:shd w:val="solid" w:color="FFFFFF" w:fill="auto"/>
            <w:vAlign w:val="center"/>
          </w:tcPr>
          <w:p w14:paraId="621D05C1"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0E72BB12" w14:textId="77777777" w:rsidR="00CD2194" w:rsidRDefault="00CD2194" w:rsidP="00CD2194">
            <w:pPr>
              <w:jc w:val="both"/>
              <w:rPr>
                <w:rFonts w:ascii="Arial" w:hAnsi="Arial"/>
              </w:rPr>
            </w:pPr>
            <w:r>
              <w:rPr>
                <w:rFonts w:ascii="Arial" w:hAnsi="Arial"/>
                <w:snapToGrid w:val="0"/>
              </w:rPr>
              <w:t>TUMB1Q</w:t>
            </w:r>
          </w:p>
        </w:tc>
        <w:tc>
          <w:tcPr>
            <w:tcW w:w="1680" w:type="dxa"/>
            <w:shd w:val="solid" w:color="FFFFFF" w:fill="auto"/>
            <w:vAlign w:val="center"/>
          </w:tcPr>
          <w:p w14:paraId="627F61FA" w14:textId="77777777" w:rsidR="00CD2194" w:rsidRPr="00966128" w:rsidRDefault="00CD2194" w:rsidP="00CD2194">
            <w:pPr>
              <w:pStyle w:val="Heading4"/>
              <w:jc w:val="right"/>
              <w:rPr>
                <w:b w:val="0"/>
                <w:sz w:val="24"/>
                <w:szCs w:val="24"/>
              </w:rPr>
            </w:pPr>
            <w:r>
              <w:rPr>
                <w:b w:val="0"/>
                <w:snapToGrid w:val="0"/>
                <w:sz w:val="24"/>
                <w:szCs w:val="24"/>
              </w:rPr>
              <w:t>46.82</w:t>
            </w:r>
          </w:p>
        </w:tc>
        <w:tc>
          <w:tcPr>
            <w:tcW w:w="1680" w:type="dxa"/>
            <w:shd w:val="solid" w:color="FFFFFF" w:fill="auto"/>
          </w:tcPr>
          <w:p w14:paraId="4BDE95C0"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523D01A" w14:textId="77777777" w:rsidR="00CD2194" w:rsidRDefault="00CD2194" w:rsidP="00CD2194">
            <w:pPr>
              <w:jc w:val="right"/>
              <w:rPr>
                <w:rFonts w:ascii="Arial" w:hAnsi="Arial"/>
                <w:snapToGrid w:val="0"/>
                <w:color w:val="000000"/>
              </w:rPr>
            </w:pPr>
            <w:r>
              <w:rPr>
                <w:rFonts w:ascii="Arial" w:hAnsi="Arial"/>
                <w:snapToGrid w:val="0"/>
                <w:color w:val="000000"/>
              </w:rPr>
              <w:t>536.27</w:t>
            </w:r>
          </w:p>
        </w:tc>
        <w:tc>
          <w:tcPr>
            <w:tcW w:w="1560" w:type="dxa"/>
            <w:shd w:val="solid" w:color="FFFFFF" w:fill="auto"/>
            <w:vAlign w:val="center"/>
          </w:tcPr>
          <w:p w14:paraId="39F337C2"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30645CD1" w14:textId="77777777" w:rsidTr="00CD2194">
        <w:trPr>
          <w:trHeight w:val="301"/>
        </w:trPr>
        <w:tc>
          <w:tcPr>
            <w:tcW w:w="630" w:type="dxa"/>
            <w:shd w:val="solid" w:color="FFFFFF" w:fill="auto"/>
            <w:vAlign w:val="center"/>
          </w:tcPr>
          <w:p w14:paraId="497FD086" w14:textId="77777777" w:rsidR="00CD2194" w:rsidRDefault="00CD2194" w:rsidP="00CD2194">
            <w:pPr>
              <w:jc w:val="both"/>
              <w:rPr>
                <w:rFonts w:ascii="Arial" w:hAnsi="Arial"/>
                <w:color w:val="000000"/>
              </w:rPr>
            </w:pPr>
          </w:p>
        </w:tc>
        <w:tc>
          <w:tcPr>
            <w:tcW w:w="1320" w:type="dxa"/>
            <w:shd w:val="solid" w:color="FFFFFF" w:fill="auto"/>
            <w:vAlign w:val="center"/>
          </w:tcPr>
          <w:p w14:paraId="476F705B" w14:textId="77777777" w:rsidR="00CD2194" w:rsidRDefault="00CD2194" w:rsidP="00CD2194">
            <w:pPr>
              <w:jc w:val="both"/>
              <w:rPr>
                <w:rFonts w:ascii="Arial" w:hAnsi="Arial"/>
                <w:color w:val="000000"/>
              </w:rPr>
            </w:pPr>
          </w:p>
        </w:tc>
        <w:tc>
          <w:tcPr>
            <w:tcW w:w="1680" w:type="dxa"/>
            <w:shd w:val="solid" w:color="FFFFFF" w:fill="auto"/>
            <w:vAlign w:val="center"/>
          </w:tcPr>
          <w:p w14:paraId="19363E6F" w14:textId="77777777" w:rsidR="00CD2194" w:rsidRPr="00966128" w:rsidRDefault="00CD2194" w:rsidP="00CD2194">
            <w:pPr>
              <w:pStyle w:val="Heading4"/>
              <w:jc w:val="right"/>
              <w:rPr>
                <w:sz w:val="24"/>
                <w:szCs w:val="24"/>
              </w:rPr>
            </w:pPr>
            <w:r w:rsidRPr="00966128">
              <w:rPr>
                <w:sz w:val="24"/>
                <w:szCs w:val="24"/>
              </w:rPr>
              <w:t>Totals</w:t>
            </w:r>
          </w:p>
        </w:tc>
        <w:tc>
          <w:tcPr>
            <w:tcW w:w="1680" w:type="dxa"/>
            <w:shd w:val="solid" w:color="FFFFFF" w:fill="auto"/>
          </w:tcPr>
          <w:p w14:paraId="5105E6F7" w14:textId="77777777" w:rsidR="00CD2194" w:rsidRPr="00F75547" w:rsidRDefault="00CD2194" w:rsidP="00CD2194">
            <w:pPr>
              <w:jc w:val="right"/>
              <w:rPr>
                <w:rFonts w:ascii="Arial" w:hAnsi="Arial"/>
                <w:b/>
                <w:snapToGrid w:val="0"/>
                <w:color w:val="000000"/>
              </w:rPr>
            </w:pPr>
            <w:r w:rsidRPr="00F75547">
              <w:rPr>
                <w:rFonts w:ascii="Arial" w:hAnsi="Arial"/>
                <w:b/>
                <w:snapToGrid w:val="0"/>
                <w:color w:val="000000"/>
                <w:sz w:val="22"/>
              </w:rPr>
              <w:t>126.56</w:t>
            </w:r>
          </w:p>
        </w:tc>
        <w:tc>
          <w:tcPr>
            <w:tcW w:w="1560" w:type="dxa"/>
            <w:shd w:val="solid" w:color="FFFFFF" w:fill="auto"/>
          </w:tcPr>
          <w:p w14:paraId="6A7A65DF" w14:textId="77777777" w:rsidR="00CD2194" w:rsidRPr="00F75547" w:rsidRDefault="00CD2194" w:rsidP="00CD2194">
            <w:pPr>
              <w:jc w:val="right"/>
              <w:rPr>
                <w:rFonts w:ascii="Arial" w:hAnsi="Arial"/>
                <w:b/>
                <w:snapToGrid w:val="0"/>
                <w:color w:val="000000"/>
              </w:rPr>
            </w:pPr>
          </w:p>
        </w:tc>
        <w:tc>
          <w:tcPr>
            <w:tcW w:w="1560" w:type="dxa"/>
            <w:shd w:val="solid" w:color="FFFFFF" w:fill="auto"/>
            <w:vAlign w:val="center"/>
          </w:tcPr>
          <w:p w14:paraId="74A31B89" w14:textId="77777777" w:rsidR="00CD2194" w:rsidRPr="00E82C38" w:rsidRDefault="00CD2194" w:rsidP="00CD2194">
            <w:pPr>
              <w:jc w:val="right"/>
              <w:rPr>
                <w:rFonts w:ascii="Arial" w:hAnsi="Arial"/>
                <w:b/>
                <w:color w:val="000000"/>
              </w:rPr>
            </w:pPr>
            <w:r w:rsidRPr="00E82C38">
              <w:rPr>
                <w:rFonts w:ascii="Arial" w:hAnsi="Arial"/>
                <w:b/>
                <w:snapToGrid w:val="0"/>
                <w:color w:val="000000"/>
                <w:sz w:val="22"/>
              </w:rPr>
              <w:t>175.09</w:t>
            </w:r>
          </w:p>
        </w:tc>
      </w:tr>
    </w:tbl>
    <w:p w14:paraId="1549961F" w14:textId="77777777" w:rsidR="006661FE" w:rsidRDefault="006661FE" w:rsidP="006661FE">
      <w:pPr>
        <w:jc w:val="both"/>
        <w:rPr>
          <w:rFonts w:ascii="Arial" w:hAnsi="Arial"/>
          <w:sz w:val="22"/>
        </w:rPr>
      </w:pPr>
    </w:p>
    <w:p w14:paraId="4310CEB8" w14:textId="77777777" w:rsidR="006661FE" w:rsidRDefault="006661FE" w:rsidP="006661FE">
      <w:pPr>
        <w:jc w:val="both"/>
        <w:rPr>
          <w:rFonts w:ascii="Arial" w:hAnsi="Arial"/>
          <w:sz w:val="22"/>
        </w:rPr>
      </w:pPr>
      <w:r>
        <w:rPr>
          <w:rFonts w:ascii="Arial" w:hAnsi="Arial"/>
          <w:sz w:val="22"/>
        </w:rPr>
        <w:t>In order to calculate the generation tariff we would carry out the following steps.</w:t>
      </w:r>
    </w:p>
    <w:p w14:paraId="76D7502B" w14:textId="77777777" w:rsidR="006661FE" w:rsidRDefault="006661FE" w:rsidP="006661FE">
      <w:pPr>
        <w:jc w:val="both"/>
        <w:rPr>
          <w:rFonts w:ascii="Arial" w:hAnsi="Arial"/>
          <w:sz w:val="22"/>
        </w:rPr>
      </w:pPr>
    </w:p>
    <w:p w14:paraId="3D2B6DF8" w14:textId="77777777" w:rsidR="006661FE" w:rsidRDefault="006661FE" w:rsidP="007D27B2">
      <w:pPr>
        <w:numPr>
          <w:ilvl w:val="0"/>
          <w:numId w:val="59"/>
        </w:numPr>
        <w:jc w:val="both"/>
        <w:rPr>
          <w:rFonts w:ascii="Arial" w:hAnsi="Arial"/>
          <w:sz w:val="22"/>
        </w:rPr>
      </w:pPr>
      <w:r>
        <w:rPr>
          <w:rFonts w:ascii="Arial" w:hAnsi="Arial"/>
          <w:sz w:val="22"/>
        </w:rPr>
        <w:t>calculate the generation weighted wider nodal shadow costs.</w:t>
      </w:r>
    </w:p>
    <w:p w14:paraId="46268FBF" w14:textId="77777777" w:rsidR="006661FE" w:rsidRDefault="006661FE" w:rsidP="006661FE">
      <w:pPr>
        <w:jc w:val="both"/>
        <w:rPr>
          <w:rFonts w:ascii="Arial" w:hAnsi="Arial"/>
          <w:sz w:val="22"/>
        </w:rPr>
      </w:pPr>
    </w:p>
    <w:p w14:paraId="50656542" w14:textId="77777777" w:rsidR="006661FE" w:rsidRDefault="006661FE" w:rsidP="006661FE">
      <w:pPr>
        <w:jc w:val="both"/>
        <w:rPr>
          <w:rFonts w:ascii="Arial" w:hAnsi="Arial"/>
          <w:sz w:val="22"/>
        </w:rPr>
      </w:pPr>
      <w:r>
        <w:rPr>
          <w:rFonts w:ascii="Arial" w:hAnsi="Arial"/>
          <w:sz w:val="22"/>
        </w:rPr>
        <w:t xml:space="preserve">For </w:t>
      </w:r>
      <w:r w:rsidR="00CD2194">
        <w:rPr>
          <w:rFonts w:ascii="Arial" w:hAnsi="Arial"/>
          <w:sz w:val="22"/>
        </w:rPr>
        <w:t xml:space="preserve">this example </w:t>
      </w:r>
      <w:r>
        <w:rPr>
          <w:rFonts w:ascii="Arial" w:hAnsi="Arial"/>
          <w:sz w:val="22"/>
        </w:rPr>
        <w:t>zone</w:t>
      </w:r>
      <w:r w:rsidR="00CD2194">
        <w:rPr>
          <w:rFonts w:ascii="Arial" w:hAnsi="Arial"/>
          <w:sz w:val="22"/>
        </w:rPr>
        <w:t xml:space="preserve"> </w:t>
      </w:r>
      <w:r>
        <w:rPr>
          <w:rFonts w:ascii="Arial" w:hAnsi="Arial"/>
          <w:sz w:val="22"/>
        </w:rPr>
        <w:t>this would be as follows:</w:t>
      </w:r>
    </w:p>
    <w:p w14:paraId="5CEA6AC5" w14:textId="77777777" w:rsidR="00C81A86" w:rsidRDefault="00C81A86" w:rsidP="006661FE">
      <w:pPr>
        <w:jc w:val="both"/>
        <w:rPr>
          <w:rFonts w:ascii="Arial" w:hAnsi="Arial"/>
          <w:sz w:val="22"/>
        </w:rPr>
      </w:pPr>
    </w:p>
    <w:p w14:paraId="280EE095" w14:textId="77777777" w:rsidR="00C81A86" w:rsidRDefault="00C81A86" w:rsidP="006661FE">
      <w:pPr>
        <w:jc w:val="both"/>
        <w:rPr>
          <w:rFonts w:ascii="Arial" w:hAnsi="Arial"/>
          <w:sz w:val="22"/>
        </w:rPr>
      </w:pPr>
    </w:p>
    <w:p w14:paraId="5DCA85E0" w14:textId="77777777" w:rsidR="006661FE" w:rsidRDefault="006661FE" w:rsidP="006661FE">
      <w:pPr>
        <w:jc w:val="both"/>
        <w:rPr>
          <w:rFonts w:ascii="Arial" w:hAnsi="Arial"/>
          <w:sz w:val="22"/>
        </w:rPr>
      </w:pPr>
    </w:p>
    <w:p w14:paraId="3D7EC2BC" w14:textId="77777777" w:rsidR="006661FE" w:rsidRDefault="006661FE" w:rsidP="006661FE">
      <w:pPr>
        <w:pStyle w:val="Header"/>
        <w:jc w:val="both"/>
        <w:rPr>
          <w:noProof/>
        </w:rPr>
      </w:pPr>
    </w:p>
    <w:tbl>
      <w:tblPr>
        <w:tblpPr w:leftFromText="180" w:rightFromText="180" w:vertAnchor="text" w:horzAnchor="margin" w:tblpXSpec="center" w:tblpY="-116"/>
        <w:tblW w:w="10353" w:type="dxa"/>
        <w:tblLayout w:type="fixed"/>
        <w:tblCellMar>
          <w:left w:w="30" w:type="dxa"/>
          <w:right w:w="30" w:type="dxa"/>
        </w:tblCellMar>
        <w:tblLook w:val="0000" w:firstRow="0" w:lastRow="0" w:firstColumn="0" w:lastColumn="0" w:noHBand="0" w:noVBand="0"/>
      </w:tblPr>
      <w:tblGrid>
        <w:gridCol w:w="589"/>
        <w:gridCol w:w="1010"/>
        <w:gridCol w:w="1347"/>
        <w:gridCol w:w="1571"/>
        <w:gridCol w:w="1459"/>
        <w:gridCol w:w="1459"/>
        <w:gridCol w:w="1459"/>
        <w:gridCol w:w="1459"/>
      </w:tblGrid>
      <w:tr w:rsidR="00010EB2" w14:paraId="2310610B" w14:textId="77777777" w:rsidTr="00F0305D">
        <w:trPr>
          <w:trHeight w:val="530"/>
        </w:trPr>
        <w:tc>
          <w:tcPr>
            <w:tcW w:w="589" w:type="dxa"/>
            <w:shd w:val="solid" w:color="FFFFFF" w:fill="auto"/>
            <w:vAlign w:val="center"/>
          </w:tcPr>
          <w:p w14:paraId="43017067" w14:textId="77777777" w:rsidR="00010EB2" w:rsidRDefault="00010EB2" w:rsidP="00F0305D">
            <w:pPr>
              <w:jc w:val="both"/>
              <w:rPr>
                <w:rFonts w:ascii="Arial" w:hAnsi="Arial"/>
                <w:color w:val="000000"/>
              </w:rPr>
            </w:pPr>
            <w:r>
              <w:rPr>
                <w:rFonts w:ascii="Arial" w:hAnsi="Arial"/>
                <w:color w:val="000000"/>
                <w:sz w:val="22"/>
              </w:rPr>
              <w:t>Gen Zone</w:t>
            </w:r>
          </w:p>
        </w:tc>
        <w:tc>
          <w:tcPr>
            <w:tcW w:w="1010" w:type="dxa"/>
            <w:shd w:val="solid" w:color="FFFFFF" w:fill="auto"/>
            <w:vAlign w:val="center"/>
          </w:tcPr>
          <w:p w14:paraId="2941EB8C" w14:textId="77777777" w:rsidR="00010EB2" w:rsidRDefault="00010EB2" w:rsidP="00F0305D">
            <w:pPr>
              <w:jc w:val="both"/>
              <w:rPr>
                <w:rFonts w:ascii="Arial" w:hAnsi="Arial"/>
                <w:color w:val="000000"/>
              </w:rPr>
            </w:pPr>
            <w:r>
              <w:rPr>
                <w:rFonts w:ascii="Arial" w:hAnsi="Arial"/>
                <w:color w:val="000000"/>
                <w:sz w:val="22"/>
              </w:rPr>
              <w:t>Node</w:t>
            </w:r>
          </w:p>
        </w:tc>
        <w:tc>
          <w:tcPr>
            <w:tcW w:w="1347" w:type="dxa"/>
            <w:shd w:val="solid" w:color="FFFFFF" w:fill="auto"/>
            <w:vAlign w:val="center"/>
          </w:tcPr>
          <w:p w14:paraId="60F62250" w14:textId="77777777" w:rsidR="00010EB2" w:rsidRDefault="00010EB2" w:rsidP="00F0305D">
            <w:pPr>
              <w:jc w:val="right"/>
              <w:rPr>
                <w:rFonts w:ascii="Arial" w:hAnsi="Arial"/>
                <w:color w:val="000000"/>
              </w:rPr>
            </w:pPr>
            <w:r>
              <w:rPr>
                <w:rFonts w:ascii="Arial" w:hAnsi="Arial"/>
                <w:color w:val="000000"/>
                <w:sz w:val="22"/>
              </w:rPr>
              <w:t>Wider Nodal Marginal km (Peak Security)</w:t>
            </w:r>
          </w:p>
        </w:tc>
        <w:tc>
          <w:tcPr>
            <w:tcW w:w="1571" w:type="dxa"/>
            <w:shd w:val="solid" w:color="FFFFFF" w:fill="auto"/>
            <w:vAlign w:val="center"/>
          </w:tcPr>
          <w:p w14:paraId="5D8F49B4" w14:textId="77777777" w:rsidR="00010EB2" w:rsidRDefault="00010EB2" w:rsidP="00F0305D">
            <w:pPr>
              <w:jc w:val="right"/>
              <w:rPr>
                <w:rFonts w:ascii="Arial" w:hAnsi="Arial"/>
                <w:color w:val="000000"/>
              </w:rPr>
            </w:pPr>
            <w:r>
              <w:rPr>
                <w:rFonts w:ascii="Arial" w:hAnsi="Arial"/>
                <w:color w:val="000000"/>
                <w:sz w:val="22"/>
              </w:rPr>
              <w:t>Scaled Generation (Peak Security) (MW)</w:t>
            </w:r>
          </w:p>
        </w:tc>
        <w:tc>
          <w:tcPr>
            <w:tcW w:w="1459" w:type="dxa"/>
            <w:shd w:val="solid" w:color="FFFFFF" w:fill="auto"/>
          </w:tcPr>
          <w:p w14:paraId="5D0B54C8" w14:textId="77777777" w:rsidR="00010EB2" w:rsidRDefault="00010EB2" w:rsidP="00F0305D">
            <w:pPr>
              <w:jc w:val="right"/>
              <w:rPr>
                <w:rFonts w:ascii="Arial" w:hAnsi="Arial"/>
                <w:color w:val="000000"/>
              </w:rPr>
            </w:pPr>
            <w:r>
              <w:rPr>
                <w:rFonts w:ascii="Arial" w:hAnsi="Arial"/>
                <w:color w:val="000000"/>
                <w:sz w:val="22"/>
              </w:rPr>
              <w:t>Gen Weighted Wider Nodal Marginal  km (Peak Security)</w:t>
            </w:r>
          </w:p>
        </w:tc>
        <w:tc>
          <w:tcPr>
            <w:tcW w:w="1459" w:type="dxa"/>
            <w:shd w:val="solid" w:color="FFFFFF" w:fill="auto"/>
            <w:vAlign w:val="center"/>
          </w:tcPr>
          <w:p w14:paraId="16C0670F" w14:textId="77777777" w:rsidR="00010EB2" w:rsidRDefault="00010EB2" w:rsidP="00F0305D">
            <w:pPr>
              <w:jc w:val="right"/>
              <w:rPr>
                <w:rFonts w:ascii="Arial" w:hAnsi="Arial"/>
                <w:color w:val="000000"/>
              </w:rPr>
            </w:pPr>
            <w:r>
              <w:rPr>
                <w:rFonts w:ascii="Arial" w:hAnsi="Arial"/>
                <w:color w:val="000000"/>
                <w:sz w:val="22"/>
              </w:rPr>
              <w:t>Wider Nodal Marginal km (Year Round)</w:t>
            </w:r>
          </w:p>
        </w:tc>
        <w:tc>
          <w:tcPr>
            <w:tcW w:w="1459" w:type="dxa"/>
            <w:shd w:val="solid" w:color="FFFFFF" w:fill="auto"/>
            <w:vAlign w:val="center"/>
          </w:tcPr>
          <w:p w14:paraId="6E3E5B3A" w14:textId="77777777" w:rsidR="00010EB2" w:rsidRDefault="00010EB2" w:rsidP="00F0305D">
            <w:pPr>
              <w:jc w:val="right"/>
              <w:rPr>
                <w:rFonts w:ascii="Arial" w:hAnsi="Arial"/>
                <w:color w:val="000000"/>
              </w:rPr>
            </w:pPr>
            <w:r>
              <w:rPr>
                <w:rFonts w:ascii="Arial" w:hAnsi="Arial"/>
                <w:color w:val="000000"/>
                <w:sz w:val="22"/>
              </w:rPr>
              <w:t>Scaled Generation (Year Round) (MW)</w:t>
            </w:r>
          </w:p>
        </w:tc>
        <w:tc>
          <w:tcPr>
            <w:tcW w:w="1459" w:type="dxa"/>
            <w:shd w:val="solid" w:color="FFFFFF" w:fill="auto"/>
          </w:tcPr>
          <w:p w14:paraId="693EA36C" w14:textId="77777777" w:rsidR="00010EB2" w:rsidRDefault="00010EB2" w:rsidP="00F0305D">
            <w:pPr>
              <w:jc w:val="right"/>
              <w:rPr>
                <w:rFonts w:ascii="Arial" w:hAnsi="Arial"/>
                <w:color w:val="000000"/>
              </w:rPr>
            </w:pPr>
            <w:r>
              <w:rPr>
                <w:rFonts w:ascii="Arial" w:hAnsi="Arial"/>
                <w:color w:val="000000"/>
                <w:sz w:val="22"/>
              </w:rPr>
              <w:t>Gen Weighted Wider Nodal Marginal km (Year Round)</w:t>
            </w:r>
          </w:p>
        </w:tc>
      </w:tr>
      <w:tr w:rsidR="00010EB2" w14:paraId="5D625391" w14:textId="77777777" w:rsidTr="00F0305D">
        <w:trPr>
          <w:trHeight w:val="204"/>
        </w:trPr>
        <w:tc>
          <w:tcPr>
            <w:tcW w:w="589" w:type="dxa"/>
            <w:shd w:val="solid" w:color="FFFFFF" w:fill="auto"/>
          </w:tcPr>
          <w:p w14:paraId="4667B1AC"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tcPr>
          <w:p w14:paraId="1317E2B0" w14:textId="77777777" w:rsidR="00010EB2" w:rsidRDefault="00010EB2" w:rsidP="00F0305D">
            <w:pPr>
              <w:pStyle w:val="1"/>
              <w:rPr>
                <w:snapToGrid w:val="0"/>
              </w:rPr>
            </w:pPr>
            <w:r>
              <w:rPr>
                <w:rFonts w:ascii="Arial" w:hAnsi="Arial"/>
                <w:snapToGrid w:val="0"/>
              </w:rPr>
              <w:t>CLUN1S</w:t>
            </w:r>
          </w:p>
        </w:tc>
        <w:tc>
          <w:tcPr>
            <w:tcW w:w="1347" w:type="dxa"/>
            <w:shd w:val="solid" w:color="FFFFFF" w:fill="auto"/>
            <w:vAlign w:val="bottom"/>
          </w:tcPr>
          <w:p w14:paraId="16602D31" w14:textId="77777777" w:rsidR="00010EB2" w:rsidRDefault="00010EB2" w:rsidP="00F0305D">
            <w:pPr>
              <w:jc w:val="right"/>
              <w:rPr>
                <w:rFonts w:ascii="Arial" w:hAnsi="Arial"/>
                <w:snapToGrid w:val="0"/>
                <w:color w:val="000000"/>
              </w:rPr>
            </w:pPr>
            <w:r>
              <w:rPr>
                <w:rFonts w:ascii="Arial" w:hAnsi="Arial"/>
                <w:snapToGrid w:val="0"/>
              </w:rPr>
              <w:t>46.41</w:t>
            </w:r>
          </w:p>
        </w:tc>
        <w:tc>
          <w:tcPr>
            <w:tcW w:w="1571" w:type="dxa"/>
            <w:shd w:val="solid" w:color="FFFFFF" w:fill="auto"/>
          </w:tcPr>
          <w:p w14:paraId="02B26D92" w14:textId="77777777" w:rsidR="00010EB2" w:rsidRDefault="00010EB2" w:rsidP="00F0305D">
            <w:pPr>
              <w:jc w:val="right"/>
              <w:rPr>
                <w:rFonts w:ascii="Arial" w:hAnsi="Arial"/>
                <w:snapToGrid w:val="0"/>
                <w:color w:val="000000"/>
              </w:rPr>
            </w:pPr>
            <w:r>
              <w:rPr>
                <w:rFonts w:ascii="Arial" w:hAnsi="Arial"/>
                <w:snapToGrid w:val="0"/>
                <w:color w:val="000000"/>
              </w:rPr>
              <w:t>22.90</w:t>
            </w:r>
          </w:p>
        </w:tc>
        <w:tc>
          <w:tcPr>
            <w:tcW w:w="1459" w:type="dxa"/>
            <w:shd w:val="solid" w:color="FFFFFF" w:fill="auto"/>
          </w:tcPr>
          <w:p w14:paraId="1222396E" w14:textId="77777777" w:rsidR="00010EB2" w:rsidRDefault="00010EB2" w:rsidP="00F0305D">
            <w:pPr>
              <w:jc w:val="right"/>
              <w:rPr>
                <w:rFonts w:ascii="Arial" w:hAnsi="Arial"/>
                <w:snapToGrid w:val="0"/>
                <w:color w:val="000000"/>
              </w:rPr>
            </w:pPr>
            <w:r>
              <w:rPr>
                <w:rFonts w:ascii="Arial" w:hAnsi="Arial"/>
                <w:snapToGrid w:val="0"/>
                <w:color w:val="000000"/>
              </w:rPr>
              <w:t>8.39</w:t>
            </w:r>
          </w:p>
        </w:tc>
        <w:tc>
          <w:tcPr>
            <w:tcW w:w="1459" w:type="dxa"/>
            <w:shd w:val="solid" w:color="FFFFFF" w:fill="auto"/>
          </w:tcPr>
          <w:p w14:paraId="4601FE10" w14:textId="77777777" w:rsidR="00010EB2" w:rsidRDefault="00010EB2" w:rsidP="00F0305D">
            <w:pPr>
              <w:jc w:val="right"/>
              <w:rPr>
                <w:rFonts w:ascii="Arial" w:hAnsi="Arial"/>
                <w:snapToGrid w:val="0"/>
                <w:color w:val="000000"/>
              </w:rPr>
            </w:pPr>
            <w:r>
              <w:rPr>
                <w:rFonts w:ascii="Arial" w:hAnsi="Arial"/>
                <w:snapToGrid w:val="0"/>
                <w:color w:val="000000"/>
              </w:rPr>
              <w:t>502.16</w:t>
            </w:r>
          </w:p>
        </w:tc>
        <w:tc>
          <w:tcPr>
            <w:tcW w:w="1459" w:type="dxa"/>
            <w:shd w:val="solid" w:color="FFFFFF" w:fill="auto"/>
            <w:vAlign w:val="bottom"/>
          </w:tcPr>
          <w:p w14:paraId="557C9922" w14:textId="77777777" w:rsidR="00010EB2" w:rsidRDefault="00010EB2" w:rsidP="00F0305D">
            <w:pPr>
              <w:jc w:val="right"/>
              <w:rPr>
                <w:rFonts w:ascii="Arial" w:hAnsi="Arial"/>
                <w:snapToGrid w:val="0"/>
                <w:color w:val="000000"/>
              </w:rPr>
            </w:pPr>
            <w:r>
              <w:rPr>
                <w:rFonts w:ascii="Arial" w:hAnsi="Arial"/>
                <w:snapToGrid w:val="0"/>
                <w:color w:val="000000"/>
              </w:rPr>
              <w:t>18.76</w:t>
            </w:r>
          </w:p>
        </w:tc>
        <w:tc>
          <w:tcPr>
            <w:tcW w:w="1459" w:type="dxa"/>
            <w:shd w:val="solid" w:color="FFFFFF" w:fill="auto"/>
          </w:tcPr>
          <w:p w14:paraId="280B87B8" w14:textId="77777777" w:rsidR="00010EB2" w:rsidRDefault="00010EB2" w:rsidP="00F0305D">
            <w:pPr>
              <w:jc w:val="right"/>
              <w:rPr>
                <w:rFonts w:ascii="Arial" w:hAnsi="Arial"/>
                <w:snapToGrid w:val="0"/>
                <w:color w:val="000000"/>
              </w:rPr>
            </w:pPr>
            <w:r>
              <w:rPr>
                <w:rFonts w:ascii="Arial" w:hAnsi="Arial"/>
                <w:snapToGrid w:val="0"/>
              </w:rPr>
              <w:t>53.80</w:t>
            </w:r>
          </w:p>
        </w:tc>
      </w:tr>
      <w:tr w:rsidR="00010EB2" w14:paraId="29FD35DE" w14:textId="77777777" w:rsidTr="00F0305D">
        <w:trPr>
          <w:trHeight w:val="204"/>
        </w:trPr>
        <w:tc>
          <w:tcPr>
            <w:tcW w:w="589" w:type="dxa"/>
            <w:shd w:val="solid" w:color="FFFFFF" w:fill="auto"/>
          </w:tcPr>
          <w:p w14:paraId="202CC495"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tcPr>
          <w:p w14:paraId="707E58F9" w14:textId="77777777" w:rsidR="00010EB2" w:rsidRDefault="00010EB2" w:rsidP="00F0305D">
            <w:pPr>
              <w:rPr>
                <w:rFonts w:ascii="Arial" w:hAnsi="Arial"/>
                <w:snapToGrid w:val="0"/>
              </w:rPr>
            </w:pPr>
            <w:r>
              <w:rPr>
                <w:rFonts w:ascii="Arial" w:hAnsi="Arial"/>
                <w:snapToGrid w:val="0"/>
              </w:rPr>
              <w:t>ERRO10</w:t>
            </w:r>
          </w:p>
        </w:tc>
        <w:tc>
          <w:tcPr>
            <w:tcW w:w="1347" w:type="dxa"/>
            <w:shd w:val="solid" w:color="FFFFFF" w:fill="auto"/>
            <w:vAlign w:val="bottom"/>
          </w:tcPr>
          <w:p w14:paraId="3A284849" w14:textId="77777777" w:rsidR="00010EB2" w:rsidRDefault="00010EB2" w:rsidP="00F0305D">
            <w:pPr>
              <w:jc w:val="right"/>
              <w:rPr>
                <w:rFonts w:ascii="Arial" w:eastAsia="Arial Unicode MS" w:hAnsi="Arial"/>
              </w:rPr>
            </w:pPr>
            <w:r>
              <w:rPr>
                <w:rFonts w:ascii="Arial" w:hAnsi="Arial"/>
                <w:snapToGrid w:val="0"/>
              </w:rPr>
              <w:t>46.82</w:t>
            </w:r>
          </w:p>
        </w:tc>
        <w:tc>
          <w:tcPr>
            <w:tcW w:w="1571" w:type="dxa"/>
            <w:shd w:val="solid" w:color="FFFFFF" w:fill="auto"/>
          </w:tcPr>
          <w:p w14:paraId="3669EDDD" w14:textId="77777777" w:rsidR="00010EB2" w:rsidRDefault="00010EB2" w:rsidP="00F0305D">
            <w:pPr>
              <w:jc w:val="right"/>
              <w:rPr>
                <w:rFonts w:ascii="Arial" w:hAnsi="Arial"/>
                <w:snapToGrid w:val="0"/>
                <w:color w:val="000000"/>
              </w:rPr>
            </w:pPr>
            <w:r>
              <w:rPr>
                <w:rFonts w:ascii="Arial" w:hAnsi="Arial"/>
                <w:snapToGrid w:val="0"/>
                <w:color w:val="000000"/>
              </w:rPr>
              <w:t>56.13</w:t>
            </w:r>
          </w:p>
        </w:tc>
        <w:tc>
          <w:tcPr>
            <w:tcW w:w="1459" w:type="dxa"/>
            <w:shd w:val="solid" w:color="FFFFFF" w:fill="auto"/>
          </w:tcPr>
          <w:p w14:paraId="18D70CDB" w14:textId="77777777" w:rsidR="00010EB2" w:rsidRDefault="00010EB2" w:rsidP="00F0305D">
            <w:pPr>
              <w:jc w:val="right"/>
              <w:rPr>
                <w:rFonts w:ascii="Arial" w:hAnsi="Arial"/>
                <w:snapToGrid w:val="0"/>
              </w:rPr>
            </w:pPr>
            <w:r>
              <w:rPr>
                <w:rFonts w:ascii="Arial" w:hAnsi="Arial"/>
                <w:snapToGrid w:val="0"/>
              </w:rPr>
              <w:t>20.76</w:t>
            </w:r>
          </w:p>
        </w:tc>
        <w:tc>
          <w:tcPr>
            <w:tcW w:w="1459" w:type="dxa"/>
            <w:shd w:val="solid" w:color="FFFFFF" w:fill="auto"/>
          </w:tcPr>
          <w:p w14:paraId="0D14F1AC" w14:textId="77777777" w:rsidR="00010EB2" w:rsidRDefault="00010EB2" w:rsidP="00F0305D">
            <w:pPr>
              <w:jc w:val="right"/>
              <w:rPr>
                <w:rFonts w:ascii="Arial" w:hAnsi="Arial"/>
                <w:snapToGrid w:val="0"/>
              </w:rPr>
            </w:pPr>
            <w:r>
              <w:rPr>
                <w:rFonts w:ascii="Arial" w:hAnsi="Arial"/>
                <w:snapToGrid w:val="0"/>
                <w:color w:val="000000"/>
              </w:rPr>
              <w:t>534.03</w:t>
            </w:r>
          </w:p>
        </w:tc>
        <w:tc>
          <w:tcPr>
            <w:tcW w:w="1459" w:type="dxa"/>
            <w:shd w:val="solid" w:color="FFFFFF" w:fill="auto"/>
            <w:vAlign w:val="bottom"/>
          </w:tcPr>
          <w:p w14:paraId="77880B3A" w14:textId="77777777" w:rsidR="00010EB2" w:rsidRDefault="00010EB2" w:rsidP="00F0305D">
            <w:pPr>
              <w:jc w:val="right"/>
              <w:rPr>
                <w:rFonts w:ascii="Arial" w:hAnsi="Arial"/>
                <w:snapToGrid w:val="0"/>
              </w:rPr>
            </w:pPr>
            <w:r>
              <w:rPr>
                <w:rFonts w:ascii="Arial" w:hAnsi="Arial"/>
                <w:snapToGrid w:val="0"/>
                <w:color w:val="000000"/>
              </w:rPr>
              <w:t>45.99</w:t>
            </w:r>
          </w:p>
        </w:tc>
        <w:tc>
          <w:tcPr>
            <w:tcW w:w="1459" w:type="dxa"/>
            <w:shd w:val="solid" w:color="FFFFFF" w:fill="auto"/>
            <w:vAlign w:val="bottom"/>
          </w:tcPr>
          <w:p w14:paraId="3923B5AB" w14:textId="77777777" w:rsidR="00010EB2" w:rsidRDefault="00010EB2" w:rsidP="00F0305D">
            <w:pPr>
              <w:jc w:val="right"/>
              <w:rPr>
                <w:rFonts w:ascii="Arial" w:eastAsia="Arial Unicode MS" w:hAnsi="Arial"/>
              </w:rPr>
            </w:pPr>
            <w:r>
              <w:rPr>
                <w:rFonts w:ascii="Arial" w:hAnsi="Arial"/>
                <w:snapToGrid w:val="0"/>
              </w:rPr>
              <w:t>140.27</w:t>
            </w:r>
          </w:p>
        </w:tc>
      </w:tr>
      <w:tr w:rsidR="00010EB2" w14:paraId="771D642D" w14:textId="77777777" w:rsidTr="00F0305D">
        <w:trPr>
          <w:trHeight w:val="204"/>
        </w:trPr>
        <w:tc>
          <w:tcPr>
            <w:tcW w:w="589" w:type="dxa"/>
            <w:shd w:val="solid" w:color="FFFFFF" w:fill="auto"/>
          </w:tcPr>
          <w:p w14:paraId="720849D5" w14:textId="77777777" w:rsidR="00010EB2" w:rsidRDefault="00010EB2" w:rsidP="00F0305D">
            <w:pPr>
              <w:jc w:val="both"/>
              <w:rPr>
                <w:rFonts w:ascii="Arial" w:hAnsi="Arial"/>
                <w:color w:val="000000"/>
                <w:highlight w:val="yellow"/>
              </w:rPr>
            </w:pPr>
            <w:r>
              <w:rPr>
                <w:rFonts w:ascii="Arial" w:hAnsi="Arial"/>
                <w:color w:val="000000"/>
                <w:sz w:val="22"/>
              </w:rPr>
              <w:t>4</w:t>
            </w:r>
          </w:p>
        </w:tc>
        <w:tc>
          <w:tcPr>
            <w:tcW w:w="1010" w:type="dxa"/>
            <w:shd w:val="solid" w:color="FFFFFF" w:fill="auto"/>
          </w:tcPr>
          <w:p w14:paraId="43055575" w14:textId="77777777" w:rsidR="00010EB2" w:rsidRDefault="00010EB2" w:rsidP="00F0305D">
            <w:pPr>
              <w:rPr>
                <w:rFonts w:ascii="Arial" w:hAnsi="Arial"/>
                <w:snapToGrid w:val="0"/>
              </w:rPr>
            </w:pPr>
            <w:r>
              <w:rPr>
                <w:rFonts w:ascii="Arial" w:hAnsi="Arial"/>
                <w:snapToGrid w:val="0"/>
              </w:rPr>
              <w:t>FINL1Q</w:t>
            </w:r>
          </w:p>
        </w:tc>
        <w:tc>
          <w:tcPr>
            <w:tcW w:w="1347" w:type="dxa"/>
            <w:shd w:val="solid" w:color="FFFFFF" w:fill="auto"/>
            <w:vAlign w:val="bottom"/>
          </w:tcPr>
          <w:p w14:paraId="3EAC44B1" w14:textId="77777777" w:rsidR="00010EB2" w:rsidRDefault="00010EB2" w:rsidP="00F0305D">
            <w:pPr>
              <w:jc w:val="right"/>
              <w:rPr>
                <w:rFonts w:ascii="Arial" w:eastAsia="Arial Unicode MS" w:hAnsi="Arial"/>
              </w:rPr>
            </w:pPr>
            <w:r>
              <w:rPr>
                <w:rFonts w:ascii="Arial" w:hAnsi="Arial"/>
                <w:snapToGrid w:val="0"/>
              </w:rPr>
              <w:t>79.69</w:t>
            </w:r>
          </w:p>
        </w:tc>
        <w:tc>
          <w:tcPr>
            <w:tcW w:w="1571" w:type="dxa"/>
            <w:shd w:val="solid" w:color="FFFFFF" w:fill="auto"/>
          </w:tcPr>
          <w:p w14:paraId="71D4164F" w14:textId="77777777" w:rsidR="00010EB2" w:rsidRDefault="00010EB2" w:rsidP="00F0305D">
            <w:pPr>
              <w:jc w:val="right"/>
              <w:rPr>
                <w:rFonts w:ascii="Arial" w:hAnsi="Arial"/>
                <w:snapToGrid w:val="0"/>
                <w:color w:val="000000"/>
              </w:rPr>
            </w:pPr>
            <w:r>
              <w:rPr>
                <w:rFonts w:ascii="Arial" w:hAnsi="Arial"/>
                <w:snapToGrid w:val="0"/>
                <w:color w:val="000000"/>
              </w:rPr>
              <w:t>12.35</w:t>
            </w:r>
          </w:p>
        </w:tc>
        <w:tc>
          <w:tcPr>
            <w:tcW w:w="1459" w:type="dxa"/>
            <w:shd w:val="solid" w:color="FFFFFF" w:fill="auto"/>
          </w:tcPr>
          <w:p w14:paraId="7068D6FF" w14:textId="77777777" w:rsidR="00010EB2" w:rsidRDefault="00010EB2" w:rsidP="00F0305D">
            <w:pPr>
              <w:jc w:val="right"/>
              <w:rPr>
                <w:rFonts w:ascii="Arial" w:hAnsi="Arial"/>
                <w:snapToGrid w:val="0"/>
                <w:color w:val="000000"/>
              </w:rPr>
            </w:pPr>
            <w:r>
              <w:rPr>
                <w:rFonts w:ascii="Arial" w:hAnsi="Arial"/>
                <w:snapToGrid w:val="0"/>
                <w:color w:val="000000"/>
              </w:rPr>
              <w:t>7.77</w:t>
            </w:r>
          </w:p>
        </w:tc>
        <w:tc>
          <w:tcPr>
            <w:tcW w:w="1459" w:type="dxa"/>
            <w:shd w:val="solid" w:color="FFFFFF" w:fill="auto"/>
          </w:tcPr>
          <w:p w14:paraId="010CF00C" w14:textId="77777777" w:rsidR="00010EB2" w:rsidRDefault="00010EB2" w:rsidP="00F0305D">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6861B620" w14:textId="77777777" w:rsidR="00010EB2" w:rsidRDefault="00010EB2" w:rsidP="00F0305D">
            <w:pPr>
              <w:jc w:val="right"/>
              <w:rPr>
                <w:rFonts w:ascii="Arial" w:hAnsi="Arial"/>
                <w:snapToGrid w:val="0"/>
                <w:color w:val="000000"/>
              </w:rPr>
            </w:pPr>
            <w:r>
              <w:rPr>
                <w:rFonts w:ascii="Arial" w:hAnsi="Arial"/>
                <w:snapToGrid w:val="0"/>
                <w:color w:val="000000"/>
              </w:rPr>
              <w:t>10.12</w:t>
            </w:r>
          </w:p>
        </w:tc>
        <w:tc>
          <w:tcPr>
            <w:tcW w:w="1459" w:type="dxa"/>
            <w:shd w:val="solid" w:color="FFFFFF" w:fill="auto"/>
            <w:vAlign w:val="bottom"/>
          </w:tcPr>
          <w:p w14:paraId="0794EB8E" w14:textId="77777777" w:rsidR="00010EB2" w:rsidRDefault="00010EB2" w:rsidP="00F0305D">
            <w:pPr>
              <w:jc w:val="right"/>
              <w:rPr>
                <w:rFonts w:ascii="Arial" w:eastAsia="Arial Unicode MS" w:hAnsi="Arial"/>
              </w:rPr>
            </w:pPr>
            <w:r>
              <w:rPr>
                <w:rFonts w:ascii="Arial" w:hAnsi="Arial"/>
                <w:snapToGrid w:val="0"/>
                <w:color w:val="000000"/>
              </w:rPr>
              <w:t>28.65</w:t>
            </w:r>
          </w:p>
        </w:tc>
      </w:tr>
      <w:tr w:rsidR="00010EB2" w14:paraId="73954F97" w14:textId="77777777" w:rsidTr="00F0305D">
        <w:trPr>
          <w:trHeight w:val="234"/>
        </w:trPr>
        <w:tc>
          <w:tcPr>
            <w:tcW w:w="589" w:type="dxa"/>
            <w:shd w:val="solid" w:color="FFFFFF" w:fill="auto"/>
            <w:vAlign w:val="center"/>
          </w:tcPr>
          <w:p w14:paraId="3D98F807"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306FEAC1" w14:textId="77777777" w:rsidR="00010EB2" w:rsidRDefault="00010EB2" w:rsidP="00F0305D">
            <w:pPr>
              <w:jc w:val="both"/>
              <w:rPr>
                <w:rFonts w:ascii="Arial" w:hAnsi="Arial"/>
              </w:rPr>
            </w:pPr>
            <w:r>
              <w:rPr>
                <w:rFonts w:ascii="Arial" w:hAnsi="Arial"/>
                <w:snapToGrid w:val="0"/>
              </w:rPr>
              <w:t>GRIF1S</w:t>
            </w:r>
          </w:p>
        </w:tc>
        <w:tc>
          <w:tcPr>
            <w:tcW w:w="1347" w:type="dxa"/>
            <w:shd w:val="solid" w:color="FFFFFF" w:fill="auto"/>
            <w:vAlign w:val="bottom"/>
          </w:tcPr>
          <w:p w14:paraId="508DA928" w14:textId="77777777" w:rsidR="00010EB2" w:rsidRDefault="00010EB2" w:rsidP="00F0305D">
            <w:pPr>
              <w:jc w:val="right"/>
              <w:rPr>
                <w:rFonts w:ascii="Arial" w:hAnsi="Arial"/>
                <w:color w:val="000000"/>
              </w:rPr>
            </w:pPr>
            <w:r>
              <w:rPr>
                <w:rFonts w:ascii="Arial" w:hAnsi="Arial"/>
                <w:snapToGrid w:val="0"/>
              </w:rPr>
              <w:t>N/A</w:t>
            </w:r>
          </w:p>
        </w:tc>
        <w:tc>
          <w:tcPr>
            <w:tcW w:w="1571" w:type="dxa"/>
            <w:shd w:val="solid" w:color="FFFFFF" w:fill="auto"/>
          </w:tcPr>
          <w:p w14:paraId="659F4277" w14:textId="77777777" w:rsidR="00010EB2" w:rsidRDefault="00010EB2" w:rsidP="00F0305D">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29C5AE64" w14:textId="77777777" w:rsidR="00010EB2" w:rsidRDefault="00010EB2" w:rsidP="00F0305D">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1FC00008" w14:textId="77777777" w:rsidR="00010EB2" w:rsidRDefault="00010EB2" w:rsidP="00F0305D">
            <w:pPr>
              <w:jc w:val="right"/>
              <w:rPr>
                <w:rFonts w:ascii="Arial" w:hAnsi="Arial"/>
                <w:snapToGrid w:val="0"/>
                <w:color w:val="000000"/>
              </w:rPr>
            </w:pPr>
            <w:r>
              <w:rPr>
                <w:rFonts w:ascii="Arial" w:hAnsi="Arial"/>
                <w:snapToGrid w:val="0"/>
                <w:color w:val="000000"/>
              </w:rPr>
              <w:t>521.16</w:t>
            </w:r>
          </w:p>
        </w:tc>
        <w:tc>
          <w:tcPr>
            <w:tcW w:w="1459" w:type="dxa"/>
            <w:shd w:val="solid" w:color="FFFFFF" w:fill="auto"/>
            <w:vAlign w:val="bottom"/>
          </w:tcPr>
          <w:p w14:paraId="23CDF43F" w14:textId="77777777" w:rsidR="00010EB2" w:rsidRDefault="00010EB2" w:rsidP="00F0305D">
            <w:pPr>
              <w:jc w:val="right"/>
              <w:rPr>
                <w:rFonts w:ascii="Arial" w:hAnsi="Arial"/>
                <w:snapToGrid w:val="0"/>
                <w:color w:val="000000"/>
              </w:rPr>
            </w:pPr>
            <w:r>
              <w:rPr>
                <w:rFonts w:ascii="Arial" w:hAnsi="Arial"/>
                <w:snapToGrid w:val="0"/>
                <w:color w:val="000000"/>
              </w:rPr>
              <w:t>71.40</w:t>
            </w:r>
          </w:p>
        </w:tc>
        <w:tc>
          <w:tcPr>
            <w:tcW w:w="1459" w:type="dxa"/>
            <w:shd w:val="solid" w:color="FFFFFF" w:fill="auto"/>
            <w:vAlign w:val="center"/>
          </w:tcPr>
          <w:p w14:paraId="2F1FD759" w14:textId="77777777" w:rsidR="00010EB2" w:rsidRDefault="00010EB2" w:rsidP="00F0305D">
            <w:pPr>
              <w:jc w:val="right"/>
              <w:rPr>
                <w:rFonts w:ascii="Arial" w:hAnsi="Arial"/>
                <w:color w:val="000000"/>
              </w:rPr>
            </w:pPr>
            <w:r>
              <w:rPr>
                <w:rFonts w:ascii="Arial" w:hAnsi="Arial"/>
                <w:snapToGrid w:val="0"/>
                <w:color w:val="000000"/>
              </w:rPr>
              <w:t>212.52</w:t>
            </w:r>
          </w:p>
        </w:tc>
      </w:tr>
      <w:tr w:rsidR="00010EB2" w14:paraId="2DC62462" w14:textId="77777777" w:rsidTr="00F0305D">
        <w:trPr>
          <w:trHeight w:val="219"/>
        </w:trPr>
        <w:tc>
          <w:tcPr>
            <w:tcW w:w="589" w:type="dxa"/>
            <w:shd w:val="solid" w:color="FFFFFF" w:fill="auto"/>
            <w:vAlign w:val="center"/>
          </w:tcPr>
          <w:p w14:paraId="421B4107"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2A9A760C" w14:textId="77777777" w:rsidR="00010EB2" w:rsidRDefault="00010EB2" w:rsidP="00F0305D">
            <w:pPr>
              <w:jc w:val="both"/>
              <w:rPr>
                <w:rFonts w:ascii="Arial" w:hAnsi="Arial"/>
              </w:rPr>
            </w:pPr>
            <w:r>
              <w:rPr>
                <w:rFonts w:ascii="Arial" w:hAnsi="Arial"/>
                <w:snapToGrid w:val="0"/>
              </w:rPr>
              <w:t>LOCH10</w:t>
            </w:r>
          </w:p>
        </w:tc>
        <w:tc>
          <w:tcPr>
            <w:tcW w:w="1347" w:type="dxa"/>
            <w:shd w:val="solid" w:color="FFFFFF" w:fill="auto"/>
            <w:vAlign w:val="bottom"/>
          </w:tcPr>
          <w:p w14:paraId="02AF6F4C" w14:textId="77777777" w:rsidR="00010EB2" w:rsidRDefault="00010EB2" w:rsidP="00F0305D">
            <w:pPr>
              <w:jc w:val="right"/>
              <w:rPr>
                <w:rFonts w:ascii="Arial" w:hAnsi="Arial"/>
                <w:color w:val="000000"/>
              </w:rPr>
            </w:pPr>
            <w:r>
              <w:rPr>
                <w:rFonts w:ascii="Arial" w:hAnsi="Arial"/>
                <w:snapToGrid w:val="0"/>
              </w:rPr>
              <w:t>79.69</w:t>
            </w:r>
          </w:p>
        </w:tc>
        <w:tc>
          <w:tcPr>
            <w:tcW w:w="1571" w:type="dxa"/>
            <w:shd w:val="solid" w:color="FFFFFF" w:fill="auto"/>
          </w:tcPr>
          <w:p w14:paraId="1F4D6E49" w14:textId="3F2AA2A4" w:rsidR="00010EB2" w:rsidRDefault="008A41B4" w:rsidP="00F0305D">
            <w:pPr>
              <w:jc w:val="right"/>
              <w:rPr>
                <w:rFonts w:ascii="Arial" w:hAnsi="Arial"/>
                <w:snapToGrid w:val="0"/>
                <w:color w:val="000000"/>
              </w:rPr>
            </w:pPr>
            <w:r>
              <w:rPr>
                <w:noProof/>
              </w:rPr>
              <mc:AlternateContent>
                <mc:Choice Requires="wps">
                  <w:drawing>
                    <wp:anchor distT="0" distB="0" distL="114300" distR="114300" simplePos="0" relativeHeight="251658274" behindDoc="0" locked="0" layoutInCell="1" allowOverlap="1" wp14:anchorId="1D1330B1" wp14:editId="577F0689">
                      <wp:simplePos x="0" y="0"/>
                      <wp:positionH relativeFrom="column">
                        <wp:posOffset>971550</wp:posOffset>
                      </wp:positionH>
                      <wp:positionV relativeFrom="paragraph">
                        <wp:posOffset>133985</wp:posOffset>
                      </wp:positionV>
                      <wp:extent cx="342900" cy="457200"/>
                      <wp:effectExtent l="13335" t="50165" r="53340" b="6985"/>
                      <wp:wrapNone/>
                      <wp:docPr id="87" name="Straight Connector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4290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6D3CA2" id="Straight Connector 87" o:spid="_x0000_s1026" style="position:absolute;flip:y;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5pt,10.55pt" to="103.5pt,4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">
                      <v:stroke endarrow="block"/>
                    </v:line>
                  </w:pict>
                </mc:Fallback>
              </mc:AlternateContent>
            </w:r>
            <w:r w:rsidR="00010EB2">
              <w:rPr>
                <w:rFonts w:ascii="Arial" w:hAnsi="Arial"/>
                <w:snapToGrid w:val="0"/>
                <w:color w:val="000000"/>
              </w:rPr>
              <w:t>35.18</w:t>
            </w:r>
          </w:p>
        </w:tc>
        <w:tc>
          <w:tcPr>
            <w:tcW w:w="1459" w:type="dxa"/>
            <w:shd w:val="solid" w:color="FFFFFF" w:fill="auto"/>
          </w:tcPr>
          <w:p w14:paraId="788C986C" w14:textId="77777777" w:rsidR="00010EB2" w:rsidRDefault="00010EB2" w:rsidP="00F0305D">
            <w:pPr>
              <w:jc w:val="right"/>
              <w:rPr>
                <w:rFonts w:ascii="Arial" w:hAnsi="Arial"/>
                <w:snapToGrid w:val="0"/>
                <w:color w:val="000000"/>
              </w:rPr>
            </w:pPr>
            <w:r>
              <w:rPr>
                <w:rFonts w:ascii="Arial" w:hAnsi="Arial"/>
                <w:snapToGrid w:val="0"/>
                <w:color w:val="000000"/>
              </w:rPr>
              <w:t>22.15</w:t>
            </w:r>
          </w:p>
        </w:tc>
        <w:tc>
          <w:tcPr>
            <w:tcW w:w="1459" w:type="dxa"/>
            <w:shd w:val="solid" w:color="FFFFFF" w:fill="auto"/>
          </w:tcPr>
          <w:p w14:paraId="44C05707" w14:textId="77777777" w:rsidR="00010EB2" w:rsidRDefault="00010EB2" w:rsidP="00F0305D">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21D781AF" w14:textId="77777777" w:rsidR="00010EB2" w:rsidRDefault="00010EB2" w:rsidP="00F0305D">
            <w:pPr>
              <w:jc w:val="right"/>
              <w:rPr>
                <w:rFonts w:ascii="Arial" w:hAnsi="Arial"/>
                <w:snapToGrid w:val="0"/>
                <w:color w:val="000000"/>
              </w:rPr>
            </w:pPr>
            <w:r>
              <w:rPr>
                <w:rFonts w:ascii="Arial" w:hAnsi="Arial"/>
                <w:snapToGrid w:val="0"/>
                <w:color w:val="000000"/>
              </w:rPr>
              <w:t>28.82</w:t>
            </w:r>
          </w:p>
        </w:tc>
        <w:tc>
          <w:tcPr>
            <w:tcW w:w="1459" w:type="dxa"/>
            <w:shd w:val="solid" w:color="FFFFFF" w:fill="auto"/>
            <w:vAlign w:val="center"/>
          </w:tcPr>
          <w:p w14:paraId="6396DDC1" w14:textId="77777777" w:rsidR="00010EB2" w:rsidRDefault="00010EB2" w:rsidP="00F0305D">
            <w:pPr>
              <w:jc w:val="right"/>
              <w:rPr>
                <w:rFonts w:ascii="Arial" w:hAnsi="Arial"/>
                <w:color w:val="000000"/>
              </w:rPr>
            </w:pPr>
            <w:r>
              <w:rPr>
                <w:rFonts w:ascii="Arial" w:hAnsi="Arial"/>
                <w:snapToGrid w:val="0"/>
                <w:color w:val="000000"/>
              </w:rPr>
              <w:t>81.58</w:t>
            </w:r>
          </w:p>
        </w:tc>
      </w:tr>
      <w:tr w:rsidR="00010EB2" w14:paraId="5FBEF1C8" w14:textId="77777777" w:rsidTr="00F0305D">
        <w:trPr>
          <w:trHeight w:val="226"/>
        </w:trPr>
        <w:tc>
          <w:tcPr>
            <w:tcW w:w="589" w:type="dxa"/>
            <w:shd w:val="solid" w:color="FFFFFF" w:fill="auto"/>
            <w:vAlign w:val="center"/>
          </w:tcPr>
          <w:p w14:paraId="256E9354" w14:textId="77777777" w:rsidR="00010EB2" w:rsidRDefault="00010EB2" w:rsidP="00F0305D">
            <w:pPr>
              <w:jc w:val="both"/>
              <w:rPr>
                <w:rFonts w:ascii="Arial" w:hAnsi="Arial"/>
                <w:color w:val="000000"/>
              </w:rPr>
            </w:pPr>
          </w:p>
        </w:tc>
        <w:tc>
          <w:tcPr>
            <w:tcW w:w="1010" w:type="dxa"/>
            <w:shd w:val="solid" w:color="FFFFFF" w:fill="auto"/>
            <w:vAlign w:val="center"/>
          </w:tcPr>
          <w:p w14:paraId="1E16BB2F" w14:textId="77777777" w:rsidR="00010EB2" w:rsidRDefault="00010EB2" w:rsidP="00F0305D">
            <w:pPr>
              <w:jc w:val="both"/>
              <w:rPr>
                <w:rFonts w:ascii="Arial" w:hAnsi="Arial"/>
                <w:color w:val="000000"/>
              </w:rPr>
            </w:pPr>
          </w:p>
        </w:tc>
        <w:tc>
          <w:tcPr>
            <w:tcW w:w="1347" w:type="dxa"/>
            <w:shd w:val="solid" w:color="FFFFFF" w:fill="auto"/>
            <w:vAlign w:val="center"/>
          </w:tcPr>
          <w:p w14:paraId="6917C05B" w14:textId="77777777" w:rsidR="00010EB2" w:rsidRPr="00D43460" w:rsidRDefault="00010EB2" w:rsidP="00F0305D">
            <w:pPr>
              <w:jc w:val="right"/>
              <w:rPr>
                <w:rFonts w:ascii="Arial" w:hAnsi="Arial"/>
                <w:b/>
                <w:color w:val="000000"/>
              </w:rPr>
            </w:pPr>
            <w:r w:rsidRPr="00D43460">
              <w:rPr>
                <w:rFonts w:ascii="Arial" w:hAnsi="Arial"/>
                <w:b/>
                <w:color w:val="000000"/>
                <w:sz w:val="22"/>
              </w:rPr>
              <w:t>Totals</w:t>
            </w:r>
          </w:p>
        </w:tc>
        <w:tc>
          <w:tcPr>
            <w:tcW w:w="1571" w:type="dxa"/>
            <w:shd w:val="solid" w:color="FFFFFF" w:fill="auto"/>
            <w:vAlign w:val="center"/>
          </w:tcPr>
          <w:p w14:paraId="4F3B4B6F" w14:textId="77777777" w:rsidR="00010EB2" w:rsidRDefault="00010EB2" w:rsidP="00F0305D">
            <w:pPr>
              <w:jc w:val="right"/>
              <w:rPr>
                <w:rFonts w:ascii="Arial" w:hAnsi="Arial"/>
                <w:color w:val="000000"/>
              </w:rPr>
            </w:pPr>
            <w:r w:rsidRPr="0034760B">
              <w:rPr>
                <w:rFonts w:ascii="Arial" w:hAnsi="Arial"/>
                <w:b/>
                <w:snapToGrid w:val="0"/>
                <w:color w:val="000000"/>
                <w:sz w:val="22"/>
              </w:rPr>
              <w:t>126.56</w:t>
            </w:r>
          </w:p>
        </w:tc>
        <w:tc>
          <w:tcPr>
            <w:tcW w:w="1459" w:type="dxa"/>
            <w:shd w:val="solid" w:color="FFFFFF" w:fill="auto"/>
          </w:tcPr>
          <w:p w14:paraId="30C9BC23" w14:textId="77777777" w:rsidR="00010EB2" w:rsidRDefault="00010EB2" w:rsidP="00F0305D">
            <w:pPr>
              <w:jc w:val="both"/>
              <w:rPr>
                <w:rFonts w:ascii="Arial" w:hAnsi="Arial"/>
                <w:color w:val="000000"/>
              </w:rPr>
            </w:pPr>
          </w:p>
        </w:tc>
        <w:tc>
          <w:tcPr>
            <w:tcW w:w="1459" w:type="dxa"/>
            <w:shd w:val="solid" w:color="FFFFFF" w:fill="auto"/>
          </w:tcPr>
          <w:p w14:paraId="46436A40" w14:textId="77777777" w:rsidR="00010EB2" w:rsidRDefault="00010EB2" w:rsidP="00F0305D">
            <w:pPr>
              <w:jc w:val="both"/>
              <w:rPr>
                <w:rFonts w:ascii="Arial" w:hAnsi="Arial"/>
                <w:color w:val="000000"/>
              </w:rPr>
            </w:pPr>
          </w:p>
        </w:tc>
        <w:tc>
          <w:tcPr>
            <w:tcW w:w="1459" w:type="dxa"/>
            <w:shd w:val="solid" w:color="FFFFFF" w:fill="auto"/>
          </w:tcPr>
          <w:p w14:paraId="234FE36E" w14:textId="77777777" w:rsidR="00010EB2" w:rsidRDefault="00010EB2" w:rsidP="00F0305D">
            <w:pPr>
              <w:jc w:val="right"/>
              <w:rPr>
                <w:rFonts w:ascii="Arial" w:hAnsi="Arial"/>
                <w:color w:val="000000"/>
              </w:rPr>
            </w:pPr>
            <w:r w:rsidRPr="0034760B">
              <w:rPr>
                <w:rFonts w:ascii="Arial" w:hAnsi="Arial"/>
                <w:b/>
                <w:color w:val="000000"/>
                <w:sz w:val="22"/>
              </w:rPr>
              <w:t>175.09</w:t>
            </w:r>
          </w:p>
        </w:tc>
        <w:tc>
          <w:tcPr>
            <w:tcW w:w="1459" w:type="dxa"/>
            <w:shd w:val="solid" w:color="FFFFFF" w:fill="auto"/>
            <w:vAlign w:val="center"/>
          </w:tcPr>
          <w:p w14:paraId="4AD4C60E" w14:textId="77777777" w:rsidR="00010EB2" w:rsidRDefault="00010EB2" w:rsidP="00F0305D">
            <w:pPr>
              <w:jc w:val="right"/>
              <w:rPr>
                <w:rFonts w:ascii="Arial" w:hAnsi="Arial"/>
                <w:color w:val="000000"/>
              </w:rPr>
            </w:pPr>
          </w:p>
        </w:tc>
      </w:tr>
    </w:tbl>
    <w:p w14:paraId="3B4E78AC" w14:textId="77777777" w:rsidR="006661FE" w:rsidRDefault="006661FE" w:rsidP="006661FE">
      <w:pPr>
        <w:pStyle w:val="Header"/>
        <w:jc w:val="both"/>
        <w:rPr>
          <w:noProof/>
        </w:rPr>
      </w:pPr>
    </w:p>
    <w:p w14:paraId="4C78315B" w14:textId="77777777" w:rsidR="00CD2194" w:rsidRDefault="00CD2194" w:rsidP="000B6C0D">
      <w:pPr>
        <w:pStyle w:val="Header"/>
        <w:keepNext/>
        <w:ind w:left="720"/>
        <w:jc w:val="both"/>
        <w:rPr>
          <w:rFonts w:ascii="Arial" w:hAnsi="Arial" w:cs="Arial"/>
          <w:noProof/>
          <w:szCs w:val="22"/>
        </w:rPr>
      </w:pPr>
    </w:p>
    <w:p w14:paraId="3A0A45DA" w14:textId="21383E14" w:rsidR="00CD2194" w:rsidRDefault="008A41B4" w:rsidP="000B6C0D">
      <w:pPr>
        <w:pStyle w:val="Header"/>
        <w:keepNext/>
        <w:ind w:left="720"/>
        <w:jc w:val="both"/>
        <w:rPr>
          <w:rFonts w:ascii="Arial" w:hAnsi="Arial" w:cs="Arial"/>
          <w:noProof/>
          <w:szCs w:val="22"/>
        </w:rPr>
      </w:pPr>
      <w:r>
        <w:rPr>
          <w:rFonts w:ascii="Arial" w:hAnsi="Arial" w:cs="Arial"/>
          <w:noProof/>
          <w:szCs w:val="22"/>
          <w:lang w:eastAsia="en-GB"/>
        </w:rPr>
        <mc:AlternateContent>
          <mc:Choice Requires="wpg">
            <w:drawing>
              <wp:anchor distT="0" distB="0" distL="114300" distR="114300" simplePos="0" relativeHeight="251658276" behindDoc="0" locked="0" layoutInCell="1" allowOverlap="1" wp14:anchorId="043FB3E5" wp14:editId="09E13EF0">
                <wp:simplePos x="0" y="0"/>
                <wp:positionH relativeFrom="column">
                  <wp:posOffset>1905000</wp:posOffset>
                </wp:positionH>
                <wp:positionV relativeFrom="paragraph">
                  <wp:posOffset>80010</wp:posOffset>
                </wp:positionV>
                <wp:extent cx="1514475" cy="569595"/>
                <wp:effectExtent l="10795" t="12065" r="8255" b="8890"/>
                <wp:wrapNone/>
                <wp:docPr id="81" name="Group 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14475" cy="569595"/>
                          <a:chOff x="5481" y="14404"/>
                          <a:chExt cx="2385" cy="720"/>
                        </a:xfrm>
                      </wpg:grpSpPr>
                      <wps:wsp>
                        <wps:cNvPr id="82" name="Text Box 395"/>
                        <wps:cNvSpPr txBox="1">
                          <a:spLocks noChangeArrowheads="1"/>
                        </wps:cNvSpPr>
                        <wps:spPr bwMode="auto">
                          <a:xfrm>
                            <a:off x="5481" y="14404"/>
                            <a:ext cx="2385" cy="720"/>
                          </a:xfrm>
                          <a:prstGeom prst="rect">
                            <a:avLst/>
                          </a:prstGeom>
                          <a:solidFill>
                            <a:srgbClr val="FFFFFF"/>
                          </a:solidFill>
                          <a:ln w="9525">
                            <a:solidFill>
                              <a:srgbClr val="000000"/>
                            </a:solidFill>
                            <a:miter lim="800000"/>
                            <a:headEnd/>
                            <a:tailEnd/>
                          </a:ln>
                        </wps:spPr>
                        <wps:txb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wps:txbx>
                        <wps:bodyPr rot="0" vert="horz" wrap="square" lIns="91440" tIns="45720" rIns="91440" bIns="45720" anchor="t" anchorCtr="0" upright="1">
                          <a:noAutofit/>
                        </wps:bodyPr>
                      </wps:wsp>
                      <wps:wsp>
                        <wps:cNvPr id="86" name="Text Box 396"/>
                        <wps:cNvSpPr txBox="1">
                          <a:spLocks noChangeArrowheads="1"/>
                        </wps:cNvSpPr>
                        <wps:spPr bwMode="auto">
                          <a:xfrm>
                            <a:off x="6192" y="14764"/>
                            <a:ext cx="1089"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FC7F5F" w14:textId="77777777" w:rsidR="00CD5631" w:rsidRDefault="00CD5631" w:rsidP="00CD2194">
                              <w:pPr>
                                <w:rPr>
                                  <w:rFonts w:ascii="Arial" w:hAnsi="Arial"/>
                                  <w:sz w:val="22"/>
                                </w:rPr>
                              </w:pPr>
                              <w:r w:rsidRPr="009C3D34">
                                <w:rPr>
                                  <w:rFonts w:ascii="Arial" w:hAnsi="Arial"/>
                                </w:rPr>
                                <w:t>126.56</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3FB3E5" id="Group 81" o:spid="_x0000_s1044" style="position:absolute;left:0;text-align:left;margin-left:150pt;margin-top:6.3pt;width:119.25pt;height:44.85pt;z-index:251658276" coordorigin="5481,14404" coordsize="2385,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">
                <v:shape id="Text Box 395" o:spid="_x0000_s1045" type="#_x0000_t202" style="position:absolute;left:5481;top:14404;width:2385;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">
                  <v:textbo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v:textbox>
                </v:shape>
                <v:shape id="Text Box 396" o:spid="_x0000_s1046" type="#_x0000_t202" style="position:absolute;left:6192;top:14764;width:108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" filled="f" stroked="f">
                  <v:textbox>
                    <w:txbxContent>
                      <w:p w14:paraId="4AFC7F5F" w14:textId="77777777" w:rsidR="00CD5631" w:rsidRDefault="00CD5631" w:rsidP="00CD2194">
                        <w:pPr>
                          <w:rPr>
                            <w:rFonts w:ascii="Arial" w:hAnsi="Arial"/>
                            <w:sz w:val="22"/>
                          </w:rPr>
                        </w:pPr>
                        <w:r w:rsidRPr="009C3D34">
                          <w:rPr>
                            <w:rFonts w:ascii="Arial" w:hAnsi="Arial"/>
                          </w:rPr>
                          <w:t>126.56</w:t>
                        </w:r>
                      </w:p>
                    </w:txbxContent>
                  </v:textbox>
                </v:shape>
              </v:group>
            </w:pict>
          </mc:Fallback>
        </mc:AlternateContent>
      </w:r>
    </w:p>
    <w:p w14:paraId="37269536" w14:textId="77777777" w:rsidR="00CD2194" w:rsidRDefault="00CD2194" w:rsidP="000B6C0D">
      <w:pPr>
        <w:pStyle w:val="Header"/>
        <w:keepNext/>
        <w:ind w:left="720"/>
        <w:jc w:val="both"/>
        <w:rPr>
          <w:rFonts w:ascii="Arial" w:hAnsi="Arial" w:cs="Arial"/>
          <w:noProof/>
          <w:szCs w:val="22"/>
        </w:rPr>
      </w:pPr>
    </w:p>
    <w:p w14:paraId="5E370A5D" w14:textId="77777777" w:rsidR="00CD2194" w:rsidRDefault="00CD2194" w:rsidP="000B6C0D">
      <w:pPr>
        <w:pStyle w:val="Header"/>
        <w:keepNext/>
        <w:ind w:left="720"/>
        <w:jc w:val="both"/>
        <w:rPr>
          <w:rFonts w:ascii="Arial" w:hAnsi="Arial" w:cs="Arial"/>
          <w:noProof/>
          <w:szCs w:val="22"/>
        </w:rPr>
      </w:pPr>
    </w:p>
    <w:p w14:paraId="00957226" w14:textId="77777777" w:rsidR="00CD2194" w:rsidRDefault="00CD2194" w:rsidP="000B6C0D">
      <w:pPr>
        <w:pStyle w:val="Header"/>
        <w:keepNext/>
        <w:ind w:left="720"/>
        <w:jc w:val="both"/>
        <w:rPr>
          <w:rFonts w:ascii="Arial" w:hAnsi="Arial" w:cs="Arial"/>
          <w:noProof/>
          <w:szCs w:val="22"/>
        </w:rPr>
      </w:pPr>
    </w:p>
    <w:p w14:paraId="0048BF8D" w14:textId="77777777" w:rsidR="00CD2194" w:rsidRPr="004248A1" w:rsidRDefault="00CD2194" w:rsidP="000B6C0D">
      <w:pPr>
        <w:pStyle w:val="Header"/>
        <w:keepNext/>
        <w:jc w:val="both"/>
        <w:rPr>
          <w:rFonts w:ascii="Arial" w:hAnsi="Arial" w:cs="Arial"/>
          <w:noProof/>
          <w:szCs w:val="22"/>
        </w:rPr>
      </w:pPr>
    </w:p>
    <w:p w14:paraId="01E929FE" w14:textId="77777777" w:rsidR="00CD2194" w:rsidRDefault="00CD2194" w:rsidP="007D27B2">
      <w:pPr>
        <w:pStyle w:val="Header"/>
        <w:keepNext/>
        <w:numPr>
          <w:ilvl w:val="0"/>
          <w:numId w:val="59"/>
        </w:numPr>
        <w:jc w:val="both"/>
        <w:rPr>
          <w:rFonts w:ascii="Arial" w:hAnsi="Arial" w:cs="Arial"/>
          <w:noProof/>
          <w:szCs w:val="22"/>
        </w:rPr>
      </w:pPr>
      <w:r w:rsidRPr="004248A1">
        <w:rPr>
          <w:rFonts w:ascii="Arial" w:hAnsi="Arial" w:cs="Arial"/>
          <w:noProof/>
          <w:szCs w:val="22"/>
        </w:rPr>
        <w:t>sum the generation weighted wider nodal shadow cost</w:t>
      </w:r>
      <w:r>
        <w:rPr>
          <w:rFonts w:ascii="Arial" w:hAnsi="Arial" w:cs="Arial"/>
          <w:noProof/>
          <w:szCs w:val="22"/>
        </w:rPr>
        <w:t>s</w:t>
      </w:r>
      <w:r w:rsidRPr="004248A1">
        <w:rPr>
          <w:rFonts w:ascii="Arial" w:hAnsi="Arial" w:cs="Arial"/>
          <w:noProof/>
          <w:szCs w:val="22"/>
        </w:rPr>
        <w:t xml:space="preserve"> to give </w:t>
      </w:r>
      <w:r>
        <w:rPr>
          <w:rFonts w:ascii="Arial" w:hAnsi="Arial" w:cs="Arial"/>
          <w:noProof/>
          <w:szCs w:val="22"/>
        </w:rPr>
        <w:t xml:space="preserve">Peak Security and Year Round </w:t>
      </w:r>
      <w:r w:rsidRPr="004248A1">
        <w:rPr>
          <w:rFonts w:ascii="Arial" w:hAnsi="Arial" w:cs="Arial"/>
          <w:noProof/>
          <w:szCs w:val="22"/>
        </w:rPr>
        <w:t>zonal figure</w:t>
      </w:r>
      <w:r>
        <w:rPr>
          <w:rFonts w:ascii="Arial" w:hAnsi="Arial" w:cs="Arial"/>
          <w:noProof/>
          <w:szCs w:val="22"/>
        </w:rPr>
        <w:t>s</w:t>
      </w:r>
    </w:p>
    <w:p w14:paraId="68FCA2DD" w14:textId="77777777" w:rsidR="00CD2194" w:rsidRDefault="00CD2194" w:rsidP="006661FE">
      <w:pPr>
        <w:pStyle w:val="Header"/>
        <w:keepNext/>
        <w:ind w:firstLine="720"/>
        <w:jc w:val="both"/>
        <w:rPr>
          <w:rFonts w:ascii="Arial" w:hAnsi="Arial" w:cs="Arial"/>
          <w:noProof/>
          <w:szCs w:val="22"/>
        </w:rPr>
      </w:pPr>
    </w:p>
    <w:p w14:paraId="3F00E575" w14:textId="77777777" w:rsidR="006661FE" w:rsidRPr="004248A1" w:rsidRDefault="006661FE" w:rsidP="006661FE">
      <w:pPr>
        <w:pStyle w:val="Header"/>
        <w:keepNext/>
        <w:ind w:firstLine="720"/>
        <w:jc w:val="both"/>
        <w:rPr>
          <w:rFonts w:ascii="Arial" w:hAnsi="Arial" w:cs="Arial"/>
          <w:noProof/>
          <w:szCs w:val="22"/>
          <w:u w:val="single"/>
        </w:rPr>
      </w:pPr>
      <w:r w:rsidRPr="004248A1">
        <w:rPr>
          <w:rFonts w:ascii="Arial" w:hAnsi="Arial" w:cs="Arial"/>
          <w:noProof/>
          <w:szCs w:val="22"/>
        </w:rPr>
        <w:t>For</w:t>
      </w:r>
      <w:r w:rsidR="00CD2194">
        <w:rPr>
          <w:rFonts w:ascii="Arial" w:hAnsi="Arial" w:cs="Arial"/>
          <w:noProof/>
          <w:szCs w:val="22"/>
        </w:rPr>
        <w:t xml:space="preserve"> this example</w:t>
      </w:r>
      <w:r w:rsidRPr="004248A1">
        <w:rPr>
          <w:rFonts w:ascii="Arial" w:hAnsi="Arial" w:cs="Arial"/>
          <w:noProof/>
          <w:szCs w:val="22"/>
        </w:rPr>
        <w:t xml:space="preserve"> zone  this would be:</w:t>
      </w:r>
    </w:p>
    <w:p w14:paraId="206F85EF" w14:textId="77777777" w:rsidR="006661FE" w:rsidRPr="004248A1" w:rsidRDefault="006661FE" w:rsidP="006661FE">
      <w:pPr>
        <w:pStyle w:val="Header"/>
        <w:keepNext/>
        <w:jc w:val="both"/>
        <w:rPr>
          <w:rFonts w:ascii="Arial" w:hAnsi="Arial" w:cs="Arial"/>
          <w:noProof/>
          <w:szCs w:val="22"/>
        </w:rPr>
      </w:pPr>
    </w:p>
    <w:p w14:paraId="7171DFCA" w14:textId="77777777" w:rsidR="006661FE" w:rsidRDefault="006661FE" w:rsidP="006661FE">
      <w:pPr>
        <w:pStyle w:val="Header"/>
        <w:keepNext/>
        <w:jc w:val="both"/>
        <w:rPr>
          <w:rFonts w:ascii="Arial" w:hAnsi="Arial" w:cs="Arial"/>
          <w:b/>
          <w:noProof/>
          <w:szCs w:val="22"/>
          <w:u w:val="single"/>
        </w:rPr>
      </w:pPr>
      <w:r w:rsidRPr="004248A1">
        <w:rPr>
          <w:rFonts w:ascii="Arial" w:hAnsi="Arial" w:cs="Arial"/>
          <w:noProof/>
          <w:szCs w:val="22"/>
        </w:rPr>
        <w:tab/>
        <w:t>.</w:t>
      </w:r>
      <w:r w:rsidR="00CD2194" w:rsidRPr="000B6C0D">
        <w:rPr>
          <w:rFonts w:ascii="Arial" w:hAnsi="Arial" w:cs="Arial"/>
          <w:b/>
          <w:noProof/>
          <w:szCs w:val="22"/>
        </w:rPr>
        <w:t>Peak Security</w:t>
      </w:r>
      <w:r w:rsidR="00CD2194">
        <w:rPr>
          <w:rFonts w:ascii="Arial" w:hAnsi="Arial" w:cs="Arial"/>
          <w:noProof/>
          <w:szCs w:val="22"/>
        </w:rPr>
        <w:t xml:space="preserve">: (8.39 + </w:t>
      </w:r>
      <w:r w:rsidRPr="004248A1">
        <w:rPr>
          <w:rFonts w:ascii="Arial" w:hAnsi="Arial" w:cs="Arial"/>
          <w:noProof/>
          <w:szCs w:val="22"/>
        </w:rPr>
        <w:t>20</w:t>
      </w:r>
      <w:r w:rsidR="00CD2194">
        <w:rPr>
          <w:rFonts w:ascii="Arial" w:hAnsi="Arial" w:cs="Arial"/>
          <w:noProof/>
          <w:szCs w:val="22"/>
        </w:rPr>
        <w:t>.76+7.77+22.15</w:t>
      </w:r>
      <w:r w:rsidRPr="004248A1">
        <w:rPr>
          <w:rFonts w:ascii="Arial" w:hAnsi="Arial" w:cs="Arial"/>
          <w:noProof/>
          <w:szCs w:val="22"/>
        </w:rPr>
        <w:t>) km =</w:t>
      </w:r>
      <w:r w:rsidR="006946B3">
        <w:rPr>
          <w:rFonts w:ascii="Arial" w:hAnsi="Arial" w:cs="Arial"/>
          <w:noProof/>
          <w:szCs w:val="22"/>
        </w:rPr>
        <w:t xml:space="preserve"> </w:t>
      </w:r>
      <w:r w:rsidR="006946B3" w:rsidRPr="000B6C0D">
        <w:rPr>
          <w:rFonts w:ascii="Arial" w:hAnsi="Arial" w:cs="Arial"/>
          <w:b/>
          <w:noProof/>
          <w:szCs w:val="22"/>
        </w:rPr>
        <w:t>59.07km</w:t>
      </w:r>
      <w:r w:rsidRPr="004248A1">
        <w:rPr>
          <w:rFonts w:ascii="Arial" w:hAnsi="Arial" w:cs="Arial"/>
          <w:noProof/>
          <w:szCs w:val="22"/>
        </w:rPr>
        <w:t xml:space="preserve"> </w:t>
      </w:r>
    </w:p>
    <w:p w14:paraId="38A32A8A" w14:textId="77777777" w:rsidR="006946B3" w:rsidRPr="004248A1" w:rsidRDefault="006946B3" w:rsidP="006946B3">
      <w:pPr>
        <w:pStyle w:val="Header"/>
        <w:ind w:left="720"/>
        <w:jc w:val="both"/>
        <w:rPr>
          <w:rFonts w:ascii="Arial" w:hAnsi="Arial" w:cs="Arial"/>
          <w:b/>
          <w:noProof/>
          <w:szCs w:val="22"/>
          <w:u w:val="single"/>
        </w:rPr>
      </w:pPr>
      <w:r>
        <w:rPr>
          <w:rFonts w:ascii="Arial" w:hAnsi="Arial" w:cs="Arial"/>
          <w:b/>
          <w:noProof/>
          <w:szCs w:val="22"/>
        </w:rPr>
        <w:t>Year Round</w:t>
      </w:r>
      <w:r>
        <w:rPr>
          <w:rFonts w:ascii="Arial" w:hAnsi="Arial" w:cs="Arial"/>
          <w:noProof/>
          <w:szCs w:val="22"/>
        </w:rPr>
        <w:t xml:space="preserve">: </w:t>
      </w:r>
      <w:r w:rsidRPr="004248A1">
        <w:rPr>
          <w:rFonts w:ascii="Arial" w:hAnsi="Arial" w:cs="Arial"/>
          <w:noProof/>
          <w:szCs w:val="22"/>
        </w:rPr>
        <w:t>(</w:t>
      </w:r>
      <w:r>
        <w:rPr>
          <w:rFonts w:ascii="Arial" w:hAnsi="Arial" w:cs="Arial"/>
          <w:noProof/>
          <w:szCs w:val="22"/>
        </w:rPr>
        <w:t>53.80 + 140.27 + 28.65 + 212.52 + 81.58</w:t>
      </w:r>
      <w:r w:rsidRPr="004248A1">
        <w:rPr>
          <w:rFonts w:ascii="Arial" w:hAnsi="Arial" w:cs="Arial"/>
          <w:noProof/>
          <w:szCs w:val="22"/>
        </w:rPr>
        <w:t>)</w:t>
      </w:r>
      <w:r>
        <w:rPr>
          <w:rFonts w:ascii="Arial" w:hAnsi="Arial" w:cs="Arial"/>
          <w:noProof/>
          <w:szCs w:val="22"/>
        </w:rPr>
        <w:t xml:space="preserve"> = </w:t>
      </w:r>
      <w:r>
        <w:rPr>
          <w:rFonts w:ascii="Arial" w:hAnsi="Arial" w:cs="Arial"/>
          <w:b/>
          <w:snapToGrid w:val="0"/>
          <w:szCs w:val="22"/>
          <w:u w:val="single"/>
        </w:rPr>
        <w:t xml:space="preserve">516.82 </w:t>
      </w:r>
      <w:r w:rsidRPr="004248A1">
        <w:rPr>
          <w:rFonts w:ascii="Arial" w:hAnsi="Arial" w:cs="Arial"/>
          <w:b/>
          <w:noProof/>
          <w:szCs w:val="22"/>
          <w:u w:val="single"/>
        </w:rPr>
        <w:t>km</w:t>
      </w:r>
    </w:p>
    <w:p w14:paraId="66A3C82C" w14:textId="77777777" w:rsidR="006946B3" w:rsidRDefault="006946B3" w:rsidP="006661FE">
      <w:pPr>
        <w:pStyle w:val="Header"/>
        <w:keepNext/>
        <w:jc w:val="both"/>
        <w:rPr>
          <w:rFonts w:ascii="Arial" w:hAnsi="Arial" w:cs="Arial"/>
          <w:b/>
          <w:noProof/>
          <w:szCs w:val="22"/>
          <w:u w:val="single"/>
        </w:rPr>
      </w:pPr>
    </w:p>
    <w:p w14:paraId="34432A3C" w14:textId="77777777" w:rsidR="00EC7FF0" w:rsidRDefault="00EC7FF0" w:rsidP="006661FE">
      <w:pPr>
        <w:pStyle w:val="Header"/>
        <w:keepNext/>
        <w:jc w:val="both"/>
        <w:rPr>
          <w:rFonts w:ascii="Arial" w:hAnsi="Arial" w:cs="Arial"/>
          <w:b/>
          <w:noProof/>
          <w:szCs w:val="22"/>
          <w:u w:val="single"/>
        </w:rPr>
      </w:pPr>
    </w:p>
    <w:p w14:paraId="0FB80901" w14:textId="77777777" w:rsidR="00D37344" w:rsidRDefault="006946B3" w:rsidP="007D27B2">
      <w:pPr>
        <w:pStyle w:val="Header"/>
        <w:numPr>
          <w:ilvl w:val="0"/>
          <w:numId w:val="59"/>
        </w:numPr>
        <w:jc w:val="both"/>
        <w:rPr>
          <w:rFonts w:ascii="Arial" w:hAnsi="Arial" w:cs="Arial"/>
          <w:noProof/>
          <w:szCs w:val="22"/>
          <w:u w:val="single"/>
        </w:rPr>
      </w:pPr>
      <w:r>
        <w:rPr>
          <w:rFonts w:ascii="Arial" w:hAnsi="Arial" w:cs="Arial"/>
          <w:noProof/>
          <w:szCs w:val="22"/>
          <w:u w:val="single"/>
        </w:rPr>
        <w:t>In this example we have assumed that accounting for sharing in the Year Round background gives:</w:t>
      </w:r>
    </w:p>
    <w:p w14:paraId="223E3099" w14:textId="77777777" w:rsidR="006946B3" w:rsidRPr="000B6C0D" w:rsidRDefault="006946B3" w:rsidP="000B6C0D">
      <w:pPr>
        <w:pStyle w:val="Header"/>
        <w:ind w:left="720"/>
        <w:jc w:val="both"/>
        <w:rPr>
          <w:rFonts w:ascii="Arial" w:hAnsi="Arial" w:cs="Arial"/>
          <w:noProof/>
          <w:szCs w:val="22"/>
          <w:u w:val="single"/>
        </w:rPr>
      </w:pPr>
    </w:p>
    <w:p w14:paraId="46DB3121" w14:textId="77777777" w:rsidR="00D37344" w:rsidRPr="000B6C0D" w:rsidRDefault="00D37344" w:rsidP="000B6C0D">
      <w:pPr>
        <w:pStyle w:val="Header"/>
        <w:jc w:val="both"/>
        <w:rPr>
          <w:rFonts w:ascii="Arial" w:hAnsi="Arial" w:cs="Arial"/>
          <w:noProof/>
          <w:szCs w:val="22"/>
          <w:u w:val="single"/>
        </w:rPr>
      </w:pPr>
      <w:r w:rsidRPr="000B6C0D">
        <w:rPr>
          <w:rFonts w:ascii="Arial" w:hAnsi="Arial" w:cs="Arial"/>
          <w:noProof/>
          <w:szCs w:val="22"/>
          <w:u w:val="single"/>
        </w:rPr>
        <w:t>Year Round Shared marginal km = 344.56km</w:t>
      </w:r>
    </w:p>
    <w:p w14:paraId="61F886C5" w14:textId="77777777" w:rsidR="00EC7FF0" w:rsidRPr="000B6C0D" w:rsidRDefault="00D37344" w:rsidP="000B6C0D">
      <w:pPr>
        <w:pStyle w:val="Header"/>
        <w:ind w:left="720"/>
        <w:jc w:val="both"/>
        <w:rPr>
          <w:rFonts w:ascii="Arial" w:hAnsi="Arial" w:cs="Arial"/>
          <w:noProof/>
          <w:szCs w:val="22"/>
          <w:u w:val="single"/>
        </w:rPr>
      </w:pPr>
      <w:r w:rsidRPr="000B6C0D">
        <w:rPr>
          <w:rFonts w:ascii="Arial" w:hAnsi="Arial" w:cs="Arial"/>
          <w:noProof/>
          <w:szCs w:val="22"/>
          <w:u w:val="single"/>
        </w:rPr>
        <w:t>Year Round Not-Shared marginal km = 172.26km</w:t>
      </w:r>
    </w:p>
    <w:p w14:paraId="16570DDC" w14:textId="77777777" w:rsidR="006661FE" w:rsidRPr="004248A1" w:rsidRDefault="006661FE" w:rsidP="006661FE">
      <w:pPr>
        <w:pStyle w:val="Header"/>
        <w:jc w:val="both"/>
        <w:rPr>
          <w:rFonts w:ascii="Arial" w:hAnsi="Arial" w:cs="Arial"/>
          <w:b/>
          <w:noProof/>
          <w:szCs w:val="22"/>
          <w:u w:val="single"/>
        </w:rPr>
      </w:pPr>
    </w:p>
    <w:p w14:paraId="24BB5FAE" w14:textId="77777777" w:rsidR="006661FE" w:rsidRPr="00EC7FF0" w:rsidRDefault="00325397" w:rsidP="000B6C0D">
      <w:pPr>
        <w:pStyle w:val="Header"/>
        <w:ind w:left="720"/>
        <w:jc w:val="both"/>
        <w:rPr>
          <w:rFonts w:ascii="Arial" w:hAnsi="Arial" w:cs="Arial"/>
          <w:noProof/>
          <w:szCs w:val="22"/>
        </w:rPr>
      </w:pPr>
      <w:r w:rsidRPr="00C81A86">
        <w:rPr>
          <w:rFonts w:ascii="Arial" w:hAnsi="Arial" w:cs="Arial"/>
          <w:noProof/>
          <w:szCs w:val="22"/>
        </w:rPr>
        <w:t>)</w:t>
      </w:r>
      <w:r w:rsidRPr="00EC7FF0">
        <w:rPr>
          <w:rFonts w:ascii="Arial" w:hAnsi="Arial" w:cs="Arial"/>
          <w:noProof/>
          <w:szCs w:val="22"/>
        </w:rPr>
        <w:t xml:space="preserve"> </w:t>
      </w:r>
    </w:p>
    <w:p w14:paraId="435256E0" w14:textId="77777777" w:rsidR="006661FE" w:rsidRPr="004248A1" w:rsidRDefault="006661FE" w:rsidP="006661FE">
      <w:pPr>
        <w:pStyle w:val="Header"/>
        <w:ind w:left="720"/>
        <w:jc w:val="both"/>
        <w:rPr>
          <w:rFonts w:ascii="Arial" w:hAnsi="Arial" w:cs="Arial"/>
          <w:b/>
          <w:noProof/>
          <w:szCs w:val="22"/>
          <w:u w:val="single"/>
        </w:rPr>
      </w:pPr>
    </w:p>
    <w:p w14:paraId="48DB9FD9" w14:textId="77777777" w:rsidR="006661FE" w:rsidRPr="004248A1" w:rsidRDefault="006661FE" w:rsidP="007D27B2">
      <w:pPr>
        <w:pStyle w:val="Header"/>
        <w:numPr>
          <w:ilvl w:val="0"/>
          <w:numId w:val="86"/>
        </w:numPr>
        <w:tabs>
          <w:tab w:val="left" w:pos="851"/>
        </w:tabs>
        <w:jc w:val="both"/>
        <w:rPr>
          <w:rFonts w:ascii="Arial" w:hAnsi="Arial" w:cs="Arial"/>
          <w:noProof/>
          <w:szCs w:val="22"/>
        </w:rPr>
      </w:pPr>
      <w:r w:rsidRPr="004248A1">
        <w:rPr>
          <w:rFonts w:ascii="Arial" w:hAnsi="Arial" w:cs="Arial"/>
          <w:noProof/>
          <w:szCs w:val="22"/>
        </w:rPr>
        <w:t xml:space="preserve">calculate the </w:t>
      </w:r>
      <w:r w:rsidR="00EC7FF0">
        <w:rPr>
          <w:rFonts w:ascii="Arial" w:hAnsi="Arial" w:cs="Arial"/>
          <w:noProof/>
          <w:szCs w:val="22"/>
        </w:rPr>
        <w:t>initial</w:t>
      </w:r>
      <w:r w:rsidR="00EC7FF0" w:rsidRPr="004248A1">
        <w:rPr>
          <w:rFonts w:ascii="Arial" w:hAnsi="Arial" w:cs="Arial"/>
          <w:noProof/>
          <w:szCs w:val="22"/>
        </w:rPr>
        <w:t xml:space="preserve"> </w:t>
      </w:r>
      <w:r w:rsidR="00EC7FF0">
        <w:rPr>
          <w:rFonts w:ascii="Arial" w:hAnsi="Arial" w:cs="Arial"/>
          <w:noProof/>
          <w:szCs w:val="22"/>
        </w:rPr>
        <w:t xml:space="preserve">Peak Security </w:t>
      </w:r>
      <w:r w:rsidR="00EC7FF0" w:rsidRPr="004248A1">
        <w:rPr>
          <w:rFonts w:ascii="Arial" w:hAnsi="Arial" w:cs="Arial"/>
          <w:noProof/>
          <w:szCs w:val="22"/>
        </w:rPr>
        <w:t>wider transport tariff</w:t>
      </w:r>
      <w:r w:rsidR="00EC7FF0">
        <w:rPr>
          <w:rFonts w:ascii="Arial" w:hAnsi="Arial" w:cs="Arial"/>
          <w:noProof/>
          <w:szCs w:val="22"/>
        </w:rPr>
        <w:t>, Year Round Shared</w:t>
      </w:r>
      <w:r w:rsidR="00EC7FF0" w:rsidRPr="004248A1">
        <w:rPr>
          <w:rFonts w:ascii="Arial" w:hAnsi="Arial" w:cs="Arial"/>
          <w:noProof/>
          <w:szCs w:val="22"/>
        </w:rPr>
        <w:t xml:space="preserve"> </w:t>
      </w:r>
      <w:r w:rsidR="00EC7FF0">
        <w:rPr>
          <w:rFonts w:ascii="Arial" w:hAnsi="Arial" w:cs="Arial"/>
          <w:noProof/>
          <w:szCs w:val="22"/>
        </w:rPr>
        <w:t>wider transport tariff and Year Round Not-Shared</w:t>
      </w:r>
      <w:r w:rsidR="00EC7FF0" w:rsidRPr="004248A1">
        <w:rPr>
          <w:rFonts w:ascii="Arial" w:hAnsi="Arial" w:cs="Arial"/>
          <w:noProof/>
          <w:szCs w:val="22"/>
        </w:rPr>
        <w:t xml:space="preserve"> </w:t>
      </w:r>
      <w:r w:rsidRPr="004248A1">
        <w:rPr>
          <w:rFonts w:ascii="Arial" w:hAnsi="Arial" w:cs="Arial"/>
          <w:noProof/>
          <w:szCs w:val="22"/>
        </w:rPr>
        <w:t>wider transport tariff by multiplying the figure in (iii) above by the expansion constant (&amp; dividing by 1000 to put into units of £/kW).</w:t>
      </w:r>
    </w:p>
    <w:p w14:paraId="2C9024D2" w14:textId="77777777" w:rsidR="006661FE" w:rsidRPr="004248A1" w:rsidRDefault="006661FE" w:rsidP="006661FE">
      <w:pPr>
        <w:pStyle w:val="Header"/>
        <w:tabs>
          <w:tab w:val="left" w:pos="851"/>
        </w:tabs>
        <w:jc w:val="both"/>
        <w:rPr>
          <w:rFonts w:ascii="Arial" w:hAnsi="Arial" w:cs="Arial"/>
          <w:noProof/>
          <w:szCs w:val="22"/>
        </w:rPr>
      </w:pPr>
    </w:p>
    <w:p w14:paraId="30E14FBA" w14:textId="77777777" w:rsidR="006661FE"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For zone 4 and assuming an expansion constant of £10.07/MWkm and a locational security factor of 1.8</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4EBC5854" w14:textId="77777777" w:rsidR="00EC7FF0" w:rsidRDefault="00EC7FF0" w:rsidP="006661FE">
      <w:pPr>
        <w:pStyle w:val="Header"/>
        <w:tabs>
          <w:tab w:val="left" w:pos="851"/>
        </w:tabs>
        <w:ind w:left="720"/>
        <w:jc w:val="both"/>
        <w:rPr>
          <w:rFonts w:ascii="Arial" w:hAnsi="Arial" w:cs="Arial"/>
          <w:noProof/>
          <w:szCs w:val="22"/>
        </w:rPr>
      </w:pPr>
    </w:p>
    <w:p w14:paraId="2A956C7A" w14:textId="77777777" w:rsidR="006661FE" w:rsidRPr="004248A1" w:rsidRDefault="00EC7FF0" w:rsidP="006661FE">
      <w:pPr>
        <w:pStyle w:val="Header"/>
        <w:tabs>
          <w:tab w:val="left" w:pos="851"/>
        </w:tabs>
        <w:ind w:left="720"/>
        <w:jc w:val="both"/>
        <w:rPr>
          <w:rFonts w:ascii="Arial" w:hAnsi="Arial" w:cs="Arial"/>
          <w:noProof/>
          <w:szCs w:val="22"/>
        </w:rPr>
      </w:pPr>
      <w:r>
        <w:rPr>
          <w:rFonts w:ascii="Arial" w:hAnsi="Arial" w:cs="Arial"/>
          <w:noProof/>
          <w:szCs w:val="22"/>
        </w:rPr>
        <w:t xml:space="preserve">     (a)</w:t>
      </w:r>
      <w:r>
        <w:rPr>
          <w:rFonts w:ascii="Arial" w:hAnsi="Arial" w:cs="Arial"/>
          <w:noProof/>
          <w:szCs w:val="22"/>
        </w:rPr>
        <w:tab/>
        <w:t xml:space="preserve"> Initial Peak Security wider tariff - </w:t>
      </w:r>
      <w:r>
        <w:rPr>
          <w:rFonts w:ascii="Arial" w:hAnsi="Arial" w:cs="Arial"/>
          <w:noProof/>
          <w:szCs w:val="22"/>
          <w:u w:val="single"/>
        </w:rPr>
        <w:t>59.07</w:t>
      </w:r>
      <w:r w:rsidR="006661FE" w:rsidRPr="004248A1">
        <w:rPr>
          <w:rFonts w:ascii="Arial" w:hAnsi="Arial" w:cs="Arial"/>
          <w:noProof/>
          <w:szCs w:val="22"/>
          <w:u w:val="single"/>
        </w:rPr>
        <w:t xml:space="preserve"> km * £10.07/MWkm * 1.8</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ab/>
        <w:t>=</w:t>
      </w:r>
      <w:r w:rsidR="006661FE" w:rsidRPr="004248A1">
        <w:rPr>
          <w:rFonts w:ascii="Arial" w:hAnsi="Arial" w:cs="Arial"/>
          <w:noProof/>
          <w:szCs w:val="22"/>
        </w:rPr>
        <w:tab/>
      </w:r>
      <w:r w:rsidR="006661FE" w:rsidRPr="004248A1">
        <w:rPr>
          <w:rFonts w:ascii="Arial" w:hAnsi="Arial" w:cs="Arial"/>
          <w:b/>
          <w:noProof/>
          <w:szCs w:val="22"/>
          <w:u w:val="single"/>
        </w:rPr>
        <w:t>£1</w:t>
      </w:r>
      <w:r>
        <w:rPr>
          <w:rFonts w:ascii="Arial" w:hAnsi="Arial" w:cs="Arial"/>
          <w:b/>
          <w:noProof/>
          <w:szCs w:val="22"/>
          <w:u w:val="single"/>
        </w:rPr>
        <w:t>.071</w:t>
      </w:r>
      <w:r w:rsidR="006661FE" w:rsidRPr="004248A1">
        <w:rPr>
          <w:rFonts w:ascii="Arial" w:hAnsi="Arial" w:cs="Arial"/>
          <w:b/>
          <w:noProof/>
          <w:szCs w:val="22"/>
          <w:u w:val="single"/>
        </w:rPr>
        <w:t>/kW</w:t>
      </w:r>
    </w:p>
    <w:p w14:paraId="416F559E" w14:textId="77777777" w:rsidR="006661FE" w:rsidRPr="004248A1" w:rsidRDefault="006661FE" w:rsidP="006661FE">
      <w:pPr>
        <w:pStyle w:val="Header"/>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p>
    <w:p w14:paraId="67346B4F"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Shared wider tariff - </w:t>
      </w:r>
    </w:p>
    <w:p w14:paraId="61059887" w14:textId="77777777" w:rsidR="00EC7FF0" w:rsidRPr="004248A1" w:rsidRDefault="00EC7FF0" w:rsidP="00EC7FF0">
      <w:pPr>
        <w:pStyle w:val="Header"/>
        <w:tabs>
          <w:tab w:val="left" w:pos="851"/>
        </w:tabs>
        <w:ind w:left="720"/>
        <w:jc w:val="both"/>
        <w:rPr>
          <w:rFonts w:ascii="Arial" w:hAnsi="Arial" w:cs="Arial"/>
          <w:noProof/>
          <w:szCs w:val="22"/>
        </w:rPr>
      </w:pPr>
    </w:p>
    <w:p w14:paraId="2EB96349" w14:textId="77777777" w:rsidR="00EC7FF0" w:rsidRPr="004248A1" w:rsidRDefault="00EC7FF0" w:rsidP="00EC7FF0">
      <w:pPr>
        <w:pStyle w:val="Header"/>
        <w:tabs>
          <w:tab w:val="left" w:pos="851"/>
        </w:tabs>
        <w:ind w:left="360"/>
        <w:jc w:val="both"/>
        <w:rPr>
          <w:rFonts w:ascii="Arial" w:hAnsi="Arial" w:cs="Arial"/>
          <w:noProof/>
          <w:szCs w:val="22"/>
        </w:rPr>
      </w:pPr>
      <w:r>
        <w:rPr>
          <w:rFonts w:ascii="Arial" w:hAnsi="Arial" w:cs="Arial"/>
          <w:noProof/>
          <w:szCs w:val="22"/>
          <w:u w:val="single"/>
        </w:rPr>
        <w:t xml:space="preserve">      344</w:t>
      </w:r>
      <w:r w:rsidRPr="004248A1">
        <w:rPr>
          <w:rFonts w:ascii="Arial" w:hAnsi="Arial" w:cs="Arial"/>
          <w:noProof/>
          <w:szCs w:val="22"/>
          <w:u w:val="single"/>
        </w:rPr>
        <w:t>.</w:t>
      </w:r>
      <w:r>
        <w:rPr>
          <w:rFonts w:ascii="Arial" w:hAnsi="Arial" w:cs="Arial"/>
          <w:noProof/>
          <w:szCs w:val="22"/>
          <w:u w:val="single"/>
        </w:rPr>
        <w:t>56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6</w:t>
      </w:r>
      <w:r w:rsidRPr="004248A1">
        <w:rPr>
          <w:rFonts w:ascii="Arial" w:hAnsi="Arial" w:cs="Arial"/>
          <w:b/>
          <w:noProof/>
          <w:szCs w:val="22"/>
          <w:u w:val="single"/>
        </w:rPr>
        <w:t>.</w:t>
      </w:r>
      <w:r>
        <w:rPr>
          <w:rFonts w:ascii="Arial" w:hAnsi="Arial" w:cs="Arial"/>
          <w:b/>
          <w:noProof/>
          <w:szCs w:val="22"/>
          <w:u w:val="single"/>
        </w:rPr>
        <w:t>245</w:t>
      </w:r>
      <w:r w:rsidRPr="004248A1">
        <w:rPr>
          <w:rFonts w:ascii="Arial" w:hAnsi="Arial" w:cs="Arial"/>
          <w:b/>
          <w:noProof/>
          <w:szCs w:val="22"/>
          <w:u w:val="single"/>
        </w:rPr>
        <w:t>/kW</w:t>
      </w:r>
    </w:p>
    <w:p w14:paraId="1922C51C"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65F071A0" w14:textId="77777777" w:rsidR="00EC7FF0" w:rsidRDefault="00EC7FF0" w:rsidP="00EC7FF0">
      <w:pPr>
        <w:pStyle w:val="Header"/>
        <w:ind w:left="720" w:firstLine="720"/>
        <w:jc w:val="both"/>
        <w:rPr>
          <w:rFonts w:ascii="Arial" w:hAnsi="Arial" w:cs="Arial"/>
          <w:noProof/>
          <w:szCs w:val="22"/>
        </w:rPr>
      </w:pPr>
    </w:p>
    <w:p w14:paraId="5443F8A4"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Not-Shared wider tariff - </w:t>
      </w:r>
    </w:p>
    <w:p w14:paraId="4EA68C89" w14:textId="77777777" w:rsidR="00EC7FF0" w:rsidRPr="004248A1" w:rsidRDefault="00EC7FF0" w:rsidP="00EC7FF0">
      <w:pPr>
        <w:pStyle w:val="Header"/>
        <w:tabs>
          <w:tab w:val="left" w:pos="851"/>
        </w:tabs>
        <w:ind w:left="720"/>
        <w:jc w:val="both"/>
        <w:rPr>
          <w:rFonts w:ascii="Arial" w:hAnsi="Arial" w:cs="Arial"/>
          <w:noProof/>
          <w:szCs w:val="22"/>
        </w:rPr>
      </w:pPr>
    </w:p>
    <w:p w14:paraId="666A3F41" w14:textId="77777777" w:rsidR="00EC7FF0" w:rsidRDefault="00EC7FF0" w:rsidP="00EC7FF0">
      <w:pPr>
        <w:pStyle w:val="Header"/>
        <w:tabs>
          <w:tab w:val="left" w:pos="851"/>
        </w:tabs>
        <w:ind w:left="720"/>
        <w:jc w:val="both"/>
        <w:rPr>
          <w:rFonts w:ascii="Arial" w:hAnsi="Arial" w:cs="Arial"/>
          <w:noProof/>
          <w:szCs w:val="22"/>
        </w:rPr>
      </w:pPr>
      <w:r>
        <w:rPr>
          <w:rFonts w:ascii="Arial" w:hAnsi="Arial" w:cs="Arial"/>
          <w:noProof/>
          <w:szCs w:val="22"/>
          <w:u w:val="single"/>
        </w:rPr>
        <w:t>172.26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r>
      <w:r>
        <w:rPr>
          <w:rFonts w:ascii="Arial" w:hAnsi="Arial" w:cs="Arial"/>
          <w:noProof/>
          <w:szCs w:val="22"/>
        </w:rPr>
        <w:t xml:space="preserve">           </w:t>
      </w:r>
      <w:r w:rsidRPr="004248A1">
        <w:rPr>
          <w:rFonts w:ascii="Arial" w:hAnsi="Arial" w:cs="Arial"/>
          <w:noProof/>
          <w:szCs w:val="22"/>
        </w:rPr>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1</w:t>
      </w:r>
      <w:r w:rsidRPr="004248A1">
        <w:rPr>
          <w:rFonts w:ascii="Arial" w:hAnsi="Arial" w:cs="Arial"/>
          <w:b/>
          <w:noProof/>
          <w:szCs w:val="22"/>
          <w:u w:val="single"/>
        </w:rPr>
        <w:t>.</w:t>
      </w:r>
      <w:r>
        <w:rPr>
          <w:rFonts w:ascii="Arial" w:hAnsi="Arial" w:cs="Arial"/>
          <w:b/>
          <w:noProof/>
          <w:szCs w:val="22"/>
          <w:u w:val="single"/>
        </w:rPr>
        <w:t>309</w:t>
      </w:r>
      <w:r w:rsidRPr="004248A1">
        <w:rPr>
          <w:rFonts w:ascii="Arial" w:hAnsi="Arial" w:cs="Arial"/>
          <w:b/>
          <w:noProof/>
          <w:szCs w:val="22"/>
          <w:u w:val="single"/>
        </w:rPr>
        <w:t>/kW</w:t>
      </w:r>
    </w:p>
    <w:p w14:paraId="15099880"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2C2C31F4" w14:textId="77777777" w:rsidR="00EC7FF0" w:rsidRDefault="00EC7FF0" w:rsidP="00EC7FF0">
      <w:pPr>
        <w:pStyle w:val="Header"/>
        <w:ind w:left="720" w:firstLine="720"/>
        <w:jc w:val="both"/>
        <w:rPr>
          <w:rFonts w:ascii="Arial" w:hAnsi="Arial" w:cs="Arial"/>
          <w:noProof/>
          <w:szCs w:val="22"/>
        </w:rPr>
      </w:pPr>
    </w:p>
    <w:p w14:paraId="3685341C" w14:textId="77777777" w:rsidR="00EC7FF0" w:rsidRPr="00A93FA0" w:rsidRDefault="00EC7FF0" w:rsidP="00EC7FF0">
      <w:pPr>
        <w:pStyle w:val="Header"/>
        <w:jc w:val="both"/>
        <w:rPr>
          <w:rFonts w:ascii="Arial" w:hAnsi="Arial" w:cs="Arial"/>
          <w:b/>
          <w:noProof/>
          <w:szCs w:val="22"/>
        </w:rPr>
      </w:pPr>
      <w:r w:rsidRPr="00A93FA0">
        <w:rPr>
          <w:rFonts w:ascii="Arial" w:hAnsi="Arial" w:cs="Arial"/>
          <w:b/>
          <w:noProof/>
          <w:szCs w:val="22"/>
        </w:rPr>
        <w:t>Local</w:t>
      </w:r>
    </w:p>
    <w:p w14:paraId="2F2CE12D" w14:textId="77777777" w:rsidR="00EC7FF0" w:rsidRPr="004248A1" w:rsidRDefault="00EC7FF0" w:rsidP="00EC7FF0">
      <w:pPr>
        <w:pStyle w:val="Header"/>
        <w:ind w:left="720" w:firstLine="720"/>
        <w:jc w:val="both"/>
        <w:rPr>
          <w:rFonts w:ascii="Arial" w:hAnsi="Arial" w:cs="Arial"/>
          <w:noProof/>
          <w:szCs w:val="22"/>
        </w:rPr>
      </w:pPr>
    </w:p>
    <w:p w14:paraId="67C74E5E" w14:textId="77777777" w:rsidR="006661FE" w:rsidRPr="004248A1" w:rsidRDefault="006661FE" w:rsidP="006661FE">
      <w:pPr>
        <w:pStyle w:val="Header"/>
        <w:tabs>
          <w:tab w:val="left" w:pos="284"/>
        </w:tabs>
        <w:ind w:left="709"/>
        <w:jc w:val="both"/>
        <w:rPr>
          <w:rFonts w:ascii="Arial" w:hAnsi="Arial" w:cs="Arial"/>
          <w:noProof/>
          <w:szCs w:val="22"/>
        </w:rPr>
      </w:pPr>
    </w:p>
    <w:p w14:paraId="64164FE0" w14:textId="77777777" w:rsidR="006661FE" w:rsidRPr="004248A1" w:rsidRDefault="006661FE"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If we assume (for the sake of this example) that the </w:t>
      </w:r>
      <w:r w:rsidR="00D37344">
        <w:rPr>
          <w:rFonts w:ascii="Arial" w:hAnsi="Arial" w:cs="Arial"/>
          <w:noProof/>
          <w:szCs w:val="22"/>
        </w:rPr>
        <w:t xml:space="preserve">generator </w:t>
      </w:r>
      <w:r w:rsidRPr="004248A1">
        <w:rPr>
          <w:rFonts w:ascii="Arial" w:hAnsi="Arial" w:cs="Arial"/>
          <w:noProof/>
          <w:szCs w:val="22"/>
        </w:rPr>
        <w:t xml:space="preserve"> connecting at </w:t>
      </w:r>
      <w:r w:rsidR="00D37344">
        <w:rPr>
          <w:rFonts w:ascii="Arial" w:hAnsi="Arial" w:cs="Arial"/>
          <w:noProof/>
          <w:szCs w:val="22"/>
        </w:rPr>
        <w:t xml:space="preserve">CLUN1S is a thermal plant with a Peak Security flag of 1 and an Annual Load Factor (ALF) of 60%, which </w:t>
      </w:r>
      <w:r w:rsidRPr="004248A1">
        <w:rPr>
          <w:rFonts w:ascii="Arial" w:hAnsi="Arial" w:cs="Arial"/>
          <w:noProof/>
          <w:szCs w:val="22"/>
        </w:rPr>
        <w:t>connects via 10km of 132kV 100MVA rated single circuit overhead line from the nearest MITS node, with no redundancy, the substation is rated at less than 1320MW, and there is no other generation or demand connecting to this circuit, then:</w:t>
      </w:r>
    </w:p>
    <w:p w14:paraId="47033B83" w14:textId="77777777" w:rsidR="006661FE" w:rsidRPr="004248A1" w:rsidRDefault="006661FE" w:rsidP="006661FE">
      <w:pPr>
        <w:pStyle w:val="Header"/>
        <w:jc w:val="both"/>
        <w:rPr>
          <w:rFonts w:ascii="Arial" w:hAnsi="Arial" w:cs="Arial"/>
          <w:noProof/>
          <w:szCs w:val="22"/>
        </w:rPr>
      </w:pPr>
    </w:p>
    <w:p w14:paraId="620EE316" w14:textId="77777777" w:rsidR="006661FE" w:rsidRPr="004248A1" w:rsidRDefault="0054056B" w:rsidP="006661FE">
      <w:pPr>
        <w:pStyle w:val="Header"/>
        <w:ind w:left="720"/>
        <w:jc w:val="both"/>
        <w:rPr>
          <w:rFonts w:ascii="Arial" w:hAnsi="Arial" w:cs="Arial"/>
          <w:noProof/>
          <w:szCs w:val="22"/>
        </w:rPr>
      </w:pPr>
      <w:r w:rsidRPr="5BA47B99">
        <w:rPr>
          <w:rFonts w:eastAsia="Calibri" w:cs="Calibri"/>
          <w:noProof/>
          <w:color w:val="444444"/>
          <w:szCs w:val="22"/>
        </w:rPr>
        <w:t>the local substation tariff shall be as published in accordance with paragraph 14.15.122. For this example we the local substation tariff will be £0.133/kW; and</w:t>
      </w:r>
      <w:r w:rsidRPr="004248A1" w:rsidDel="0054056B">
        <w:rPr>
          <w:rFonts w:ascii="Arial" w:hAnsi="Arial" w:cs="Arial"/>
          <w:noProof/>
          <w:szCs w:val="22"/>
        </w:rPr>
        <w:t xml:space="preserve"> </w:t>
      </w:r>
    </w:p>
    <w:p w14:paraId="702A9C4E" w14:textId="77777777" w:rsidR="006661FE" w:rsidRDefault="006661FE" w:rsidP="007D27B2">
      <w:pPr>
        <w:pStyle w:val="Header"/>
        <w:numPr>
          <w:ilvl w:val="0"/>
          <w:numId w:val="69"/>
        </w:numPr>
        <w:jc w:val="both"/>
        <w:rPr>
          <w:rFonts w:ascii="Arial" w:hAnsi="Arial" w:cs="Arial"/>
          <w:noProof/>
          <w:szCs w:val="22"/>
        </w:rPr>
      </w:pPr>
      <w:r w:rsidRPr="004248A1">
        <w:rPr>
          <w:rFonts w:ascii="Arial" w:hAnsi="Arial" w:cs="Arial"/>
          <w:noProof/>
          <w:szCs w:val="22"/>
        </w:rPr>
        <w:t xml:space="preserve">running the transport model with a local circuit expansion factor of 10.0 applied to the 10km of overhead line connecting </w:t>
      </w:r>
      <w:r w:rsidR="00D37344">
        <w:rPr>
          <w:rFonts w:ascii="Arial" w:hAnsi="Arial" w:cs="Arial"/>
          <w:noProof/>
          <w:szCs w:val="22"/>
        </w:rPr>
        <w:t>CLUN1S</w:t>
      </w:r>
      <w:r w:rsidRPr="004248A1">
        <w:rPr>
          <w:rFonts w:ascii="Arial" w:hAnsi="Arial" w:cs="Arial"/>
          <w:noProof/>
          <w:szCs w:val="22"/>
        </w:rPr>
        <w:t xml:space="preserve"> to the nearest MITS node and the wider circuit expansion factors applied to all other circuits, gives a local nodal maginal cost of 100MWkm. This is the additional MWkm costs associated with the node’s local assets. Applying the expansion constant of £10.07/MWkm and local security factor of 1.0 and dividing by 1000 gives a local circuit tariff of £1.007/kW.</w:t>
      </w:r>
    </w:p>
    <w:p w14:paraId="2DBB49F5" w14:textId="77777777" w:rsidR="00D37344" w:rsidRDefault="00D37344" w:rsidP="000B6C0D">
      <w:pPr>
        <w:pStyle w:val="Header"/>
        <w:jc w:val="both"/>
        <w:rPr>
          <w:rFonts w:ascii="Arial" w:hAnsi="Arial" w:cs="Arial"/>
          <w:noProof/>
          <w:sz w:val="24"/>
          <w:szCs w:val="22"/>
          <w:lang w:eastAsia="en-GB"/>
        </w:rPr>
      </w:pPr>
    </w:p>
    <w:p w14:paraId="05110BF5" w14:textId="77777777" w:rsidR="00F94E02" w:rsidRDefault="00F94E02" w:rsidP="000B6C0D">
      <w:pPr>
        <w:pStyle w:val="Header"/>
        <w:jc w:val="both"/>
        <w:rPr>
          <w:rFonts w:ascii="Arial" w:hAnsi="Arial" w:cs="Arial"/>
          <w:b/>
          <w:noProof/>
          <w:szCs w:val="22"/>
        </w:rPr>
      </w:pPr>
      <w:r>
        <w:rPr>
          <w:rFonts w:ascii="Arial" w:hAnsi="Arial" w:cs="Arial"/>
          <w:b/>
          <w:noProof/>
          <w:szCs w:val="22"/>
        </w:rPr>
        <w:t>Adjustment Tariff</w:t>
      </w:r>
    </w:p>
    <w:p w14:paraId="7A046235" w14:textId="77777777" w:rsidR="00F94E02" w:rsidRPr="00E71EB2" w:rsidRDefault="00F94E02" w:rsidP="00F94E02">
      <w:pPr>
        <w:pStyle w:val="Header"/>
        <w:ind w:left="720"/>
        <w:jc w:val="both"/>
        <w:rPr>
          <w:rFonts w:ascii="Arial" w:hAnsi="Arial" w:cs="Arial"/>
          <w:noProof/>
          <w:szCs w:val="22"/>
        </w:rPr>
      </w:pPr>
    </w:p>
    <w:p w14:paraId="153891E7" w14:textId="77777777" w:rsidR="00F94E02" w:rsidRPr="00C95284" w:rsidRDefault="00C95284"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We now need to calculate the </w:t>
      </w:r>
      <w:r>
        <w:rPr>
          <w:rFonts w:ascii="Arial" w:hAnsi="Arial" w:cs="Arial"/>
          <w:noProof/>
          <w:szCs w:val="22"/>
        </w:rPr>
        <w:t>Adjustment</w:t>
      </w:r>
      <w:r w:rsidRPr="004248A1">
        <w:rPr>
          <w:rFonts w:ascii="Arial" w:hAnsi="Arial" w:cs="Arial"/>
          <w:noProof/>
          <w:szCs w:val="22"/>
        </w:rPr>
        <w:t xml:space="preserve"> </w:t>
      </w:r>
      <w:r>
        <w:rPr>
          <w:rFonts w:ascii="Arial" w:hAnsi="Arial" w:cs="Arial"/>
          <w:noProof/>
          <w:szCs w:val="22"/>
        </w:rPr>
        <w:t>T</w:t>
      </w:r>
      <w:r w:rsidRPr="004248A1">
        <w:rPr>
          <w:rFonts w:ascii="Arial" w:hAnsi="Arial" w:cs="Arial"/>
          <w:noProof/>
          <w:szCs w:val="22"/>
        </w:rPr>
        <w:t xml:space="preserve">ariff.  This is calculated by taking the </w:t>
      </w:r>
      <w:r w:rsidRPr="0085208F">
        <w:rPr>
          <w:rFonts w:ascii="Arial" w:hAnsi="Arial" w:cs="Arial"/>
          <w:noProof/>
          <w:szCs w:val="22"/>
          <w:lang w:eastAsia="en-GB"/>
        </w:rPr>
        <w:t xml:space="preserve">Adjustment Revenue and dividing  this by the Chargable Generation Capacity (as per to </w:t>
      </w:r>
      <w:r w:rsidRPr="0085208F">
        <w:rPr>
          <w:rFonts w:ascii="Arial" w:eastAsia="Calibri" w:hAnsi="Arial" w:cs="Arial"/>
          <w:noProof/>
          <w:szCs w:val="22"/>
        </w:rPr>
        <w:t>14.14.5 (viii) (h</w:t>
      </w:r>
      <w:r w:rsidRPr="0085208F">
        <w:rPr>
          <w:rFonts w:ascii="Arial" w:eastAsia="Calibri" w:hAnsi="Arial" w:cs="Arial"/>
          <w:szCs w:val="22"/>
        </w:rPr>
        <w:t>)</w:t>
      </w:r>
      <w:r w:rsidRPr="00E71EB2">
        <w:rPr>
          <w:rFonts w:ascii="Arial" w:hAnsi="Arial" w:cs="Arial"/>
        </w:rPr>
        <w:t xml:space="preserve">) </w:t>
      </w:r>
      <w:r w:rsidRPr="0085208F">
        <w:rPr>
          <w:rFonts w:ascii="Arial" w:hAnsi="Arial" w:cs="Arial"/>
          <w:noProof/>
          <w:szCs w:val="22"/>
          <w:lang w:eastAsia="en-GB"/>
        </w:rPr>
        <w:t>create a £/kW figure</w:t>
      </w:r>
    </w:p>
    <w:p w14:paraId="36420E21" w14:textId="77777777" w:rsidR="006661FE" w:rsidRPr="004248A1" w:rsidRDefault="006661FE" w:rsidP="006661FE">
      <w:pPr>
        <w:pStyle w:val="Header"/>
        <w:tabs>
          <w:tab w:val="left" w:pos="284"/>
        </w:tabs>
        <w:jc w:val="both"/>
        <w:rPr>
          <w:rFonts w:ascii="Arial" w:hAnsi="Arial" w:cs="Arial"/>
          <w:noProof/>
          <w:szCs w:val="22"/>
        </w:rPr>
      </w:pPr>
    </w:p>
    <w:p w14:paraId="1F24DF35" w14:textId="77777777" w:rsidR="00F94E02" w:rsidRPr="00F94E02" w:rsidRDefault="00F94E02" w:rsidP="00F94E02">
      <w:pPr>
        <w:ind w:left="720"/>
        <w:jc w:val="both"/>
        <w:rPr>
          <w:rFonts w:ascii="Arial" w:hAnsi="Arial" w:cs="Arial"/>
          <w:noProof/>
          <w:sz w:val="22"/>
          <w:lang w:eastAsia="en-US"/>
        </w:rPr>
      </w:pPr>
      <w:r w:rsidRPr="00F94E02">
        <w:rPr>
          <w:rFonts w:ascii="Arial" w:hAnsi="Arial" w:cs="Arial"/>
          <w:noProof/>
          <w:sz w:val="22"/>
          <w:lang w:eastAsia="en-US"/>
        </w:rPr>
        <w:t xml:space="preserve">Assuming annual average transmission charges paid by Generators is due to fall below €0, </w:t>
      </w:r>
      <w:r w:rsidR="00E71EB2" w:rsidRPr="00E71EB2">
        <w:rPr>
          <w:rFonts w:ascii="Arial" w:hAnsi="Arial" w:cs="Arial"/>
          <w:b/>
          <w:noProof/>
          <w:sz w:val="22"/>
          <w:lang w:eastAsia="en-US"/>
        </w:rPr>
        <w:t>The Company</w:t>
      </w:r>
      <w:r w:rsidRPr="00F94E02">
        <w:rPr>
          <w:rFonts w:ascii="Arial" w:hAnsi="Arial" w:cs="Arial"/>
          <w:noProof/>
          <w:sz w:val="22"/>
          <w:lang w:eastAsia="en-US"/>
        </w:rPr>
        <w:t xml:space="preserve"> will add Adjustment Revenue to ensure that compliance with the Limiting Regulation is maintained – in this example let us assume it is £260m and the GB-wide generation Chargable Capacity is 60GW (60,000,000kW). This would mean the non-locational Adjustment Tariff would be calculated as;</w:t>
      </w:r>
    </w:p>
    <w:p w14:paraId="6493B836" w14:textId="77777777" w:rsidR="00F94E02" w:rsidRPr="00F94E02" w:rsidRDefault="00F94E02" w:rsidP="00F94E02">
      <w:pPr>
        <w:ind w:left="720"/>
        <w:jc w:val="both"/>
        <w:rPr>
          <w:rFonts w:ascii="Arial" w:hAnsi="Arial" w:cs="Arial"/>
          <w:noProof/>
          <w:sz w:val="22"/>
          <w:szCs w:val="22"/>
          <w:lang w:eastAsia="en-US"/>
        </w:rPr>
      </w:pPr>
    </w:p>
    <w:p w14:paraId="120EE628" w14:textId="703CC48D" w:rsidR="00F94E02" w:rsidRPr="008A41B4" w:rsidRDefault="008A41B4" w:rsidP="00CD5631">
      <w:pPr>
        <w:ind w:left="720"/>
        <w:jc w:val="center"/>
        <w:rPr>
          <w:rFonts w:ascii="Arial" w:hAnsi="Arial" w:cs="Arial"/>
          <w:noProof/>
          <w:sz w:val="22"/>
          <w:szCs w:val="22"/>
          <w:lang w:eastAsia="en-US"/>
        </w:rPr>
      </w:pP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Adjustment Revenue</m:t>
              </m:r>
            </m:num>
            <m:den>
              <m:r>
                <w:rPr>
                  <w:rFonts w:ascii="Cambria Math" w:hAnsi="Cambria Math" w:cs="Arial"/>
                  <w:noProof/>
                  <w:sz w:val="22"/>
                  <w:szCs w:val="22"/>
                  <w:lang w:eastAsia="en-US"/>
                </w:rPr>
                <m:t>Chargable Capacity</m:t>
              </m:r>
            </m:den>
          </m:f>
        </m:oMath>
      </m:oMathPara>
    </w:p>
    <w:p w14:paraId="60A04DA4" w14:textId="77777777" w:rsidR="00F94E02" w:rsidRPr="00F94E02" w:rsidRDefault="00F94E02" w:rsidP="00F94E02">
      <w:pPr>
        <w:ind w:left="720"/>
        <w:jc w:val="both"/>
        <w:rPr>
          <w:rFonts w:ascii="Arial" w:hAnsi="Arial" w:cs="Arial"/>
          <w:noProof/>
          <w:sz w:val="22"/>
          <w:szCs w:val="22"/>
          <w:lang w:eastAsia="en-US"/>
        </w:rPr>
      </w:pPr>
    </w:p>
    <w:p w14:paraId="00CF86DE" w14:textId="08416013" w:rsidR="00F94E02" w:rsidRPr="008A41B4" w:rsidRDefault="00F94E02" w:rsidP="00CD5631">
      <w:pPr>
        <w:jc w:val="center"/>
        <w:rPr>
          <w:rFonts w:ascii="Arial" w:hAnsi="Arial" w:cs="Arial"/>
          <w:noProof/>
          <w:sz w:val="22"/>
          <w:lang w:eastAsia="en-US"/>
        </w:rPr>
      </w:pPr>
      <w:r w:rsidRPr="00F94E02">
        <w:rPr>
          <w:rFonts w:ascii="Cambria Math" w:hAnsi="Cambria Math" w:cs="Arial"/>
          <w:noProof/>
          <w:sz w:val="22"/>
          <w:szCs w:val="22"/>
          <w:lang w:eastAsia="en-US"/>
        </w:rPr>
        <w:br/>
      </w: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£260m</m:t>
              </m:r>
            </m:num>
            <m:den>
              <m:r>
                <w:rPr>
                  <w:rFonts w:ascii="Cambria Math" w:hAnsi="Cambria Math" w:cs="Arial"/>
                  <w:noProof/>
                  <w:sz w:val="22"/>
                  <w:szCs w:val="22"/>
                  <w:lang w:eastAsia="en-US"/>
                </w:rPr>
                <m:t>60,000,000kW</m:t>
              </m:r>
            </m:den>
          </m:f>
        </m:oMath>
      </m:oMathPara>
    </w:p>
    <w:p w14:paraId="3475908C" w14:textId="77777777" w:rsidR="00F94E02" w:rsidRPr="00F94E02" w:rsidRDefault="00F94E02" w:rsidP="00F94E02">
      <w:pPr>
        <w:ind w:left="720"/>
        <w:jc w:val="both"/>
        <w:rPr>
          <w:rFonts w:ascii="Arial" w:hAnsi="Arial" w:cs="Arial"/>
          <w:noProof/>
          <w:sz w:val="22"/>
          <w:szCs w:val="22"/>
          <w:lang w:eastAsia="en-US"/>
        </w:rPr>
      </w:pPr>
    </w:p>
    <w:p w14:paraId="1D37108C" w14:textId="63DAD9EE" w:rsidR="00F94E02" w:rsidRPr="008A41B4" w:rsidRDefault="008A41B4" w:rsidP="00CD5631">
      <w:pPr>
        <w:pStyle w:val="Header"/>
        <w:ind w:left="720"/>
        <w:jc w:val="center"/>
        <w:rPr>
          <w:rFonts w:ascii="Arial" w:hAnsi="Arial" w:cs="Arial"/>
          <w:noProof/>
          <w:szCs w:val="22"/>
        </w:rPr>
      </w:pPr>
      <m:oMathPara>
        <m:oMath>
          <m:r>
            <w:rPr>
              <w:rFonts w:ascii="Cambria Math" w:hAnsi="Cambria Math" w:cs="Arial"/>
              <w:noProof/>
              <w:szCs w:val="22"/>
            </w:rPr>
            <m:t xml:space="preserve">Adjustment Tariff </m:t>
          </m:r>
          <m:d>
            <m:dPr>
              <m:ctrlPr>
                <w:rPr>
                  <w:rFonts w:ascii="Cambria Math" w:hAnsi="Cambria Math" w:cs="Arial"/>
                  <w:i/>
                  <w:noProof/>
                  <w:szCs w:val="22"/>
                </w:rPr>
              </m:ctrlPr>
            </m:dPr>
            <m:e>
              <m:r>
                <w:rPr>
                  <w:rFonts w:ascii="Cambria Math" w:hAnsi="Cambria Math" w:cs="Arial"/>
                  <w:noProof/>
                  <w:szCs w:val="22"/>
                </w:rPr>
                <m:t>AdjTariff</m:t>
              </m:r>
            </m:e>
          </m:d>
          <m:r>
            <w:rPr>
              <w:rFonts w:ascii="Cambria Math" w:hAnsi="Cambria Math" w:cs="Arial"/>
              <w:noProof/>
              <w:szCs w:val="22"/>
            </w:rPr>
            <m:t>=£4.33/kW</m:t>
          </m:r>
        </m:oMath>
      </m:oMathPara>
    </w:p>
    <w:p w14:paraId="648286FD" w14:textId="77777777" w:rsidR="00F94E02" w:rsidRDefault="00F94E02" w:rsidP="00F94E02">
      <w:pPr>
        <w:pStyle w:val="Header"/>
        <w:ind w:left="720"/>
        <w:jc w:val="both"/>
        <w:rPr>
          <w:rFonts w:ascii="Arial" w:hAnsi="Arial" w:cs="Arial"/>
          <w:noProof/>
          <w:szCs w:val="22"/>
        </w:rPr>
      </w:pPr>
    </w:p>
    <w:p w14:paraId="7E817BF9" w14:textId="77777777" w:rsidR="006661FE" w:rsidRPr="004248A1" w:rsidRDefault="006661FE" w:rsidP="006661FE">
      <w:pPr>
        <w:pStyle w:val="Header"/>
        <w:tabs>
          <w:tab w:val="left" w:pos="284"/>
        </w:tabs>
        <w:ind w:left="142"/>
        <w:jc w:val="center"/>
        <w:rPr>
          <w:rFonts w:ascii="Arial" w:hAnsi="Arial" w:cs="Arial"/>
          <w:noProof/>
          <w:szCs w:val="22"/>
        </w:rPr>
      </w:pPr>
    </w:p>
    <w:p w14:paraId="487E02BB" w14:textId="77777777" w:rsidR="006661FE" w:rsidRPr="004248A1" w:rsidRDefault="006661FE" w:rsidP="006661FE">
      <w:pPr>
        <w:pStyle w:val="Header"/>
        <w:tabs>
          <w:tab w:val="left" w:pos="284"/>
        </w:tabs>
        <w:ind w:left="142"/>
        <w:jc w:val="both"/>
        <w:rPr>
          <w:rFonts w:ascii="Arial" w:hAnsi="Arial" w:cs="Arial"/>
          <w:noProof/>
          <w:szCs w:val="22"/>
        </w:rPr>
      </w:pPr>
    </w:p>
    <w:p w14:paraId="253BA2C4" w14:textId="77777777" w:rsidR="00D37344" w:rsidRDefault="00D37344" w:rsidP="007D27B2">
      <w:pPr>
        <w:pStyle w:val="Header"/>
        <w:numPr>
          <w:ilvl w:val="0"/>
          <w:numId w:val="85"/>
        </w:numPr>
        <w:tabs>
          <w:tab w:val="num" w:pos="851"/>
        </w:tabs>
        <w:jc w:val="both"/>
        <w:rPr>
          <w:rFonts w:ascii="Arial" w:hAnsi="Arial" w:cs="Arial"/>
          <w:noProof/>
          <w:szCs w:val="22"/>
        </w:rPr>
      </w:pPr>
      <w:r>
        <w:rPr>
          <w:rFonts w:ascii="Arial" w:hAnsi="Arial" w:cs="Arial"/>
          <w:noProof/>
          <w:szCs w:val="22"/>
        </w:rPr>
        <w:t xml:space="preserve">Therefore </w:t>
      </w:r>
      <w:r w:rsidR="006661FE" w:rsidRPr="004248A1">
        <w:rPr>
          <w:rFonts w:ascii="Arial" w:hAnsi="Arial" w:cs="Arial"/>
          <w:noProof/>
          <w:szCs w:val="22"/>
        </w:rPr>
        <w:t xml:space="preserve">the </w:t>
      </w:r>
      <w:r>
        <w:rPr>
          <w:rFonts w:ascii="Arial" w:hAnsi="Arial" w:cs="Arial"/>
          <w:noProof/>
          <w:szCs w:val="22"/>
        </w:rPr>
        <w:t xml:space="preserve">charges </w:t>
      </w:r>
      <w:r w:rsidR="006661FE" w:rsidRPr="004248A1">
        <w:rPr>
          <w:rFonts w:ascii="Arial" w:hAnsi="Arial" w:cs="Arial"/>
          <w:noProof/>
          <w:szCs w:val="22"/>
        </w:rPr>
        <w:t>for</w:t>
      </w:r>
      <w:r>
        <w:rPr>
          <w:rFonts w:ascii="Arial" w:hAnsi="Arial" w:cs="Arial"/>
          <w:noProof/>
          <w:szCs w:val="22"/>
        </w:rPr>
        <w:t xml:space="preserve"> thermal plant with</w:t>
      </w:r>
      <w:r w:rsidR="006661FE" w:rsidRPr="004248A1">
        <w:rPr>
          <w:rFonts w:ascii="Arial" w:hAnsi="Arial" w:cs="Arial"/>
          <w:noProof/>
          <w:szCs w:val="22"/>
        </w:rPr>
        <w:t xml:space="preserve"> a </w:t>
      </w:r>
      <w:r>
        <w:rPr>
          <w:rFonts w:ascii="Arial" w:hAnsi="Arial" w:cs="Arial"/>
          <w:noProof/>
          <w:szCs w:val="22"/>
        </w:rPr>
        <w:t>TEC</w:t>
      </w:r>
      <w:r w:rsidRPr="00D37344">
        <w:rPr>
          <w:rFonts w:ascii="Arial" w:hAnsi="Arial" w:cs="Arial"/>
          <w:noProof/>
          <w:szCs w:val="22"/>
        </w:rPr>
        <w:t xml:space="preserve"> </w:t>
      </w:r>
      <w:r>
        <w:rPr>
          <w:rFonts w:ascii="Arial" w:hAnsi="Arial" w:cs="Arial"/>
          <w:noProof/>
          <w:szCs w:val="22"/>
        </w:rPr>
        <w:t xml:space="preserve">of 100MW and an ALF of 60%, </w:t>
      </w:r>
      <w:r w:rsidR="003E296E">
        <w:rPr>
          <w:rFonts w:ascii="Arial" w:hAnsi="Arial" w:cs="Arial"/>
          <w:noProof/>
          <w:szCs w:val="22"/>
        </w:rPr>
        <w:t xml:space="preserve">connecting at </w:t>
      </w:r>
      <w:r>
        <w:rPr>
          <w:rFonts w:ascii="Arial" w:hAnsi="Arial" w:cs="Arial"/>
          <w:noProof/>
          <w:szCs w:val="22"/>
        </w:rPr>
        <w:t xml:space="preserve">CLUN1S is: </w:t>
      </w:r>
    </w:p>
    <w:p w14:paraId="7BE00314" w14:textId="77777777" w:rsidR="00D37344" w:rsidRDefault="00D37344" w:rsidP="000B6C0D">
      <w:pPr>
        <w:pStyle w:val="Header"/>
        <w:tabs>
          <w:tab w:val="num" w:pos="851"/>
        </w:tabs>
        <w:ind w:left="720"/>
        <w:jc w:val="both"/>
        <w:rPr>
          <w:rFonts w:ascii="Arial" w:hAnsi="Arial" w:cs="Arial"/>
          <w:noProof/>
          <w:szCs w:val="22"/>
        </w:rPr>
      </w:pPr>
    </w:p>
    <w:p w14:paraId="5BE31A37"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Wider Peak Security Tariff * PS Flag * TEC</w:t>
      </w:r>
      <w:r w:rsidR="00C874D4" w:rsidRPr="00CD5631">
        <w:rPr>
          <w:rFonts w:ascii="Arial" w:hAnsi="Arial" w:cs="Arial"/>
          <w:noProof/>
          <w:szCs w:val="22"/>
          <w:lang w:eastAsia="en-GB"/>
        </w:rPr>
        <w:tab/>
        <w:t xml:space="preserve">= </w:t>
      </w:r>
      <w:r w:rsidR="00C874D4" w:rsidRPr="00CD5631">
        <w:rPr>
          <w:rFonts w:ascii="Arial" w:hAnsi="Arial" w:cs="Arial"/>
          <w:noProof/>
          <w:szCs w:val="22"/>
          <w:lang w:val="pl-PL" w:eastAsia="en-GB"/>
        </w:rPr>
        <w:t xml:space="preserve">1.071 * 1 * </w:t>
      </w:r>
      <w:r w:rsidR="00C874D4" w:rsidRPr="00CD5631">
        <w:rPr>
          <w:rFonts w:ascii="Arial" w:hAnsi="Arial" w:cs="Arial"/>
          <w:color w:val="000000"/>
          <w:szCs w:val="22"/>
          <w:lang w:val="pl-PL" w:eastAsia="en-GB"/>
        </w:rPr>
        <w:t>100,000</w:t>
      </w:r>
    </w:p>
    <w:p w14:paraId="327184E0" w14:textId="77777777" w:rsidR="00D37344" w:rsidRPr="000B6C0D" w:rsidRDefault="00D37344" w:rsidP="000B6C0D">
      <w:pPr>
        <w:pStyle w:val="Header"/>
        <w:tabs>
          <w:tab w:val="left" w:pos="284"/>
        </w:tabs>
        <w:ind w:left="720"/>
        <w:rPr>
          <w:rFonts w:ascii="Arial" w:hAnsi="Arial" w:cs="Arial"/>
          <w:noProof/>
          <w:szCs w:val="22"/>
        </w:rPr>
      </w:pPr>
      <w:r w:rsidRPr="00D37344">
        <w:rPr>
          <w:rFonts w:ascii="Arial" w:hAnsi="Arial" w:cs="Arial"/>
          <w:noProof/>
          <w:szCs w:val="22"/>
        </w:rPr>
        <w:t xml:space="preserve">= </w:t>
      </w:r>
      <w:r w:rsidRPr="000B6C0D">
        <w:rPr>
          <w:rFonts w:ascii="Arial" w:hAnsi="Arial" w:cs="Arial"/>
          <w:noProof/>
          <w:szCs w:val="22"/>
        </w:rPr>
        <w:t>Wider Year Round Shared Tariff * ALF * TEC</w:t>
      </w:r>
      <w:r w:rsidR="00C874D4">
        <w:rPr>
          <w:rFonts w:ascii="Arial" w:hAnsi="Arial" w:cs="Arial"/>
          <w:noProof/>
          <w:szCs w:val="22"/>
        </w:rPr>
        <w:tab/>
        <w:t xml:space="preserve">= </w:t>
      </w:r>
      <w:r w:rsidR="00C874D4" w:rsidRPr="000B6C0D">
        <w:rPr>
          <w:rFonts w:ascii="Arial" w:hAnsi="Arial" w:cs="Arial"/>
          <w:noProof/>
          <w:szCs w:val="22"/>
        </w:rPr>
        <w:t>6.245 * 0.</w:t>
      </w:r>
      <w:r w:rsidR="00C874D4">
        <w:rPr>
          <w:rFonts w:ascii="Arial" w:hAnsi="Arial" w:cs="Arial"/>
          <w:noProof/>
          <w:szCs w:val="22"/>
        </w:rPr>
        <w:t>6</w:t>
      </w:r>
      <w:r w:rsidR="00C874D4" w:rsidRPr="000B6C0D">
        <w:rPr>
          <w:rFonts w:ascii="Arial" w:hAnsi="Arial" w:cs="Arial"/>
          <w:noProof/>
          <w:szCs w:val="22"/>
        </w:rPr>
        <w:t xml:space="preserve"> * 100,000</w:t>
      </w:r>
    </w:p>
    <w:p w14:paraId="4803577F" w14:textId="77777777" w:rsidR="00D37344" w:rsidRDefault="00D37344" w:rsidP="000B6C0D">
      <w:pPr>
        <w:pStyle w:val="Header"/>
        <w:tabs>
          <w:tab w:val="left" w:pos="284"/>
        </w:tabs>
        <w:ind w:left="720"/>
        <w:rPr>
          <w:rFonts w:ascii="Arial" w:hAnsi="Arial" w:cs="Arial"/>
          <w:noProof/>
          <w:szCs w:val="22"/>
        </w:rPr>
      </w:pPr>
      <w:r w:rsidRPr="000B6C0D">
        <w:rPr>
          <w:rFonts w:ascii="Arial" w:hAnsi="Arial" w:cs="Arial"/>
          <w:noProof/>
          <w:szCs w:val="22"/>
        </w:rPr>
        <w:t>= Wider Year Round Not-Shared Tariff * TEC</w:t>
      </w:r>
      <w:r w:rsidR="00C874D4">
        <w:rPr>
          <w:rFonts w:ascii="Arial" w:hAnsi="Arial" w:cs="Arial"/>
          <w:noProof/>
          <w:szCs w:val="22"/>
        </w:rPr>
        <w:tab/>
        <w:t xml:space="preserve">= </w:t>
      </w:r>
      <w:r w:rsidR="00C874D4">
        <w:rPr>
          <w:rFonts w:ascii="Arial" w:hAnsi="Arial" w:cs="Arial"/>
          <w:color w:val="000000"/>
          <w:szCs w:val="22"/>
          <w:lang w:val="pl-PL"/>
        </w:rPr>
        <w:t>1.309 * 100, 000</w:t>
      </w:r>
    </w:p>
    <w:p w14:paraId="43407FF9"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substation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Pr>
          <w:rFonts w:ascii="Arial" w:hAnsi="Arial" w:cs="Arial"/>
          <w:color w:val="000000"/>
          <w:szCs w:val="22"/>
          <w:lang w:val="pl-PL"/>
        </w:rPr>
        <w:t>0.133 * 100,000</w:t>
      </w:r>
    </w:p>
    <w:p w14:paraId="1C7A4F52"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circuit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sidRPr="00D37344">
        <w:rPr>
          <w:rFonts w:ascii="Arial" w:hAnsi="Arial" w:cs="Arial"/>
          <w:noProof/>
          <w:szCs w:val="22"/>
          <w:lang w:val="pl-PL"/>
        </w:rPr>
        <w:t>1.007</w:t>
      </w:r>
      <w:r w:rsidR="00C874D4">
        <w:rPr>
          <w:rFonts w:ascii="Arial" w:hAnsi="Arial" w:cs="Arial"/>
          <w:noProof/>
          <w:szCs w:val="22"/>
          <w:lang w:val="pl-PL"/>
        </w:rPr>
        <w:t xml:space="preserve"> *</w:t>
      </w:r>
      <w:r w:rsidR="00C874D4" w:rsidRPr="008B5A73">
        <w:rPr>
          <w:rFonts w:ascii="Arial" w:hAnsi="Arial" w:cs="Arial"/>
          <w:noProof/>
          <w:szCs w:val="22"/>
          <w:lang w:val="pl-PL"/>
        </w:rPr>
        <w:t xml:space="preserve"> 100,000</w:t>
      </w:r>
    </w:p>
    <w:p w14:paraId="1B41CACB"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xml:space="preserve">= </w:t>
      </w:r>
      <w:r w:rsidR="00C874D4">
        <w:rPr>
          <w:rFonts w:ascii="Arial" w:hAnsi="Arial" w:cs="Arial"/>
          <w:noProof/>
          <w:szCs w:val="22"/>
        </w:rPr>
        <w:t xml:space="preserve">Adjustment </w:t>
      </w:r>
      <w:r>
        <w:rPr>
          <w:rFonts w:ascii="Arial" w:hAnsi="Arial" w:cs="Arial"/>
          <w:noProof/>
          <w:szCs w:val="22"/>
        </w:rPr>
        <w:t>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sidRPr="2624C699">
        <w:rPr>
          <w:rFonts w:ascii="Arial" w:hAnsi="Arial" w:cs="Arial"/>
          <w:noProof/>
        </w:rPr>
        <w:t xml:space="preserve">= </w:t>
      </w:r>
      <w:r w:rsidR="00C874D4">
        <w:rPr>
          <w:rFonts w:ascii="Arial" w:hAnsi="Arial" w:cs="Arial"/>
          <w:noProof/>
        </w:rPr>
        <w:t xml:space="preserve"> 4.33</w:t>
      </w:r>
      <w:r w:rsidR="00C874D4" w:rsidRPr="2624C699">
        <w:rPr>
          <w:rFonts w:ascii="Arial" w:hAnsi="Arial" w:cs="Arial"/>
          <w:noProof/>
        </w:rPr>
        <w:t xml:space="preserve"> * 100,000</w:t>
      </w:r>
    </w:p>
    <w:p w14:paraId="460D8498" w14:textId="77777777" w:rsidR="00D37344" w:rsidRDefault="00D37344" w:rsidP="000B6C0D">
      <w:pPr>
        <w:pStyle w:val="Header"/>
        <w:tabs>
          <w:tab w:val="num" w:pos="851"/>
        </w:tabs>
        <w:jc w:val="both"/>
        <w:rPr>
          <w:rFonts w:ascii="Arial" w:hAnsi="Arial" w:cs="Arial"/>
          <w:noProof/>
          <w:szCs w:val="22"/>
        </w:rPr>
      </w:pPr>
    </w:p>
    <w:p w14:paraId="0FA49390" w14:textId="77777777" w:rsidR="00D37344" w:rsidRDefault="00D37344" w:rsidP="000B6C0D">
      <w:pPr>
        <w:pStyle w:val="Header"/>
        <w:tabs>
          <w:tab w:val="num" w:pos="851"/>
        </w:tabs>
        <w:jc w:val="both"/>
        <w:rPr>
          <w:rFonts w:ascii="Arial" w:hAnsi="Arial" w:cs="Arial"/>
          <w:noProof/>
          <w:szCs w:val="22"/>
        </w:rPr>
      </w:pPr>
    </w:p>
    <w:p w14:paraId="37BDB4B5" w14:textId="77777777" w:rsidR="0070624C" w:rsidRDefault="0070624C" w:rsidP="0070624C">
      <w:pPr>
        <w:pStyle w:val="Header"/>
        <w:tabs>
          <w:tab w:val="left" w:pos="284"/>
        </w:tabs>
        <w:ind w:left="142"/>
        <w:rPr>
          <w:rFonts w:ascii="Arial" w:hAnsi="Arial" w:cs="Arial"/>
          <w:noProof/>
          <w:szCs w:val="22"/>
        </w:rPr>
      </w:pPr>
    </w:p>
    <w:p w14:paraId="03CA62D8"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£1</w:t>
      </w:r>
      <w:r w:rsidR="00BD6D7B">
        <w:rPr>
          <w:rFonts w:ascii="Arial" w:hAnsi="Arial" w:cs="Arial"/>
          <w:noProof/>
          <w:szCs w:val="22"/>
        </w:rPr>
        <w:t>1597</w:t>
      </w:r>
      <w:r>
        <w:rPr>
          <w:rFonts w:ascii="Arial" w:hAnsi="Arial" w:cs="Arial"/>
          <w:noProof/>
          <w:szCs w:val="22"/>
        </w:rPr>
        <w:t>/kW * 100,000kW = £1,</w:t>
      </w:r>
      <w:r w:rsidR="00BD6D7B">
        <w:rPr>
          <w:rFonts w:ascii="Arial" w:hAnsi="Arial" w:cs="Arial"/>
          <w:noProof/>
          <w:szCs w:val="22"/>
        </w:rPr>
        <w:t>159,</w:t>
      </w:r>
      <w:r>
        <w:rPr>
          <w:rFonts w:ascii="Arial" w:hAnsi="Arial" w:cs="Arial"/>
          <w:noProof/>
          <w:szCs w:val="22"/>
        </w:rPr>
        <w:t>700)</w:t>
      </w:r>
    </w:p>
    <w:p w14:paraId="063E98D7" w14:textId="77777777" w:rsidR="0070624C" w:rsidRDefault="0070624C" w:rsidP="0070624C">
      <w:pPr>
        <w:pStyle w:val="Header"/>
        <w:tabs>
          <w:tab w:val="left" w:pos="284"/>
        </w:tabs>
        <w:ind w:left="142"/>
        <w:rPr>
          <w:rFonts w:ascii="Arial" w:hAnsi="Arial" w:cs="Arial"/>
          <w:noProof/>
          <w:szCs w:val="22"/>
        </w:rPr>
      </w:pPr>
    </w:p>
    <w:p w14:paraId="2A7A3591"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 xml:space="preserve">(viii)  Alternatively, if we assume that the generator connecting at CLUN1S is an intermittent wind generation plant (instead of a thermal plant) with a TEC of 100MW, PS Flag of 0 and an ALF of 30%, then the charges payable will be – </w:t>
      </w:r>
    </w:p>
    <w:p w14:paraId="2D65BDC4" w14:textId="77777777" w:rsidR="0070624C" w:rsidRDefault="0070624C" w:rsidP="0070624C">
      <w:pPr>
        <w:pStyle w:val="Header"/>
        <w:tabs>
          <w:tab w:val="left" w:pos="284"/>
        </w:tabs>
        <w:ind w:left="142"/>
        <w:rPr>
          <w:rFonts w:ascii="Arial" w:hAnsi="Arial" w:cs="Arial"/>
          <w:noProof/>
          <w:szCs w:val="22"/>
        </w:rPr>
      </w:pPr>
    </w:p>
    <w:p w14:paraId="332DC39F" w14:textId="77777777" w:rsidR="0070624C" w:rsidRDefault="0070624C" w:rsidP="005E3FB7">
      <w:pPr>
        <w:pStyle w:val="Header"/>
        <w:tabs>
          <w:tab w:val="left" w:pos="284"/>
        </w:tabs>
        <w:ind w:left="142"/>
        <w:rPr>
          <w:rFonts w:ascii="Arial" w:hAnsi="Arial" w:cs="Arial"/>
          <w:noProof/>
          <w:szCs w:val="22"/>
        </w:rPr>
      </w:pPr>
      <w:r>
        <w:rPr>
          <w:rFonts w:ascii="Arial" w:hAnsi="Arial" w:cs="Arial"/>
          <w:noProof/>
          <w:szCs w:val="22"/>
        </w:rPr>
        <w:tab/>
      </w:r>
      <w:r>
        <w:rPr>
          <w:rFonts w:ascii="Arial" w:hAnsi="Arial" w:cs="Arial"/>
          <w:noProof/>
          <w:szCs w:val="22"/>
        </w:rPr>
        <w:tab/>
      </w:r>
      <w:r>
        <w:rPr>
          <w:rFonts w:ascii="Arial" w:hAnsi="Arial" w:cs="Arial"/>
          <w:noProof/>
          <w:szCs w:val="22"/>
        </w:rPr>
        <w:tab/>
      </w:r>
    </w:p>
    <w:p w14:paraId="7DB6862C" w14:textId="77777777" w:rsidR="00BD6D7B" w:rsidRDefault="00BD6D7B" w:rsidP="005E3FB7">
      <w:pPr>
        <w:pStyle w:val="Header"/>
        <w:tabs>
          <w:tab w:val="left" w:pos="284"/>
        </w:tabs>
        <w:ind w:left="142"/>
        <w:rPr>
          <w:rFonts w:ascii="Arial" w:hAnsi="Arial" w:cs="Arial"/>
          <w:noProof/>
          <w:szCs w:val="22"/>
        </w:rPr>
      </w:pPr>
    </w:p>
    <w:p w14:paraId="5E4636E6"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xml:space="preserve">= Wider Peak Security Tariff * PS Flag * TEC </w:t>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 xml:space="preserve">1.071 * 0 * </w:t>
      </w:r>
      <w:r w:rsidRPr="00BD6D7B">
        <w:rPr>
          <w:rFonts w:ascii="Arial" w:hAnsi="Arial" w:cs="Arial"/>
          <w:color w:val="000000"/>
          <w:sz w:val="22"/>
          <w:szCs w:val="22"/>
          <w:lang w:val="pl-PL" w:eastAsia="en-US"/>
        </w:rPr>
        <w:t>100,000</w:t>
      </w:r>
    </w:p>
    <w:p w14:paraId="46B50B91"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Shared Tariff * ALF * TEC</w:t>
      </w:r>
      <w:r w:rsidRPr="00BD6D7B">
        <w:rPr>
          <w:rFonts w:ascii="Arial" w:hAnsi="Arial" w:cs="Arial"/>
          <w:noProof/>
          <w:sz w:val="22"/>
          <w:szCs w:val="22"/>
          <w:lang w:eastAsia="en-US"/>
        </w:rPr>
        <w:tab/>
        <w:t>= 6.245 * 0.3 * 100,000</w:t>
      </w:r>
    </w:p>
    <w:p w14:paraId="2A8996BD"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Not-Shared Tariff * TEC</w:t>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1.309 * 100, 000</w:t>
      </w:r>
    </w:p>
    <w:p w14:paraId="7B689B10"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substation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0.133 * 100,000</w:t>
      </w:r>
    </w:p>
    <w:p w14:paraId="77119CCF"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circuit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1.007 * 100,000</w:t>
      </w:r>
    </w:p>
    <w:p w14:paraId="79B9B5E5" w14:textId="77777777" w:rsidR="00BD6D7B" w:rsidRPr="00BD6D7B" w:rsidRDefault="00BD6D7B" w:rsidP="00BD6D7B">
      <w:pPr>
        <w:tabs>
          <w:tab w:val="left" w:pos="284"/>
        </w:tabs>
        <w:ind w:left="142"/>
        <w:rPr>
          <w:rFonts w:ascii="Arial" w:hAnsi="Arial" w:cs="Arial"/>
          <w:noProof/>
          <w:sz w:val="22"/>
          <w:lang w:eastAsia="en-US"/>
        </w:rPr>
      </w:pPr>
      <w:r w:rsidRPr="00BD6D7B">
        <w:rPr>
          <w:rFonts w:ascii="Arial" w:hAnsi="Arial" w:cs="Arial"/>
          <w:noProof/>
          <w:sz w:val="22"/>
          <w:lang w:eastAsia="en-US"/>
        </w:rPr>
        <w:tab/>
      </w:r>
      <w:r w:rsidRPr="00BD6D7B">
        <w:rPr>
          <w:rFonts w:ascii="Arial" w:hAnsi="Arial" w:cs="Arial"/>
          <w:noProof/>
          <w:sz w:val="22"/>
          <w:lang w:eastAsia="en-US"/>
        </w:rPr>
        <w:tab/>
        <w:t>= Adjustment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lang w:eastAsia="en-US"/>
        </w:rPr>
        <w:t>= 4.33 * 100,000</w:t>
      </w:r>
    </w:p>
    <w:p w14:paraId="64840667" w14:textId="77777777" w:rsidR="00BD6D7B" w:rsidRDefault="00BD6D7B" w:rsidP="00BD6D7B">
      <w:pPr>
        <w:pStyle w:val="Header"/>
        <w:tabs>
          <w:tab w:val="left" w:pos="284"/>
        </w:tabs>
        <w:ind w:left="142"/>
        <w:rPr>
          <w:rFonts w:ascii="Arial" w:hAnsi="Arial" w:cs="Arial"/>
          <w:noProof/>
          <w:szCs w:val="22"/>
        </w:rPr>
      </w:pPr>
    </w:p>
    <w:p w14:paraId="37F69322" w14:textId="77777777" w:rsidR="0070624C" w:rsidRDefault="0070624C" w:rsidP="0070624C">
      <w:pPr>
        <w:pStyle w:val="Header"/>
        <w:tabs>
          <w:tab w:val="left" w:pos="284"/>
        </w:tabs>
        <w:ind w:left="142"/>
        <w:rPr>
          <w:rFonts w:ascii="Arial" w:hAnsi="Arial" w:cs="Arial"/>
          <w:noProof/>
          <w:szCs w:val="22"/>
        </w:rPr>
      </w:pPr>
    </w:p>
    <w:p w14:paraId="0977408B"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w:t>
      </w:r>
      <w:r w:rsidR="00BD6D7B">
        <w:rPr>
          <w:rFonts w:ascii="Arial" w:hAnsi="Arial" w:cs="Arial"/>
          <w:noProof/>
          <w:szCs w:val="22"/>
        </w:rPr>
        <w:t>8</w:t>
      </w:r>
      <w:r>
        <w:rPr>
          <w:rFonts w:ascii="Arial" w:hAnsi="Arial" w:cs="Arial"/>
          <w:noProof/>
          <w:szCs w:val="22"/>
        </w:rPr>
        <w:t>.6</w:t>
      </w:r>
      <w:r w:rsidR="00BD6D7B">
        <w:rPr>
          <w:rFonts w:ascii="Arial" w:hAnsi="Arial" w:cs="Arial"/>
          <w:noProof/>
          <w:szCs w:val="22"/>
        </w:rPr>
        <w:t>5</w:t>
      </w:r>
      <w:r>
        <w:rPr>
          <w:rFonts w:ascii="Arial" w:hAnsi="Arial" w:cs="Arial"/>
          <w:noProof/>
          <w:szCs w:val="22"/>
        </w:rPr>
        <w:t>3/kW * 100,000kW = £</w:t>
      </w:r>
      <w:r w:rsidR="00BD6D7B">
        <w:rPr>
          <w:rFonts w:ascii="Arial" w:hAnsi="Arial" w:cs="Arial"/>
          <w:noProof/>
          <w:szCs w:val="22"/>
        </w:rPr>
        <w:t>865,300</w:t>
      </w:r>
      <w:r>
        <w:rPr>
          <w:rFonts w:ascii="Arial" w:hAnsi="Arial" w:cs="Arial"/>
          <w:noProof/>
          <w:szCs w:val="22"/>
        </w:rPr>
        <w:t>)</w:t>
      </w:r>
    </w:p>
    <w:p w14:paraId="3EF3C905" w14:textId="77777777" w:rsidR="0070624C" w:rsidRPr="004248A1" w:rsidRDefault="0070624C" w:rsidP="006661FE">
      <w:pPr>
        <w:pStyle w:val="Header"/>
        <w:ind w:left="709"/>
        <w:jc w:val="both"/>
        <w:rPr>
          <w:rFonts w:ascii="Arial" w:hAnsi="Arial" w:cs="Arial"/>
          <w:noProof/>
          <w:szCs w:val="22"/>
        </w:rPr>
      </w:pPr>
    </w:p>
    <w:p w14:paraId="2973AB52" w14:textId="77777777" w:rsidR="006661FE" w:rsidRDefault="006661FE" w:rsidP="006661FE">
      <w:pPr>
        <w:pStyle w:val="Header"/>
        <w:ind w:left="709"/>
        <w:jc w:val="both"/>
        <w:rPr>
          <w:noProof/>
        </w:rPr>
      </w:pPr>
    </w:p>
    <w:p w14:paraId="55802ED9" w14:textId="77777777" w:rsidR="006661FE" w:rsidRPr="00FE40FB" w:rsidRDefault="006661FE" w:rsidP="006661FE">
      <w:pPr>
        <w:pStyle w:val="Heading1"/>
        <w:rPr>
          <w:color w:val="auto"/>
          <w:sz w:val="28"/>
          <w:szCs w:val="28"/>
        </w:rPr>
      </w:pPr>
      <w:bookmarkStart w:id="310" w:name="_Toc32201104"/>
      <w:bookmarkStart w:id="311" w:name="_Toc49661154"/>
      <w:bookmarkStart w:id="312" w:name="_Toc274049733"/>
      <w:r w:rsidRPr="00FE40FB">
        <w:rPr>
          <w:color w:val="auto"/>
          <w:sz w:val="28"/>
          <w:szCs w:val="28"/>
        </w:rPr>
        <w:t>14.2</w:t>
      </w:r>
      <w:r w:rsidR="0070624C">
        <w:rPr>
          <w:color w:val="auto"/>
          <w:sz w:val="28"/>
          <w:szCs w:val="28"/>
        </w:rPr>
        <w:t>4</w:t>
      </w:r>
      <w:r w:rsidRPr="00FE40FB">
        <w:rPr>
          <w:color w:val="auto"/>
          <w:sz w:val="28"/>
          <w:szCs w:val="28"/>
        </w:rPr>
        <w:t xml:space="preserve"> Example: Calculation of Zonal</w:t>
      </w:r>
      <w:r w:rsidR="001860DC">
        <w:rPr>
          <w:color w:val="auto"/>
          <w:sz w:val="28"/>
          <w:szCs w:val="28"/>
        </w:rPr>
        <w:t xml:space="preserve"> </w:t>
      </w:r>
      <w:r w:rsidRPr="00FE40FB">
        <w:rPr>
          <w:color w:val="auto"/>
          <w:sz w:val="28"/>
          <w:szCs w:val="28"/>
        </w:rPr>
        <w:t xml:space="preserve">Demand </w:t>
      </w:r>
      <w:r w:rsidR="00010EB2">
        <w:rPr>
          <w:color w:val="auto"/>
          <w:sz w:val="28"/>
          <w:szCs w:val="28"/>
        </w:rPr>
        <w:t xml:space="preserve">Locational </w:t>
      </w:r>
      <w:r w:rsidRPr="00FE40FB">
        <w:rPr>
          <w:color w:val="auto"/>
          <w:sz w:val="28"/>
          <w:szCs w:val="28"/>
        </w:rPr>
        <w:t>Tariff</w:t>
      </w:r>
      <w:bookmarkEnd w:id="310"/>
      <w:bookmarkEnd w:id="311"/>
      <w:bookmarkEnd w:id="312"/>
    </w:p>
    <w:p w14:paraId="31920E4E" w14:textId="77777777" w:rsidR="006661FE" w:rsidRDefault="006661FE" w:rsidP="006661FE">
      <w:pPr>
        <w:jc w:val="both"/>
        <w:rPr>
          <w:rFonts w:ascii="Arial" w:hAnsi="Arial"/>
          <w:sz w:val="22"/>
        </w:rPr>
      </w:pPr>
    </w:p>
    <w:p w14:paraId="4B3B8726" w14:textId="77777777" w:rsidR="006661FE" w:rsidRDefault="006661FE" w:rsidP="006661FE">
      <w:pPr>
        <w:jc w:val="both"/>
        <w:rPr>
          <w:rFonts w:ascii="Arial" w:hAnsi="Arial"/>
          <w:sz w:val="22"/>
        </w:rPr>
      </w:pPr>
      <w:r>
        <w:rPr>
          <w:rFonts w:ascii="Arial" w:hAnsi="Arial"/>
          <w:sz w:val="22"/>
        </w:rPr>
        <w:t>Let us consider all nodes in</w:t>
      </w:r>
      <w:r w:rsidR="0070624C">
        <w:rPr>
          <w:rFonts w:ascii="Arial" w:hAnsi="Arial"/>
          <w:sz w:val="22"/>
        </w:rPr>
        <w:t xml:space="preserve"> </w:t>
      </w:r>
      <w:r w:rsidR="006F5408">
        <w:rPr>
          <w:rFonts w:ascii="Arial" w:hAnsi="Arial"/>
          <w:sz w:val="22"/>
        </w:rPr>
        <w:t xml:space="preserve">the same </w:t>
      </w:r>
      <w:r>
        <w:rPr>
          <w:rFonts w:ascii="Arial" w:hAnsi="Arial"/>
          <w:sz w:val="22"/>
        </w:rPr>
        <w:t xml:space="preserve">demand zone </w:t>
      </w:r>
      <w:r w:rsidR="0070624C">
        <w:rPr>
          <w:rFonts w:ascii="Arial" w:hAnsi="Arial"/>
          <w:sz w:val="22"/>
        </w:rPr>
        <w:t>in this example</w:t>
      </w:r>
    </w:p>
    <w:p w14:paraId="45BC9B37" w14:textId="77777777" w:rsidR="006661FE" w:rsidRDefault="006661FE" w:rsidP="006661FE">
      <w:pPr>
        <w:jc w:val="both"/>
        <w:rPr>
          <w:rFonts w:ascii="Arial" w:hAnsi="Arial"/>
          <w:sz w:val="22"/>
        </w:rPr>
      </w:pPr>
    </w:p>
    <w:p w14:paraId="6F9B61B9" w14:textId="77777777" w:rsidR="006661FE" w:rsidRDefault="006661FE" w:rsidP="006661FE">
      <w:pPr>
        <w:jc w:val="both"/>
        <w:rPr>
          <w:rFonts w:ascii="Arial" w:hAnsi="Arial"/>
          <w:sz w:val="22"/>
        </w:rPr>
      </w:pPr>
      <w:r>
        <w:rPr>
          <w:rFonts w:ascii="Arial" w:hAnsi="Arial"/>
          <w:sz w:val="22"/>
        </w:rPr>
        <w:t>The table below shows a</w:t>
      </w:r>
      <w:r w:rsidR="006F5408">
        <w:rPr>
          <w:rFonts w:ascii="Arial" w:hAnsi="Arial"/>
          <w:sz w:val="22"/>
        </w:rPr>
        <w:t>n</w:t>
      </w:r>
      <w:r>
        <w:rPr>
          <w:rFonts w:ascii="Arial" w:hAnsi="Arial"/>
          <w:sz w:val="22"/>
        </w:rPr>
        <w:t xml:space="preserve"> </w:t>
      </w:r>
      <w:r w:rsidR="006F5408">
        <w:rPr>
          <w:rFonts w:ascii="Arial" w:hAnsi="Arial"/>
          <w:sz w:val="22"/>
        </w:rPr>
        <w:t>ex</w:t>
      </w:r>
      <w:r>
        <w:rPr>
          <w:rFonts w:ascii="Arial" w:hAnsi="Arial"/>
          <w:sz w:val="22"/>
        </w:rPr>
        <w:t>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w:t>
      </w:r>
      <w:r w:rsidR="0070624C">
        <w:rPr>
          <w:rFonts w:ascii="Arial" w:hAnsi="Arial"/>
          <w:sz w:val="22"/>
        </w:rPr>
        <w:t xml:space="preserve"> Peak Security and Year Round</w:t>
      </w:r>
      <w:r w:rsidR="006F5408">
        <w:rPr>
          <w:rFonts w:ascii="Arial" w:hAnsi="Arial"/>
          <w:sz w:val="22"/>
        </w:rPr>
        <w:t xml:space="preserve"> nodal</w:t>
      </w:r>
      <w:r>
        <w:rPr>
          <w:rFonts w:ascii="Arial" w:hAnsi="Arial"/>
          <w:sz w:val="22"/>
        </w:rPr>
        <w:t xml:space="preserve"> marginal km of an injection at the node with a consequent withdrawal at the </w:t>
      </w:r>
      <w:r w:rsidR="0070624C">
        <w:rPr>
          <w:rFonts w:ascii="Arial" w:hAnsi="Arial"/>
          <w:sz w:val="22"/>
        </w:rPr>
        <w:t xml:space="preserve">distributed </w:t>
      </w:r>
      <w:r>
        <w:rPr>
          <w:rFonts w:ascii="Arial" w:hAnsi="Arial"/>
          <w:sz w:val="22"/>
        </w:rPr>
        <w:t>reference node, the generation sited at the node, scaled to ensure total national generation = total national</w:t>
      </w:r>
      <w:r w:rsidR="001860DC">
        <w:rPr>
          <w:rFonts w:ascii="Arial" w:hAnsi="Arial"/>
          <w:sz w:val="22"/>
        </w:rPr>
        <w:t xml:space="preserve"> net</w:t>
      </w:r>
      <w:r>
        <w:rPr>
          <w:rFonts w:ascii="Arial" w:hAnsi="Arial"/>
          <w:sz w:val="22"/>
        </w:rPr>
        <w:t xml:space="preserve"> demand and the</w:t>
      </w:r>
      <w:r w:rsidR="001860DC">
        <w:rPr>
          <w:rFonts w:ascii="Arial" w:hAnsi="Arial"/>
          <w:sz w:val="22"/>
        </w:rPr>
        <w:t xml:space="preserve"> net</w:t>
      </w:r>
      <w:r>
        <w:rPr>
          <w:rFonts w:ascii="Arial" w:hAnsi="Arial"/>
          <w:sz w:val="22"/>
        </w:rPr>
        <w:t xml:space="preserve"> demand sited at the node.  </w:t>
      </w:r>
    </w:p>
    <w:p w14:paraId="3700E0C2" w14:textId="77777777" w:rsidR="006F5408" w:rsidRDefault="006F5408" w:rsidP="006661FE">
      <w:pPr>
        <w:jc w:val="both"/>
        <w:rPr>
          <w:rFonts w:ascii="Arial" w:hAnsi="Arial"/>
          <w:sz w:val="22"/>
        </w:rPr>
      </w:pPr>
    </w:p>
    <w:p w14:paraId="37BB3158" w14:textId="77777777" w:rsidR="006F5408" w:rsidRDefault="006F5408" w:rsidP="006661FE">
      <w:pPr>
        <w:jc w:val="both"/>
        <w:rPr>
          <w:rFonts w:ascii="Arial" w:hAnsi="Arial"/>
          <w:sz w:val="22"/>
        </w:rPr>
      </w:pPr>
      <w:r w:rsidRPr="006F5408">
        <w:rPr>
          <w:rFonts w:ascii="Arial" w:hAnsi="Arial"/>
          <w:sz w:val="22"/>
        </w:rPr>
        <w:t xml:space="preserve">Where the Demand (MW) is negative this indicates that the Demand node is Exporting rather than importing.  </w:t>
      </w:r>
    </w:p>
    <w:p w14:paraId="2360BFA8" w14:textId="77777777" w:rsidR="006F5408" w:rsidRDefault="006F5408" w:rsidP="006661FE">
      <w:pPr>
        <w:jc w:val="both"/>
        <w:rPr>
          <w:rFonts w:ascii="Arial" w:hAnsi="Arial"/>
          <w:sz w:val="22"/>
        </w:rPr>
      </w:pPr>
    </w:p>
    <w:tbl>
      <w:tblPr>
        <w:tblW w:w="6111" w:type="dxa"/>
        <w:tblInd w:w="93" w:type="dxa"/>
        <w:tblLayout w:type="fixed"/>
        <w:tblLook w:val="04A0" w:firstRow="1" w:lastRow="0" w:firstColumn="1" w:lastColumn="0" w:noHBand="0" w:noVBand="1"/>
      </w:tblPr>
      <w:tblGrid>
        <w:gridCol w:w="1149"/>
        <w:gridCol w:w="771"/>
        <w:gridCol w:w="1497"/>
        <w:gridCol w:w="1276"/>
        <w:gridCol w:w="1418"/>
      </w:tblGrid>
      <w:tr w:rsidR="006F5408" w:rsidRPr="00506BD8" w14:paraId="4C550279" w14:textId="77777777" w:rsidTr="00606811">
        <w:trPr>
          <w:trHeight w:val="1425"/>
        </w:trPr>
        <w:tc>
          <w:tcPr>
            <w:tcW w:w="1149" w:type="dxa"/>
            <w:tcBorders>
              <w:top w:val="nil"/>
              <w:left w:val="nil"/>
              <w:bottom w:val="nil"/>
              <w:right w:val="nil"/>
            </w:tcBorders>
            <w:shd w:val="clear" w:color="000000" w:fill="FFFFFF"/>
            <w:vAlign w:val="center"/>
            <w:hideMark/>
          </w:tcPr>
          <w:p w14:paraId="51A55CD5"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FE73830"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497" w:type="dxa"/>
            <w:tcBorders>
              <w:top w:val="nil"/>
              <w:left w:val="nil"/>
              <w:bottom w:val="nil"/>
              <w:right w:val="nil"/>
            </w:tcBorders>
            <w:shd w:val="clear" w:color="000000" w:fill="FFFFFF"/>
            <w:vAlign w:val="center"/>
            <w:hideMark/>
          </w:tcPr>
          <w:p w14:paraId="746356FC"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276" w:type="dxa"/>
            <w:tcBorders>
              <w:top w:val="nil"/>
              <w:left w:val="nil"/>
              <w:bottom w:val="nil"/>
              <w:right w:val="nil"/>
            </w:tcBorders>
            <w:shd w:val="clear" w:color="000000" w:fill="FFFFFF"/>
            <w:vAlign w:val="center"/>
            <w:hideMark/>
          </w:tcPr>
          <w:p w14:paraId="220D01AD"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418" w:type="dxa"/>
            <w:tcBorders>
              <w:top w:val="nil"/>
              <w:left w:val="nil"/>
              <w:bottom w:val="nil"/>
              <w:right w:val="nil"/>
            </w:tcBorders>
            <w:shd w:val="clear" w:color="000000" w:fill="FFFFFF"/>
            <w:vAlign w:val="center"/>
            <w:hideMark/>
          </w:tcPr>
          <w:p w14:paraId="680614B3"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2B355239" w14:textId="77777777" w:rsidTr="00606811">
        <w:trPr>
          <w:trHeight w:val="300"/>
        </w:trPr>
        <w:tc>
          <w:tcPr>
            <w:tcW w:w="1149" w:type="dxa"/>
            <w:tcBorders>
              <w:top w:val="nil"/>
              <w:left w:val="nil"/>
              <w:bottom w:val="nil"/>
              <w:right w:val="nil"/>
            </w:tcBorders>
            <w:shd w:val="clear" w:color="000000" w:fill="FFFFFF"/>
            <w:vAlign w:val="center"/>
            <w:hideMark/>
          </w:tcPr>
          <w:p w14:paraId="744CC7ED"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409EC57C"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497" w:type="dxa"/>
            <w:tcBorders>
              <w:top w:val="nil"/>
              <w:left w:val="nil"/>
              <w:bottom w:val="nil"/>
              <w:right w:val="nil"/>
            </w:tcBorders>
            <w:shd w:val="clear" w:color="000000" w:fill="FFFFFF"/>
            <w:vAlign w:val="center"/>
            <w:hideMark/>
          </w:tcPr>
          <w:p w14:paraId="260AFF97"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276" w:type="dxa"/>
            <w:tcBorders>
              <w:top w:val="nil"/>
              <w:left w:val="nil"/>
              <w:bottom w:val="nil"/>
              <w:right w:val="nil"/>
            </w:tcBorders>
            <w:shd w:val="clear" w:color="000000" w:fill="FFFFFF"/>
            <w:vAlign w:val="center"/>
            <w:hideMark/>
          </w:tcPr>
          <w:p w14:paraId="0EFBF9A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73A5658A"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2DFDDCB1" w14:textId="77777777" w:rsidTr="00606811">
        <w:trPr>
          <w:trHeight w:val="300"/>
        </w:trPr>
        <w:tc>
          <w:tcPr>
            <w:tcW w:w="1149" w:type="dxa"/>
            <w:tcBorders>
              <w:top w:val="nil"/>
              <w:left w:val="nil"/>
              <w:bottom w:val="nil"/>
              <w:right w:val="nil"/>
            </w:tcBorders>
            <w:shd w:val="clear" w:color="000000" w:fill="FFFFFF"/>
            <w:vAlign w:val="center"/>
            <w:hideMark/>
          </w:tcPr>
          <w:p w14:paraId="37A02E8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7268289"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497" w:type="dxa"/>
            <w:tcBorders>
              <w:top w:val="nil"/>
              <w:left w:val="nil"/>
              <w:bottom w:val="nil"/>
              <w:right w:val="nil"/>
            </w:tcBorders>
            <w:shd w:val="clear" w:color="000000" w:fill="FFFFFF"/>
            <w:vAlign w:val="center"/>
            <w:hideMark/>
          </w:tcPr>
          <w:p w14:paraId="3B6A74CC"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276" w:type="dxa"/>
            <w:tcBorders>
              <w:top w:val="nil"/>
              <w:left w:val="nil"/>
              <w:bottom w:val="nil"/>
              <w:right w:val="nil"/>
            </w:tcBorders>
            <w:shd w:val="clear" w:color="000000" w:fill="FFFFFF"/>
            <w:vAlign w:val="center"/>
            <w:hideMark/>
          </w:tcPr>
          <w:p w14:paraId="7E0F8455"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418" w:type="dxa"/>
            <w:tcBorders>
              <w:top w:val="nil"/>
              <w:left w:val="nil"/>
              <w:bottom w:val="nil"/>
              <w:right w:val="nil"/>
            </w:tcBorders>
            <w:shd w:val="clear" w:color="000000" w:fill="FFFFFF"/>
            <w:vAlign w:val="center"/>
            <w:hideMark/>
          </w:tcPr>
          <w:p w14:paraId="3454A2F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7C2CABD4" w14:textId="77777777" w:rsidTr="00606811">
        <w:trPr>
          <w:trHeight w:val="300"/>
        </w:trPr>
        <w:tc>
          <w:tcPr>
            <w:tcW w:w="1149" w:type="dxa"/>
            <w:tcBorders>
              <w:top w:val="nil"/>
              <w:left w:val="nil"/>
              <w:bottom w:val="nil"/>
              <w:right w:val="nil"/>
            </w:tcBorders>
            <w:shd w:val="clear" w:color="000000" w:fill="FFFFFF"/>
            <w:vAlign w:val="center"/>
            <w:hideMark/>
          </w:tcPr>
          <w:p w14:paraId="7F0833C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78B79CC7"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497" w:type="dxa"/>
            <w:tcBorders>
              <w:top w:val="nil"/>
              <w:left w:val="nil"/>
              <w:bottom w:val="nil"/>
              <w:right w:val="nil"/>
            </w:tcBorders>
            <w:shd w:val="clear" w:color="000000" w:fill="FFFFFF"/>
            <w:vAlign w:val="center"/>
            <w:hideMark/>
          </w:tcPr>
          <w:p w14:paraId="37067AC0"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276" w:type="dxa"/>
            <w:tcBorders>
              <w:top w:val="nil"/>
              <w:left w:val="nil"/>
              <w:bottom w:val="nil"/>
              <w:right w:val="nil"/>
            </w:tcBorders>
            <w:shd w:val="clear" w:color="000000" w:fill="FFFFFF"/>
            <w:vAlign w:val="center"/>
            <w:hideMark/>
          </w:tcPr>
          <w:p w14:paraId="0E9FE65A"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2754D2EE"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21CE0553" w14:textId="77777777" w:rsidTr="00606811">
        <w:trPr>
          <w:trHeight w:val="300"/>
        </w:trPr>
        <w:tc>
          <w:tcPr>
            <w:tcW w:w="1149" w:type="dxa"/>
            <w:tcBorders>
              <w:top w:val="nil"/>
              <w:left w:val="nil"/>
              <w:bottom w:val="nil"/>
              <w:right w:val="nil"/>
            </w:tcBorders>
            <w:shd w:val="clear" w:color="000000" w:fill="FFFFFF"/>
            <w:vAlign w:val="center"/>
            <w:hideMark/>
          </w:tcPr>
          <w:p w14:paraId="58C8ED22"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2F3E1AC7"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497" w:type="dxa"/>
            <w:tcBorders>
              <w:top w:val="nil"/>
              <w:left w:val="nil"/>
              <w:bottom w:val="nil"/>
              <w:right w:val="nil"/>
            </w:tcBorders>
            <w:shd w:val="clear" w:color="000000" w:fill="FFFFFF"/>
            <w:vAlign w:val="center"/>
            <w:hideMark/>
          </w:tcPr>
          <w:p w14:paraId="7C960D9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23938C9B"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8" w:type="dxa"/>
            <w:tcBorders>
              <w:top w:val="nil"/>
              <w:left w:val="nil"/>
              <w:bottom w:val="nil"/>
              <w:right w:val="nil"/>
            </w:tcBorders>
            <w:shd w:val="clear" w:color="000000" w:fill="FFFFFF"/>
            <w:vAlign w:val="center"/>
            <w:hideMark/>
          </w:tcPr>
          <w:p w14:paraId="6E85E5CE"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792E038A" w14:textId="77777777" w:rsidTr="00606811">
        <w:trPr>
          <w:trHeight w:val="300"/>
        </w:trPr>
        <w:tc>
          <w:tcPr>
            <w:tcW w:w="1149" w:type="dxa"/>
            <w:tcBorders>
              <w:top w:val="nil"/>
              <w:left w:val="nil"/>
              <w:bottom w:val="nil"/>
              <w:right w:val="nil"/>
            </w:tcBorders>
            <w:shd w:val="clear" w:color="000000" w:fill="FFFFFF"/>
            <w:vAlign w:val="center"/>
            <w:hideMark/>
          </w:tcPr>
          <w:p w14:paraId="77AF13C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297605D"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497" w:type="dxa"/>
            <w:tcBorders>
              <w:top w:val="nil"/>
              <w:left w:val="nil"/>
              <w:bottom w:val="nil"/>
              <w:right w:val="nil"/>
            </w:tcBorders>
            <w:shd w:val="clear" w:color="000000" w:fill="FFFFFF"/>
            <w:vAlign w:val="center"/>
            <w:hideMark/>
          </w:tcPr>
          <w:p w14:paraId="54588EF3"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6470DED6"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418" w:type="dxa"/>
            <w:tcBorders>
              <w:top w:val="nil"/>
              <w:left w:val="nil"/>
              <w:bottom w:val="nil"/>
              <w:right w:val="nil"/>
            </w:tcBorders>
            <w:shd w:val="clear" w:color="000000" w:fill="FFFFFF"/>
            <w:vAlign w:val="center"/>
            <w:hideMark/>
          </w:tcPr>
          <w:p w14:paraId="59219A6C"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5044F620" w14:textId="77777777" w:rsidTr="00606811">
        <w:trPr>
          <w:trHeight w:val="300"/>
        </w:trPr>
        <w:tc>
          <w:tcPr>
            <w:tcW w:w="1149" w:type="dxa"/>
            <w:tcBorders>
              <w:top w:val="nil"/>
              <w:left w:val="nil"/>
              <w:bottom w:val="nil"/>
              <w:right w:val="nil"/>
            </w:tcBorders>
            <w:shd w:val="clear" w:color="000000" w:fill="FFFFFF"/>
            <w:vAlign w:val="center"/>
            <w:hideMark/>
          </w:tcPr>
          <w:p w14:paraId="754AAAF5"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771" w:type="dxa"/>
            <w:tcBorders>
              <w:top w:val="nil"/>
              <w:left w:val="nil"/>
              <w:bottom w:val="nil"/>
              <w:right w:val="nil"/>
            </w:tcBorders>
            <w:shd w:val="clear" w:color="000000" w:fill="FFFFFF"/>
            <w:vAlign w:val="center"/>
            <w:hideMark/>
          </w:tcPr>
          <w:p w14:paraId="4C8D7383"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497" w:type="dxa"/>
            <w:tcBorders>
              <w:top w:val="nil"/>
              <w:left w:val="nil"/>
              <w:bottom w:val="nil"/>
              <w:right w:val="nil"/>
            </w:tcBorders>
            <w:shd w:val="clear" w:color="000000" w:fill="FFFFFF"/>
            <w:vAlign w:val="center"/>
            <w:hideMark/>
          </w:tcPr>
          <w:p w14:paraId="699541D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276" w:type="dxa"/>
            <w:tcBorders>
              <w:top w:val="nil"/>
              <w:left w:val="nil"/>
              <w:bottom w:val="nil"/>
              <w:right w:val="nil"/>
            </w:tcBorders>
            <w:shd w:val="clear" w:color="000000" w:fill="FFFFFF"/>
            <w:vAlign w:val="center"/>
            <w:hideMark/>
          </w:tcPr>
          <w:p w14:paraId="1E0B48AB"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418" w:type="dxa"/>
            <w:tcBorders>
              <w:top w:val="nil"/>
              <w:left w:val="nil"/>
              <w:bottom w:val="nil"/>
              <w:right w:val="nil"/>
            </w:tcBorders>
            <w:shd w:val="clear" w:color="000000" w:fill="FFFFFF"/>
            <w:vAlign w:val="center"/>
            <w:hideMark/>
          </w:tcPr>
          <w:p w14:paraId="31EF9C1E"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200</w:t>
            </w:r>
          </w:p>
        </w:tc>
      </w:tr>
    </w:tbl>
    <w:p w14:paraId="00A3118E" w14:textId="77777777" w:rsidR="006F5408" w:rsidRDefault="006F5408" w:rsidP="006661FE">
      <w:pPr>
        <w:jc w:val="both"/>
        <w:rPr>
          <w:rFonts w:ascii="Arial" w:hAnsi="Arial"/>
          <w:sz w:val="22"/>
        </w:rPr>
      </w:pPr>
    </w:p>
    <w:p w14:paraId="0AE52598" w14:textId="77777777" w:rsidR="006661FE" w:rsidRDefault="006661FE" w:rsidP="006661FE">
      <w:pPr>
        <w:jc w:val="both"/>
        <w:rPr>
          <w:rFonts w:ascii="Arial" w:hAnsi="Arial"/>
          <w:sz w:val="22"/>
        </w:rPr>
      </w:pPr>
    </w:p>
    <w:p w14:paraId="13DFE3C2"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1198"/>
        <w:gridCol w:w="1797"/>
        <w:gridCol w:w="1701"/>
        <w:gridCol w:w="1574"/>
        <w:gridCol w:w="1260"/>
      </w:tblGrid>
      <w:tr w:rsidR="0070624C" w:rsidRPr="00506BD8" w14:paraId="01886F58" w14:textId="77777777" w:rsidTr="00A477A1">
        <w:trPr>
          <w:trHeight w:val="655"/>
        </w:trPr>
        <w:tc>
          <w:tcPr>
            <w:tcW w:w="1198" w:type="dxa"/>
            <w:shd w:val="solid" w:color="FFFFFF" w:fill="auto"/>
            <w:vAlign w:val="center"/>
          </w:tcPr>
          <w:p w14:paraId="0F31368D" w14:textId="77777777" w:rsidR="0070624C" w:rsidRDefault="0070624C" w:rsidP="00A477A1">
            <w:pPr>
              <w:jc w:val="both"/>
              <w:rPr>
                <w:rFonts w:ascii="Arial" w:hAnsi="Arial"/>
                <w:color w:val="000000"/>
              </w:rPr>
            </w:pPr>
            <w:r>
              <w:rPr>
                <w:rFonts w:ascii="Arial" w:hAnsi="Arial"/>
                <w:color w:val="000000"/>
                <w:sz w:val="22"/>
              </w:rPr>
              <w:t>Demand Zone</w:t>
            </w:r>
          </w:p>
        </w:tc>
        <w:tc>
          <w:tcPr>
            <w:tcW w:w="1797" w:type="dxa"/>
            <w:shd w:val="solid" w:color="FFFFFF" w:fill="auto"/>
            <w:vAlign w:val="center"/>
          </w:tcPr>
          <w:p w14:paraId="6E06695E" w14:textId="77777777" w:rsidR="0070624C" w:rsidRDefault="0070624C" w:rsidP="00A477A1">
            <w:pPr>
              <w:jc w:val="both"/>
              <w:rPr>
                <w:rFonts w:ascii="Arial" w:hAnsi="Arial"/>
                <w:color w:val="000000"/>
              </w:rPr>
            </w:pPr>
            <w:r>
              <w:rPr>
                <w:rFonts w:ascii="Arial" w:hAnsi="Arial"/>
                <w:color w:val="000000"/>
                <w:sz w:val="22"/>
              </w:rPr>
              <w:t>Node</w:t>
            </w:r>
          </w:p>
        </w:tc>
        <w:tc>
          <w:tcPr>
            <w:tcW w:w="1701" w:type="dxa"/>
            <w:shd w:val="solid" w:color="FFFFFF" w:fill="auto"/>
            <w:vAlign w:val="center"/>
          </w:tcPr>
          <w:p w14:paraId="07052ECE" w14:textId="77777777" w:rsidR="0070624C" w:rsidRDefault="0070624C" w:rsidP="00A477A1">
            <w:pPr>
              <w:jc w:val="right"/>
              <w:rPr>
                <w:rFonts w:ascii="Arial" w:hAnsi="Arial"/>
                <w:color w:val="000000"/>
              </w:rPr>
            </w:pPr>
            <w:r>
              <w:rPr>
                <w:rFonts w:ascii="Arial" w:hAnsi="Arial"/>
                <w:color w:val="000000"/>
                <w:sz w:val="22"/>
              </w:rPr>
              <w:t>Peak Security Nodal Marginal km</w:t>
            </w:r>
          </w:p>
        </w:tc>
        <w:tc>
          <w:tcPr>
            <w:tcW w:w="1574" w:type="dxa"/>
            <w:shd w:val="solid" w:color="FFFFFF" w:fill="auto"/>
          </w:tcPr>
          <w:p w14:paraId="6CE14310" w14:textId="77777777" w:rsidR="0070624C" w:rsidRDefault="0070624C" w:rsidP="00A477A1">
            <w:pPr>
              <w:jc w:val="right"/>
              <w:rPr>
                <w:rFonts w:ascii="Arial" w:hAnsi="Arial"/>
                <w:color w:val="000000"/>
              </w:rPr>
            </w:pPr>
            <w:r>
              <w:rPr>
                <w:rFonts w:ascii="Arial" w:hAnsi="Arial"/>
                <w:color w:val="000000"/>
                <w:sz w:val="22"/>
              </w:rPr>
              <w:t>Year Round Nodal Marginal km</w:t>
            </w:r>
          </w:p>
        </w:tc>
        <w:tc>
          <w:tcPr>
            <w:tcW w:w="1260" w:type="dxa"/>
            <w:shd w:val="solid" w:color="FFFFFF" w:fill="auto"/>
            <w:vAlign w:val="center"/>
          </w:tcPr>
          <w:p w14:paraId="18D6BFCA" w14:textId="77777777" w:rsidR="0070624C" w:rsidRDefault="001860DC" w:rsidP="00A477A1">
            <w:pPr>
              <w:jc w:val="right"/>
              <w:rPr>
                <w:rFonts w:ascii="Arial" w:hAnsi="Arial"/>
                <w:color w:val="000000"/>
              </w:rPr>
            </w:pPr>
            <w:r>
              <w:rPr>
                <w:rFonts w:ascii="Arial" w:hAnsi="Arial"/>
                <w:color w:val="000000"/>
                <w:sz w:val="22"/>
              </w:rPr>
              <w:t xml:space="preserve">Net </w:t>
            </w:r>
            <w:r w:rsidR="0070624C">
              <w:rPr>
                <w:rFonts w:ascii="Arial" w:hAnsi="Arial"/>
                <w:color w:val="000000"/>
                <w:sz w:val="22"/>
              </w:rPr>
              <w:t>Demand (MW)</w:t>
            </w:r>
          </w:p>
        </w:tc>
      </w:tr>
      <w:tr w:rsidR="0070624C" w:rsidRPr="00506BD8" w14:paraId="1FC1D7EA" w14:textId="77777777" w:rsidTr="00A477A1">
        <w:trPr>
          <w:trHeight w:val="247"/>
        </w:trPr>
        <w:tc>
          <w:tcPr>
            <w:tcW w:w="1198" w:type="dxa"/>
            <w:shd w:val="solid" w:color="FFFFFF" w:fill="auto"/>
          </w:tcPr>
          <w:p w14:paraId="6A2436F7"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A5DA42F" w14:textId="77777777" w:rsidR="0070624C" w:rsidRDefault="0070624C" w:rsidP="00A477A1">
            <w:pPr>
              <w:rPr>
                <w:rFonts w:ascii="Arial" w:hAnsi="Arial"/>
                <w:snapToGrid w:val="0"/>
                <w:color w:val="000000"/>
              </w:rPr>
            </w:pPr>
            <w:r>
              <w:rPr>
                <w:rFonts w:ascii="Arial" w:hAnsi="Arial"/>
                <w:snapToGrid w:val="0"/>
                <w:color w:val="000000"/>
                <w:sz w:val="22"/>
              </w:rPr>
              <w:t>ABHA4A</w:t>
            </w:r>
          </w:p>
        </w:tc>
        <w:tc>
          <w:tcPr>
            <w:tcW w:w="1701" w:type="dxa"/>
            <w:shd w:val="solid" w:color="FFFFFF" w:fill="auto"/>
            <w:vAlign w:val="bottom"/>
          </w:tcPr>
          <w:p w14:paraId="45706715" w14:textId="77777777" w:rsidR="0070624C" w:rsidRDefault="0070624C" w:rsidP="00A477A1">
            <w:pPr>
              <w:jc w:val="right"/>
              <w:rPr>
                <w:rFonts w:ascii="Arial" w:eastAsia="Arial Unicode MS" w:hAnsi="Arial"/>
              </w:rPr>
            </w:pPr>
            <w:r>
              <w:rPr>
                <w:rFonts w:ascii="Arial" w:hAnsi="Arial"/>
                <w:snapToGrid w:val="0"/>
              </w:rPr>
              <w:t>-77.25</w:t>
            </w:r>
          </w:p>
        </w:tc>
        <w:tc>
          <w:tcPr>
            <w:tcW w:w="1574" w:type="dxa"/>
            <w:shd w:val="solid" w:color="FFFFFF" w:fill="auto"/>
          </w:tcPr>
          <w:p w14:paraId="042F5977" w14:textId="77777777" w:rsidR="0070624C" w:rsidRPr="003479A9" w:rsidRDefault="0070624C" w:rsidP="00A477A1">
            <w:pPr>
              <w:jc w:val="right"/>
              <w:rPr>
                <w:rFonts w:ascii="Arial" w:hAnsi="Arial"/>
              </w:rPr>
            </w:pPr>
            <w:r>
              <w:rPr>
                <w:rFonts w:ascii="Arial" w:hAnsi="Arial"/>
              </w:rPr>
              <w:t>-230.25</w:t>
            </w:r>
          </w:p>
        </w:tc>
        <w:tc>
          <w:tcPr>
            <w:tcW w:w="1260" w:type="dxa"/>
            <w:shd w:val="solid" w:color="FFFFFF" w:fill="auto"/>
            <w:vAlign w:val="bottom"/>
          </w:tcPr>
          <w:p w14:paraId="2787CCA0"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030A35CA" w14:textId="77777777" w:rsidTr="00A477A1">
        <w:trPr>
          <w:trHeight w:val="247"/>
        </w:trPr>
        <w:tc>
          <w:tcPr>
            <w:tcW w:w="1198" w:type="dxa"/>
            <w:shd w:val="solid" w:color="FFFFFF" w:fill="auto"/>
          </w:tcPr>
          <w:p w14:paraId="6A84F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94189E9" w14:textId="77777777" w:rsidR="0070624C" w:rsidRDefault="0070624C" w:rsidP="00A477A1">
            <w:pPr>
              <w:rPr>
                <w:rFonts w:ascii="Arial" w:hAnsi="Arial"/>
                <w:snapToGrid w:val="0"/>
                <w:color w:val="000000"/>
              </w:rPr>
            </w:pPr>
            <w:r>
              <w:rPr>
                <w:rFonts w:ascii="Arial" w:hAnsi="Arial"/>
                <w:snapToGrid w:val="0"/>
                <w:color w:val="000000"/>
                <w:sz w:val="22"/>
              </w:rPr>
              <w:t>ABHA4B</w:t>
            </w:r>
          </w:p>
        </w:tc>
        <w:tc>
          <w:tcPr>
            <w:tcW w:w="1701" w:type="dxa"/>
            <w:shd w:val="solid" w:color="FFFFFF" w:fill="auto"/>
            <w:vAlign w:val="bottom"/>
          </w:tcPr>
          <w:p w14:paraId="32545256" w14:textId="77777777" w:rsidR="0070624C" w:rsidRDefault="0070624C" w:rsidP="00A477A1">
            <w:pPr>
              <w:jc w:val="right"/>
              <w:rPr>
                <w:rFonts w:ascii="Arial" w:eastAsia="Arial Unicode MS" w:hAnsi="Arial"/>
              </w:rPr>
            </w:pPr>
            <w:r>
              <w:rPr>
                <w:rFonts w:ascii="Arial" w:hAnsi="Arial"/>
                <w:snapToGrid w:val="0"/>
              </w:rPr>
              <w:t>-77.27</w:t>
            </w:r>
          </w:p>
        </w:tc>
        <w:tc>
          <w:tcPr>
            <w:tcW w:w="1574" w:type="dxa"/>
            <w:shd w:val="solid" w:color="FFFFFF" w:fill="auto"/>
          </w:tcPr>
          <w:p w14:paraId="67E78AE7" w14:textId="77777777" w:rsidR="0070624C" w:rsidRPr="003479A9" w:rsidRDefault="0070624C" w:rsidP="00A477A1">
            <w:pPr>
              <w:jc w:val="right"/>
              <w:rPr>
                <w:rFonts w:ascii="Arial" w:hAnsi="Arial"/>
              </w:rPr>
            </w:pPr>
            <w:r>
              <w:rPr>
                <w:rFonts w:ascii="Arial" w:hAnsi="Arial"/>
              </w:rPr>
              <w:t>-230.12</w:t>
            </w:r>
          </w:p>
        </w:tc>
        <w:tc>
          <w:tcPr>
            <w:tcW w:w="1260" w:type="dxa"/>
            <w:shd w:val="solid" w:color="FFFFFF" w:fill="auto"/>
            <w:vAlign w:val="bottom"/>
          </w:tcPr>
          <w:p w14:paraId="38C89BB5"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70F36691" w14:textId="77777777" w:rsidTr="00A477A1">
        <w:trPr>
          <w:trHeight w:val="247"/>
        </w:trPr>
        <w:tc>
          <w:tcPr>
            <w:tcW w:w="1198" w:type="dxa"/>
            <w:shd w:val="solid" w:color="FFFFFF" w:fill="auto"/>
          </w:tcPr>
          <w:p w14:paraId="39BE41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52DDF1AA" w14:textId="77777777" w:rsidR="0070624C" w:rsidRDefault="0070624C" w:rsidP="00A477A1">
            <w:pPr>
              <w:rPr>
                <w:rFonts w:ascii="Arial" w:hAnsi="Arial"/>
                <w:snapToGrid w:val="0"/>
                <w:color w:val="000000"/>
              </w:rPr>
            </w:pPr>
            <w:r>
              <w:rPr>
                <w:rFonts w:ascii="Arial" w:hAnsi="Arial"/>
                <w:snapToGrid w:val="0"/>
                <w:color w:val="000000"/>
                <w:sz w:val="22"/>
              </w:rPr>
              <w:t>ALVE4A</w:t>
            </w:r>
          </w:p>
        </w:tc>
        <w:tc>
          <w:tcPr>
            <w:tcW w:w="1701" w:type="dxa"/>
            <w:shd w:val="solid" w:color="FFFFFF" w:fill="auto"/>
            <w:vAlign w:val="bottom"/>
          </w:tcPr>
          <w:p w14:paraId="278CDAAE"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61AE0978" w14:textId="77777777" w:rsidR="0070624C" w:rsidRPr="003479A9" w:rsidRDefault="0070624C" w:rsidP="00A477A1">
            <w:pPr>
              <w:jc w:val="right"/>
              <w:rPr>
                <w:rFonts w:ascii="Arial" w:hAnsi="Arial"/>
              </w:rPr>
            </w:pPr>
            <w:r>
              <w:rPr>
                <w:rFonts w:ascii="Arial" w:hAnsi="Arial"/>
              </w:rPr>
              <w:t>-197.18</w:t>
            </w:r>
          </w:p>
        </w:tc>
        <w:tc>
          <w:tcPr>
            <w:tcW w:w="1260" w:type="dxa"/>
            <w:shd w:val="solid" w:color="FFFFFF" w:fill="auto"/>
            <w:vAlign w:val="bottom"/>
          </w:tcPr>
          <w:p w14:paraId="6CAE2CA3"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0BC8D81B" w14:textId="77777777" w:rsidTr="00A477A1">
        <w:trPr>
          <w:trHeight w:val="247"/>
        </w:trPr>
        <w:tc>
          <w:tcPr>
            <w:tcW w:w="1198" w:type="dxa"/>
            <w:shd w:val="solid" w:color="FFFFFF" w:fill="auto"/>
          </w:tcPr>
          <w:p w14:paraId="44B2C48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92A78FD" w14:textId="77777777" w:rsidR="0070624C" w:rsidRDefault="0070624C" w:rsidP="00A477A1">
            <w:pPr>
              <w:rPr>
                <w:rFonts w:ascii="Arial" w:hAnsi="Arial"/>
                <w:snapToGrid w:val="0"/>
                <w:color w:val="000000"/>
              </w:rPr>
            </w:pPr>
            <w:r>
              <w:rPr>
                <w:rFonts w:ascii="Arial" w:hAnsi="Arial"/>
                <w:snapToGrid w:val="0"/>
                <w:color w:val="000000"/>
                <w:sz w:val="22"/>
              </w:rPr>
              <w:t>ALVE4B</w:t>
            </w:r>
          </w:p>
        </w:tc>
        <w:tc>
          <w:tcPr>
            <w:tcW w:w="1701" w:type="dxa"/>
            <w:shd w:val="solid" w:color="FFFFFF" w:fill="auto"/>
            <w:vAlign w:val="bottom"/>
          </w:tcPr>
          <w:p w14:paraId="0D7044C0"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270A2E20" w14:textId="77777777" w:rsidR="0070624C" w:rsidRPr="003479A9" w:rsidRDefault="0070624C" w:rsidP="00A477A1">
            <w:pPr>
              <w:jc w:val="right"/>
              <w:rPr>
                <w:rFonts w:ascii="Arial" w:hAnsi="Arial"/>
              </w:rPr>
            </w:pPr>
            <w:r>
              <w:rPr>
                <w:rFonts w:ascii="Arial" w:hAnsi="Arial"/>
              </w:rPr>
              <w:t>-197.15</w:t>
            </w:r>
          </w:p>
        </w:tc>
        <w:tc>
          <w:tcPr>
            <w:tcW w:w="1260" w:type="dxa"/>
            <w:shd w:val="solid" w:color="FFFFFF" w:fill="auto"/>
            <w:vAlign w:val="bottom"/>
          </w:tcPr>
          <w:p w14:paraId="4C985A31"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751EEB79" w14:textId="77777777" w:rsidTr="00A477A1">
        <w:trPr>
          <w:trHeight w:val="247"/>
        </w:trPr>
        <w:tc>
          <w:tcPr>
            <w:tcW w:w="1198" w:type="dxa"/>
            <w:shd w:val="solid" w:color="FFFFFF" w:fill="auto"/>
          </w:tcPr>
          <w:p w14:paraId="3317302B"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9FA97B" w14:textId="77777777" w:rsidR="0070624C" w:rsidRDefault="0070624C" w:rsidP="00A477A1">
            <w:pPr>
              <w:rPr>
                <w:rFonts w:ascii="Arial" w:hAnsi="Arial"/>
                <w:snapToGrid w:val="0"/>
                <w:color w:val="000000"/>
              </w:rPr>
            </w:pPr>
            <w:r>
              <w:rPr>
                <w:rFonts w:ascii="Arial" w:hAnsi="Arial"/>
                <w:snapToGrid w:val="0"/>
                <w:color w:val="000000"/>
                <w:sz w:val="22"/>
              </w:rPr>
              <w:t>AXMI40_SWEB</w:t>
            </w:r>
          </w:p>
        </w:tc>
        <w:tc>
          <w:tcPr>
            <w:tcW w:w="1701" w:type="dxa"/>
            <w:shd w:val="solid" w:color="FFFFFF" w:fill="auto"/>
            <w:vAlign w:val="bottom"/>
          </w:tcPr>
          <w:p w14:paraId="57358E93" w14:textId="77777777" w:rsidR="0070624C" w:rsidRDefault="0070624C" w:rsidP="00A477A1">
            <w:pPr>
              <w:jc w:val="right"/>
              <w:rPr>
                <w:rFonts w:ascii="Arial" w:eastAsia="Arial Unicode MS" w:hAnsi="Arial"/>
              </w:rPr>
            </w:pPr>
            <w:r>
              <w:rPr>
                <w:rFonts w:ascii="Arial" w:hAnsi="Arial"/>
                <w:snapToGrid w:val="0"/>
              </w:rPr>
              <w:t>-125.58</w:t>
            </w:r>
          </w:p>
        </w:tc>
        <w:tc>
          <w:tcPr>
            <w:tcW w:w="1574" w:type="dxa"/>
            <w:shd w:val="solid" w:color="FFFFFF" w:fill="auto"/>
          </w:tcPr>
          <w:p w14:paraId="3CAB94C3" w14:textId="77777777" w:rsidR="0070624C" w:rsidRPr="003479A9" w:rsidRDefault="0070624C" w:rsidP="00A477A1">
            <w:pPr>
              <w:jc w:val="right"/>
              <w:rPr>
                <w:rFonts w:ascii="Arial" w:hAnsi="Arial"/>
              </w:rPr>
            </w:pPr>
            <w:r>
              <w:rPr>
                <w:rFonts w:ascii="Arial" w:hAnsi="Arial"/>
              </w:rPr>
              <w:t>-176.19</w:t>
            </w:r>
          </w:p>
        </w:tc>
        <w:tc>
          <w:tcPr>
            <w:tcW w:w="1260" w:type="dxa"/>
            <w:shd w:val="solid" w:color="FFFFFF" w:fill="auto"/>
            <w:vAlign w:val="bottom"/>
          </w:tcPr>
          <w:p w14:paraId="1D76E43E" w14:textId="77777777" w:rsidR="0070624C" w:rsidRPr="003479A9" w:rsidRDefault="0070624C" w:rsidP="00A477A1">
            <w:pPr>
              <w:jc w:val="right"/>
              <w:rPr>
                <w:rFonts w:ascii="Arial" w:eastAsia="Arial Unicode MS" w:hAnsi="Arial"/>
              </w:rPr>
            </w:pPr>
            <w:r>
              <w:rPr>
                <w:rFonts w:ascii="Arial" w:hAnsi="Arial"/>
              </w:rPr>
              <w:t>97</w:t>
            </w:r>
          </w:p>
        </w:tc>
      </w:tr>
      <w:tr w:rsidR="0070624C" w:rsidRPr="00506BD8" w14:paraId="45466D80" w14:textId="77777777" w:rsidTr="00A477A1">
        <w:trPr>
          <w:trHeight w:val="247"/>
        </w:trPr>
        <w:tc>
          <w:tcPr>
            <w:tcW w:w="1198" w:type="dxa"/>
            <w:shd w:val="solid" w:color="FFFFFF" w:fill="auto"/>
          </w:tcPr>
          <w:p w14:paraId="3E3C6FB4"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F9611DA" w14:textId="77777777" w:rsidR="0070624C" w:rsidRDefault="0070624C" w:rsidP="00A477A1">
            <w:pPr>
              <w:rPr>
                <w:rFonts w:ascii="Arial" w:hAnsi="Arial"/>
                <w:snapToGrid w:val="0"/>
                <w:color w:val="000000"/>
              </w:rPr>
            </w:pPr>
            <w:r>
              <w:rPr>
                <w:rFonts w:ascii="Arial" w:hAnsi="Arial"/>
                <w:snapToGrid w:val="0"/>
                <w:color w:val="000000"/>
                <w:sz w:val="22"/>
              </w:rPr>
              <w:t>BRWA2A</w:t>
            </w:r>
          </w:p>
        </w:tc>
        <w:tc>
          <w:tcPr>
            <w:tcW w:w="1701" w:type="dxa"/>
            <w:shd w:val="solid" w:color="FFFFFF" w:fill="auto"/>
            <w:vAlign w:val="bottom"/>
          </w:tcPr>
          <w:p w14:paraId="2B379A4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0F269DF1" w14:textId="77777777" w:rsidR="0070624C" w:rsidRPr="003479A9" w:rsidRDefault="0070624C" w:rsidP="00A477A1">
            <w:pPr>
              <w:jc w:val="right"/>
              <w:rPr>
                <w:rFonts w:ascii="Arial" w:hAnsi="Arial"/>
              </w:rPr>
            </w:pPr>
            <w:r>
              <w:rPr>
                <w:rFonts w:ascii="Arial" w:hAnsi="Arial"/>
              </w:rPr>
              <w:t>-182.68</w:t>
            </w:r>
          </w:p>
        </w:tc>
        <w:tc>
          <w:tcPr>
            <w:tcW w:w="1260" w:type="dxa"/>
            <w:shd w:val="solid" w:color="FFFFFF" w:fill="auto"/>
            <w:vAlign w:val="bottom"/>
          </w:tcPr>
          <w:p w14:paraId="5785DB99"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20FC685E" w14:textId="77777777" w:rsidTr="00A477A1">
        <w:trPr>
          <w:trHeight w:val="247"/>
        </w:trPr>
        <w:tc>
          <w:tcPr>
            <w:tcW w:w="1198" w:type="dxa"/>
            <w:shd w:val="solid" w:color="FFFFFF" w:fill="auto"/>
          </w:tcPr>
          <w:p w14:paraId="39E39713"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6B2789FE" w14:textId="77777777" w:rsidR="0070624C" w:rsidRDefault="0070624C" w:rsidP="00A477A1">
            <w:pPr>
              <w:rPr>
                <w:rFonts w:ascii="Arial" w:hAnsi="Arial"/>
                <w:snapToGrid w:val="0"/>
                <w:color w:val="000000"/>
              </w:rPr>
            </w:pPr>
            <w:r>
              <w:rPr>
                <w:rFonts w:ascii="Arial" w:hAnsi="Arial"/>
                <w:snapToGrid w:val="0"/>
                <w:color w:val="000000"/>
                <w:sz w:val="22"/>
              </w:rPr>
              <w:t>BRWA2B</w:t>
            </w:r>
          </w:p>
        </w:tc>
        <w:tc>
          <w:tcPr>
            <w:tcW w:w="1701" w:type="dxa"/>
            <w:shd w:val="solid" w:color="FFFFFF" w:fill="auto"/>
            <w:vAlign w:val="bottom"/>
          </w:tcPr>
          <w:p w14:paraId="66E5CA2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8896E86" w14:textId="77777777" w:rsidR="0070624C" w:rsidRPr="003479A9" w:rsidRDefault="0070624C" w:rsidP="00A477A1">
            <w:pPr>
              <w:jc w:val="right"/>
              <w:rPr>
                <w:rFonts w:ascii="Arial" w:hAnsi="Arial"/>
              </w:rPr>
            </w:pPr>
            <w:r>
              <w:rPr>
                <w:rFonts w:ascii="Arial" w:hAnsi="Arial"/>
              </w:rPr>
              <w:t>-181.12</w:t>
            </w:r>
          </w:p>
        </w:tc>
        <w:tc>
          <w:tcPr>
            <w:tcW w:w="1260" w:type="dxa"/>
            <w:shd w:val="solid" w:color="FFFFFF" w:fill="auto"/>
            <w:vAlign w:val="bottom"/>
          </w:tcPr>
          <w:p w14:paraId="6B61C62C"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769C681B" w14:textId="77777777" w:rsidTr="00A477A1">
        <w:trPr>
          <w:trHeight w:val="247"/>
        </w:trPr>
        <w:tc>
          <w:tcPr>
            <w:tcW w:w="1198" w:type="dxa"/>
            <w:shd w:val="solid" w:color="FFFFFF" w:fill="auto"/>
          </w:tcPr>
          <w:p w14:paraId="0E3CA4A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78597F3" w14:textId="77777777" w:rsidR="0070624C" w:rsidRDefault="0070624C" w:rsidP="00A477A1">
            <w:pPr>
              <w:rPr>
                <w:rFonts w:ascii="Arial" w:hAnsi="Arial"/>
                <w:snapToGrid w:val="0"/>
                <w:color w:val="000000"/>
              </w:rPr>
            </w:pPr>
            <w:r>
              <w:rPr>
                <w:rFonts w:ascii="Arial" w:hAnsi="Arial"/>
                <w:snapToGrid w:val="0"/>
                <w:color w:val="000000"/>
                <w:sz w:val="22"/>
              </w:rPr>
              <w:t>EXET40</w:t>
            </w:r>
          </w:p>
        </w:tc>
        <w:tc>
          <w:tcPr>
            <w:tcW w:w="1701" w:type="dxa"/>
            <w:shd w:val="solid" w:color="FFFFFF" w:fill="auto"/>
            <w:vAlign w:val="bottom"/>
          </w:tcPr>
          <w:p w14:paraId="6B2313BA" w14:textId="77777777" w:rsidR="0070624C" w:rsidRDefault="0070624C" w:rsidP="00A477A1">
            <w:pPr>
              <w:jc w:val="right"/>
              <w:rPr>
                <w:rFonts w:ascii="Arial" w:eastAsia="Arial Unicode MS" w:hAnsi="Arial"/>
              </w:rPr>
            </w:pPr>
            <w:r>
              <w:rPr>
                <w:rFonts w:ascii="Arial" w:hAnsi="Arial"/>
                <w:snapToGrid w:val="0"/>
              </w:rPr>
              <w:t>-87.69</w:t>
            </w:r>
          </w:p>
        </w:tc>
        <w:tc>
          <w:tcPr>
            <w:tcW w:w="1574" w:type="dxa"/>
            <w:shd w:val="solid" w:color="FFFFFF" w:fill="auto"/>
          </w:tcPr>
          <w:p w14:paraId="3BB8A73A" w14:textId="77777777" w:rsidR="0070624C" w:rsidRPr="003479A9" w:rsidRDefault="0070624C" w:rsidP="00A477A1">
            <w:pPr>
              <w:jc w:val="right"/>
              <w:rPr>
                <w:rFonts w:ascii="Arial" w:hAnsi="Arial"/>
              </w:rPr>
            </w:pPr>
            <w:r>
              <w:rPr>
                <w:rFonts w:ascii="Arial" w:hAnsi="Arial"/>
              </w:rPr>
              <w:t>-164.42</w:t>
            </w:r>
          </w:p>
        </w:tc>
        <w:tc>
          <w:tcPr>
            <w:tcW w:w="1260" w:type="dxa"/>
            <w:shd w:val="solid" w:color="FFFFFF" w:fill="auto"/>
            <w:vAlign w:val="bottom"/>
          </w:tcPr>
          <w:p w14:paraId="35F44233" w14:textId="77777777" w:rsidR="0070624C" w:rsidRPr="003479A9" w:rsidRDefault="0070624C" w:rsidP="00A477A1">
            <w:pPr>
              <w:jc w:val="right"/>
              <w:rPr>
                <w:rFonts w:ascii="Arial" w:eastAsia="Arial Unicode MS" w:hAnsi="Arial"/>
              </w:rPr>
            </w:pPr>
            <w:r>
              <w:rPr>
                <w:rFonts w:ascii="Arial" w:hAnsi="Arial"/>
              </w:rPr>
              <w:t>340</w:t>
            </w:r>
          </w:p>
        </w:tc>
      </w:tr>
      <w:tr w:rsidR="0070624C" w:rsidRPr="00506BD8" w14:paraId="05C71F48" w14:textId="77777777" w:rsidTr="00A477A1">
        <w:trPr>
          <w:trHeight w:val="247"/>
        </w:trPr>
        <w:tc>
          <w:tcPr>
            <w:tcW w:w="1198" w:type="dxa"/>
            <w:shd w:val="solid" w:color="FFFFFF" w:fill="auto"/>
          </w:tcPr>
          <w:p w14:paraId="6952BBE2"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5FEB27B" w14:textId="77777777" w:rsidR="0070624C" w:rsidRDefault="0070624C" w:rsidP="00A477A1">
            <w:pPr>
              <w:rPr>
                <w:rFonts w:ascii="Arial" w:hAnsi="Arial"/>
                <w:snapToGrid w:val="0"/>
                <w:color w:val="000000"/>
              </w:rPr>
            </w:pPr>
            <w:r>
              <w:rPr>
                <w:rFonts w:ascii="Arial" w:hAnsi="Arial"/>
                <w:snapToGrid w:val="0"/>
                <w:color w:val="000000"/>
                <w:sz w:val="22"/>
              </w:rPr>
              <w:t>HINP20</w:t>
            </w:r>
          </w:p>
        </w:tc>
        <w:tc>
          <w:tcPr>
            <w:tcW w:w="1701" w:type="dxa"/>
            <w:shd w:val="solid" w:color="FFFFFF" w:fill="auto"/>
            <w:vAlign w:val="bottom"/>
          </w:tcPr>
          <w:p w14:paraId="3711E94F"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45304042"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671E0588"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58811A2" w14:textId="77777777" w:rsidTr="00A477A1">
        <w:trPr>
          <w:trHeight w:val="247"/>
        </w:trPr>
        <w:tc>
          <w:tcPr>
            <w:tcW w:w="1198" w:type="dxa"/>
            <w:shd w:val="solid" w:color="FFFFFF" w:fill="auto"/>
          </w:tcPr>
          <w:p w14:paraId="4307BDB6"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05BD92" w14:textId="77777777" w:rsidR="0070624C" w:rsidRDefault="0070624C" w:rsidP="00A477A1">
            <w:pPr>
              <w:rPr>
                <w:rFonts w:ascii="Arial" w:hAnsi="Arial"/>
                <w:snapToGrid w:val="0"/>
                <w:color w:val="000000"/>
              </w:rPr>
            </w:pPr>
            <w:r>
              <w:rPr>
                <w:rFonts w:ascii="Arial" w:hAnsi="Arial"/>
                <w:snapToGrid w:val="0"/>
                <w:color w:val="000000"/>
                <w:sz w:val="22"/>
              </w:rPr>
              <w:t>HINP40</w:t>
            </w:r>
          </w:p>
        </w:tc>
        <w:tc>
          <w:tcPr>
            <w:tcW w:w="1701" w:type="dxa"/>
            <w:shd w:val="solid" w:color="FFFFFF" w:fill="auto"/>
            <w:vAlign w:val="bottom"/>
          </w:tcPr>
          <w:p w14:paraId="46464455"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0B856DC"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0AE8F192"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10AC90F" w14:textId="77777777" w:rsidTr="00A477A1">
        <w:trPr>
          <w:trHeight w:val="247"/>
        </w:trPr>
        <w:tc>
          <w:tcPr>
            <w:tcW w:w="1198" w:type="dxa"/>
            <w:shd w:val="solid" w:color="FFFFFF" w:fill="auto"/>
          </w:tcPr>
          <w:p w14:paraId="7019320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1A1A0B2" w14:textId="77777777" w:rsidR="0070624C" w:rsidRDefault="0070624C" w:rsidP="00A477A1">
            <w:pPr>
              <w:rPr>
                <w:rFonts w:ascii="Arial" w:hAnsi="Arial"/>
                <w:snapToGrid w:val="0"/>
                <w:color w:val="000000"/>
              </w:rPr>
            </w:pPr>
            <w:r>
              <w:rPr>
                <w:rFonts w:ascii="Arial" w:hAnsi="Arial"/>
                <w:snapToGrid w:val="0"/>
                <w:color w:val="000000"/>
                <w:sz w:val="22"/>
              </w:rPr>
              <w:t>INDQ40</w:t>
            </w:r>
          </w:p>
        </w:tc>
        <w:tc>
          <w:tcPr>
            <w:tcW w:w="1701" w:type="dxa"/>
            <w:shd w:val="solid" w:color="FFFFFF" w:fill="auto"/>
            <w:vAlign w:val="bottom"/>
          </w:tcPr>
          <w:p w14:paraId="009E9845" w14:textId="77777777" w:rsidR="0070624C" w:rsidRDefault="0070624C" w:rsidP="00A477A1">
            <w:pPr>
              <w:jc w:val="right"/>
              <w:rPr>
                <w:rFonts w:ascii="Arial" w:eastAsia="Arial Unicode MS" w:hAnsi="Arial"/>
              </w:rPr>
            </w:pPr>
            <w:r>
              <w:rPr>
                <w:rFonts w:ascii="Arial" w:hAnsi="Arial"/>
                <w:snapToGrid w:val="0"/>
              </w:rPr>
              <w:t>-102.02</w:t>
            </w:r>
          </w:p>
        </w:tc>
        <w:tc>
          <w:tcPr>
            <w:tcW w:w="1574" w:type="dxa"/>
            <w:shd w:val="solid" w:color="FFFFFF" w:fill="auto"/>
          </w:tcPr>
          <w:p w14:paraId="5F444D1B" w14:textId="77777777" w:rsidR="0070624C" w:rsidRPr="003479A9" w:rsidRDefault="0070624C" w:rsidP="00A477A1">
            <w:pPr>
              <w:jc w:val="right"/>
              <w:rPr>
                <w:rFonts w:ascii="Arial" w:hAnsi="Arial"/>
              </w:rPr>
            </w:pPr>
            <w:r>
              <w:rPr>
                <w:rFonts w:ascii="Arial" w:hAnsi="Arial"/>
              </w:rPr>
              <w:t>-262.50</w:t>
            </w:r>
          </w:p>
        </w:tc>
        <w:tc>
          <w:tcPr>
            <w:tcW w:w="1260" w:type="dxa"/>
            <w:shd w:val="solid" w:color="FFFFFF" w:fill="auto"/>
            <w:vAlign w:val="bottom"/>
          </w:tcPr>
          <w:p w14:paraId="5A4EEDEF" w14:textId="77777777" w:rsidR="0070624C" w:rsidRPr="003479A9" w:rsidRDefault="0070624C" w:rsidP="00A477A1">
            <w:pPr>
              <w:jc w:val="right"/>
              <w:rPr>
                <w:rFonts w:ascii="Arial" w:eastAsia="Arial Unicode MS" w:hAnsi="Arial"/>
              </w:rPr>
            </w:pPr>
            <w:r>
              <w:rPr>
                <w:rFonts w:ascii="Arial" w:hAnsi="Arial"/>
              </w:rPr>
              <w:t>444</w:t>
            </w:r>
          </w:p>
        </w:tc>
      </w:tr>
      <w:tr w:rsidR="0070624C" w:rsidRPr="00506BD8" w14:paraId="62024EF7" w14:textId="77777777" w:rsidTr="00A477A1">
        <w:trPr>
          <w:trHeight w:val="247"/>
        </w:trPr>
        <w:tc>
          <w:tcPr>
            <w:tcW w:w="1198" w:type="dxa"/>
            <w:shd w:val="solid" w:color="FFFFFF" w:fill="auto"/>
          </w:tcPr>
          <w:p w14:paraId="35D0191E"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B60777B" w14:textId="77777777" w:rsidR="0070624C" w:rsidRDefault="0070624C" w:rsidP="00A477A1">
            <w:pPr>
              <w:rPr>
                <w:rFonts w:ascii="Arial" w:hAnsi="Arial"/>
                <w:snapToGrid w:val="0"/>
                <w:color w:val="000000"/>
              </w:rPr>
            </w:pPr>
            <w:r>
              <w:rPr>
                <w:rFonts w:ascii="Arial" w:hAnsi="Arial"/>
                <w:snapToGrid w:val="0"/>
                <w:color w:val="000000"/>
                <w:sz w:val="22"/>
              </w:rPr>
              <w:t>IROA20_SWEB</w:t>
            </w:r>
          </w:p>
        </w:tc>
        <w:tc>
          <w:tcPr>
            <w:tcW w:w="1701" w:type="dxa"/>
            <w:shd w:val="solid" w:color="FFFFFF" w:fill="auto"/>
            <w:vAlign w:val="bottom"/>
          </w:tcPr>
          <w:p w14:paraId="0ED46C86" w14:textId="77777777" w:rsidR="0070624C" w:rsidRDefault="0070624C" w:rsidP="00A477A1">
            <w:pPr>
              <w:jc w:val="right"/>
              <w:rPr>
                <w:rFonts w:ascii="Arial" w:eastAsia="Arial Unicode MS" w:hAnsi="Arial"/>
              </w:rPr>
            </w:pPr>
            <w:r>
              <w:rPr>
                <w:rFonts w:ascii="Arial" w:hAnsi="Arial"/>
                <w:snapToGrid w:val="0"/>
              </w:rPr>
              <w:t>-109.05</w:t>
            </w:r>
          </w:p>
        </w:tc>
        <w:tc>
          <w:tcPr>
            <w:tcW w:w="1574" w:type="dxa"/>
            <w:shd w:val="solid" w:color="FFFFFF" w:fill="auto"/>
          </w:tcPr>
          <w:p w14:paraId="0654050F" w14:textId="77777777" w:rsidR="0070624C" w:rsidRPr="003479A9" w:rsidRDefault="0070624C" w:rsidP="00A477A1">
            <w:pPr>
              <w:jc w:val="right"/>
              <w:rPr>
                <w:rFonts w:ascii="Arial" w:hAnsi="Arial"/>
              </w:rPr>
            </w:pPr>
            <w:r>
              <w:rPr>
                <w:rFonts w:ascii="Arial" w:hAnsi="Arial"/>
              </w:rPr>
              <w:t>-141.92</w:t>
            </w:r>
          </w:p>
        </w:tc>
        <w:tc>
          <w:tcPr>
            <w:tcW w:w="1260" w:type="dxa"/>
            <w:shd w:val="solid" w:color="FFFFFF" w:fill="auto"/>
            <w:vAlign w:val="bottom"/>
          </w:tcPr>
          <w:p w14:paraId="6052C2A6" w14:textId="77777777" w:rsidR="0070624C" w:rsidRPr="003479A9" w:rsidRDefault="0070624C" w:rsidP="00A477A1">
            <w:pPr>
              <w:jc w:val="right"/>
              <w:rPr>
                <w:rFonts w:ascii="Arial" w:eastAsia="Arial Unicode MS" w:hAnsi="Arial"/>
              </w:rPr>
            </w:pPr>
            <w:r>
              <w:rPr>
                <w:rFonts w:ascii="Arial" w:hAnsi="Arial"/>
              </w:rPr>
              <w:t>462</w:t>
            </w:r>
          </w:p>
        </w:tc>
      </w:tr>
      <w:tr w:rsidR="0070624C" w:rsidRPr="00506BD8" w14:paraId="3AA5E728" w14:textId="77777777" w:rsidTr="00A477A1">
        <w:trPr>
          <w:trHeight w:val="247"/>
        </w:trPr>
        <w:tc>
          <w:tcPr>
            <w:tcW w:w="1198" w:type="dxa"/>
            <w:shd w:val="solid" w:color="FFFFFF" w:fill="auto"/>
          </w:tcPr>
          <w:p w14:paraId="0D9C52D1"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121E3C8" w14:textId="77777777" w:rsidR="0070624C" w:rsidRDefault="0070624C" w:rsidP="00A477A1">
            <w:pPr>
              <w:rPr>
                <w:rFonts w:ascii="Arial" w:hAnsi="Arial"/>
                <w:snapToGrid w:val="0"/>
                <w:color w:val="000000"/>
              </w:rPr>
            </w:pPr>
            <w:r>
              <w:rPr>
                <w:rFonts w:ascii="Arial" w:hAnsi="Arial"/>
                <w:snapToGrid w:val="0"/>
                <w:color w:val="000000"/>
                <w:sz w:val="22"/>
              </w:rPr>
              <w:t>LAND40</w:t>
            </w:r>
          </w:p>
        </w:tc>
        <w:tc>
          <w:tcPr>
            <w:tcW w:w="1701" w:type="dxa"/>
            <w:shd w:val="solid" w:color="FFFFFF" w:fill="auto"/>
            <w:vAlign w:val="bottom"/>
          </w:tcPr>
          <w:p w14:paraId="4C2C50EA" w14:textId="77777777" w:rsidR="0070624C" w:rsidRDefault="0070624C" w:rsidP="00A477A1">
            <w:pPr>
              <w:jc w:val="right"/>
              <w:rPr>
                <w:rFonts w:ascii="Arial" w:eastAsia="Arial Unicode MS" w:hAnsi="Arial"/>
              </w:rPr>
            </w:pPr>
            <w:r>
              <w:rPr>
                <w:rFonts w:ascii="Arial" w:hAnsi="Arial"/>
                <w:snapToGrid w:val="0"/>
              </w:rPr>
              <w:t>-62.54</w:t>
            </w:r>
          </w:p>
        </w:tc>
        <w:tc>
          <w:tcPr>
            <w:tcW w:w="1574" w:type="dxa"/>
            <w:shd w:val="solid" w:color="FFFFFF" w:fill="auto"/>
          </w:tcPr>
          <w:p w14:paraId="5B28F201" w14:textId="77777777" w:rsidR="0070624C" w:rsidRPr="003479A9" w:rsidRDefault="0070624C" w:rsidP="00A477A1">
            <w:pPr>
              <w:jc w:val="right"/>
              <w:rPr>
                <w:rFonts w:ascii="Arial" w:hAnsi="Arial"/>
              </w:rPr>
            </w:pPr>
            <w:r>
              <w:rPr>
                <w:rFonts w:ascii="Arial" w:hAnsi="Arial"/>
              </w:rPr>
              <w:t>-246.16</w:t>
            </w:r>
          </w:p>
        </w:tc>
        <w:tc>
          <w:tcPr>
            <w:tcW w:w="1260" w:type="dxa"/>
            <w:shd w:val="solid" w:color="FFFFFF" w:fill="auto"/>
            <w:vAlign w:val="bottom"/>
          </w:tcPr>
          <w:p w14:paraId="4CD8F7C4" w14:textId="77777777" w:rsidR="0070624C" w:rsidRPr="003479A9" w:rsidRDefault="0070624C" w:rsidP="00A477A1">
            <w:pPr>
              <w:jc w:val="right"/>
              <w:rPr>
                <w:rFonts w:ascii="Arial" w:eastAsia="Arial Unicode MS" w:hAnsi="Arial"/>
              </w:rPr>
            </w:pPr>
            <w:r>
              <w:rPr>
                <w:rFonts w:ascii="Arial" w:hAnsi="Arial"/>
              </w:rPr>
              <w:t>262</w:t>
            </w:r>
          </w:p>
        </w:tc>
      </w:tr>
      <w:tr w:rsidR="0070624C" w:rsidRPr="00506BD8" w14:paraId="1816B2C2" w14:textId="77777777" w:rsidTr="00A477A1">
        <w:trPr>
          <w:trHeight w:val="247"/>
        </w:trPr>
        <w:tc>
          <w:tcPr>
            <w:tcW w:w="1198" w:type="dxa"/>
            <w:shd w:val="solid" w:color="FFFFFF" w:fill="auto"/>
          </w:tcPr>
          <w:p w14:paraId="09A1B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332352" w14:textId="77777777" w:rsidR="0070624C" w:rsidRDefault="0070624C" w:rsidP="00A477A1">
            <w:pPr>
              <w:rPr>
                <w:rFonts w:ascii="Arial" w:hAnsi="Arial"/>
                <w:snapToGrid w:val="0"/>
                <w:color w:val="000000"/>
              </w:rPr>
            </w:pPr>
            <w:r>
              <w:rPr>
                <w:rFonts w:ascii="Arial" w:hAnsi="Arial"/>
                <w:snapToGrid w:val="0"/>
                <w:color w:val="000000"/>
                <w:sz w:val="22"/>
              </w:rPr>
              <w:t>MELK40_SWEB</w:t>
            </w:r>
          </w:p>
        </w:tc>
        <w:tc>
          <w:tcPr>
            <w:tcW w:w="1701" w:type="dxa"/>
            <w:shd w:val="solid" w:color="FFFFFF" w:fill="auto"/>
            <w:vAlign w:val="bottom"/>
          </w:tcPr>
          <w:p w14:paraId="13DEB4F1" w14:textId="77777777" w:rsidR="0070624C" w:rsidRDefault="0070624C" w:rsidP="00A477A1">
            <w:pPr>
              <w:jc w:val="right"/>
              <w:rPr>
                <w:rFonts w:ascii="Arial" w:eastAsia="Arial Unicode MS" w:hAnsi="Arial"/>
              </w:rPr>
            </w:pPr>
            <w:r>
              <w:rPr>
                <w:rFonts w:ascii="Arial" w:hAnsi="Arial"/>
                <w:snapToGrid w:val="0"/>
              </w:rPr>
              <w:t>18.67</w:t>
            </w:r>
          </w:p>
        </w:tc>
        <w:tc>
          <w:tcPr>
            <w:tcW w:w="1574" w:type="dxa"/>
            <w:shd w:val="solid" w:color="FFFFFF" w:fill="auto"/>
          </w:tcPr>
          <w:p w14:paraId="61D04536" w14:textId="77777777" w:rsidR="0070624C" w:rsidRPr="003479A9" w:rsidRDefault="0070624C" w:rsidP="00A477A1">
            <w:pPr>
              <w:jc w:val="right"/>
              <w:rPr>
                <w:rFonts w:ascii="Arial" w:hAnsi="Arial"/>
              </w:rPr>
            </w:pPr>
            <w:r>
              <w:rPr>
                <w:rFonts w:ascii="Arial" w:hAnsi="Arial"/>
              </w:rPr>
              <w:t>-140.75</w:t>
            </w:r>
          </w:p>
        </w:tc>
        <w:tc>
          <w:tcPr>
            <w:tcW w:w="1260" w:type="dxa"/>
            <w:shd w:val="solid" w:color="FFFFFF" w:fill="auto"/>
            <w:vAlign w:val="bottom"/>
          </w:tcPr>
          <w:p w14:paraId="0DFC0349" w14:textId="77777777" w:rsidR="0070624C" w:rsidRPr="003479A9" w:rsidRDefault="0070624C" w:rsidP="00A477A1">
            <w:pPr>
              <w:jc w:val="right"/>
              <w:rPr>
                <w:rFonts w:ascii="Arial" w:eastAsia="Arial Unicode MS" w:hAnsi="Arial"/>
              </w:rPr>
            </w:pPr>
            <w:r>
              <w:rPr>
                <w:rFonts w:ascii="Arial" w:hAnsi="Arial"/>
              </w:rPr>
              <w:t>83</w:t>
            </w:r>
          </w:p>
        </w:tc>
      </w:tr>
      <w:tr w:rsidR="0070624C" w:rsidRPr="00506BD8" w14:paraId="758AEA28" w14:textId="77777777" w:rsidTr="00A477A1">
        <w:trPr>
          <w:trHeight w:val="247"/>
        </w:trPr>
        <w:tc>
          <w:tcPr>
            <w:tcW w:w="1198" w:type="dxa"/>
            <w:shd w:val="solid" w:color="FFFFFF" w:fill="auto"/>
          </w:tcPr>
          <w:p w14:paraId="39D4688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4BB221E" w14:textId="77777777" w:rsidR="0070624C" w:rsidRDefault="0070624C" w:rsidP="00A477A1">
            <w:pPr>
              <w:rPr>
                <w:rFonts w:ascii="Arial" w:hAnsi="Arial"/>
                <w:snapToGrid w:val="0"/>
                <w:color w:val="000000"/>
              </w:rPr>
            </w:pPr>
            <w:r>
              <w:rPr>
                <w:rFonts w:ascii="Arial" w:hAnsi="Arial"/>
                <w:snapToGrid w:val="0"/>
                <w:color w:val="000000"/>
                <w:sz w:val="22"/>
              </w:rPr>
              <w:t>SEAB40</w:t>
            </w:r>
          </w:p>
        </w:tc>
        <w:tc>
          <w:tcPr>
            <w:tcW w:w="1701" w:type="dxa"/>
            <w:shd w:val="solid" w:color="FFFFFF" w:fill="auto"/>
            <w:vAlign w:val="bottom"/>
          </w:tcPr>
          <w:p w14:paraId="3A18A447" w14:textId="77777777" w:rsidR="0070624C" w:rsidRDefault="0070624C" w:rsidP="00A477A1">
            <w:pPr>
              <w:jc w:val="right"/>
              <w:rPr>
                <w:rFonts w:ascii="Arial" w:eastAsia="Arial Unicode MS" w:hAnsi="Arial"/>
              </w:rPr>
            </w:pPr>
            <w:r>
              <w:rPr>
                <w:rFonts w:ascii="Arial" w:hAnsi="Arial"/>
                <w:snapToGrid w:val="0"/>
              </w:rPr>
              <w:t>65.33</w:t>
            </w:r>
          </w:p>
        </w:tc>
        <w:tc>
          <w:tcPr>
            <w:tcW w:w="1574" w:type="dxa"/>
            <w:shd w:val="solid" w:color="FFFFFF" w:fill="auto"/>
          </w:tcPr>
          <w:p w14:paraId="5E63074A" w14:textId="77777777" w:rsidR="0070624C" w:rsidRPr="003479A9" w:rsidRDefault="0070624C" w:rsidP="00A477A1">
            <w:pPr>
              <w:jc w:val="right"/>
              <w:rPr>
                <w:rFonts w:ascii="Arial" w:hAnsi="Arial"/>
              </w:rPr>
            </w:pPr>
            <w:r>
              <w:rPr>
                <w:rFonts w:ascii="Arial" w:hAnsi="Arial"/>
              </w:rPr>
              <w:t>-140.97</w:t>
            </w:r>
          </w:p>
        </w:tc>
        <w:tc>
          <w:tcPr>
            <w:tcW w:w="1260" w:type="dxa"/>
            <w:shd w:val="solid" w:color="FFFFFF" w:fill="auto"/>
            <w:vAlign w:val="bottom"/>
          </w:tcPr>
          <w:p w14:paraId="181B9760" w14:textId="77777777" w:rsidR="0070624C" w:rsidRPr="003479A9" w:rsidRDefault="0070624C" w:rsidP="00A477A1">
            <w:pPr>
              <w:jc w:val="right"/>
              <w:rPr>
                <w:rFonts w:ascii="Arial" w:eastAsia="Arial Unicode MS" w:hAnsi="Arial"/>
              </w:rPr>
            </w:pPr>
            <w:r>
              <w:rPr>
                <w:rFonts w:ascii="Arial" w:hAnsi="Arial"/>
              </w:rPr>
              <w:t>304</w:t>
            </w:r>
          </w:p>
        </w:tc>
      </w:tr>
      <w:tr w:rsidR="0070624C" w:rsidRPr="00506BD8" w14:paraId="0F05AA27" w14:textId="77777777" w:rsidTr="00A477A1">
        <w:trPr>
          <w:trHeight w:val="247"/>
        </w:trPr>
        <w:tc>
          <w:tcPr>
            <w:tcW w:w="1198" w:type="dxa"/>
            <w:shd w:val="solid" w:color="FFFFFF" w:fill="auto"/>
          </w:tcPr>
          <w:p w14:paraId="6D45E7C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DD9C92F" w14:textId="77777777" w:rsidR="0070624C" w:rsidRDefault="0070624C" w:rsidP="00A477A1">
            <w:pPr>
              <w:rPr>
                <w:rFonts w:ascii="Arial" w:hAnsi="Arial"/>
                <w:snapToGrid w:val="0"/>
                <w:color w:val="000000"/>
              </w:rPr>
            </w:pPr>
            <w:r>
              <w:rPr>
                <w:rFonts w:ascii="Arial" w:hAnsi="Arial"/>
                <w:snapToGrid w:val="0"/>
                <w:color w:val="000000"/>
                <w:sz w:val="22"/>
              </w:rPr>
              <w:t>TAUN4A</w:t>
            </w:r>
          </w:p>
        </w:tc>
        <w:tc>
          <w:tcPr>
            <w:tcW w:w="1701" w:type="dxa"/>
            <w:shd w:val="solid" w:color="FFFFFF" w:fill="auto"/>
            <w:vAlign w:val="bottom"/>
          </w:tcPr>
          <w:p w14:paraId="1707EEB6" w14:textId="77777777" w:rsidR="0070624C" w:rsidRDefault="0070624C" w:rsidP="00A477A1">
            <w:pPr>
              <w:jc w:val="right"/>
              <w:rPr>
                <w:rFonts w:ascii="Arial" w:eastAsia="Arial Unicode MS" w:hAnsi="Arial"/>
              </w:rPr>
            </w:pPr>
            <w:r>
              <w:rPr>
                <w:rFonts w:ascii="Arial" w:hAnsi="Arial"/>
                <w:snapToGrid w:val="0"/>
              </w:rPr>
              <w:t>-66.65</w:t>
            </w:r>
          </w:p>
        </w:tc>
        <w:tc>
          <w:tcPr>
            <w:tcW w:w="1574" w:type="dxa"/>
            <w:shd w:val="solid" w:color="FFFFFF" w:fill="auto"/>
          </w:tcPr>
          <w:p w14:paraId="265D7F68"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6BED709A"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F6AC2D3" w14:textId="77777777" w:rsidTr="00A477A1">
        <w:trPr>
          <w:trHeight w:val="247"/>
        </w:trPr>
        <w:tc>
          <w:tcPr>
            <w:tcW w:w="1198" w:type="dxa"/>
            <w:shd w:val="solid" w:color="FFFFFF" w:fill="auto"/>
          </w:tcPr>
          <w:p w14:paraId="675D44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01414A7" w14:textId="77777777" w:rsidR="0070624C" w:rsidRDefault="0070624C" w:rsidP="00A477A1">
            <w:pPr>
              <w:rPr>
                <w:rFonts w:ascii="Arial" w:hAnsi="Arial"/>
                <w:snapToGrid w:val="0"/>
                <w:color w:val="000000"/>
              </w:rPr>
            </w:pPr>
            <w:r>
              <w:rPr>
                <w:rFonts w:ascii="Arial" w:hAnsi="Arial"/>
                <w:snapToGrid w:val="0"/>
                <w:color w:val="000000"/>
                <w:sz w:val="22"/>
              </w:rPr>
              <w:t>TAUN4B</w:t>
            </w:r>
          </w:p>
        </w:tc>
        <w:tc>
          <w:tcPr>
            <w:tcW w:w="1701" w:type="dxa"/>
            <w:shd w:val="solid" w:color="FFFFFF" w:fill="auto"/>
            <w:vAlign w:val="bottom"/>
          </w:tcPr>
          <w:p w14:paraId="1D6909FC" w14:textId="77777777" w:rsidR="0070624C" w:rsidRDefault="0070624C" w:rsidP="00A477A1">
            <w:pPr>
              <w:jc w:val="right"/>
              <w:rPr>
                <w:rFonts w:ascii="Arial" w:eastAsia="Arial Unicode MS" w:hAnsi="Arial"/>
              </w:rPr>
            </w:pPr>
            <w:r>
              <w:rPr>
                <w:rFonts w:ascii="Arial" w:hAnsi="Arial"/>
                <w:snapToGrid w:val="0"/>
              </w:rPr>
              <w:t>-66.66</w:t>
            </w:r>
          </w:p>
        </w:tc>
        <w:tc>
          <w:tcPr>
            <w:tcW w:w="1574" w:type="dxa"/>
            <w:shd w:val="solid" w:color="FFFFFF" w:fill="auto"/>
          </w:tcPr>
          <w:p w14:paraId="61B0CEAE"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56F5D149"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46C87F0" w14:textId="77777777" w:rsidTr="00A477A1">
        <w:trPr>
          <w:trHeight w:val="247"/>
        </w:trPr>
        <w:tc>
          <w:tcPr>
            <w:tcW w:w="1198" w:type="dxa"/>
            <w:shd w:val="solid" w:color="FFFFFF" w:fill="auto"/>
            <w:vAlign w:val="center"/>
          </w:tcPr>
          <w:p w14:paraId="2DC0E24F" w14:textId="77777777" w:rsidR="0070624C" w:rsidRDefault="0070624C" w:rsidP="00A477A1">
            <w:pPr>
              <w:jc w:val="both"/>
              <w:rPr>
                <w:rFonts w:ascii="Arial" w:hAnsi="Arial"/>
                <w:color w:val="000000"/>
              </w:rPr>
            </w:pPr>
          </w:p>
        </w:tc>
        <w:tc>
          <w:tcPr>
            <w:tcW w:w="1797" w:type="dxa"/>
            <w:shd w:val="solid" w:color="FFFFFF" w:fill="auto"/>
            <w:vAlign w:val="center"/>
          </w:tcPr>
          <w:p w14:paraId="5BB6B961" w14:textId="77777777" w:rsidR="0070624C" w:rsidRDefault="0070624C" w:rsidP="00A477A1">
            <w:pPr>
              <w:jc w:val="both"/>
              <w:rPr>
                <w:rFonts w:ascii="Arial" w:hAnsi="Arial"/>
                <w:color w:val="000000"/>
              </w:rPr>
            </w:pPr>
          </w:p>
        </w:tc>
        <w:tc>
          <w:tcPr>
            <w:tcW w:w="1701" w:type="dxa"/>
            <w:shd w:val="solid" w:color="FFFFFF" w:fill="auto"/>
            <w:vAlign w:val="center"/>
          </w:tcPr>
          <w:p w14:paraId="0BF29F6C" w14:textId="77777777" w:rsidR="0070624C" w:rsidRDefault="0070624C" w:rsidP="00A477A1">
            <w:pPr>
              <w:pStyle w:val="Heading4"/>
              <w:jc w:val="right"/>
            </w:pPr>
            <w:r>
              <w:t>Totals</w:t>
            </w:r>
          </w:p>
        </w:tc>
        <w:tc>
          <w:tcPr>
            <w:tcW w:w="1574" w:type="dxa"/>
            <w:shd w:val="solid" w:color="FFFFFF" w:fill="auto"/>
          </w:tcPr>
          <w:p w14:paraId="75DABC43" w14:textId="77777777" w:rsidR="0070624C" w:rsidRDefault="0070624C" w:rsidP="00A477A1">
            <w:pPr>
              <w:jc w:val="right"/>
              <w:rPr>
                <w:rFonts w:ascii="Arial" w:hAnsi="Arial"/>
                <w:snapToGrid w:val="0"/>
                <w:color w:val="000000"/>
              </w:rPr>
            </w:pPr>
          </w:p>
        </w:tc>
        <w:tc>
          <w:tcPr>
            <w:tcW w:w="1260" w:type="dxa"/>
            <w:shd w:val="solid" w:color="FFFFFF" w:fill="auto"/>
            <w:vAlign w:val="center"/>
          </w:tcPr>
          <w:p w14:paraId="637541DC" w14:textId="77777777" w:rsidR="0070624C" w:rsidRPr="00BF3861" w:rsidRDefault="0070624C" w:rsidP="00A477A1">
            <w:pPr>
              <w:jc w:val="right"/>
              <w:rPr>
                <w:rFonts w:ascii="Arial" w:hAnsi="Arial"/>
                <w:b/>
                <w:snapToGrid w:val="0"/>
                <w:color w:val="000000"/>
              </w:rPr>
            </w:pPr>
            <w:r w:rsidRPr="00BF3861">
              <w:rPr>
                <w:rFonts w:ascii="Arial" w:hAnsi="Arial"/>
                <w:b/>
                <w:snapToGrid w:val="0"/>
                <w:color w:val="000000"/>
                <w:sz w:val="22"/>
              </w:rPr>
              <w:t>2748</w:t>
            </w:r>
          </w:p>
        </w:tc>
      </w:tr>
    </w:tbl>
    <w:p w14:paraId="72A7D50E" w14:textId="77777777" w:rsidR="006661FE" w:rsidRDefault="006661FE" w:rsidP="006661FE">
      <w:pPr>
        <w:jc w:val="both"/>
        <w:rPr>
          <w:rFonts w:ascii="Arial" w:hAnsi="Arial"/>
          <w:sz w:val="22"/>
        </w:rPr>
      </w:pPr>
      <w:r>
        <w:rPr>
          <w:rFonts w:ascii="Arial" w:hAnsi="Arial"/>
          <w:sz w:val="22"/>
        </w:rPr>
        <w:br w:type="page"/>
        <w:t xml:space="preserve">In order to calculate the </w:t>
      </w:r>
      <w:r w:rsidR="001860DC">
        <w:rPr>
          <w:rFonts w:ascii="Arial" w:hAnsi="Arial"/>
          <w:sz w:val="22"/>
        </w:rPr>
        <w:t xml:space="preserve">gross </w:t>
      </w:r>
      <w:r>
        <w:rPr>
          <w:rFonts w:ascii="Arial" w:hAnsi="Arial"/>
          <w:sz w:val="22"/>
        </w:rPr>
        <w:t>demand tariff we would carry out the following steps:</w:t>
      </w:r>
    </w:p>
    <w:p w14:paraId="2BA5763E" w14:textId="77777777" w:rsidR="006F5408" w:rsidRDefault="006F5408" w:rsidP="006661FE">
      <w:pPr>
        <w:jc w:val="both"/>
        <w:rPr>
          <w:rFonts w:ascii="Arial" w:hAnsi="Arial"/>
          <w:sz w:val="22"/>
        </w:rPr>
      </w:pPr>
    </w:p>
    <w:p w14:paraId="05B6019E" w14:textId="77777777" w:rsidR="006F5408" w:rsidRDefault="006F5408" w:rsidP="007D27B2">
      <w:pPr>
        <w:numPr>
          <w:ilvl w:val="0"/>
          <w:numId w:val="60"/>
        </w:numPr>
        <w:jc w:val="both"/>
        <w:rPr>
          <w:rFonts w:ascii="Arial" w:hAnsi="Arial"/>
        </w:rPr>
      </w:pPr>
      <w:r>
        <w:rPr>
          <w:rFonts w:ascii="Arial" w:hAnsi="Arial"/>
        </w:rPr>
        <w:t>Change Negative Demand values to 0 (zero) , which in this example is Node D</w:t>
      </w:r>
    </w:p>
    <w:p w14:paraId="3268BCC0" w14:textId="77777777" w:rsidR="006F5408" w:rsidRDefault="006F5408" w:rsidP="006661FE">
      <w:pPr>
        <w:jc w:val="both"/>
        <w:rPr>
          <w:rFonts w:ascii="Arial" w:hAnsi="Arial"/>
          <w:sz w:val="22"/>
        </w:rPr>
      </w:pPr>
    </w:p>
    <w:tbl>
      <w:tblPr>
        <w:tblW w:w="8082" w:type="dxa"/>
        <w:tblInd w:w="93" w:type="dxa"/>
        <w:tblLook w:val="04A0" w:firstRow="1" w:lastRow="0" w:firstColumn="1" w:lastColumn="0" w:noHBand="0" w:noVBand="1"/>
      </w:tblPr>
      <w:tblGrid>
        <w:gridCol w:w="1710"/>
        <w:gridCol w:w="1202"/>
        <w:gridCol w:w="1730"/>
        <w:gridCol w:w="1730"/>
        <w:gridCol w:w="1710"/>
      </w:tblGrid>
      <w:tr w:rsidR="006F5408" w:rsidRPr="00506BD8" w14:paraId="281AB0F4" w14:textId="77777777" w:rsidTr="00097CD6">
        <w:trPr>
          <w:trHeight w:val="1585"/>
        </w:trPr>
        <w:tc>
          <w:tcPr>
            <w:tcW w:w="1710" w:type="dxa"/>
            <w:tcBorders>
              <w:top w:val="nil"/>
              <w:left w:val="nil"/>
              <w:bottom w:val="nil"/>
              <w:right w:val="nil"/>
            </w:tcBorders>
            <w:shd w:val="clear" w:color="000000" w:fill="FFFFFF"/>
            <w:vAlign w:val="center"/>
            <w:hideMark/>
          </w:tcPr>
          <w:p w14:paraId="771DEDF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1202" w:type="dxa"/>
            <w:tcBorders>
              <w:top w:val="nil"/>
              <w:left w:val="nil"/>
              <w:bottom w:val="nil"/>
              <w:right w:val="nil"/>
            </w:tcBorders>
            <w:shd w:val="clear" w:color="000000" w:fill="FFFFFF"/>
            <w:vAlign w:val="center"/>
            <w:hideMark/>
          </w:tcPr>
          <w:p w14:paraId="523FCD63"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730" w:type="dxa"/>
            <w:tcBorders>
              <w:top w:val="nil"/>
              <w:left w:val="nil"/>
              <w:bottom w:val="nil"/>
              <w:right w:val="nil"/>
            </w:tcBorders>
            <w:shd w:val="clear" w:color="000000" w:fill="FFFFFF"/>
            <w:vAlign w:val="center"/>
            <w:hideMark/>
          </w:tcPr>
          <w:p w14:paraId="74B73E15"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730" w:type="dxa"/>
            <w:tcBorders>
              <w:top w:val="nil"/>
              <w:left w:val="nil"/>
              <w:bottom w:val="nil"/>
              <w:right w:val="nil"/>
            </w:tcBorders>
            <w:shd w:val="clear" w:color="000000" w:fill="FFFFFF"/>
            <w:vAlign w:val="center"/>
            <w:hideMark/>
          </w:tcPr>
          <w:p w14:paraId="34D593C8"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710" w:type="dxa"/>
            <w:tcBorders>
              <w:top w:val="nil"/>
              <w:left w:val="nil"/>
              <w:bottom w:val="nil"/>
              <w:right w:val="nil"/>
            </w:tcBorders>
            <w:shd w:val="clear" w:color="000000" w:fill="FFFFFF"/>
            <w:vAlign w:val="center"/>
            <w:hideMark/>
          </w:tcPr>
          <w:p w14:paraId="009325B8"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33AC1A36" w14:textId="77777777" w:rsidTr="00097CD6">
        <w:trPr>
          <w:trHeight w:val="334"/>
        </w:trPr>
        <w:tc>
          <w:tcPr>
            <w:tcW w:w="1710" w:type="dxa"/>
            <w:tcBorders>
              <w:top w:val="nil"/>
              <w:left w:val="nil"/>
              <w:bottom w:val="nil"/>
              <w:right w:val="nil"/>
            </w:tcBorders>
            <w:shd w:val="clear" w:color="000000" w:fill="FFFFFF"/>
            <w:vAlign w:val="center"/>
            <w:hideMark/>
          </w:tcPr>
          <w:p w14:paraId="23034175"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4EF2E90D"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730" w:type="dxa"/>
            <w:tcBorders>
              <w:top w:val="nil"/>
              <w:left w:val="nil"/>
              <w:bottom w:val="nil"/>
              <w:right w:val="nil"/>
            </w:tcBorders>
            <w:shd w:val="clear" w:color="000000" w:fill="FFFFFF"/>
            <w:vAlign w:val="center"/>
            <w:hideMark/>
          </w:tcPr>
          <w:p w14:paraId="57E37B1D"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730" w:type="dxa"/>
            <w:tcBorders>
              <w:top w:val="nil"/>
              <w:left w:val="nil"/>
              <w:bottom w:val="nil"/>
              <w:right w:val="nil"/>
            </w:tcBorders>
            <w:shd w:val="clear" w:color="000000" w:fill="FFFFFF"/>
            <w:vAlign w:val="center"/>
            <w:hideMark/>
          </w:tcPr>
          <w:p w14:paraId="4CF6F28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38C333E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68F11193" w14:textId="77777777" w:rsidTr="00097CD6">
        <w:trPr>
          <w:trHeight w:val="334"/>
        </w:trPr>
        <w:tc>
          <w:tcPr>
            <w:tcW w:w="1710" w:type="dxa"/>
            <w:tcBorders>
              <w:top w:val="nil"/>
              <w:left w:val="nil"/>
              <w:bottom w:val="nil"/>
              <w:right w:val="nil"/>
            </w:tcBorders>
            <w:shd w:val="clear" w:color="000000" w:fill="FFFFFF"/>
            <w:vAlign w:val="center"/>
            <w:hideMark/>
          </w:tcPr>
          <w:p w14:paraId="6C7660E8"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14709593"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730" w:type="dxa"/>
            <w:tcBorders>
              <w:top w:val="nil"/>
              <w:left w:val="nil"/>
              <w:bottom w:val="nil"/>
              <w:right w:val="nil"/>
            </w:tcBorders>
            <w:shd w:val="clear" w:color="000000" w:fill="FFFFFF"/>
            <w:vAlign w:val="center"/>
            <w:hideMark/>
          </w:tcPr>
          <w:p w14:paraId="3E26F474"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730" w:type="dxa"/>
            <w:tcBorders>
              <w:top w:val="nil"/>
              <w:left w:val="nil"/>
              <w:bottom w:val="nil"/>
              <w:right w:val="nil"/>
            </w:tcBorders>
            <w:shd w:val="clear" w:color="000000" w:fill="FFFFFF"/>
            <w:vAlign w:val="center"/>
            <w:hideMark/>
          </w:tcPr>
          <w:p w14:paraId="777CEDFD"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710" w:type="dxa"/>
            <w:tcBorders>
              <w:top w:val="nil"/>
              <w:left w:val="nil"/>
              <w:bottom w:val="nil"/>
              <w:right w:val="nil"/>
            </w:tcBorders>
            <w:shd w:val="clear" w:color="000000" w:fill="FFFFFF"/>
            <w:vAlign w:val="center"/>
            <w:hideMark/>
          </w:tcPr>
          <w:p w14:paraId="0EC2F9A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39340210" w14:textId="77777777" w:rsidTr="00097CD6">
        <w:trPr>
          <w:trHeight w:val="334"/>
        </w:trPr>
        <w:tc>
          <w:tcPr>
            <w:tcW w:w="1710" w:type="dxa"/>
            <w:tcBorders>
              <w:top w:val="nil"/>
              <w:left w:val="nil"/>
              <w:bottom w:val="nil"/>
              <w:right w:val="nil"/>
            </w:tcBorders>
            <w:shd w:val="clear" w:color="000000" w:fill="FFFFFF"/>
            <w:vAlign w:val="center"/>
            <w:hideMark/>
          </w:tcPr>
          <w:p w14:paraId="033C294B"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608E382"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730" w:type="dxa"/>
            <w:tcBorders>
              <w:top w:val="nil"/>
              <w:left w:val="nil"/>
              <w:bottom w:val="nil"/>
              <w:right w:val="nil"/>
            </w:tcBorders>
            <w:shd w:val="clear" w:color="000000" w:fill="FFFFFF"/>
            <w:vAlign w:val="center"/>
            <w:hideMark/>
          </w:tcPr>
          <w:p w14:paraId="0E0CD417"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730" w:type="dxa"/>
            <w:tcBorders>
              <w:top w:val="nil"/>
              <w:left w:val="nil"/>
              <w:bottom w:val="nil"/>
              <w:right w:val="nil"/>
            </w:tcBorders>
            <w:shd w:val="clear" w:color="000000" w:fill="FFFFFF"/>
            <w:vAlign w:val="center"/>
            <w:hideMark/>
          </w:tcPr>
          <w:p w14:paraId="1D312304"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01190DD3"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6869D33C" w14:textId="77777777" w:rsidTr="00097CD6">
        <w:trPr>
          <w:trHeight w:val="334"/>
        </w:trPr>
        <w:tc>
          <w:tcPr>
            <w:tcW w:w="1710" w:type="dxa"/>
            <w:tcBorders>
              <w:top w:val="nil"/>
              <w:left w:val="nil"/>
              <w:bottom w:val="nil"/>
              <w:right w:val="nil"/>
            </w:tcBorders>
            <w:shd w:val="clear" w:color="000000" w:fill="FFFFFF"/>
            <w:vAlign w:val="center"/>
            <w:hideMark/>
          </w:tcPr>
          <w:p w14:paraId="1B3FF250"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7F3FA579"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730" w:type="dxa"/>
            <w:tcBorders>
              <w:top w:val="nil"/>
              <w:left w:val="nil"/>
              <w:bottom w:val="nil"/>
              <w:right w:val="nil"/>
            </w:tcBorders>
            <w:shd w:val="clear" w:color="000000" w:fill="FFFFFF"/>
            <w:vAlign w:val="center"/>
            <w:hideMark/>
          </w:tcPr>
          <w:p w14:paraId="47BC1EE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16FB2944"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10" w:type="dxa"/>
            <w:tcBorders>
              <w:top w:val="nil"/>
              <w:left w:val="nil"/>
              <w:bottom w:val="nil"/>
              <w:right w:val="nil"/>
            </w:tcBorders>
            <w:shd w:val="clear" w:color="000000" w:fill="FFFFFF"/>
            <w:vAlign w:val="center"/>
            <w:hideMark/>
          </w:tcPr>
          <w:p w14:paraId="3C6ACDE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30A36E56" w14:textId="77777777" w:rsidTr="00097CD6">
        <w:trPr>
          <w:trHeight w:val="334"/>
        </w:trPr>
        <w:tc>
          <w:tcPr>
            <w:tcW w:w="1710" w:type="dxa"/>
            <w:tcBorders>
              <w:top w:val="nil"/>
              <w:left w:val="nil"/>
              <w:bottom w:val="nil"/>
              <w:right w:val="nil"/>
            </w:tcBorders>
            <w:shd w:val="clear" w:color="000000" w:fill="FFFFFF"/>
            <w:vAlign w:val="center"/>
            <w:hideMark/>
          </w:tcPr>
          <w:p w14:paraId="3ED9871A"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A20D646"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730" w:type="dxa"/>
            <w:tcBorders>
              <w:top w:val="nil"/>
              <w:left w:val="nil"/>
              <w:bottom w:val="nil"/>
              <w:right w:val="nil"/>
            </w:tcBorders>
            <w:shd w:val="clear" w:color="000000" w:fill="FFFFFF"/>
            <w:vAlign w:val="center"/>
            <w:hideMark/>
          </w:tcPr>
          <w:p w14:paraId="18C90F80"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746473B2"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710" w:type="dxa"/>
            <w:tcBorders>
              <w:top w:val="nil"/>
              <w:left w:val="nil"/>
              <w:bottom w:val="nil"/>
              <w:right w:val="nil"/>
            </w:tcBorders>
            <w:shd w:val="clear" w:color="000000" w:fill="FFFFFF"/>
            <w:vAlign w:val="center"/>
            <w:hideMark/>
          </w:tcPr>
          <w:p w14:paraId="4CB75778"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1E8C0EA2" w14:textId="77777777" w:rsidTr="00097CD6">
        <w:trPr>
          <w:trHeight w:val="334"/>
        </w:trPr>
        <w:tc>
          <w:tcPr>
            <w:tcW w:w="1710" w:type="dxa"/>
            <w:tcBorders>
              <w:top w:val="nil"/>
              <w:left w:val="nil"/>
              <w:bottom w:val="nil"/>
              <w:right w:val="nil"/>
            </w:tcBorders>
            <w:shd w:val="clear" w:color="000000" w:fill="FFFFFF"/>
            <w:vAlign w:val="center"/>
            <w:hideMark/>
          </w:tcPr>
          <w:p w14:paraId="08CCA79F"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02" w:type="dxa"/>
            <w:tcBorders>
              <w:top w:val="nil"/>
              <w:left w:val="nil"/>
              <w:bottom w:val="nil"/>
              <w:right w:val="nil"/>
            </w:tcBorders>
            <w:shd w:val="clear" w:color="000000" w:fill="FFFFFF"/>
            <w:vAlign w:val="center"/>
            <w:hideMark/>
          </w:tcPr>
          <w:p w14:paraId="2E473217"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730" w:type="dxa"/>
            <w:tcBorders>
              <w:top w:val="nil"/>
              <w:left w:val="nil"/>
              <w:bottom w:val="nil"/>
              <w:right w:val="nil"/>
            </w:tcBorders>
            <w:shd w:val="clear" w:color="000000" w:fill="FFFFFF"/>
            <w:vAlign w:val="center"/>
            <w:hideMark/>
          </w:tcPr>
          <w:p w14:paraId="7C596016"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730" w:type="dxa"/>
            <w:tcBorders>
              <w:top w:val="nil"/>
              <w:left w:val="nil"/>
              <w:bottom w:val="nil"/>
              <w:right w:val="nil"/>
            </w:tcBorders>
            <w:shd w:val="clear" w:color="000000" w:fill="FFFFFF"/>
            <w:vAlign w:val="center"/>
            <w:hideMark/>
          </w:tcPr>
          <w:p w14:paraId="0BC833FE"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710" w:type="dxa"/>
            <w:tcBorders>
              <w:top w:val="nil"/>
              <w:left w:val="nil"/>
              <w:bottom w:val="nil"/>
              <w:right w:val="nil"/>
            </w:tcBorders>
            <w:shd w:val="clear" w:color="000000" w:fill="FFFFFF"/>
            <w:vAlign w:val="center"/>
            <w:hideMark/>
          </w:tcPr>
          <w:p w14:paraId="1A7F3E77"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r>
    </w:tbl>
    <w:p w14:paraId="7E1A278D" w14:textId="77777777" w:rsidR="006F5408" w:rsidRDefault="006F5408" w:rsidP="006661FE">
      <w:pPr>
        <w:jc w:val="both"/>
        <w:rPr>
          <w:rFonts w:ascii="Arial" w:hAnsi="Arial"/>
          <w:sz w:val="22"/>
        </w:rPr>
      </w:pPr>
    </w:p>
    <w:p w14:paraId="4C6C5019" w14:textId="77777777" w:rsidR="006661FE" w:rsidRDefault="006661FE" w:rsidP="006661FE">
      <w:pPr>
        <w:jc w:val="both"/>
        <w:rPr>
          <w:rFonts w:ascii="Arial" w:hAnsi="Arial"/>
          <w:sz w:val="22"/>
        </w:rPr>
      </w:pPr>
    </w:p>
    <w:p w14:paraId="72499CEE" w14:textId="77777777" w:rsidR="006661FE" w:rsidRDefault="006661FE" w:rsidP="007D27B2">
      <w:pPr>
        <w:numPr>
          <w:ilvl w:val="0"/>
          <w:numId w:val="60"/>
        </w:numPr>
        <w:jc w:val="both"/>
        <w:rPr>
          <w:rFonts w:ascii="Arial" w:hAnsi="Arial"/>
          <w:sz w:val="22"/>
        </w:rPr>
      </w:pPr>
      <w:r>
        <w:rPr>
          <w:rFonts w:ascii="Arial" w:hAnsi="Arial"/>
          <w:sz w:val="22"/>
        </w:rPr>
        <w:t>calculate the demand weighted nodal shadow costs</w:t>
      </w:r>
    </w:p>
    <w:p w14:paraId="0D164C1A" w14:textId="77777777" w:rsidR="006661FE" w:rsidRDefault="006661FE" w:rsidP="006661FE">
      <w:pPr>
        <w:jc w:val="both"/>
        <w:rPr>
          <w:rFonts w:ascii="Arial" w:hAnsi="Arial"/>
          <w:sz w:val="22"/>
        </w:rPr>
      </w:pPr>
    </w:p>
    <w:p w14:paraId="2B723BD1" w14:textId="77777777" w:rsidR="006661FE" w:rsidRDefault="006661FE" w:rsidP="006661FE">
      <w:pPr>
        <w:ind w:firstLine="720"/>
        <w:jc w:val="both"/>
        <w:rPr>
          <w:rFonts w:ascii="Arial" w:hAnsi="Arial"/>
          <w:sz w:val="22"/>
        </w:rPr>
      </w:pPr>
      <w:r>
        <w:rPr>
          <w:rFonts w:ascii="Arial" w:hAnsi="Arial"/>
          <w:sz w:val="22"/>
        </w:rPr>
        <w:t xml:space="preserve">For </w:t>
      </w:r>
      <w:r w:rsidR="0070624C">
        <w:rPr>
          <w:rFonts w:ascii="Arial" w:hAnsi="Arial"/>
          <w:sz w:val="22"/>
        </w:rPr>
        <w:t xml:space="preserve">this example </w:t>
      </w:r>
      <w:r>
        <w:rPr>
          <w:rFonts w:ascii="Arial" w:hAnsi="Arial"/>
          <w:sz w:val="22"/>
        </w:rPr>
        <w:t>zone this would be as follows:</w:t>
      </w:r>
    </w:p>
    <w:p w14:paraId="586D8782" w14:textId="77777777" w:rsidR="006661FE" w:rsidRDefault="006661FE" w:rsidP="006661FE">
      <w:pPr>
        <w:jc w:val="both"/>
        <w:rPr>
          <w:rFonts w:ascii="Arial" w:hAnsi="Arial"/>
          <w:sz w:val="22"/>
        </w:rPr>
      </w:pPr>
    </w:p>
    <w:tbl>
      <w:tblPr>
        <w:tblW w:w="8095" w:type="dxa"/>
        <w:tblInd w:w="93" w:type="dxa"/>
        <w:tblLayout w:type="fixed"/>
        <w:tblLook w:val="04A0" w:firstRow="1" w:lastRow="0" w:firstColumn="1" w:lastColumn="0" w:noHBand="0" w:noVBand="1"/>
      </w:tblPr>
      <w:tblGrid>
        <w:gridCol w:w="960"/>
        <w:gridCol w:w="189"/>
        <w:gridCol w:w="771"/>
        <w:gridCol w:w="1214"/>
        <w:gridCol w:w="1134"/>
        <w:gridCol w:w="1134"/>
        <w:gridCol w:w="1417"/>
        <w:gridCol w:w="1276"/>
      </w:tblGrid>
      <w:tr w:rsidR="006F5408" w:rsidRPr="00506BD8" w14:paraId="1A6FC7A7" w14:textId="77777777" w:rsidTr="00606811">
        <w:trPr>
          <w:trHeight w:val="1995"/>
        </w:trPr>
        <w:tc>
          <w:tcPr>
            <w:tcW w:w="1149" w:type="dxa"/>
            <w:gridSpan w:val="2"/>
            <w:tcBorders>
              <w:top w:val="nil"/>
              <w:left w:val="nil"/>
              <w:bottom w:val="nil"/>
              <w:right w:val="nil"/>
            </w:tcBorders>
            <w:shd w:val="clear" w:color="000000" w:fill="FFFFFF"/>
            <w:vAlign w:val="center"/>
            <w:hideMark/>
          </w:tcPr>
          <w:p w14:paraId="7CF4641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6B176DD"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214" w:type="dxa"/>
            <w:tcBorders>
              <w:top w:val="nil"/>
              <w:left w:val="nil"/>
              <w:bottom w:val="nil"/>
              <w:right w:val="nil"/>
            </w:tcBorders>
            <w:shd w:val="clear" w:color="000000" w:fill="FFFFFF"/>
            <w:vAlign w:val="center"/>
            <w:hideMark/>
          </w:tcPr>
          <w:p w14:paraId="2129DD52"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134" w:type="dxa"/>
            <w:tcBorders>
              <w:top w:val="nil"/>
              <w:left w:val="nil"/>
              <w:bottom w:val="nil"/>
              <w:right w:val="nil"/>
            </w:tcBorders>
            <w:shd w:val="clear" w:color="000000" w:fill="FFFFFF"/>
            <w:vAlign w:val="center"/>
            <w:hideMark/>
          </w:tcPr>
          <w:p w14:paraId="5E1C4EE1"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134" w:type="dxa"/>
            <w:tcBorders>
              <w:top w:val="nil"/>
              <w:left w:val="nil"/>
              <w:bottom w:val="nil"/>
              <w:right w:val="nil"/>
            </w:tcBorders>
            <w:shd w:val="clear" w:color="000000" w:fill="FFFFFF"/>
            <w:vAlign w:val="center"/>
            <w:hideMark/>
          </w:tcPr>
          <w:p w14:paraId="7F0B0180"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c>
          <w:tcPr>
            <w:tcW w:w="1417" w:type="dxa"/>
            <w:tcBorders>
              <w:top w:val="nil"/>
              <w:left w:val="nil"/>
              <w:bottom w:val="nil"/>
              <w:right w:val="nil"/>
            </w:tcBorders>
            <w:shd w:val="clear" w:color="000000" w:fill="FFFFFF"/>
            <w:vAlign w:val="center"/>
            <w:hideMark/>
          </w:tcPr>
          <w:p w14:paraId="64457DB0" w14:textId="77777777" w:rsidR="006F5408" w:rsidRPr="00C169B0" w:rsidRDefault="006F5408" w:rsidP="00606811">
            <w:pPr>
              <w:jc w:val="right"/>
              <w:rPr>
                <w:rFonts w:ascii="Arial" w:hAnsi="Arial" w:cs="Arial"/>
                <w:color w:val="000000"/>
              </w:rPr>
            </w:pPr>
            <w:r w:rsidRPr="00C169B0">
              <w:rPr>
                <w:rFonts w:ascii="Arial" w:hAnsi="Arial" w:cs="Arial"/>
                <w:color w:val="000000"/>
              </w:rPr>
              <w:t xml:space="preserve">Peak Security Demand  Weighted Nodal Marginal km </w:t>
            </w:r>
          </w:p>
        </w:tc>
        <w:tc>
          <w:tcPr>
            <w:tcW w:w="1276" w:type="dxa"/>
            <w:tcBorders>
              <w:top w:val="nil"/>
              <w:left w:val="nil"/>
              <w:bottom w:val="nil"/>
              <w:right w:val="nil"/>
            </w:tcBorders>
            <w:shd w:val="clear" w:color="000000" w:fill="FFFFFF"/>
            <w:vAlign w:val="center"/>
            <w:hideMark/>
          </w:tcPr>
          <w:p w14:paraId="58F3C23F"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Demand  Weighted Nodal Marginal km</w:t>
            </w:r>
          </w:p>
        </w:tc>
      </w:tr>
      <w:tr w:rsidR="006F5408" w:rsidRPr="00506BD8" w14:paraId="7D236F83" w14:textId="77777777" w:rsidTr="00606811">
        <w:trPr>
          <w:trHeight w:val="300"/>
        </w:trPr>
        <w:tc>
          <w:tcPr>
            <w:tcW w:w="960" w:type="dxa"/>
            <w:tcBorders>
              <w:top w:val="nil"/>
              <w:left w:val="nil"/>
              <w:bottom w:val="nil"/>
              <w:right w:val="nil"/>
            </w:tcBorders>
            <w:shd w:val="clear" w:color="000000" w:fill="FFFFFF"/>
            <w:vAlign w:val="center"/>
            <w:hideMark/>
          </w:tcPr>
          <w:p w14:paraId="4D4B0033"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515376A6"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214" w:type="dxa"/>
            <w:tcBorders>
              <w:top w:val="nil"/>
              <w:left w:val="nil"/>
              <w:bottom w:val="nil"/>
              <w:right w:val="nil"/>
            </w:tcBorders>
            <w:shd w:val="clear" w:color="000000" w:fill="FFFFFF"/>
            <w:vAlign w:val="center"/>
            <w:hideMark/>
          </w:tcPr>
          <w:p w14:paraId="09FB9B25"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134" w:type="dxa"/>
            <w:tcBorders>
              <w:top w:val="nil"/>
              <w:left w:val="nil"/>
              <w:bottom w:val="nil"/>
              <w:right w:val="nil"/>
            </w:tcBorders>
            <w:shd w:val="clear" w:color="000000" w:fill="FFFFFF"/>
            <w:vAlign w:val="center"/>
            <w:hideMark/>
          </w:tcPr>
          <w:p w14:paraId="147B8FF1"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634DDE8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3D5FA46F" w14:textId="77777777" w:rsidR="006F5408" w:rsidRPr="00C169B0" w:rsidRDefault="006F5408" w:rsidP="00606811">
            <w:pPr>
              <w:jc w:val="right"/>
              <w:rPr>
                <w:rFonts w:cs="Calibri"/>
                <w:color w:val="000000"/>
              </w:rPr>
            </w:pPr>
            <w:r w:rsidRPr="00C169B0">
              <w:rPr>
                <w:rFonts w:cs="Calibri"/>
                <w:color w:val="000000"/>
              </w:rPr>
              <w:t>44</w:t>
            </w:r>
          </w:p>
        </w:tc>
        <w:tc>
          <w:tcPr>
            <w:tcW w:w="1276" w:type="dxa"/>
            <w:tcBorders>
              <w:top w:val="nil"/>
              <w:left w:val="nil"/>
              <w:bottom w:val="nil"/>
              <w:right w:val="nil"/>
            </w:tcBorders>
            <w:shd w:val="clear" w:color="auto" w:fill="auto"/>
            <w:noWrap/>
            <w:vAlign w:val="bottom"/>
            <w:hideMark/>
          </w:tcPr>
          <w:p w14:paraId="19340EAB" w14:textId="77777777" w:rsidR="006F5408" w:rsidRPr="00C169B0" w:rsidRDefault="006F5408" w:rsidP="00606811">
            <w:pPr>
              <w:jc w:val="right"/>
              <w:rPr>
                <w:rFonts w:cs="Calibri"/>
                <w:color w:val="000000"/>
              </w:rPr>
            </w:pPr>
            <w:r w:rsidRPr="00C169B0">
              <w:rPr>
                <w:rFonts w:cs="Calibri"/>
                <w:color w:val="000000"/>
              </w:rPr>
              <w:t>32</w:t>
            </w:r>
          </w:p>
        </w:tc>
      </w:tr>
      <w:tr w:rsidR="006F5408" w:rsidRPr="00506BD8" w14:paraId="3F59EFD5" w14:textId="77777777" w:rsidTr="00606811">
        <w:trPr>
          <w:trHeight w:val="300"/>
        </w:trPr>
        <w:tc>
          <w:tcPr>
            <w:tcW w:w="960" w:type="dxa"/>
            <w:tcBorders>
              <w:top w:val="nil"/>
              <w:left w:val="nil"/>
              <w:bottom w:val="nil"/>
              <w:right w:val="nil"/>
            </w:tcBorders>
            <w:shd w:val="clear" w:color="000000" w:fill="FFFFFF"/>
            <w:vAlign w:val="center"/>
            <w:hideMark/>
          </w:tcPr>
          <w:p w14:paraId="5379FA0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97A1872"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214" w:type="dxa"/>
            <w:tcBorders>
              <w:top w:val="nil"/>
              <w:left w:val="nil"/>
              <w:bottom w:val="nil"/>
              <w:right w:val="nil"/>
            </w:tcBorders>
            <w:shd w:val="clear" w:color="000000" w:fill="FFFFFF"/>
            <w:vAlign w:val="center"/>
            <w:hideMark/>
          </w:tcPr>
          <w:p w14:paraId="2C08737B"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134" w:type="dxa"/>
            <w:tcBorders>
              <w:top w:val="nil"/>
              <w:left w:val="nil"/>
              <w:bottom w:val="nil"/>
              <w:right w:val="nil"/>
            </w:tcBorders>
            <w:shd w:val="clear" w:color="000000" w:fill="FFFFFF"/>
            <w:vAlign w:val="center"/>
            <w:hideMark/>
          </w:tcPr>
          <w:p w14:paraId="5B42F3A6"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134" w:type="dxa"/>
            <w:tcBorders>
              <w:top w:val="nil"/>
              <w:left w:val="nil"/>
              <w:bottom w:val="nil"/>
              <w:right w:val="nil"/>
            </w:tcBorders>
            <w:shd w:val="clear" w:color="000000" w:fill="FFFFFF"/>
            <w:vAlign w:val="center"/>
            <w:hideMark/>
          </w:tcPr>
          <w:p w14:paraId="328A097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7499CBC1" w14:textId="77777777" w:rsidR="006F5408" w:rsidRPr="00C169B0" w:rsidRDefault="006F5408" w:rsidP="00606811">
            <w:pPr>
              <w:jc w:val="right"/>
              <w:rPr>
                <w:rFonts w:cs="Calibri"/>
                <w:color w:val="000000"/>
              </w:rPr>
            </w:pPr>
            <w:r w:rsidRPr="00C169B0">
              <w:rPr>
                <w:rFonts w:cs="Calibri"/>
                <w:color w:val="000000"/>
              </w:rPr>
              <w:t>56</w:t>
            </w:r>
          </w:p>
        </w:tc>
        <w:tc>
          <w:tcPr>
            <w:tcW w:w="1276" w:type="dxa"/>
            <w:tcBorders>
              <w:top w:val="nil"/>
              <w:left w:val="nil"/>
              <w:bottom w:val="nil"/>
              <w:right w:val="nil"/>
            </w:tcBorders>
            <w:shd w:val="clear" w:color="auto" w:fill="auto"/>
            <w:noWrap/>
            <w:vAlign w:val="bottom"/>
            <w:hideMark/>
          </w:tcPr>
          <w:p w14:paraId="4B2AADCA" w14:textId="77777777" w:rsidR="006F5408" w:rsidRPr="00C169B0" w:rsidRDefault="006F5408" w:rsidP="00606811">
            <w:pPr>
              <w:jc w:val="right"/>
              <w:rPr>
                <w:rFonts w:cs="Calibri"/>
                <w:color w:val="000000"/>
              </w:rPr>
            </w:pPr>
            <w:r w:rsidRPr="00C169B0">
              <w:rPr>
                <w:rFonts w:cs="Calibri"/>
                <w:color w:val="000000"/>
              </w:rPr>
              <w:t>36</w:t>
            </w:r>
          </w:p>
        </w:tc>
      </w:tr>
      <w:tr w:rsidR="006F5408" w:rsidRPr="00506BD8" w14:paraId="01A2B1D4" w14:textId="77777777" w:rsidTr="00606811">
        <w:trPr>
          <w:trHeight w:val="300"/>
        </w:trPr>
        <w:tc>
          <w:tcPr>
            <w:tcW w:w="960" w:type="dxa"/>
            <w:tcBorders>
              <w:top w:val="nil"/>
              <w:left w:val="nil"/>
              <w:bottom w:val="nil"/>
              <w:right w:val="nil"/>
            </w:tcBorders>
            <w:shd w:val="clear" w:color="000000" w:fill="FFFFFF"/>
            <w:vAlign w:val="center"/>
            <w:hideMark/>
          </w:tcPr>
          <w:p w14:paraId="785282D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107332E0"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214" w:type="dxa"/>
            <w:tcBorders>
              <w:top w:val="nil"/>
              <w:left w:val="nil"/>
              <w:bottom w:val="nil"/>
              <w:right w:val="nil"/>
            </w:tcBorders>
            <w:shd w:val="clear" w:color="000000" w:fill="FFFFFF"/>
            <w:vAlign w:val="center"/>
            <w:hideMark/>
          </w:tcPr>
          <w:p w14:paraId="2E738614"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134" w:type="dxa"/>
            <w:tcBorders>
              <w:top w:val="nil"/>
              <w:left w:val="nil"/>
              <w:bottom w:val="nil"/>
              <w:right w:val="nil"/>
            </w:tcBorders>
            <w:shd w:val="clear" w:color="000000" w:fill="FFFFFF"/>
            <w:vAlign w:val="center"/>
            <w:hideMark/>
          </w:tcPr>
          <w:p w14:paraId="20EB8AC7"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0737C22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011FD4B8"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3D305110"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89B876C" w14:textId="77777777" w:rsidTr="00606811">
        <w:trPr>
          <w:trHeight w:val="300"/>
        </w:trPr>
        <w:tc>
          <w:tcPr>
            <w:tcW w:w="960" w:type="dxa"/>
            <w:tcBorders>
              <w:top w:val="nil"/>
              <w:left w:val="nil"/>
              <w:bottom w:val="nil"/>
              <w:right w:val="nil"/>
            </w:tcBorders>
            <w:shd w:val="clear" w:color="000000" w:fill="FFFFFF"/>
            <w:vAlign w:val="center"/>
            <w:hideMark/>
          </w:tcPr>
          <w:p w14:paraId="598CB6E1"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650BDAB"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214" w:type="dxa"/>
            <w:tcBorders>
              <w:top w:val="nil"/>
              <w:left w:val="nil"/>
              <w:bottom w:val="nil"/>
              <w:right w:val="nil"/>
            </w:tcBorders>
            <w:shd w:val="clear" w:color="000000" w:fill="FFFFFF"/>
            <w:vAlign w:val="center"/>
            <w:hideMark/>
          </w:tcPr>
          <w:p w14:paraId="6289059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3DA83BB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7A0878E1"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32124AEC"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02D10AE4"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5F83EAD" w14:textId="77777777" w:rsidTr="00606811">
        <w:trPr>
          <w:trHeight w:val="300"/>
        </w:trPr>
        <w:tc>
          <w:tcPr>
            <w:tcW w:w="960" w:type="dxa"/>
            <w:tcBorders>
              <w:top w:val="nil"/>
              <w:left w:val="nil"/>
              <w:bottom w:val="nil"/>
              <w:right w:val="nil"/>
            </w:tcBorders>
            <w:shd w:val="clear" w:color="000000" w:fill="FFFFFF"/>
            <w:vAlign w:val="center"/>
            <w:hideMark/>
          </w:tcPr>
          <w:p w14:paraId="71A715B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31F942BC"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214" w:type="dxa"/>
            <w:tcBorders>
              <w:top w:val="nil"/>
              <w:left w:val="nil"/>
              <w:bottom w:val="nil"/>
              <w:right w:val="nil"/>
            </w:tcBorders>
            <w:shd w:val="clear" w:color="000000" w:fill="FFFFFF"/>
            <w:vAlign w:val="center"/>
            <w:hideMark/>
          </w:tcPr>
          <w:p w14:paraId="4281E8C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0CCB38BD"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134" w:type="dxa"/>
            <w:tcBorders>
              <w:top w:val="nil"/>
              <w:left w:val="nil"/>
              <w:bottom w:val="nil"/>
              <w:right w:val="nil"/>
            </w:tcBorders>
            <w:shd w:val="clear" w:color="000000" w:fill="FFFFFF"/>
            <w:vAlign w:val="center"/>
            <w:hideMark/>
          </w:tcPr>
          <w:p w14:paraId="6B4C7177"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c>
          <w:tcPr>
            <w:tcW w:w="1417" w:type="dxa"/>
            <w:tcBorders>
              <w:top w:val="nil"/>
              <w:left w:val="nil"/>
              <w:bottom w:val="nil"/>
              <w:right w:val="nil"/>
            </w:tcBorders>
            <w:shd w:val="clear" w:color="auto" w:fill="auto"/>
            <w:noWrap/>
            <w:vAlign w:val="bottom"/>
            <w:hideMark/>
          </w:tcPr>
          <w:p w14:paraId="6EA9D505" w14:textId="77777777" w:rsidR="006F5408" w:rsidRPr="00C169B0" w:rsidRDefault="006F5408" w:rsidP="00606811">
            <w:pPr>
              <w:jc w:val="right"/>
              <w:rPr>
                <w:rFonts w:cs="Calibri"/>
                <w:color w:val="000000"/>
              </w:rPr>
            </w:pPr>
            <w:r w:rsidRPr="00C169B0">
              <w:rPr>
                <w:rFonts w:cs="Calibri"/>
                <w:color w:val="000000"/>
              </w:rPr>
              <w:t>20</w:t>
            </w:r>
          </w:p>
        </w:tc>
        <w:tc>
          <w:tcPr>
            <w:tcW w:w="1276" w:type="dxa"/>
            <w:tcBorders>
              <w:top w:val="nil"/>
              <w:left w:val="nil"/>
              <w:bottom w:val="nil"/>
              <w:right w:val="nil"/>
            </w:tcBorders>
            <w:shd w:val="clear" w:color="auto" w:fill="auto"/>
            <w:noWrap/>
            <w:vAlign w:val="bottom"/>
            <w:hideMark/>
          </w:tcPr>
          <w:p w14:paraId="045E0526" w14:textId="77777777" w:rsidR="006F5408" w:rsidRPr="00C169B0" w:rsidRDefault="006F5408" w:rsidP="00606811">
            <w:pPr>
              <w:jc w:val="right"/>
              <w:rPr>
                <w:rFonts w:cs="Calibri"/>
                <w:color w:val="000000"/>
              </w:rPr>
            </w:pPr>
            <w:r w:rsidRPr="00C169B0">
              <w:rPr>
                <w:rFonts w:cs="Calibri"/>
                <w:color w:val="000000"/>
              </w:rPr>
              <w:t>14</w:t>
            </w:r>
          </w:p>
        </w:tc>
      </w:tr>
      <w:tr w:rsidR="006F5408" w:rsidRPr="00506BD8" w14:paraId="7C9E310F" w14:textId="77777777" w:rsidTr="00606811">
        <w:trPr>
          <w:trHeight w:val="300"/>
        </w:trPr>
        <w:tc>
          <w:tcPr>
            <w:tcW w:w="960" w:type="dxa"/>
            <w:tcBorders>
              <w:top w:val="nil"/>
              <w:left w:val="nil"/>
              <w:bottom w:val="nil"/>
              <w:right w:val="nil"/>
            </w:tcBorders>
            <w:shd w:val="clear" w:color="000000" w:fill="FFFFFF"/>
            <w:vAlign w:val="center"/>
            <w:hideMark/>
          </w:tcPr>
          <w:p w14:paraId="3F892B58"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960" w:type="dxa"/>
            <w:gridSpan w:val="2"/>
            <w:tcBorders>
              <w:top w:val="nil"/>
              <w:left w:val="nil"/>
              <w:bottom w:val="nil"/>
              <w:right w:val="nil"/>
            </w:tcBorders>
            <w:shd w:val="clear" w:color="000000" w:fill="FFFFFF"/>
            <w:vAlign w:val="center"/>
            <w:hideMark/>
          </w:tcPr>
          <w:p w14:paraId="0C50A72A"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14" w:type="dxa"/>
            <w:tcBorders>
              <w:top w:val="nil"/>
              <w:left w:val="nil"/>
              <w:bottom w:val="nil"/>
              <w:right w:val="nil"/>
            </w:tcBorders>
            <w:shd w:val="clear" w:color="000000" w:fill="FFFFFF"/>
            <w:vAlign w:val="center"/>
            <w:hideMark/>
          </w:tcPr>
          <w:p w14:paraId="0D29A1B8"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134" w:type="dxa"/>
            <w:tcBorders>
              <w:top w:val="nil"/>
              <w:left w:val="nil"/>
              <w:bottom w:val="nil"/>
              <w:right w:val="nil"/>
            </w:tcBorders>
            <w:shd w:val="clear" w:color="000000" w:fill="FFFFFF"/>
            <w:vAlign w:val="center"/>
            <w:hideMark/>
          </w:tcPr>
          <w:p w14:paraId="112DD0CF"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134" w:type="dxa"/>
            <w:tcBorders>
              <w:top w:val="nil"/>
              <w:left w:val="nil"/>
              <w:bottom w:val="nil"/>
              <w:right w:val="nil"/>
            </w:tcBorders>
            <w:shd w:val="clear" w:color="000000" w:fill="FFFFFF"/>
            <w:vAlign w:val="center"/>
            <w:hideMark/>
          </w:tcPr>
          <w:p w14:paraId="25B05B2F"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c>
          <w:tcPr>
            <w:tcW w:w="1417" w:type="dxa"/>
            <w:tcBorders>
              <w:top w:val="nil"/>
              <w:left w:val="nil"/>
              <w:bottom w:val="nil"/>
              <w:right w:val="nil"/>
            </w:tcBorders>
            <w:shd w:val="clear" w:color="000000" w:fill="FFFFFF"/>
            <w:vAlign w:val="center"/>
            <w:hideMark/>
          </w:tcPr>
          <w:p w14:paraId="79A6E693"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120</w:t>
            </w:r>
          </w:p>
        </w:tc>
        <w:tc>
          <w:tcPr>
            <w:tcW w:w="1276" w:type="dxa"/>
            <w:tcBorders>
              <w:top w:val="nil"/>
              <w:left w:val="nil"/>
              <w:bottom w:val="nil"/>
              <w:right w:val="nil"/>
            </w:tcBorders>
            <w:shd w:val="clear" w:color="000000" w:fill="FFFFFF"/>
            <w:vAlign w:val="center"/>
            <w:hideMark/>
          </w:tcPr>
          <w:p w14:paraId="12E880B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82</w:t>
            </w:r>
          </w:p>
        </w:tc>
      </w:tr>
    </w:tbl>
    <w:p w14:paraId="5BCD0B14" w14:textId="77777777" w:rsidR="006661FE" w:rsidRDefault="006661FE" w:rsidP="006661FE">
      <w:pPr>
        <w:pStyle w:val="Header"/>
        <w:jc w:val="both"/>
        <w:rPr>
          <w:noProof/>
        </w:rPr>
      </w:pPr>
    </w:p>
    <w:p w14:paraId="642ED734" w14:textId="77777777" w:rsidR="006661FE" w:rsidRPr="004248A1" w:rsidRDefault="006661FE" w:rsidP="006661FE">
      <w:pPr>
        <w:pStyle w:val="Header"/>
        <w:ind w:left="720"/>
        <w:jc w:val="both"/>
        <w:rPr>
          <w:rFonts w:ascii="Arial" w:hAnsi="Arial" w:cs="Arial"/>
          <w:b/>
          <w:noProof/>
          <w:szCs w:val="22"/>
          <w:u w:val="single"/>
        </w:rPr>
      </w:pPr>
    </w:p>
    <w:p w14:paraId="22D5E10C" w14:textId="77777777" w:rsidR="0070624C" w:rsidRPr="004248A1" w:rsidRDefault="0070624C" w:rsidP="000B6C0D">
      <w:pPr>
        <w:pStyle w:val="Header"/>
        <w:tabs>
          <w:tab w:val="left" w:pos="851"/>
        </w:tabs>
        <w:ind w:left="720"/>
        <w:jc w:val="both"/>
        <w:rPr>
          <w:rFonts w:ascii="Arial" w:hAnsi="Arial" w:cs="Arial"/>
          <w:noProof/>
          <w:szCs w:val="22"/>
        </w:rPr>
      </w:pPr>
    </w:p>
    <w:p w14:paraId="0227496D" w14:textId="77777777" w:rsidR="0070624C" w:rsidRPr="004248A1" w:rsidRDefault="0070624C" w:rsidP="007D27B2">
      <w:pPr>
        <w:pStyle w:val="Header"/>
        <w:keepNext/>
        <w:numPr>
          <w:ilvl w:val="0"/>
          <w:numId w:val="60"/>
        </w:numPr>
        <w:jc w:val="both"/>
        <w:rPr>
          <w:rFonts w:ascii="Arial" w:hAnsi="Arial" w:cs="Arial"/>
          <w:noProof/>
          <w:szCs w:val="22"/>
        </w:rPr>
      </w:pPr>
      <w:r w:rsidRPr="004248A1">
        <w:rPr>
          <w:rFonts w:ascii="Arial" w:hAnsi="Arial" w:cs="Arial"/>
          <w:noProof/>
          <w:szCs w:val="22"/>
        </w:rPr>
        <w:t xml:space="preserve">sum the </w:t>
      </w:r>
      <w:r>
        <w:rPr>
          <w:rFonts w:ascii="Arial" w:hAnsi="Arial" w:cs="Arial"/>
          <w:noProof/>
          <w:szCs w:val="22"/>
        </w:rPr>
        <w:t xml:space="preserve">Peak Security and Year Round </w:t>
      </w:r>
      <w:r w:rsidRPr="004248A1">
        <w:rPr>
          <w:rFonts w:ascii="Arial" w:hAnsi="Arial" w:cs="Arial"/>
          <w:noProof/>
          <w:szCs w:val="22"/>
        </w:rPr>
        <w:t>demand weighted nodal shadow cost</w:t>
      </w:r>
      <w:r>
        <w:rPr>
          <w:rFonts w:ascii="Arial" w:hAnsi="Arial" w:cs="Arial"/>
          <w:noProof/>
          <w:szCs w:val="22"/>
        </w:rPr>
        <w:t>s</w:t>
      </w:r>
      <w:r w:rsidRPr="004248A1">
        <w:rPr>
          <w:rFonts w:ascii="Arial" w:hAnsi="Arial" w:cs="Arial"/>
          <w:noProof/>
          <w:szCs w:val="22"/>
        </w:rPr>
        <w:t xml:space="preserve"> to give zonal figure</w:t>
      </w:r>
      <w:r>
        <w:rPr>
          <w:rFonts w:ascii="Arial" w:hAnsi="Arial" w:cs="Arial"/>
          <w:noProof/>
          <w:szCs w:val="22"/>
        </w:rPr>
        <w:t>s</w:t>
      </w:r>
      <w:r w:rsidRPr="004248A1">
        <w:rPr>
          <w:rFonts w:ascii="Arial" w:hAnsi="Arial" w:cs="Arial"/>
          <w:noProof/>
          <w:szCs w:val="22"/>
        </w:rPr>
        <w:t xml:space="preserve">. For </w:t>
      </w:r>
      <w:r>
        <w:rPr>
          <w:rFonts w:ascii="Arial" w:hAnsi="Arial" w:cs="Arial"/>
          <w:noProof/>
          <w:szCs w:val="22"/>
        </w:rPr>
        <w:t xml:space="preserve">this example </w:t>
      </w:r>
      <w:r w:rsidRPr="004248A1">
        <w:rPr>
          <w:rFonts w:ascii="Arial" w:hAnsi="Arial" w:cs="Arial"/>
          <w:noProof/>
          <w:szCs w:val="22"/>
        </w:rPr>
        <w:t xml:space="preserve">zone this is shown in the above table and is </w:t>
      </w:r>
      <w:r w:rsidR="002A0607">
        <w:rPr>
          <w:rFonts w:ascii="Arial" w:hAnsi="Arial" w:cs="Arial"/>
          <w:noProof/>
          <w:szCs w:val="22"/>
        </w:rPr>
        <w:t>120</w:t>
      </w:r>
      <w:r w:rsidRPr="004248A1">
        <w:rPr>
          <w:rFonts w:ascii="Arial" w:hAnsi="Arial" w:cs="Arial"/>
          <w:noProof/>
          <w:szCs w:val="22"/>
        </w:rPr>
        <w:t>km</w:t>
      </w:r>
      <w:r>
        <w:rPr>
          <w:rFonts w:ascii="Arial" w:hAnsi="Arial" w:cs="Arial"/>
          <w:noProof/>
          <w:szCs w:val="22"/>
        </w:rPr>
        <w:t xml:space="preserve"> for Peak Security background and </w:t>
      </w:r>
      <w:r w:rsidR="002A0607">
        <w:rPr>
          <w:rFonts w:ascii="Arial" w:hAnsi="Arial" w:cs="Arial"/>
          <w:noProof/>
          <w:szCs w:val="22"/>
        </w:rPr>
        <w:t>82</w:t>
      </w:r>
      <w:r>
        <w:rPr>
          <w:rFonts w:ascii="Arial" w:hAnsi="Arial" w:cs="Arial"/>
          <w:noProof/>
          <w:szCs w:val="22"/>
        </w:rPr>
        <w:t>km for Year Round background</w:t>
      </w:r>
      <w:r w:rsidRPr="004248A1">
        <w:rPr>
          <w:rFonts w:ascii="Arial" w:hAnsi="Arial" w:cs="Arial"/>
          <w:noProof/>
          <w:szCs w:val="22"/>
        </w:rPr>
        <w:t>.</w:t>
      </w:r>
    </w:p>
    <w:p w14:paraId="383899B0" w14:textId="77777777" w:rsidR="0070624C" w:rsidRPr="004248A1" w:rsidRDefault="0070624C" w:rsidP="0070624C">
      <w:pPr>
        <w:rPr>
          <w:rFonts w:ascii="Arial" w:hAnsi="Arial" w:cs="Arial"/>
          <w:sz w:val="22"/>
          <w:szCs w:val="22"/>
        </w:rPr>
      </w:pPr>
    </w:p>
    <w:p w14:paraId="6E6CCC87" w14:textId="77777777" w:rsidR="0070624C" w:rsidRPr="004248A1" w:rsidRDefault="0070624C" w:rsidP="0070624C">
      <w:pPr>
        <w:pStyle w:val="Header"/>
        <w:ind w:left="720"/>
        <w:jc w:val="both"/>
        <w:rPr>
          <w:rFonts w:ascii="Arial" w:hAnsi="Arial" w:cs="Arial"/>
          <w:b/>
          <w:noProof/>
          <w:szCs w:val="22"/>
          <w:u w:val="single"/>
        </w:rPr>
      </w:pPr>
    </w:p>
    <w:p w14:paraId="5EEF54D9" w14:textId="77777777" w:rsidR="0070624C" w:rsidRPr="004248A1" w:rsidRDefault="00010EB2" w:rsidP="007D27B2">
      <w:pPr>
        <w:pStyle w:val="Header"/>
        <w:numPr>
          <w:ilvl w:val="0"/>
          <w:numId w:val="60"/>
        </w:numPr>
        <w:tabs>
          <w:tab w:val="left" w:pos="851"/>
        </w:tabs>
        <w:jc w:val="both"/>
        <w:rPr>
          <w:rFonts w:ascii="Arial" w:hAnsi="Arial" w:cs="Arial"/>
          <w:noProof/>
          <w:szCs w:val="22"/>
        </w:rPr>
      </w:pPr>
      <w:r>
        <w:rPr>
          <w:rFonts w:ascii="Arial" w:hAnsi="Arial" w:cs="Arial"/>
          <w:noProof/>
          <w:szCs w:val="22"/>
        </w:rPr>
        <w:t xml:space="preserve">i.) </w:t>
      </w:r>
      <w:r w:rsidR="0070624C" w:rsidRPr="004248A1">
        <w:rPr>
          <w:rFonts w:ascii="Arial" w:hAnsi="Arial" w:cs="Arial"/>
          <w:noProof/>
          <w:szCs w:val="22"/>
        </w:rPr>
        <w:t>calculate the transport</w:t>
      </w:r>
      <w:r w:rsidR="002A0607">
        <w:rPr>
          <w:rFonts w:ascii="Arial" w:hAnsi="Arial" w:cs="Arial"/>
          <w:noProof/>
          <w:szCs w:val="22"/>
        </w:rPr>
        <w:t xml:space="preserve"> (locational)</w:t>
      </w:r>
      <w:r w:rsidR="0070624C" w:rsidRPr="004248A1">
        <w:rPr>
          <w:rFonts w:ascii="Arial" w:hAnsi="Arial" w:cs="Arial"/>
          <w:noProof/>
          <w:szCs w:val="22"/>
        </w:rPr>
        <w:t xml:space="preserve"> tariff</w:t>
      </w:r>
      <w:r w:rsidR="0070624C">
        <w:rPr>
          <w:rFonts w:ascii="Arial" w:hAnsi="Arial" w:cs="Arial"/>
          <w:noProof/>
          <w:szCs w:val="22"/>
        </w:rPr>
        <w:t>s</w:t>
      </w:r>
      <w:r w:rsidR="0070624C" w:rsidRPr="004248A1">
        <w:rPr>
          <w:rFonts w:ascii="Arial" w:hAnsi="Arial" w:cs="Arial"/>
          <w:noProof/>
          <w:szCs w:val="22"/>
        </w:rPr>
        <w:t xml:space="preserve"> by multiplying the figure</w:t>
      </w:r>
      <w:r w:rsidR="0070624C">
        <w:rPr>
          <w:rFonts w:ascii="Arial" w:hAnsi="Arial" w:cs="Arial"/>
          <w:noProof/>
          <w:szCs w:val="22"/>
        </w:rPr>
        <w:t>s</w:t>
      </w:r>
      <w:r w:rsidR="0070624C" w:rsidRPr="004248A1">
        <w:rPr>
          <w:rFonts w:ascii="Arial" w:hAnsi="Arial" w:cs="Arial"/>
          <w:noProof/>
          <w:szCs w:val="22"/>
        </w:rPr>
        <w:t xml:space="preserve"> in (ii) above by</w:t>
      </w:r>
      <w:r w:rsidR="002A0607">
        <w:rPr>
          <w:rFonts w:ascii="Arial" w:hAnsi="Arial" w:cs="Arial"/>
          <w:noProof/>
          <w:szCs w:val="22"/>
        </w:rPr>
        <w:t xml:space="preserve"> -1. This changes the original Nodal Marginal Km for injecting (Generation) into Nodal Marginal Km for withdrawing (Demand). Then multiply by</w:t>
      </w:r>
      <w:r w:rsidR="0070624C" w:rsidRPr="004248A1">
        <w:rPr>
          <w:rFonts w:ascii="Arial" w:hAnsi="Arial" w:cs="Arial"/>
          <w:noProof/>
          <w:szCs w:val="22"/>
        </w:rPr>
        <w:t xml:space="preserve"> the expansion constant</w:t>
      </w:r>
      <w:r w:rsidR="002A0607">
        <w:rPr>
          <w:rFonts w:ascii="Arial" w:hAnsi="Arial" w:cs="Arial"/>
          <w:noProof/>
          <w:szCs w:val="22"/>
        </w:rPr>
        <w:t>, the locational security factor and then</w:t>
      </w:r>
      <w:r w:rsidR="0070624C" w:rsidRPr="004248A1">
        <w:rPr>
          <w:rFonts w:ascii="Arial" w:hAnsi="Arial" w:cs="Arial"/>
          <w:noProof/>
          <w:szCs w:val="22"/>
        </w:rPr>
        <w:t xml:space="preserve">  divid</w:t>
      </w:r>
      <w:r w:rsidR="002A0607">
        <w:rPr>
          <w:rFonts w:ascii="Arial" w:hAnsi="Arial" w:cs="Arial"/>
          <w:noProof/>
          <w:szCs w:val="22"/>
        </w:rPr>
        <w:t>e</w:t>
      </w:r>
      <w:r w:rsidR="0070624C" w:rsidRPr="004248A1">
        <w:rPr>
          <w:rFonts w:ascii="Arial" w:hAnsi="Arial" w:cs="Arial"/>
          <w:noProof/>
          <w:szCs w:val="22"/>
        </w:rPr>
        <w:t xml:space="preserve"> by 1000 to put into units of £/kW:</w:t>
      </w:r>
    </w:p>
    <w:p w14:paraId="1E96E1C6" w14:textId="77777777" w:rsidR="006661FE" w:rsidRPr="004248A1" w:rsidRDefault="006661FE" w:rsidP="000B6C0D">
      <w:pPr>
        <w:pStyle w:val="Header"/>
        <w:tabs>
          <w:tab w:val="left" w:pos="851"/>
        </w:tabs>
        <w:ind w:left="720"/>
        <w:jc w:val="both"/>
        <w:rPr>
          <w:rFonts w:ascii="Arial" w:hAnsi="Arial" w:cs="Arial"/>
          <w:noProof/>
          <w:szCs w:val="22"/>
        </w:rPr>
      </w:pPr>
    </w:p>
    <w:p w14:paraId="1D6033B6" w14:textId="77777777" w:rsidR="006661FE" w:rsidRPr="004248A1"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 xml:space="preserve">For </w:t>
      </w:r>
      <w:r w:rsidR="0070624C">
        <w:rPr>
          <w:rFonts w:ascii="Arial" w:hAnsi="Arial" w:cs="Arial"/>
          <w:noProof/>
          <w:szCs w:val="22"/>
        </w:rPr>
        <w:t xml:space="preserve">this example </w:t>
      </w:r>
      <w:r w:rsidRPr="004248A1">
        <w:rPr>
          <w:rFonts w:ascii="Arial" w:hAnsi="Arial" w:cs="Arial"/>
          <w:noProof/>
          <w:szCs w:val="22"/>
        </w:rPr>
        <w:t>zone, assuming an expansion constant of £10.07/MWkm and a locational security factor of 1.80</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0EAC8B3C" w14:textId="77777777" w:rsidR="006661FE" w:rsidRPr="004248A1" w:rsidRDefault="006661FE" w:rsidP="006661FE">
      <w:pPr>
        <w:pStyle w:val="Header"/>
        <w:tabs>
          <w:tab w:val="left" w:pos="851"/>
        </w:tabs>
        <w:ind w:left="720"/>
        <w:jc w:val="both"/>
        <w:rPr>
          <w:rFonts w:ascii="Arial" w:hAnsi="Arial" w:cs="Arial"/>
          <w:noProof/>
          <w:szCs w:val="22"/>
        </w:rPr>
      </w:pPr>
    </w:p>
    <w:p w14:paraId="0C664688" w14:textId="77777777" w:rsidR="0070624C"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ab/>
      </w:r>
      <w:r w:rsidR="0070624C">
        <w:rPr>
          <w:rFonts w:ascii="Arial" w:hAnsi="Arial" w:cs="Arial"/>
          <w:noProof/>
          <w:szCs w:val="22"/>
        </w:rPr>
        <w:t>a)</w:t>
      </w:r>
      <w:r w:rsidR="0070624C">
        <w:rPr>
          <w:rFonts w:ascii="Arial" w:hAnsi="Arial" w:cs="Arial"/>
          <w:noProof/>
          <w:szCs w:val="22"/>
        </w:rPr>
        <w:tab/>
        <w:t xml:space="preserve">Peak Security tariff – </w:t>
      </w:r>
    </w:p>
    <w:p w14:paraId="4AAC78B1" w14:textId="77777777" w:rsidR="0070624C" w:rsidRPr="000B6C0D" w:rsidRDefault="002A0607" w:rsidP="0070624C">
      <w:pPr>
        <w:pStyle w:val="Header"/>
        <w:tabs>
          <w:tab w:val="left" w:pos="851"/>
        </w:tabs>
        <w:ind w:left="720"/>
        <w:jc w:val="both"/>
        <w:rPr>
          <w:rFonts w:ascii="Arial" w:hAnsi="Arial" w:cs="Arial"/>
          <w:b/>
          <w:noProof/>
          <w:szCs w:val="22"/>
          <w:u w:val="single"/>
        </w:rPr>
      </w:pPr>
      <w:r>
        <w:rPr>
          <w:rFonts w:ascii="Arial" w:hAnsi="Arial" w:cs="Arial"/>
          <w:noProof/>
          <w:szCs w:val="22"/>
        </w:rPr>
        <w:t xml:space="preserve">- (120km </w:t>
      </w:r>
      <w:r w:rsidR="006661FE" w:rsidRPr="004248A1">
        <w:rPr>
          <w:rFonts w:ascii="Arial" w:hAnsi="Arial" w:cs="Arial"/>
          <w:noProof/>
          <w:szCs w:val="22"/>
          <w:u w:val="single"/>
        </w:rPr>
        <w:t>* £10.07/MWkm * 1.8</w:t>
      </w:r>
      <w:r>
        <w:rPr>
          <w:rFonts w:ascii="Arial" w:hAnsi="Arial" w:cs="Arial"/>
          <w:noProof/>
          <w:szCs w:val="22"/>
          <w:u w:val="single"/>
        </w:rPr>
        <w:t>)</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 xml:space="preserve"> </w:t>
      </w:r>
      <w:r w:rsidR="006661FE" w:rsidRPr="004248A1">
        <w:rPr>
          <w:rFonts w:ascii="Arial" w:hAnsi="Arial" w:cs="Arial"/>
          <w:noProof/>
          <w:szCs w:val="22"/>
        </w:rPr>
        <w:tab/>
        <w:t>=</w:t>
      </w:r>
      <w:r w:rsidR="006661FE"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2.47</w:t>
      </w:r>
      <w:r w:rsidRPr="004248A1">
        <w:rPr>
          <w:rFonts w:ascii="Arial" w:hAnsi="Arial" w:cs="Arial"/>
          <w:b/>
          <w:noProof/>
          <w:szCs w:val="22"/>
          <w:u w:val="single"/>
        </w:rPr>
        <w:t>/</w:t>
      </w:r>
      <w:r w:rsidR="006661FE" w:rsidRPr="004248A1">
        <w:rPr>
          <w:rFonts w:ascii="Arial" w:hAnsi="Arial" w:cs="Arial"/>
          <w:b/>
          <w:noProof/>
          <w:szCs w:val="22"/>
          <w:u w:val="single"/>
        </w:rPr>
        <w:t>kW</w:t>
      </w:r>
    </w:p>
    <w:p w14:paraId="559EFB5C" w14:textId="77777777" w:rsidR="006661FE" w:rsidRPr="004248A1" w:rsidRDefault="006661FE" w:rsidP="006661FE">
      <w:pPr>
        <w:pStyle w:val="Header"/>
        <w:tabs>
          <w:tab w:val="left" w:pos="851"/>
        </w:tabs>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r w:rsidRPr="004248A1">
        <w:rPr>
          <w:rFonts w:ascii="Arial" w:hAnsi="Arial" w:cs="Arial"/>
          <w:noProof/>
          <w:szCs w:val="22"/>
        </w:rPr>
        <w:tab/>
      </w:r>
      <w:r w:rsidRPr="004248A1">
        <w:rPr>
          <w:rFonts w:ascii="Arial" w:hAnsi="Arial" w:cs="Arial"/>
          <w:noProof/>
          <w:szCs w:val="22"/>
        </w:rPr>
        <w:tab/>
      </w:r>
    </w:p>
    <w:p w14:paraId="4F1DE930" w14:textId="77777777" w:rsidR="006661FE" w:rsidRDefault="006661FE" w:rsidP="006661FE">
      <w:pPr>
        <w:pStyle w:val="Header"/>
        <w:tabs>
          <w:tab w:val="left" w:pos="851"/>
        </w:tabs>
        <w:jc w:val="both"/>
        <w:rPr>
          <w:rFonts w:ascii="Arial" w:hAnsi="Arial" w:cs="Arial"/>
          <w:noProof/>
          <w:szCs w:val="22"/>
        </w:rPr>
      </w:pPr>
    </w:p>
    <w:p w14:paraId="4987BE70" w14:textId="77777777" w:rsidR="0070624C" w:rsidRPr="004248A1" w:rsidRDefault="0070624C" w:rsidP="000B6C0D">
      <w:pPr>
        <w:pStyle w:val="Header"/>
        <w:tabs>
          <w:tab w:val="left" w:pos="851"/>
        </w:tabs>
        <w:ind w:left="720"/>
        <w:jc w:val="both"/>
        <w:rPr>
          <w:rFonts w:ascii="Arial" w:hAnsi="Arial" w:cs="Arial"/>
          <w:noProof/>
          <w:szCs w:val="22"/>
        </w:rPr>
      </w:pPr>
      <w:r>
        <w:rPr>
          <w:rFonts w:ascii="Arial" w:hAnsi="Arial" w:cs="Arial"/>
          <w:noProof/>
          <w:szCs w:val="22"/>
        </w:rPr>
        <w:t>b)</w:t>
      </w:r>
      <w:r w:rsidRPr="0070624C">
        <w:rPr>
          <w:rFonts w:ascii="Arial" w:hAnsi="Arial" w:cs="Arial"/>
          <w:noProof/>
          <w:szCs w:val="22"/>
        </w:rPr>
        <w:t xml:space="preserve"> </w:t>
      </w:r>
      <w:r>
        <w:rPr>
          <w:rFonts w:ascii="Arial" w:hAnsi="Arial" w:cs="Arial"/>
          <w:noProof/>
          <w:szCs w:val="22"/>
        </w:rPr>
        <w:t xml:space="preserve">Year Round tariff - </w:t>
      </w:r>
    </w:p>
    <w:p w14:paraId="77A1AD05" w14:textId="77777777" w:rsidR="0070624C" w:rsidRPr="004248A1" w:rsidRDefault="002A0607" w:rsidP="0070624C">
      <w:pPr>
        <w:pStyle w:val="Header"/>
        <w:tabs>
          <w:tab w:val="left" w:pos="851"/>
        </w:tabs>
        <w:ind w:left="720"/>
        <w:jc w:val="both"/>
        <w:rPr>
          <w:rFonts w:ascii="Arial" w:hAnsi="Arial" w:cs="Arial"/>
          <w:noProof/>
          <w:szCs w:val="22"/>
        </w:rPr>
      </w:pPr>
      <w:r>
        <w:rPr>
          <w:rFonts w:ascii="Arial" w:hAnsi="Arial" w:cs="Arial"/>
          <w:noProof/>
          <w:szCs w:val="22"/>
          <w:u w:val="single"/>
        </w:rPr>
        <w:t>- (82</w:t>
      </w:r>
      <w:r w:rsidR="0070624C" w:rsidRPr="004248A1">
        <w:rPr>
          <w:rFonts w:ascii="Arial" w:hAnsi="Arial" w:cs="Arial"/>
          <w:noProof/>
          <w:szCs w:val="22"/>
          <w:u w:val="single"/>
        </w:rPr>
        <w:t>* £10.07/MWkm * 1.8</w:t>
      </w:r>
      <w:r>
        <w:rPr>
          <w:rFonts w:ascii="Arial" w:hAnsi="Arial" w:cs="Arial"/>
          <w:noProof/>
          <w:szCs w:val="22"/>
          <w:u w:val="single"/>
        </w:rPr>
        <w:t>)</w:t>
      </w:r>
      <w:r w:rsidR="0070624C">
        <w:rPr>
          <w:rFonts w:ascii="Arial" w:hAnsi="Arial" w:cs="Arial"/>
          <w:noProof/>
          <w:szCs w:val="22"/>
          <w:u w:val="single"/>
        </w:rPr>
        <w:fldChar w:fldCharType="begin"/>
      </w:r>
      <w:r w:rsidR="0070624C" w:rsidRPr="004248A1">
        <w:rPr>
          <w:rFonts w:ascii="Arial" w:hAnsi="Arial" w:cs="Arial"/>
          <w:szCs w:val="22"/>
        </w:rPr>
        <w:instrText>xe "MWkm"</w:instrText>
      </w:r>
      <w:r w:rsidR="0070624C">
        <w:rPr>
          <w:rFonts w:ascii="Arial" w:hAnsi="Arial" w:cs="Arial"/>
          <w:noProof/>
          <w:szCs w:val="22"/>
          <w:u w:val="single"/>
        </w:rPr>
        <w:fldChar w:fldCharType="end"/>
      </w:r>
      <w:r w:rsidR="0070624C" w:rsidRPr="004248A1">
        <w:rPr>
          <w:rFonts w:ascii="Arial" w:hAnsi="Arial" w:cs="Arial"/>
          <w:noProof/>
          <w:szCs w:val="22"/>
        </w:rPr>
        <w:t xml:space="preserve"> </w:t>
      </w:r>
      <w:r w:rsidR="0070624C" w:rsidRPr="004248A1">
        <w:rPr>
          <w:rFonts w:ascii="Arial" w:hAnsi="Arial" w:cs="Arial"/>
          <w:noProof/>
          <w:szCs w:val="22"/>
        </w:rPr>
        <w:tab/>
        <w:t>=</w:t>
      </w:r>
      <w:r w:rsidR="0070624C"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1.49</w:t>
      </w:r>
      <w:r w:rsidR="0070624C" w:rsidRPr="004248A1">
        <w:rPr>
          <w:rFonts w:ascii="Arial" w:hAnsi="Arial" w:cs="Arial"/>
          <w:b/>
          <w:noProof/>
          <w:szCs w:val="22"/>
          <w:u w:val="single"/>
        </w:rPr>
        <w:t>/kW</w:t>
      </w:r>
    </w:p>
    <w:p w14:paraId="10778CF5" w14:textId="77777777" w:rsidR="0070624C" w:rsidRPr="004248A1" w:rsidRDefault="0070624C" w:rsidP="0070624C">
      <w:pPr>
        <w:pStyle w:val="Header"/>
        <w:tabs>
          <w:tab w:val="left" w:pos="851"/>
        </w:tabs>
        <w:jc w:val="both"/>
        <w:rPr>
          <w:rFonts w:ascii="Arial" w:hAnsi="Arial" w:cs="Arial"/>
          <w:noProof/>
          <w:szCs w:val="22"/>
        </w:rPr>
      </w:pPr>
      <w:r>
        <w:rPr>
          <w:rFonts w:ascii="Arial" w:hAnsi="Arial" w:cs="Arial"/>
          <w:noProof/>
          <w:szCs w:val="22"/>
        </w:rPr>
        <w:tab/>
      </w:r>
      <w:r>
        <w:rPr>
          <w:rFonts w:ascii="Arial" w:hAnsi="Arial" w:cs="Arial"/>
          <w:noProof/>
          <w:szCs w:val="22"/>
        </w:rPr>
        <w:tab/>
        <w:t xml:space="preserve">       </w:t>
      </w:r>
      <w:r w:rsidRPr="004248A1">
        <w:rPr>
          <w:rFonts w:ascii="Arial" w:hAnsi="Arial" w:cs="Arial"/>
          <w:noProof/>
          <w:szCs w:val="22"/>
        </w:rPr>
        <w:t>1000</w:t>
      </w:r>
      <w:r w:rsidRPr="004248A1">
        <w:rPr>
          <w:rFonts w:ascii="Arial" w:hAnsi="Arial" w:cs="Arial"/>
          <w:noProof/>
          <w:szCs w:val="22"/>
        </w:rPr>
        <w:tab/>
      </w:r>
    </w:p>
    <w:p w14:paraId="55675B75" w14:textId="77777777" w:rsidR="002A0607" w:rsidRDefault="002A0607" w:rsidP="00097CD6">
      <w:pPr>
        <w:pStyle w:val="Header"/>
        <w:ind w:left="720"/>
        <w:jc w:val="both"/>
        <w:rPr>
          <w:rFonts w:ascii="Arial" w:hAnsi="Arial" w:cs="Arial"/>
          <w:noProof/>
          <w:szCs w:val="22"/>
        </w:rPr>
      </w:pPr>
      <w:r>
        <w:rPr>
          <w:rFonts w:ascii="Arial" w:hAnsi="Arial" w:cs="Arial"/>
          <w:noProof/>
          <w:szCs w:val="22"/>
        </w:rPr>
        <w:t>The Locational signal for Demand within this zone is negative for both Peak and Year Round, which indicates withdrawing at this part of the network, reduces total system flows.</w:t>
      </w:r>
    </w:p>
    <w:p w14:paraId="792C8A24" w14:textId="77777777" w:rsidR="00010EB2" w:rsidRDefault="00010EB2" w:rsidP="00097CD6">
      <w:pPr>
        <w:pStyle w:val="Header"/>
        <w:ind w:left="720"/>
        <w:jc w:val="both"/>
        <w:rPr>
          <w:rFonts w:ascii="Arial" w:hAnsi="Arial" w:cs="Arial"/>
          <w:noProof/>
          <w:szCs w:val="22"/>
        </w:rPr>
      </w:pPr>
    </w:p>
    <w:p w14:paraId="3CBC83D6" w14:textId="77777777" w:rsidR="00010EB2" w:rsidRPr="00010EB2" w:rsidRDefault="00010EB2" w:rsidP="00CD5631">
      <w:pPr>
        <w:pStyle w:val="Header"/>
        <w:ind w:left="720"/>
        <w:jc w:val="both"/>
        <w:rPr>
          <w:rFonts w:ascii="Arial" w:hAnsi="Arial" w:cs="Arial"/>
          <w:noProof/>
          <w:szCs w:val="22"/>
        </w:rPr>
      </w:pPr>
      <w:r>
        <w:rPr>
          <w:rFonts w:ascii="Arial" w:hAnsi="Arial" w:cs="Arial"/>
          <w:noProof/>
          <w:szCs w:val="22"/>
        </w:rPr>
        <w:t xml:space="preserve">ii.) A NHH locational demand element is calculated in accordance with the methodology </w:t>
      </w:r>
      <w:r w:rsidRPr="00010EB2">
        <w:rPr>
          <w:rFonts w:ascii="Arial" w:hAnsi="Arial" w:cs="Arial"/>
          <w:noProof/>
          <w:szCs w:val="22"/>
        </w:rPr>
        <w:t>given in 14.16.2.</w:t>
      </w:r>
    </w:p>
    <w:p w14:paraId="271A6CDB" w14:textId="77777777" w:rsidR="00010EB2" w:rsidRPr="00010EB2" w:rsidRDefault="00010EB2" w:rsidP="00097CD6">
      <w:pPr>
        <w:pStyle w:val="Header"/>
        <w:ind w:left="720"/>
        <w:jc w:val="both"/>
        <w:rPr>
          <w:rFonts w:ascii="Arial" w:hAnsi="Arial" w:cs="Arial"/>
          <w:noProof/>
          <w:szCs w:val="22"/>
        </w:rPr>
      </w:pPr>
    </w:p>
    <w:p w14:paraId="3BCEC54E" w14:textId="77777777" w:rsidR="002A0607" w:rsidRPr="00010EB2" w:rsidRDefault="002A0607" w:rsidP="00097CD6">
      <w:pPr>
        <w:pStyle w:val="Header"/>
        <w:jc w:val="both"/>
        <w:rPr>
          <w:rFonts w:ascii="Arial" w:hAnsi="Arial" w:cs="Arial"/>
          <w:noProof/>
          <w:szCs w:val="22"/>
        </w:rPr>
      </w:pPr>
    </w:p>
    <w:p w14:paraId="06742093" w14:textId="77777777" w:rsidR="00010EB2" w:rsidRPr="00010EB2" w:rsidRDefault="00010EB2" w:rsidP="007D27B2">
      <w:pPr>
        <w:pStyle w:val="Header"/>
        <w:numPr>
          <w:ilvl w:val="0"/>
          <w:numId w:val="60"/>
        </w:numPr>
        <w:jc w:val="both"/>
        <w:rPr>
          <w:rFonts w:ascii="Arial" w:hAnsi="Arial" w:cs="Arial"/>
          <w:noProof/>
          <w:szCs w:val="22"/>
        </w:rPr>
      </w:pPr>
      <w:r w:rsidRPr="00010EB2">
        <w:rPr>
          <w:rFonts w:ascii="Arial" w:hAnsi="Arial" w:cs="Arial"/>
          <w:noProof/>
          <w:szCs w:val="22"/>
        </w:rPr>
        <w:t xml:space="preserve">i.) </w:t>
      </w:r>
      <w:r w:rsidR="006661FE" w:rsidRPr="00010EB2">
        <w:rPr>
          <w:rFonts w:ascii="Arial" w:hAnsi="Arial" w:cs="Arial"/>
          <w:noProof/>
          <w:szCs w:val="22"/>
        </w:rPr>
        <w:t xml:space="preserve">We </w:t>
      </w:r>
      <w:r w:rsidRPr="00010EB2">
        <w:rPr>
          <w:rFonts w:ascii="Arial" w:hAnsi="Arial" w:cs="Arial"/>
          <w:noProof/>
          <w:szCs w:val="22"/>
        </w:rPr>
        <w:t xml:space="preserve">now need to calculate the </w:t>
      </w:r>
      <w:r w:rsidRPr="00010EB2">
        <w:rPr>
          <w:rFonts w:ascii="Arial" w:hAnsi="Arial" w:cs="Arial"/>
          <w:b/>
          <w:noProof/>
          <w:szCs w:val="22"/>
        </w:rPr>
        <w:t>Transmission Demand Residual Tariffs</w:t>
      </w:r>
      <w:r w:rsidRPr="00010EB2">
        <w:rPr>
          <w:rFonts w:ascii="Arial" w:hAnsi="Arial" w:cs="Arial"/>
          <w:noProof/>
          <w:szCs w:val="22"/>
        </w:rPr>
        <w:t>.  This is calculated by first taking the total revenue to be recovered from demand less the revenue which would be recovered through the demand locational and energy tariffs and revenue recovery through embedded export tariffs.</w:t>
      </w:r>
    </w:p>
    <w:p w14:paraId="301255B6" w14:textId="77777777" w:rsidR="00010EB2" w:rsidRPr="00010EB2" w:rsidRDefault="00010EB2" w:rsidP="00CD5631">
      <w:pPr>
        <w:pStyle w:val="Header"/>
        <w:tabs>
          <w:tab w:val="left" w:pos="284"/>
        </w:tabs>
        <w:ind w:left="720"/>
        <w:jc w:val="both"/>
        <w:rPr>
          <w:rFonts w:ascii="Arial" w:hAnsi="Arial" w:cs="Arial"/>
          <w:noProof/>
          <w:szCs w:val="22"/>
        </w:rPr>
      </w:pPr>
    </w:p>
    <w:p w14:paraId="4A6EE455" w14:textId="77777777" w:rsidR="00010EB2" w:rsidRPr="00010EB2" w:rsidRDefault="00010EB2" w:rsidP="00CD5631">
      <w:pPr>
        <w:pStyle w:val="Header"/>
        <w:ind w:left="720"/>
        <w:jc w:val="both"/>
        <w:rPr>
          <w:rFonts w:ascii="Arial" w:hAnsi="Arial" w:cs="Arial"/>
          <w:noProof/>
          <w:szCs w:val="22"/>
        </w:rPr>
      </w:pPr>
      <w:r w:rsidRPr="00010EB2">
        <w:rPr>
          <w:rFonts w:ascii="Arial" w:hAnsi="Arial" w:cs="Arial"/>
          <w:noProof/>
          <w:szCs w:val="22"/>
        </w:rPr>
        <w:t xml:space="preserve">Assuming the total revenue to be recovered from gross GSP group demand=  £779m.   Assuming the total recovery from GSP group demand locational and energy tariffs is £140m, total recovery from embedded export tariffs is -£10m  the total revenue to be recovered through the </w:t>
      </w:r>
      <w:r w:rsidRPr="00010EB2">
        <w:rPr>
          <w:rFonts w:ascii="Arial" w:hAnsi="Arial" w:cs="Arial"/>
          <w:b/>
          <w:noProof/>
          <w:szCs w:val="22"/>
        </w:rPr>
        <w:t>Transmission Demand Residual Tariffs</w:t>
      </w:r>
      <w:r w:rsidRPr="00010EB2">
        <w:rPr>
          <w:rFonts w:ascii="Arial" w:hAnsi="Arial" w:cs="Arial"/>
          <w:noProof/>
          <w:szCs w:val="22"/>
        </w:rPr>
        <w:t xml:space="preserve"> will be as follows:</w:t>
      </w:r>
    </w:p>
    <w:p w14:paraId="1B3A7A15" w14:textId="0E3A6F2E" w:rsidR="00010EB2" w:rsidRPr="00CD5631" w:rsidRDefault="008A41B4" w:rsidP="00010EB2">
      <w:pPr>
        <w:jc w:val="center"/>
        <w:rPr>
          <w:rFonts w:ascii="Arial" w:hAnsi="Arial" w:cs="Arial"/>
          <w:sz w:val="22"/>
          <w:szCs w:val="22"/>
        </w:rPr>
      </w:pPr>
      <m:oMathPara>
        <m:oMath>
          <m:r>
            <m:rPr>
              <m:sty m:val="p"/>
            </m:rPr>
            <w:rPr>
              <w:rFonts w:ascii="Cambria Math" w:hAnsi="Cambria Math" w:cs="Arial"/>
              <w:sz w:val="22"/>
              <w:szCs w:val="22"/>
            </w:rPr>
            <w:br/>
          </m:r>
        </m:oMath>
        <m:oMath>
          <m:r>
            <w:rPr>
              <w:rFonts w:ascii="Cambria Math" w:hAnsi="Cambria Math"/>
            </w:rPr>
            <m:t>£779m-£140m- -£10m=£649m</m:t>
          </m:r>
        </m:oMath>
      </m:oMathPara>
    </w:p>
    <w:p w14:paraId="2D6A2C01" w14:textId="77777777" w:rsidR="00010EB2" w:rsidRPr="00CD5631" w:rsidRDefault="00010EB2" w:rsidP="00010EB2">
      <w:pPr>
        <w:jc w:val="center"/>
        <w:rPr>
          <w:rFonts w:ascii="Arial" w:hAnsi="Arial" w:cs="Arial"/>
          <w:sz w:val="22"/>
          <w:szCs w:val="22"/>
        </w:rPr>
      </w:pPr>
    </w:p>
    <w:p w14:paraId="5D26FAED" w14:textId="77777777" w:rsidR="00010EB2" w:rsidRPr="00CD5631" w:rsidRDefault="00010EB2" w:rsidP="00CD5631">
      <w:pPr>
        <w:ind w:left="720"/>
        <w:rPr>
          <w:rFonts w:ascii="Arial" w:hAnsi="Arial" w:cs="Arial"/>
          <w:sz w:val="22"/>
          <w:szCs w:val="22"/>
        </w:rPr>
      </w:pPr>
      <w:r w:rsidRPr="00CD5631">
        <w:rPr>
          <w:rFonts w:ascii="Arial" w:hAnsi="Arial" w:cs="Arial"/>
          <w:sz w:val="22"/>
          <w:szCs w:val="22"/>
        </w:rPr>
        <w:t xml:space="preserve">ii.) </w:t>
      </w:r>
      <w:r w:rsidRPr="00CD5631">
        <w:rPr>
          <w:rFonts w:ascii="Arial" w:hAnsi="Arial" w:cs="Arial"/>
          <w:noProof/>
          <w:sz w:val="22"/>
          <w:szCs w:val="22"/>
        </w:rPr>
        <w:t xml:space="preserve">The total revenue to be recovered from the </w:t>
      </w:r>
      <w:r w:rsidRPr="00CD5631">
        <w:rPr>
          <w:rFonts w:ascii="Arial" w:hAnsi="Arial" w:cs="Arial"/>
          <w:b/>
          <w:noProof/>
          <w:sz w:val="22"/>
          <w:szCs w:val="22"/>
        </w:rPr>
        <w:t>Transmission Demand Residual Tariffs</w:t>
      </w:r>
      <w:r w:rsidRPr="00CD5631">
        <w:rPr>
          <w:rFonts w:ascii="Arial" w:hAnsi="Arial" w:cs="Arial"/>
          <w:noProof/>
          <w:sz w:val="22"/>
          <w:szCs w:val="22"/>
        </w:rPr>
        <w:t xml:space="preserve"> as calculated in (i) above is then apportioned between the </w:t>
      </w:r>
      <w:r w:rsidRPr="00CD5631">
        <w:rPr>
          <w:rFonts w:ascii="Arial" w:hAnsi="Arial" w:cs="Arial"/>
          <w:b/>
          <w:noProof/>
          <w:sz w:val="22"/>
          <w:szCs w:val="22"/>
        </w:rPr>
        <w:t>Charging Bands</w:t>
      </w:r>
      <w:r w:rsidRPr="00CD5631">
        <w:rPr>
          <w:rFonts w:ascii="Arial" w:hAnsi="Arial" w:cs="Arial"/>
          <w:noProof/>
          <w:sz w:val="22"/>
          <w:szCs w:val="22"/>
        </w:rPr>
        <w:t xml:space="preserve"> as set in 14.15.137 by the  sum of the annual energy consumption of the </w:t>
      </w:r>
      <w:r w:rsidRPr="00CD5631">
        <w:rPr>
          <w:rFonts w:ascii="Arial" w:hAnsi="Arial" w:cs="Arial"/>
          <w:b/>
          <w:noProof/>
          <w:sz w:val="22"/>
          <w:szCs w:val="22"/>
        </w:rPr>
        <w:t>Final Demand Sites</w:t>
      </w:r>
      <w:r w:rsidRPr="00CD5631">
        <w:rPr>
          <w:rFonts w:ascii="Arial" w:hAnsi="Arial" w:cs="Arial"/>
          <w:noProof/>
          <w:sz w:val="22"/>
          <w:szCs w:val="22"/>
        </w:rPr>
        <w:t xml:space="preserve"> or </w:t>
      </w:r>
      <w:r w:rsidRPr="00CD5631">
        <w:rPr>
          <w:rFonts w:ascii="Arial" w:hAnsi="Arial" w:cs="Arial"/>
          <w:b/>
          <w:noProof/>
          <w:sz w:val="22"/>
          <w:szCs w:val="22"/>
        </w:rPr>
        <w:t>Unmetered Supplies</w:t>
      </w:r>
      <w:r w:rsidRPr="00CD5631">
        <w:rPr>
          <w:rFonts w:ascii="Arial" w:hAnsi="Arial" w:cs="Arial"/>
          <w:noProof/>
          <w:sz w:val="22"/>
          <w:szCs w:val="22"/>
        </w:rPr>
        <w:t xml:space="preserve"> as appropriate allocated to a </w:t>
      </w:r>
      <w:r w:rsidRPr="00CD5631">
        <w:rPr>
          <w:rFonts w:ascii="Arial" w:hAnsi="Arial" w:cs="Arial"/>
          <w:b/>
          <w:noProof/>
          <w:sz w:val="22"/>
          <w:szCs w:val="22"/>
        </w:rPr>
        <w:t>Charging Band</w:t>
      </w:r>
      <w:r w:rsidRPr="00CD5631">
        <w:rPr>
          <w:rFonts w:ascii="Arial" w:hAnsi="Arial" w:cs="Arial"/>
          <w:noProof/>
          <w:sz w:val="22"/>
          <w:szCs w:val="22"/>
        </w:rPr>
        <w:t xml:space="preserve"> as divided by the total annual energy consumption from all GB </w:t>
      </w:r>
      <w:r w:rsidRPr="00CD5631">
        <w:rPr>
          <w:rFonts w:ascii="Arial" w:hAnsi="Arial" w:cs="Arial"/>
          <w:b/>
          <w:noProof/>
          <w:sz w:val="22"/>
          <w:szCs w:val="22"/>
        </w:rPr>
        <w:t>Final Demand Sites</w:t>
      </w:r>
      <w:r w:rsidRPr="00CD5631">
        <w:rPr>
          <w:rFonts w:ascii="Arial" w:hAnsi="Arial" w:cs="Arial"/>
          <w:noProof/>
          <w:sz w:val="22"/>
          <w:szCs w:val="22"/>
        </w:rPr>
        <w:t xml:space="preserve"> and </w:t>
      </w:r>
      <w:r w:rsidRPr="00CD5631">
        <w:rPr>
          <w:rFonts w:ascii="Arial" w:hAnsi="Arial" w:cs="Arial"/>
          <w:b/>
          <w:noProof/>
          <w:sz w:val="22"/>
          <w:szCs w:val="22"/>
        </w:rPr>
        <w:t>Unmetered Supplies</w:t>
      </w:r>
      <w:r w:rsidRPr="00CD5631">
        <w:rPr>
          <w:rFonts w:ascii="Arial" w:hAnsi="Arial" w:cs="Arial"/>
          <w:noProof/>
          <w:sz w:val="22"/>
          <w:szCs w:val="22"/>
        </w:rPr>
        <w:t>.</w:t>
      </w:r>
    </w:p>
    <w:p w14:paraId="3B754AC3" w14:textId="77777777" w:rsidR="00010EB2" w:rsidRPr="00CD5631" w:rsidRDefault="00010EB2" w:rsidP="00CD5631">
      <w:pPr>
        <w:rPr>
          <w:rFonts w:ascii="Arial" w:hAnsi="Arial" w:cs="Arial"/>
          <w:sz w:val="22"/>
          <w:szCs w:val="22"/>
        </w:rPr>
      </w:pPr>
      <w:r w:rsidRPr="00CD5631">
        <w:rPr>
          <w:rFonts w:ascii="Arial" w:hAnsi="Arial" w:cs="Arial"/>
          <w:sz w:val="22"/>
          <w:szCs w:val="22"/>
        </w:rPr>
        <w:tab/>
      </w:r>
    </w:p>
    <w:p w14:paraId="1DC1ED90" w14:textId="77777777" w:rsidR="00010EB2" w:rsidRDefault="00010EB2" w:rsidP="00CD5631">
      <w:pPr>
        <w:rPr>
          <w:rFonts w:ascii="Arial" w:hAnsi="Arial" w:cs="Arial"/>
          <w:sz w:val="22"/>
          <w:szCs w:val="22"/>
        </w:rPr>
      </w:pPr>
      <w:r w:rsidRPr="00CD5631">
        <w:rPr>
          <w:rFonts w:ascii="Arial" w:hAnsi="Arial" w:cs="Arial"/>
          <w:sz w:val="22"/>
          <w:szCs w:val="22"/>
        </w:rPr>
        <w:tab/>
        <w:t>iii.) An example is as follows:</w:t>
      </w:r>
    </w:p>
    <w:p w14:paraId="33C3752B" w14:textId="77777777" w:rsidR="00010EB2" w:rsidRPr="00CD5631" w:rsidRDefault="00010EB2" w:rsidP="00010EB2">
      <w:pPr>
        <w:rPr>
          <w:rFonts w:ascii="Arial" w:hAnsi="Arial" w:cs="Arial"/>
          <w:noProof/>
          <w:sz w:val="22"/>
        </w:rPr>
      </w:pPr>
    </w:p>
    <w:p w14:paraId="6C72D3E0"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total annual consumption of all GB </w:t>
      </w:r>
      <w:r w:rsidRPr="00CD5631">
        <w:rPr>
          <w:rFonts w:ascii="Arial" w:hAnsi="Arial" w:cs="Arial"/>
          <w:b/>
          <w:noProof/>
          <w:sz w:val="22"/>
        </w:rPr>
        <w:t xml:space="preserve">Final Demand Sites </w:t>
      </w:r>
      <w:r w:rsidRPr="00CD5631">
        <w:rPr>
          <w:rFonts w:ascii="Arial" w:hAnsi="Arial" w:cs="Arial"/>
          <w:noProof/>
          <w:sz w:val="22"/>
        </w:rPr>
        <w:t>and</w:t>
      </w:r>
      <w:r w:rsidRPr="00CD5631">
        <w:rPr>
          <w:rFonts w:ascii="Arial" w:hAnsi="Arial" w:cs="Arial"/>
          <w:b/>
          <w:noProof/>
          <w:sz w:val="22"/>
        </w:rPr>
        <w:t xml:space="preserve"> Unmetered Supplies</w:t>
      </w:r>
      <w:r w:rsidRPr="00CD5631">
        <w:rPr>
          <w:rFonts w:ascii="Arial" w:hAnsi="Arial" w:cs="Arial"/>
          <w:noProof/>
          <w:sz w:val="22"/>
        </w:rPr>
        <w:t xml:space="preserve"> is 100TWh.</w:t>
      </w:r>
    </w:p>
    <w:p w14:paraId="0C372FBD" w14:textId="77777777" w:rsidR="00010EB2" w:rsidRPr="00CD5631" w:rsidRDefault="00010EB2" w:rsidP="00010EB2">
      <w:pPr>
        <w:rPr>
          <w:rFonts w:ascii="Arial" w:hAnsi="Arial" w:cs="Arial"/>
          <w:noProof/>
          <w:sz w:val="22"/>
        </w:rPr>
      </w:pPr>
    </w:p>
    <w:p w14:paraId="3C2F26C6"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sum of the annual energy consumption of all </w:t>
      </w:r>
      <w:r w:rsidRPr="00CD5631">
        <w:rPr>
          <w:rFonts w:ascii="Arial" w:hAnsi="Arial" w:cs="Arial"/>
          <w:b/>
          <w:noProof/>
          <w:sz w:val="22"/>
        </w:rPr>
        <w:t xml:space="preserve">Final Demand Sites </w:t>
      </w:r>
      <w:r w:rsidRPr="00CD5631">
        <w:rPr>
          <w:rFonts w:ascii="Arial" w:hAnsi="Arial" w:cs="Arial"/>
          <w:noProof/>
          <w:sz w:val="22"/>
        </w:rPr>
        <w:t>in HV Charging Band 1 is 1TWh</w:t>
      </w:r>
    </w:p>
    <w:p w14:paraId="77EF4DD9" w14:textId="77777777" w:rsidR="00010EB2" w:rsidRPr="00CD5631" w:rsidRDefault="00010EB2" w:rsidP="00010EB2">
      <w:pPr>
        <w:rPr>
          <w:rFonts w:ascii="Arial" w:hAnsi="Arial" w:cs="Arial"/>
          <w:noProof/>
          <w:sz w:val="22"/>
        </w:rPr>
      </w:pPr>
    </w:p>
    <w:p w14:paraId="328A6875" w14:textId="77777777" w:rsidR="00010EB2" w:rsidRPr="00CD5631" w:rsidRDefault="00010EB2" w:rsidP="00010EB2">
      <w:pPr>
        <w:rPr>
          <w:rFonts w:ascii="Arial" w:hAnsi="Arial" w:cs="Arial"/>
          <w:noProof/>
          <w:sz w:val="22"/>
        </w:rPr>
      </w:pPr>
      <w:r w:rsidRPr="00CD5631">
        <w:rPr>
          <w:rFonts w:ascii="Arial" w:hAnsi="Arial" w:cs="Arial"/>
          <w:noProof/>
          <w:sz w:val="22"/>
        </w:rPr>
        <w:t xml:space="preserve">Using the example of total revenue to be recovered through the </w:t>
      </w:r>
      <w:r w:rsidRPr="00CD5631">
        <w:rPr>
          <w:rFonts w:ascii="Arial" w:hAnsi="Arial" w:cs="Arial"/>
          <w:b/>
          <w:noProof/>
          <w:sz w:val="22"/>
        </w:rPr>
        <w:t xml:space="preserve">Transmission Demand Residual Tariffs </w:t>
      </w:r>
      <w:r w:rsidRPr="00CD5631">
        <w:rPr>
          <w:rFonts w:ascii="Arial" w:hAnsi="Arial" w:cs="Arial"/>
          <w:noProof/>
          <w:sz w:val="22"/>
        </w:rPr>
        <w:t xml:space="preserve">above of £649m, HV Charging Band 1 </w:t>
      </w:r>
      <w:r w:rsidRPr="00CD5631">
        <w:rPr>
          <w:rFonts w:ascii="Arial" w:hAnsi="Arial" w:cs="Arial"/>
          <w:b/>
          <w:noProof/>
          <w:sz w:val="22"/>
        </w:rPr>
        <w:t>Final Demand Sites</w:t>
      </w:r>
      <w:r w:rsidRPr="00CD5631">
        <w:rPr>
          <w:rFonts w:ascii="Arial" w:hAnsi="Arial" w:cs="Arial"/>
          <w:noProof/>
          <w:sz w:val="22"/>
        </w:rPr>
        <w:t xml:space="preserve"> will be liable for 1% of this cost.</w:t>
      </w:r>
    </w:p>
    <w:p w14:paraId="02D61644" w14:textId="77777777" w:rsidR="00010EB2" w:rsidRPr="00CD5631" w:rsidRDefault="00010EB2" w:rsidP="00010EB2">
      <w:pPr>
        <w:rPr>
          <w:rFonts w:ascii="Arial" w:hAnsi="Arial" w:cs="Arial"/>
          <w:noProof/>
          <w:sz w:val="22"/>
        </w:rPr>
      </w:pPr>
    </w:p>
    <w:p w14:paraId="6A20E64C" w14:textId="3B05096B" w:rsidR="00010EB2" w:rsidRPr="00CD5631" w:rsidRDefault="00010EB2" w:rsidP="00010EB2">
      <w:pPr>
        <w:rPr>
          <w:rFonts w:ascii="Arial" w:hAnsi="Arial" w:cs="Arial"/>
          <w:noProof/>
          <w:sz w:val="22"/>
        </w:rPr>
      </w:pPr>
      <w:r w:rsidRPr="00CD5631">
        <w:rPr>
          <w:rFonts w:ascii="Arial" w:hAnsi="Arial" w:cs="Arial"/>
          <w:noProof/>
          <w:sz w:val="22"/>
        </w:rPr>
        <w:t xml:space="preserve">The annual cost per site will be </w:t>
      </w:r>
      <m:oMath>
        <m:f>
          <m:fPr>
            <m:ctrlPr>
              <w:rPr>
                <w:rFonts w:ascii="Cambria Math" w:hAnsi="Cambria Math" w:cs="Arial"/>
                <w:i/>
                <w:noProof/>
                <w:sz w:val="22"/>
              </w:rPr>
            </m:ctrlPr>
          </m:fPr>
          <m:num>
            <m:r>
              <w:rPr>
                <w:rFonts w:ascii="Cambria Math" w:hAnsi="Cambria Math" w:cs="Arial"/>
                <w:noProof/>
                <w:sz w:val="22"/>
              </w:rPr>
              <m:t>£6,490,000</m:t>
            </m:r>
          </m:num>
          <m:den>
            <m:r>
              <w:rPr>
                <w:rFonts w:ascii="Cambria Math" w:hAnsi="Cambria Math" w:cs="Arial"/>
                <w:noProof/>
                <w:sz w:val="22"/>
              </w:rPr>
              <m:t>N</m:t>
            </m:r>
          </m:den>
        </m:f>
      </m:oMath>
      <w:r w:rsidR="005E531F" w:rsidRPr="00133E35">
        <w:rPr>
          <w:rFonts w:ascii="Arial" w:hAnsi="Arial" w:cs="Arial"/>
          <w:noProof/>
          <w:sz w:val="22"/>
        </w:rPr>
        <w:t xml:space="preserve"> </w:t>
      </w:r>
      <w:r w:rsidRPr="00CD5631">
        <w:rPr>
          <w:rFonts w:ascii="Arial" w:hAnsi="Arial" w:cs="Arial"/>
          <w:noProof/>
          <w:sz w:val="22"/>
        </w:rPr>
        <w:t>where N is the total number of sites in HV Charging Band 1.</w:t>
      </w:r>
    </w:p>
    <w:p w14:paraId="0B2FE947" w14:textId="77777777" w:rsidR="00010EB2" w:rsidRPr="00CD5631" w:rsidRDefault="00010EB2" w:rsidP="00010EB2">
      <w:pPr>
        <w:rPr>
          <w:rFonts w:ascii="Arial" w:hAnsi="Arial" w:cs="Arial"/>
          <w:noProof/>
          <w:sz w:val="22"/>
        </w:rPr>
      </w:pPr>
    </w:p>
    <w:p w14:paraId="4814EF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If, in this example, N = 12,000 the annual charge per </w:t>
      </w:r>
      <w:r w:rsidRPr="00CD5631">
        <w:rPr>
          <w:rFonts w:ascii="Arial" w:hAnsi="Arial" w:cs="Arial"/>
          <w:b/>
          <w:noProof/>
          <w:sz w:val="22"/>
        </w:rPr>
        <w:t xml:space="preserve">Final Demand Site </w:t>
      </w:r>
      <w:r w:rsidRPr="00CD5631">
        <w:rPr>
          <w:rFonts w:ascii="Arial" w:hAnsi="Arial" w:cs="Arial"/>
          <w:noProof/>
          <w:sz w:val="22"/>
        </w:rPr>
        <w:t>in HV Charging Band 1 will be £540.83.</w:t>
      </w:r>
    </w:p>
    <w:p w14:paraId="664749F2" w14:textId="77777777" w:rsidR="00010EB2" w:rsidRPr="00CD5631" w:rsidRDefault="00010EB2" w:rsidP="00010EB2">
      <w:pPr>
        <w:rPr>
          <w:rFonts w:ascii="Arial" w:hAnsi="Arial" w:cs="Arial"/>
          <w:noProof/>
          <w:sz w:val="22"/>
        </w:rPr>
      </w:pPr>
    </w:p>
    <w:p w14:paraId="57ECB9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w:t>
      </w:r>
      <w:r w:rsidRPr="00CD5631">
        <w:rPr>
          <w:rFonts w:ascii="Arial" w:hAnsi="Arial" w:cs="Arial"/>
          <w:b/>
          <w:noProof/>
          <w:sz w:val="22"/>
        </w:rPr>
        <w:t>Transmission Demand Residual Tariff</w:t>
      </w:r>
      <w:r w:rsidRPr="00CD5631">
        <w:rPr>
          <w:rFonts w:ascii="Arial" w:hAnsi="Arial" w:cs="Arial"/>
          <w:noProof/>
          <w:sz w:val="22"/>
        </w:rPr>
        <w:t xml:space="preserve"> per </w:t>
      </w:r>
      <w:r w:rsidRPr="00CD5631">
        <w:rPr>
          <w:rFonts w:ascii="Arial" w:hAnsi="Arial" w:cs="Arial"/>
          <w:b/>
          <w:noProof/>
          <w:sz w:val="22"/>
        </w:rPr>
        <w:t xml:space="preserve">Final Demand Site </w:t>
      </w:r>
      <w:r w:rsidRPr="00CD5631">
        <w:rPr>
          <w:rFonts w:ascii="Arial" w:hAnsi="Arial" w:cs="Arial"/>
          <w:noProof/>
          <w:sz w:val="22"/>
        </w:rPr>
        <w:t xml:space="preserve">in HV Charging Band 1 will be set as a daily charge. The annual charge, in this example £540.83, will be divided by the number of days in the charging year to deliver a </w:t>
      </w:r>
      <w:r w:rsidRPr="00CD5631">
        <w:rPr>
          <w:rFonts w:ascii="Arial" w:hAnsi="Arial" w:cs="Arial"/>
          <w:b/>
          <w:noProof/>
          <w:sz w:val="22"/>
        </w:rPr>
        <w:t>Transmission Demand Residual Tariff</w:t>
      </w:r>
      <w:r w:rsidRPr="00CD5631">
        <w:rPr>
          <w:rFonts w:ascii="Arial" w:hAnsi="Arial" w:cs="Arial"/>
          <w:noProof/>
          <w:sz w:val="22"/>
        </w:rPr>
        <w:t xml:space="preserve"> (£/site/day). </w:t>
      </w:r>
    </w:p>
    <w:p w14:paraId="2FA7AFB2" w14:textId="77777777" w:rsidR="00010EB2" w:rsidRPr="00CD5631" w:rsidRDefault="00010EB2" w:rsidP="00010EB2">
      <w:pPr>
        <w:rPr>
          <w:rFonts w:ascii="Arial" w:hAnsi="Arial" w:cs="Arial"/>
          <w:noProof/>
          <w:sz w:val="22"/>
        </w:rPr>
      </w:pPr>
    </w:p>
    <w:p w14:paraId="4F0C0D84" w14:textId="16A6E452" w:rsidR="00010EB2" w:rsidRPr="00CD5631" w:rsidRDefault="00010EB2" w:rsidP="00010EB2">
      <w:pPr>
        <w:rPr>
          <w:rFonts w:ascii="Arial" w:hAnsi="Arial" w:cs="Arial"/>
          <w:noProof/>
          <w:sz w:val="22"/>
        </w:rPr>
      </w:pPr>
      <w:r w:rsidRPr="00CD5631">
        <w:rPr>
          <w:rFonts w:ascii="Arial" w:hAnsi="Arial" w:cs="Arial"/>
          <w:noProof/>
          <w:sz w:val="22"/>
        </w:rPr>
        <w:t xml:space="preserve">In this example; </w:t>
      </w:r>
      <m:oMath>
        <m:f>
          <m:fPr>
            <m:ctrlPr>
              <w:rPr>
                <w:rFonts w:ascii="Cambria Math" w:hAnsi="Cambria Math" w:cs="Arial"/>
                <w:i/>
                <w:noProof/>
                <w:sz w:val="22"/>
              </w:rPr>
            </m:ctrlPr>
          </m:fPr>
          <m:num>
            <m:r>
              <m:rPr>
                <m:sty m:val="p"/>
              </m:rPr>
              <w:rPr>
                <w:rFonts w:ascii="Cambria Math" w:hAnsi="Cambria Math" w:cs="Arial"/>
                <w:noProof/>
                <w:sz w:val="22"/>
              </w:rPr>
              <m:t>£540.83</m:t>
            </m:r>
          </m:num>
          <m:den>
            <m:r>
              <m:rPr>
                <m:sty m:val="p"/>
              </m:rPr>
              <w:rPr>
                <w:rFonts w:ascii="Cambria Math" w:hAnsi="Cambria Math" w:cs="Arial"/>
                <w:noProof/>
                <w:sz w:val="22"/>
              </w:rPr>
              <m:t>365 days</m:t>
            </m:r>
          </m:den>
        </m:f>
      </m:oMath>
      <w:r w:rsidR="005E531F" w:rsidRPr="00133E35">
        <w:rPr>
          <w:rFonts w:ascii="Arial" w:hAnsi="Arial" w:cs="Arial"/>
          <w:noProof/>
          <w:sz w:val="22"/>
        </w:rPr>
        <w:t xml:space="preserve">  </w:t>
      </w:r>
      <w:r w:rsidRPr="00CD5631">
        <w:rPr>
          <w:rFonts w:ascii="Arial" w:hAnsi="Arial" w:cs="Arial"/>
          <w:noProof/>
          <w:sz w:val="22"/>
        </w:rPr>
        <w:t>or £1.48/site/day.</w:t>
      </w:r>
    </w:p>
    <w:p w14:paraId="1C6F503B" w14:textId="77777777" w:rsidR="00010EB2" w:rsidRDefault="00010EB2" w:rsidP="00010EB2">
      <w:pPr>
        <w:pStyle w:val="Header"/>
        <w:jc w:val="both"/>
        <w:rPr>
          <w:rFonts w:ascii="Arial" w:hAnsi="Arial" w:cs="Arial"/>
          <w:noProof/>
          <w:sz w:val="20"/>
          <w:szCs w:val="22"/>
        </w:rPr>
      </w:pPr>
    </w:p>
    <w:p w14:paraId="7565A1A6" w14:textId="77777777" w:rsidR="00010EB2" w:rsidRPr="00CD5631" w:rsidRDefault="00010EB2" w:rsidP="00CD5631">
      <w:pPr>
        <w:rPr>
          <w:rFonts w:ascii="Arial" w:hAnsi="Arial" w:cs="Arial"/>
          <w:sz w:val="22"/>
          <w:szCs w:val="22"/>
        </w:rPr>
      </w:pPr>
    </w:p>
    <w:p w14:paraId="56F762AD" w14:textId="77777777" w:rsidR="006661FE" w:rsidRPr="004248A1" w:rsidRDefault="006661FE" w:rsidP="006661FE">
      <w:pPr>
        <w:pStyle w:val="Header"/>
        <w:tabs>
          <w:tab w:val="left" w:pos="284"/>
        </w:tabs>
        <w:ind w:left="142"/>
        <w:jc w:val="both"/>
        <w:rPr>
          <w:rFonts w:ascii="Arial" w:hAnsi="Arial" w:cs="Arial"/>
          <w:noProof/>
          <w:szCs w:val="22"/>
        </w:rPr>
      </w:pPr>
    </w:p>
    <w:p w14:paraId="6B916CF9" w14:textId="77777777" w:rsidR="006661FE" w:rsidRPr="004248A1" w:rsidRDefault="006661FE" w:rsidP="006661FE">
      <w:pPr>
        <w:jc w:val="both"/>
        <w:rPr>
          <w:rFonts w:ascii="Arial" w:hAnsi="Arial" w:cs="Arial"/>
          <w:noProof/>
          <w:sz w:val="22"/>
          <w:szCs w:val="22"/>
        </w:rPr>
      </w:pPr>
    </w:p>
    <w:p w14:paraId="57C73D47" w14:textId="38BB7AAE" w:rsidR="006661FE" w:rsidRPr="00CD5631" w:rsidRDefault="5083A541" w:rsidP="416E5148">
      <w:pPr>
        <w:ind w:left="709" w:hanging="709"/>
        <w:jc w:val="both"/>
        <w:rPr>
          <w:rFonts w:ascii="Arial" w:hAnsi="Arial" w:cs="Arial"/>
          <w:b/>
          <w:bCs/>
          <w:sz w:val="28"/>
          <w:szCs w:val="28"/>
        </w:rPr>
      </w:pPr>
      <w:r w:rsidRPr="416E5148">
        <w:rPr>
          <w:rFonts w:ascii="Arial" w:hAnsi="Arial" w:cs="Arial"/>
          <w:noProof/>
          <w:sz w:val="22"/>
          <w:szCs w:val="22"/>
        </w:rPr>
        <w:t>(vii)</w:t>
      </w:r>
      <w:r>
        <w:tab/>
      </w:r>
      <w:r w:rsidRPr="416E5148">
        <w:rPr>
          <w:rFonts w:ascii="Arial" w:hAnsi="Arial" w:cs="Arial"/>
          <w:noProof/>
          <w:sz w:val="22"/>
          <w:szCs w:val="22"/>
        </w:rPr>
        <w:t xml:space="preserve">The </w:t>
      </w:r>
      <w:r w:rsidR="64074FA1" w:rsidRPr="416E5148">
        <w:rPr>
          <w:rFonts w:ascii="Arial" w:hAnsi="Arial" w:cs="Arial"/>
          <w:noProof/>
          <w:sz w:val="22"/>
          <w:szCs w:val="22"/>
        </w:rPr>
        <w:t xml:space="preserve">Transmission Demand Residual tariff is subject to further adjustment to allow for the minimum £0/kW gross demand charge. </w:t>
      </w:r>
      <w:bookmarkStart w:id="313" w:name="_Ref491664379"/>
      <w:bookmarkStart w:id="314" w:name="_Toc32201105"/>
      <w:r w:rsidRPr="416E5148">
        <w:rPr>
          <w:rFonts w:ascii="Arial" w:hAnsi="Arial" w:cs="Arial"/>
          <w:sz w:val="22"/>
          <w:szCs w:val="22"/>
        </w:rPr>
        <w:br w:type="page"/>
      </w:r>
      <w:bookmarkStart w:id="315" w:name="_Toc49661155"/>
      <w:bookmarkStart w:id="316" w:name="_Toc274049734"/>
      <w:r w:rsidR="006661FE" w:rsidRPr="416E5148">
        <w:rPr>
          <w:rFonts w:ascii="Arial" w:hAnsi="Arial" w:cs="Arial"/>
          <w:b/>
          <w:bCs/>
          <w:sz w:val="28"/>
          <w:szCs w:val="28"/>
        </w:rPr>
        <w:t>14.2</w:t>
      </w:r>
      <w:r w:rsidR="00436045" w:rsidRPr="416E5148">
        <w:rPr>
          <w:rFonts w:ascii="Arial" w:hAnsi="Arial" w:cs="Arial"/>
          <w:b/>
          <w:bCs/>
          <w:sz w:val="28"/>
          <w:szCs w:val="28"/>
        </w:rPr>
        <w:t>5</w:t>
      </w:r>
      <w:r w:rsidR="006661FE" w:rsidRPr="416E5148">
        <w:rPr>
          <w:rFonts w:ascii="Arial" w:hAnsi="Arial" w:cs="Arial"/>
          <w:b/>
          <w:bCs/>
          <w:sz w:val="28"/>
          <w:szCs w:val="28"/>
        </w:rPr>
        <w:t xml:space="preserve"> Reconciliation of Demand Related Transmission Network Use of System Charges</w:t>
      </w:r>
      <w:bookmarkEnd w:id="313"/>
      <w:bookmarkEnd w:id="314"/>
      <w:bookmarkEnd w:id="315"/>
      <w:bookmarkEnd w:id="316"/>
    </w:p>
    <w:p w14:paraId="1186C009" w14:textId="77777777" w:rsidR="006661FE" w:rsidRDefault="006661FE" w:rsidP="006661FE">
      <w:pPr>
        <w:pStyle w:val="1"/>
        <w:jc w:val="both"/>
      </w:pPr>
    </w:p>
    <w:p w14:paraId="7981DAAE" w14:textId="292F6F9F" w:rsidR="006661FE" w:rsidRPr="004248A1" w:rsidRDefault="006661FE" w:rsidP="416E5148">
      <w:pPr>
        <w:pStyle w:val="BodyText"/>
        <w:rPr>
          <w:rFonts w:ascii="Arial" w:hAnsi="Arial" w:cs="Arial"/>
          <w:sz w:val="22"/>
          <w:szCs w:val="22"/>
        </w:rPr>
      </w:pPr>
      <w:bookmarkStart w:id="317" w:name="_Hlt479666837"/>
      <w:bookmarkStart w:id="318" w:name="_Hlt506623598"/>
      <w:bookmarkEnd w:id="317"/>
      <w:bookmarkEnd w:id="318"/>
      <w:r w:rsidRPr="416E5148">
        <w:rPr>
          <w:rFonts w:ascii="Arial" w:hAnsi="Arial" w:cs="Arial"/>
          <w:sz w:val="22"/>
          <w:szCs w:val="22"/>
        </w:rPr>
        <w:t xml:space="preserve">This appendix illustrates the methodology used by </w:t>
      </w:r>
      <w:r w:rsidR="00E71EB2" w:rsidRPr="416E5148">
        <w:rPr>
          <w:rFonts w:ascii="Arial" w:hAnsi="Arial" w:cs="Arial"/>
          <w:b/>
          <w:bCs/>
          <w:sz w:val="22"/>
          <w:szCs w:val="22"/>
        </w:rPr>
        <w:t>The Company</w:t>
      </w:r>
      <w:r w:rsidRPr="416E5148">
        <w:rPr>
          <w:rFonts w:ascii="Arial" w:hAnsi="Arial" w:cs="Arial"/>
          <w:sz w:val="22"/>
          <w:szCs w:val="22"/>
        </w:rPr>
        <w:t xml:space="preserve"> in the reconciliation of Transmission Network Use of System charges for</w:t>
      </w:r>
      <w:r w:rsidR="003A0CB9" w:rsidRPr="416E5148">
        <w:rPr>
          <w:rFonts w:ascii="Arial" w:hAnsi="Arial" w:cs="Arial"/>
          <w:sz w:val="22"/>
          <w:szCs w:val="22"/>
        </w:rPr>
        <w:t xml:space="preserve"> </w:t>
      </w:r>
      <w:r w:rsidRPr="416E5148">
        <w:rPr>
          <w:rFonts w:ascii="Arial" w:hAnsi="Arial" w:cs="Arial"/>
          <w:sz w:val="22"/>
          <w:szCs w:val="22"/>
        </w:rPr>
        <w:t>demand</w:t>
      </w:r>
      <w:r w:rsidR="005E531F" w:rsidRPr="416E5148">
        <w:rPr>
          <w:rFonts w:ascii="Arial" w:hAnsi="Arial" w:cs="Arial"/>
          <w:sz w:val="22"/>
          <w:szCs w:val="22"/>
        </w:rPr>
        <w:t xml:space="preserve">. </w:t>
      </w:r>
      <w:r w:rsidRPr="416E5148">
        <w:rPr>
          <w:rFonts w:ascii="Arial" w:hAnsi="Arial" w:cs="Arial"/>
          <w:sz w:val="22"/>
          <w:szCs w:val="22"/>
        </w:rPr>
        <w:t>The example highlights the different stages of the calculations from the monthly invoiced amounts, right through to Final Reconciliation.</w:t>
      </w:r>
    </w:p>
    <w:p w14:paraId="05AF3502" w14:textId="77777777" w:rsidR="006661FE" w:rsidRPr="004248A1" w:rsidRDefault="006661FE" w:rsidP="006661FE">
      <w:pPr>
        <w:pStyle w:val="Heading2"/>
        <w:rPr>
          <w:rFonts w:ascii="Arial" w:hAnsi="Arial" w:cs="Arial"/>
        </w:rPr>
      </w:pPr>
      <w:bookmarkStart w:id="319" w:name="_Toc946728"/>
    </w:p>
    <w:p w14:paraId="2D914181" w14:textId="376F6C98" w:rsidR="006661FE" w:rsidRPr="004248A1" w:rsidRDefault="006661FE" w:rsidP="006661FE">
      <w:pPr>
        <w:pStyle w:val="Heading2"/>
        <w:rPr>
          <w:rFonts w:ascii="Arial" w:hAnsi="Arial" w:cs="Arial"/>
        </w:rPr>
      </w:pPr>
      <w:bookmarkStart w:id="320" w:name="_Toc32201106"/>
      <w:bookmarkStart w:id="321" w:name="_Toc49661156"/>
      <w:bookmarkStart w:id="322" w:name="_Toc274049735"/>
      <w:r w:rsidRPr="416E5148">
        <w:rPr>
          <w:rFonts w:ascii="Arial" w:hAnsi="Arial" w:cs="Arial"/>
        </w:rPr>
        <w:t>Monthly Charges</w:t>
      </w:r>
      <w:r w:rsidR="7D3750BB" w:rsidRPr="416E5148">
        <w:rPr>
          <w:rFonts w:ascii="Arial" w:hAnsi="Arial" w:cs="Arial"/>
        </w:rPr>
        <w:t xml:space="preserve"> </w:t>
      </w:r>
      <w:r w:rsidR="00D41819">
        <w:rPr>
          <w:rFonts w:ascii="Arial" w:hAnsi="Arial" w:cs="Arial"/>
        </w:rPr>
        <w:t xml:space="preserve">- </w:t>
      </w:r>
      <w:r w:rsidR="7D3750BB" w:rsidRPr="416E5148">
        <w:rPr>
          <w:rFonts w:ascii="Arial" w:hAnsi="Arial" w:cs="Arial"/>
        </w:rPr>
        <w:t>HH and NHH</w:t>
      </w:r>
      <w:bookmarkEnd w:id="319"/>
      <w:bookmarkEnd w:id="320"/>
      <w:bookmarkEnd w:id="321"/>
      <w:bookmarkEnd w:id="322"/>
    </w:p>
    <w:p w14:paraId="388AB90C" w14:textId="77777777" w:rsidR="006661FE" w:rsidRPr="004248A1" w:rsidRDefault="006661FE" w:rsidP="006661FE">
      <w:pPr>
        <w:pStyle w:val="BodyText"/>
        <w:rPr>
          <w:rFonts w:ascii="Arial" w:hAnsi="Arial" w:cs="Arial"/>
          <w:sz w:val="22"/>
        </w:rPr>
      </w:pPr>
    </w:p>
    <w:p w14:paraId="3CE9CA44" w14:textId="77777777" w:rsidR="0022187C" w:rsidRPr="004248A1" w:rsidRDefault="006661FE" w:rsidP="006661FE">
      <w:pPr>
        <w:pStyle w:val="BodyText"/>
        <w:rPr>
          <w:rFonts w:ascii="Arial" w:hAnsi="Arial" w:cs="Arial"/>
        </w:rPr>
      </w:pPr>
      <w:r w:rsidRPr="004248A1">
        <w:rPr>
          <w:rFonts w:ascii="Arial" w:hAnsi="Arial" w:cs="Arial"/>
          <w:sz w:val="22"/>
        </w:rPr>
        <w:t xml:space="preserve">Suppliers provide half-hourly (HH) </w:t>
      </w:r>
      <w:r w:rsidR="003A0CB9">
        <w:rPr>
          <w:rFonts w:ascii="Arial" w:hAnsi="Arial" w:cs="Arial"/>
          <w:sz w:val="22"/>
        </w:rPr>
        <w:t xml:space="preserve">gross demand and embedded export forecasts </w:t>
      </w:r>
      <w:r w:rsidRPr="004248A1">
        <w:rPr>
          <w:rFonts w:ascii="Arial" w:hAnsi="Arial" w:cs="Arial"/>
          <w:sz w:val="22"/>
        </w:rPr>
        <w:t>and non-half-hourly (NHH) demand forecasts by BM Unit every quarter</w:t>
      </w:r>
      <w:r w:rsidR="00461271" w:rsidRPr="00461271">
        <w:rPr>
          <w:rFonts w:ascii="Arial" w:hAnsi="Arial" w:cs="Arial"/>
          <w:sz w:val="22"/>
        </w:rPr>
        <w:t xml:space="preserve">; The Company provides FDSC Forecasts and Unmetered Supply Volume Forecasts on behalf of Suppliers. </w:t>
      </w:r>
      <w:r w:rsidRPr="004248A1">
        <w:rPr>
          <w:rFonts w:ascii="Arial" w:hAnsi="Arial" w:cs="Arial"/>
          <w:sz w:val="22"/>
        </w:rPr>
        <w:t xml:space="preserve">An example of such forecasts and the corresponding monthly invoiced amounts, based on tariffs of £10.00/kW </w:t>
      </w:r>
      <w:r w:rsidR="003A0CB9">
        <w:rPr>
          <w:rFonts w:ascii="Arial" w:hAnsi="Arial" w:cs="Arial"/>
          <w:sz w:val="22"/>
        </w:rPr>
        <w:t xml:space="preserve">for gross demand, £5.00/kW for embedded export </w:t>
      </w:r>
      <w:r w:rsidRPr="004248A1">
        <w:rPr>
          <w:rFonts w:ascii="Arial" w:hAnsi="Arial" w:cs="Arial"/>
          <w:sz w:val="22"/>
        </w:rPr>
        <w:t>and 1.20p/kWh</w:t>
      </w:r>
      <w:r w:rsidR="003A0CB9">
        <w:rPr>
          <w:rFonts w:ascii="Arial" w:hAnsi="Arial" w:cs="Arial"/>
          <w:sz w:val="22"/>
        </w:rPr>
        <w:t xml:space="preserve"> for energy consumption</w:t>
      </w:r>
      <w:r w:rsidRPr="004248A1">
        <w:rPr>
          <w:rFonts w:ascii="Arial" w:hAnsi="Arial" w:cs="Arial"/>
          <w:sz w:val="22"/>
        </w:rPr>
        <w:t>, is as follows:</w:t>
      </w:r>
    </w:p>
    <w:p w14:paraId="7001626D" w14:textId="77777777" w:rsidR="006661FE" w:rsidRDefault="0022187C" w:rsidP="006661FE">
      <w:pPr>
        <w:pStyle w:val="BodyText"/>
      </w:pPr>
      <w:r>
        <w:rPr>
          <w:rFonts w:ascii="Arial" w:hAnsi="Arial" w:cs="Arial"/>
        </w:rPr>
        <w:t>HH and NHH Forecasts</w:t>
      </w:r>
    </w:p>
    <w:tbl>
      <w:tblPr>
        <w:tblW w:w="9214" w:type="dxa"/>
        <w:tblInd w:w="108" w:type="dxa"/>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firstRow="0" w:lastRow="0" w:firstColumn="0" w:lastColumn="0" w:noHBand="0" w:noVBand="0"/>
      </w:tblPr>
      <w:tblGrid>
        <w:gridCol w:w="629"/>
        <w:gridCol w:w="1226"/>
        <w:gridCol w:w="1226"/>
        <w:gridCol w:w="1227"/>
        <w:gridCol w:w="1226"/>
        <w:gridCol w:w="1227"/>
        <w:gridCol w:w="1226"/>
        <w:gridCol w:w="1227"/>
      </w:tblGrid>
      <w:tr w:rsidR="003A0CB9" w:rsidRPr="00506BD8" w14:paraId="3FF9D325" w14:textId="77777777" w:rsidTr="416E5148">
        <w:trPr>
          <w:trHeight w:val="1114"/>
        </w:trPr>
        <w:tc>
          <w:tcPr>
            <w:tcW w:w="629" w:type="dxa"/>
            <w:tcBorders>
              <w:top w:val="single" w:sz="4" w:space="0" w:color="auto"/>
              <w:bottom w:val="nil"/>
              <w:right w:val="nil"/>
            </w:tcBorders>
            <w:vAlign w:val="center"/>
          </w:tcPr>
          <w:p w14:paraId="0029D3A2" w14:textId="77777777" w:rsidR="003A0CB9" w:rsidRPr="0098730D" w:rsidRDefault="003A0CB9" w:rsidP="416E5148">
            <w:pPr>
              <w:rPr>
                <w:rFonts w:ascii="Arial" w:hAnsi="Arial"/>
              </w:rPr>
            </w:pPr>
          </w:p>
        </w:tc>
        <w:tc>
          <w:tcPr>
            <w:tcW w:w="1226" w:type="dxa"/>
            <w:tcBorders>
              <w:top w:val="single" w:sz="4" w:space="0" w:color="auto"/>
              <w:left w:val="single" w:sz="4" w:space="0" w:color="auto"/>
              <w:bottom w:val="nil"/>
              <w:right w:val="single" w:sz="4" w:space="0" w:color="auto"/>
            </w:tcBorders>
            <w:vAlign w:val="center"/>
          </w:tcPr>
          <w:p w14:paraId="5FA88DD8" w14:textId="77777777" w:rsidR="003A0CB9" w:rsidRPr="0098730D" w:rsidRDefault="003A0CB9" w:rsidP="416E5148">
            <w:pPr>
              <w:jc w:val="center"/>
              <w:rPr>
                <w:rFonts w:ascii="Arial" w:hAnsi="Arial"/>
              </w:rPr>
            </w:pPr>
            <w:r w:rsidRPr="0098730D">
              <w:rPr>
                <w:rFonts w:ascii="Arial" w:hAnsi="Arial"/>
              </w:rPr>
              <w:t>Forecast HH</w:t>
            </w:r>
          </w:p>
          <w:p w14:paraId="605686D0" w14:textId="77777777" w:rsidR="003A0CB9" w:rsidRPr="0098730D" w:rsidRDefault="003A0CB9" w:rsidP="416E5148">
            <w:pPr>
              <w:jc w:val="center"/>
              <w:rPr>
                <w:rFonts w:ascii="Arial" w:hAnsi="Arial"/>
              </w:rPr>
            </w:pPr>
            <w:r w:rsidRPr="0098730D">
              <w:rPr>
                <w:rFonts w:ascii="Arial" w:hAnsi="Arial"/>
              </w:rPr>
              <w:t>Triad Gross Demand</w:t>
            </w:r>
          </w:p>
          <w:p w14:paraId="727EBEA3" w14:textId="77777777" w:rsidR="003A0CB9" w:rsidRPr="0098730D" w:rsidRDefault="003A0CB9" w:rsidP="416E5148">
            <w:pPr>
              <w:jc w:val="center"/>
              <w:rPr>
                <w:rFonts w:ascii="Arial" w:hAnsi="Arial"/>
              </w:rPr>
            </w:pPr>
            <w:r w:rsidRPr="0098730D">
              <w:rPr>
                <w:rFonts w:ascii="Arial" w:hAnsi="Arial"/>
              </w:rPr>
              <w:t>HHD</w:t>
            </w:r>
            <w:r w:rsidRPr="0098730D">
              <w:rPr>
                <w:rFonts w:ascii="Arial" w:hAnsi="Arial"/>
                <w:vertAlign w:val="subscript"/>
              </w:rPr>
              <w:t>F</w:t>
            </w:r>
            <w:r w:rsidRPr="0098730D">
              <w:rPr>
                <w:rFonts w:ascii="Arial" w:hAnsi="Arial"/>
              </w:rPr>
              <w:t xml:space="preserve"> (kW)</w:t>
            </w:r>
          </w:p>
        </w:tc>
        <w:tc>
          <w:tcPr>
            <w:tcW w:w="1226" w:type="dxa"/>
            <w:tcBorders>
              <w:top w:val="single" w:sz="4" w:space="0" w:color="auto"/>
              <w:left w:val="nil"/>
              <w:bottom w:val="single" w:sz="4" w:space="0" w:color="auto"/>
              <w:right w:val="single" w:sz="4" w:space="0" w:color="auto"/>
            </w:tcBorders>
            <w:vAlign w:val="center"/>
          </w:tcPr>
          <w:p w14:paraId="036474B2" w14:textId="77777777" w:rsidR="003A0CB9" w:rsidRPr="0098730D" w:rsidRDefault="003A0CB9" w:rsidP="416E5148">
            <w:pPr>
              <w:jc w:val="center"/>
              <w:rPr>
                <w:rFonts w:ascii="Arial" w:hAnsi="Arial"/>
              </w:rPr>
            </w:pPr>
            <w:r w:rsidRPr="0098730D">
              <w:rPr>
                <w:rFonts w:ascii="Arial" w:hAnsi="Arial"/>
              </w:rPr>
              <w:t>HH Gross Demand Monthly Invoiced Amount (£)</w:t>
            </w:r>
          </w:p>
        </w:tc>
        <w:tc>
          <w:tcPr>
            <w:tcW w:w="1227" w:type="dxa"/>
            <w:tcBorders>
              <w:top w:val="single" w:sz="4" w:space="0" w:color="auto"/>
              <w:left w:val="nil"/>
              <w:bottom w:val="single" w:sz="4" w:space="0" w:color="auto"/>
              <w:right w:val="single" w:sz="4" w:space="0" w:color="auto"/>
            </w:tcBorders>
            <w:vAlign w:val="center"/>
          </w:tcPr>
          <w:p w14:paraId="3FDD7F58" w14:textId="77777777" w:rsidR="003A0CB9" w:rsidRPr="0098730D" w:rsidRDefault="003A0CB9" w:rsidP="416E5148">
            <w:pPr>
              <w:jc w:val="center"/>
              <w:rPr>
                <w:rFonts w:ascii="Arial" w:hAnsi="Arial"/>
              </w:rPr>
            </w:pPr>
            <w:r w:rsidRPr="0098730D">
              <w:rPr>
                <w:rFonts w:ascii="Arial" w:hAnsi="Arial"/>
              </w:rPr>
              <w:t>Forecast HH</w:t>
            </w:r>
          </w:p>
          <w:p w14:paraId="2F6B3307" w14:textId="77777777" w:rsidR="003A0CB9" w:rsidRPr="0098730D" w:rsidRDefault="003A0CB9" w:rsidP="416E5148">
            <w:pPr>
              <w:jc w:val="center"/>
              <w:rPr>
                <w:rFonts w:ascii="Arial" w:hAnsi="Arial"/>
              </w:rPr>
            </w:pPr>
            <w:r w:rsidRPr="0098730D">
              <w:rPr>
                <w:rFonts w:ascii="Arial" w:hAnsi="Arial"/>
              </w:rPr>
              <w:t>Triad Embedded Export</w:t>
            </w:r>
          </w:p>
          <w:p w14:paraId="3E916823" w14:textId="77777777" w:rsidR="003A0CB9" w:rsidRPr="0098730D" w:rsidRDefault="003A0CB9" w:rsidP="416E5148">
            <w:pPr>
              <w:tabs>
                <w:tab w:val="left" w:pos="1440"/>
              </w:tabs>
              <w:jc w:val="center"/>
              <w:rPr>
                <w:rFonts w:ascii="Arial" w:hAnsi="Arial"/>
              </w:rPr>
            </w:pPr>
            <w:r w:rsidRPr="0098730D">
              <w:rPr>
                <w:rFonts w:ascii="Arial" w:hAnsi="Arial"/>
              </w:rPr>
              <w:t>HHEE</w:t>
            </w:r>
            <w:r w:rsidRPr="0098730D">
              <w:rPr>
                <w:rFonts w:ascii="Arial" w:hAnsi="Arial"/>
                <w:vertAlign w:val="subscript"/>
              </w:rPr>
              <w:t>F</w:t>
            </w:r>
            <w:r w:rsidRPr="0098730D">
              <w:rPr>
                <w:rFonts w:ascii="Arial" w:hAnsi="Arial"/>
              </w:rPr>
              <w:t xml:space="preserve"> (kW)</w:t>
            </w:r>
          </w:p>
        </w:tc>
        <w:tc>
          <w:tcPr>
            <w:tcW w:w="1226" w:type="dxa"/>
            <w:tcBorders>
              <w:top w:val="single" w:sz="4" w:space="0" w:color="auto"/>
              <w:left w:val="single" w:sz="4" w:space="0" w:color="auto"/>
              <w:bottom w:val="single" w:sz="4" w:space="0" w:color="auto"/>
              <w:right w:val="single" w:sz="4" w:space="0" w:color="auto"/>
            </w:tcBorders>
            <w:vAlign w:val="center"/>
          </w:tcPr>
          <w:p w14:paraId="6B54E353" w14:textId="77777777" w:rsidR="003A0CB9" w:rsidRPr="0098730D" w:rsidRDefault="003A0CB9" w:rsidP="416E5148">
            <w:pPr>
              <w:jc w:val="center"/>
              <w:rPr>
                <w:rFonts w:ascii="Arial" w:hAnsi="Arial"/>
              </w:rPr>
            </w:pPr>
            <w:r w:rsidRPr="0098730D">
              <w:rPr>
                <w:rFonts w:ascii="Arial" w:hAnsi="Arial"/>
              </w:rPr>
              <w:t>HH Embedded Generation Monthly Invoiced Amount (£)</w:t>
            </w:r>
          </w:p>
        </w:tc>
        <w:tc>
          <w:tcPr>
            <w:tcW w:w="1227" w:type="dxa"/>
            <w:tcBorders>
              <w:top w:val="single" w:sz="4" w:space="0" w:color="auto"/>
              <w:left w:val="single" w:sz="4" w:space="0" w:color="auto"/>
              <w:bottom w:val="single" w:sz="4" w:space="0" w:color="auto"/>
              <w:right w:val="single" w:sz="4" w:space="0" w:color="auto"/>
            </w:tcBorders>
            <w:vAlign w:val="center"/>
          </w:tcPr>
          <w:p w14:paraId="32A1D479" w14:textId="77777777" w:rsidR="003A0CB9" w:rsidRPr="0098730D" w:rsidRDefault="003A0CB9" w:rsidP="416E5148">
            <w:pPr>
              <w:jc w:val="center"/>
              <w:rPr>
                <w:rFonts w:ascii="Arial" w:hAnsi="Arial"/>
              </w:rPr>
            </w:pPr>
            <w:r w:rsidRPr="0098730D">
              <w:rPr>
                <w:rFonts w:ascii="Arial" w:hAnsi="Arial"/>
              </w:rPr>
              <w:t>Forecast NHH</w:t>
            </w:r>
          </w:p>
          <w:p w14:paraId="05610066" w14:textId="77777777" w:rsidR="003A0CB9" w:rsidRPr="0098730D" w:rsidRDefault="003A0CB9" w:rsidP="416E5148">
            <w:pPr>
              <w:jc w:val="center"/>
              <w:rPr>
                <w:rFonts w:ascii="Arial" w:hAnsi="Arial"/>
              </w:rPr>
            </w:pPr>
            <w:r w:rsidRPr="0098730D">
              <w:rPr>
                <w:rFonts w:ascii="Arial" w:hAnsi="Arial"/>
              </w:rPr>
              <w:t>Energy Consumption</w:t>
            </w:r>
          </w:p>
          <w:p w14:paraId="755905BE" w14:textId="77777777" w:rsidR="003A0CB9" w:rsidRPr="0098730D" w:rsidRDefault="003A0CB9" w:rsidP="416E5148">
            <w:pPr>
              <w:jc w:val="center"/>
              <w:rPr>
                <w:rFonts w:ascii="Arial" w:hAnsi="Arial"/>
              </w:rPr>
            </w:pPr>
            <w:r w:rsidRPr="0098730D">
              <w:rPr>
                <w:rFonts w:ascii="Arial" w:hAnsi="Arial"/>
              </w:rPr>
              <w:t>NHHC</w:t>
            </w:r>
            <w:r w:rsidRPr="0098730D">
              <w:rPr>
                <w:rFonts w:ascii="Arial" w:hAnsi="Arial"/>
                <w:vertAlign w:val="subscript"/>
              </w:rPr>
              <w:t>F</w:t>
            </w:r>
            <w:r w:rsidRPr="0098730D">
              <w:rPr>
                <w:rFonts w:ascii="Arial" w:hAnsi="Arial"/>
              </w:rPr>
              <w:t>(kWh)</w:t>
            </w:r>
          </w:p>
        </w:tc>
        <w:tc>
          <w:tcPr>
            <w:tcW w:w="1226" w:type="dxa"/>
            <w:tcBorders>
              <w:top w:val="single" w:sz="4" w:space="0" w:color="auto"/>
              <w:left w:val="nil"/>
              <w:bottom w:val="single" w:sz="4" w:space="0" w:color="auto"/>
              <w:right w:val="single" w:sz="4" w:space="0" w:color="auto"/>
            </w:tcBorders>
            <w:vAlign w:val="center"/>
          </w:tcPr>
          <w:p w14:paraId="733E4F2B" w14:textId="77777777" w:rsidR="003A0CB9" w:rsidRPr="0098730D" w:rsidRDefault="003A0CB9" w:rsidP="416E5148">
            <w:pPr>
              <w:jc w:val="center"/>
              <w:rPr>
                <w:rFonts w:ascii="Arial" w:hAnsi="Arial"/>
              </w:rPr>
            </w:pPr>
            <w:r w:rsidRPr="0098730D">
              <w:rPr>
                <w:rFonts w:ascii="Arial" w:hAnsi="Arial"/>
              </w:rPr>
              <w:t>NHH Monthly Invoiced Amount (£)</w:t>
            </w:r>
          </w:p>
        </w:tc>
        <w:tc>
          <w:tcPr>
            <w:tcW w:w="1227" w:type="dxa"/>
            <w:tcBorders>
              <w:top w:val="single" w:sz="4" w:space="0" w:color="auto"/>
              <w:left w:val="nil"/>
              <w:bottom w:val="nil"/>
            </w:tcBorders>
            <w:vAlign w:val="center"/>
          </w:tcPr>
          <w:p w14:paraId="38701C48" w14:textId="77777777" w:rsidR="003A0CB9" w:rsidRPr="0098730D" w:rsidRDefault="003A0CB9" w:rsidP="416E5148">
            <w:pPr>
              <w:jc w:val="center"/>
              <w:rPr>
                <w:rFonts w:ascii="Arial" w:hAnsi="Arial"/>
              </w:rPr>
            </w:pPr>
            <w:r w:rsidRPr="0098730D">
              <w:rPr>
                <w:rFonts w:ascii="Arial" w:hAnsi="Arial"/>
              </w:rPr>
              <w:t>Net Monthly Invoiced Amount (£)</w:t>
            </w:r>
          </w:p>
        </w:tc>
      </w:tr>
      <w:tr w:rsidR="003A0CB9" w:rsidRPr="00506BD8" w14:paraId="51F1984F" w14:textId="77777777" w:rsidTr="416E5148">
        <w:trPr>
          <w:trHeight w:val="154"/>
        </w:trPr>
        <w:tc>
          <w:tcPr>
            <w:tcW w:w="629" w:type="dxa"/>
            <w:tcBorders>
              <w:top w:val="single" w:sz="4" w:space="0" w:color="auto"/>
              <w:left w:val="single" w:sz="4" w:space="0" w:color="auto"/>
              <w:bottom w:val="nil"/>
              <w:right w:val="nil"/>
            </w:tcBorders>
            <w:vAlign w:val="center"/>
          </w:tcPr>
          <w:p w14:paraId="6E25F5E0" w14:textId="77777777" w:rsidR="003A0CB9" w:rsidRPr="0098730D" w:rsidRDefault="003A0CB9" w:rsidP="416E5148">
            <w:pPr>
              <w:jc w:val="center"/>
              <w:rPr>
                <w:rFonts w:ascii="Arial" w:hAnsi="Arial"/>
              </w:rPr>
            </w:pPr>
            <w:r w:rsidRPr="0098730D">
              <w:rPr>
                <w:rFonts w:ascii="Arial" w:hAnsi="Arial"/>
              </w:rPr>
              <w:t>Apr</w:t>
            </w:r>
          </w:p>
        </w:tc>
        <w:tc>
          <w:tcPr>
            <w:tcW w:w="1226" w:type="dxa"/>
            <w:tcBorders>
              <w:top w:val="single" w:sz="4" w:space="0" w:color="auto"/>
              <w:left w:val="single" w:sz="4" w:space="0" w:color="auto"/>
              <w:bottom w:val="nil"/>
              <w:right w:val="nil"/>
            </w:tcBorders>
            <w:vAlign w:val="center"/>
          </w:tcPr>
          <w:p w14:paraId="41567E7F" w14:textId="77777777" w:rsidR="003A0CB9" w:rsidRPr="0098730D" w:rsidRDefault="003A0CB9" w:rsidP="416E5148">
            <w:pPr>
              <w:pStyle w:val="CommentText"/>
              <w:jc w:val="center"/>
            </w:pPr>
            <w:r w:rsidRPr="0098730D">
              <w:t>12,000</w:t>
            </w:r>
          </w:p>
        </w:tc>
        <w:tc>
          <w:tcPr>
            <w:tcW w:w="1226" w:type="dxa"/>
            <w:tcBorders>
              <w:top w:val="nil"/>
              <w:left w:val="single" w:sz="4" w:space="0" w:color="auto"/>
              <w:bottom w:val="nil"/>
            </w:tcBorders>
          </w:tcPr>
          <w:p w14:paraId="2E3FAC2C" w14:textId="77777777" w:rsidR="003A0CB9" w:rsidRPr="0098730D" w:rsidRDefault="003A0CB9" w:rsidP="416E5148">
            <w:pPr>
              <w:pStyle w:val="CommentText"/>
              <w:jc w:val="center"/>
            </w:pPr>
            <w:r w:rsidRPr="0098730D">
              <w:t>10,000</w:t>
            </w:r>
          </w:p>
        </w:tc>
        <w:tc>
          <w:tcPr>
            <w:tcW w:w="1227" w:type="dxa"/>
            <w:tcBorders>
              <w:top w:val="nil"/>
              <w:left w:val="single" w:sz="4" w:space="0" w:color="auto"/>
              <w:bottom w:val="nil"/>
              <w:right w:val="single" w:sz="4" w:space="0" w:color="auto"/>
            </w:tcBorders>
          </w:tcPr>
          <w:p w14:paraId="5BBCEC40" w14:textId="77777777" w:rsidR="003A0CB9" w:rsidRPr="0098730D" w:rsidRDefault="003A0CB9" w:rsidP="416E5148">
            <w:pPr>
              <w:pStyle w:val="CommentText"/>
              <w:jc w:val="center"/>
            </w:pPr>
            <w:r w:rsidRPr="0098730D">
              <w:t>-600</w:t>
            </w:r>
          </w:p>
        </w:tc>
        <w:tc>
          <w:tcPr>
            <w:tcW w:w="1226" w:type="dxa"/>
            <w:tcBorders>
              <w:top w:val="nil"/>
              <w:left w:val="single" w:sz="4" w:space="0" w:color="auto"/>
              <w:bottom w:val="nil"/>
              <w:right w:val="single" w:sz="4" w:space="0" w:color="auto"/>
            </w:tcBorders>
          </w:tcPr>
          <w:p w14:paraId="79C02C09" w14:textId="77777777" w:rsidR="003A0CB9" w:rsidRPr="0098730D" w:rsidRDefault="003A0CB9" w:rsidP="416E5148">
            <w:pPr>
              <w:pStyle w:val="CommentText"/>
              <w:jc w:val="center"/>
              <w:rPr>
                <w:rFonts w:cs="Arial"/>
              </w:rPr>
            </w:pPr>
            <w:r w:rsidRPr="0098730D">
              <w:rPr>
                <w:rFonts w:cs="Arial"/>
              </w:rPr>
              <w:t>(250)</w:t>
            </w:r>
          </w:p>
        </w:tc>
        <w:tc>
          <w:tcPr>
            <w:tcW w:w="1227" w:type="dxa"/>
            <w:tcBorders>
              <w:top w:val="nil"/>
              <w:left w:val="single" w:sz="4" w:space="0" w:color="auto"/>
              <w:bottom w:val="nil"/>
            </w:tcBorders>
          </w:tcPr>
          <w:p w14:paraId="5C665ED6" w14:textId="77777777" w:rsidR="003A0CB9" w:rsidRPr="0098730D" w:rsidRDefault="003A0CB9" w:rsidP="416E5148">
            <w:pPr>
              <w:pStyle w:val="CommentText"/>
              <w:jc w:val="center"/>
            </w:pPr>
            <w:r w:rsidRPr="0098730D">
              <w:t>15,000,000</w:t>
            </w:r>
          </w:p>
        </w:tc>
        <w:tc>
          <w:tcPr>
            <w:tcW w:w="1226" w:type="dxa"/>
            <w:tcBorders>
              <w:top w:val="nil"/>
              <w:left w:val="single" w:sz="4" w:space="0" w:color="auto"/>
              <w:bottom w:val="nil"/>
            </w:tcBorders>
          </w:tcPr>
          <w:p w14:paraId="5E512476" w14:textId="77777777" w:rsidR="003A0CB9" w:rsidRPr="0098730D" w:rsidRDefault="003A0CB9" w:rsidP="416E5148">
            <w:pPr>
              <w:pStyle w:val="CommentText"/>
              <w:jc w:val="center"/>
            </w:pPr>
            <w:r w:rsidRPr="0098730D">
              <w:t>15,000</w:t>
            </w:r>
          </w:p>
        </w:tc>
        <w:tc>
          <w:tcPr>
            <w:tcW w:w="1227" w:type="dxa"/>
            <w:tcBorders>
              <w:top w:val="single" w:sz="4" w:space="0" w:color="auto"/>
              <w:left w:val="single" w:sz="4" w:space="0" w:color="auto"/>
              <w:bottom w:val="nil"/>
            </w:tcBorders>
            <w:vAlign w:val="center"/>
          </w:tcPr>
          <w:p w14:paraId="69F0B235" w14:textId="77777777" w:rsidR="003A0CB9" w:rsidRPr="0098730D" w:rsidRDefault="003A0CB9" w:rsidP="416E5148">
            <w:pPr>
              <w:pStyle w:val="CommentText"/>
              <w:jc w:val="center"/>
              <w:rPr>
                <w:rFonts w:cs="Arial"/>
              </w:rPr>
            </w:pPr>
            <w:r w:rsidRPr="0098730D">
              <w:rPr>
                <w:rFonts w:cs="Arial"/>
              </w:rPr>
              <w:t>24,750</w:t>
            </w:r>
          </w:p>
        </w:tc>
      </w:tr>
      <w:tr w:rsidR="003A0CB9" w:rsidRPr="00506BD8" w14:paraId="161C28D7" w14:textId="77777777" w:rsidTr="416E5148">
        <w:trPr>
          <w:trHeight w:val="154"/>
        </w:trPr>
        <w:tc>
          <w:tcPr>
            <w:tcW w:w="629" w:type="dxa"/>
            <w:tcBorders>
              <w:top w:val="nil"/>
              <w:left w:val="single" w:sz="4" w:space="0" w:color="auto"/>
              <w:bottom w:val="nil"/>
              <w:right w:val="nil"/>
            </w:tcBorders>
            <w:vAlign w:val="center"/>
          </w:tcPr>
          <w:p w14:paraId="3C6CEE9C" w14:textId="77777777" w:rsidR="003A0CB9" w:rsidRPr="0098730D" w:rsidRDefault="003A0CB9" w:rsidP="416E5148">
            <w:pPr>
              <w:jc w:val="center"/>
              <w:rPr>
                <w:rFonts w:ascii="Arial" w:hAnsi="Arial"/>
              </w:rPr>
            </w:pPr>
            <w:r w:rsidRPr="0098730D">
              <w:rPr>
                <w:rFonts w:ascii="Arial" w:hAnsi="Arial"/>
              </w:rPr>
              <w:t>May</w:t>
            </w:r>
          </w:p>
        </w:tc>
        <w:tc>
          <w:tcPr>
            <w:tcW w:w="1226" w:type="dxa"/>
            <w:tcBorders>
              <w:top w:val="nil"/>
              <w:left w:val="single" w:sz="4" w:space="0" w:color="auto"/>
              <w:bottom w:val="nil"/>
              <w:right w:val="nil"/>
            </w:tcBorders>
            <w:vAlign w:val="center"/>
          </w:tcPr>
          <w:p w14:paraId="3A0A9D54" w14:textId="77777777" w:rsidR="003A0CB9" w:rsidRPr="0098730D" w:rsidRDefault="003A0CB9" w:rsidP="416E5148">
            <w:pPr>
              <w:pStyle w:val="FootnoteText"/>
              <w:jc w:val="center"/>
            </w:pPr>
            <w:r w:rsidRPr="0098730D">
              <w:t>12,000</w:t>
            </w:r>
          </w:p>
        </w:tc>
        <w:tc>
          <w:tcPr>
            <w:tcW w:w="1226" w:type="dxa"/>
            <w:tcBorders>
              <w:top w:val="nil"/>
              <w:left w:val="single" w:sz="4" w:space="0" w:color="auto"/>
              <w:bottom w:val="nil"/>
            </w:tcBorders>
          </w:tcPr>
          <w:p w14:paraId="4442845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46DCF6B8"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5F1D241"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91BC02F" w14:textId="77777777" w:rsidR="003A0CB9" w:rsidRPr="0098730D" w:rsidRDefault="003A0CB9" w:rsidP="416E5148">
            <w:pPr>
              <w:jc w:val="center"/>
              <w:rPr>
                <w:rFonts w:ascii="Arial" w:hAnsi="Arial"/>
              </w:rPr>
            </w:pPr>
            <w:r w:rsidRPr="0098730D">
              <w:rPr>
                <w:rFonts w:ascii="Arial" w:hAnsi="Arial"/>
              </w:rPr>
              <w:t>15,000,000</w:t>
            </w:r>
          </w:p>
        </w:tc>
        <w:tc>
          <w:tcPr>
            <w:tcW w:w="1226" w:type="dxa"/>
            <w:tcBorders>
              <w:top w:val="nil"/>
              <w:left w:val="single" w:sz="4" w:space="0" w:color="auto"/>
              <w:bottom w:val="nil"/>
            </w:tcBorders>
          </w:tcPr>
          <w:p w14:paraId="48A8AA3C" w14:textId="77777777" w:rsidR="003A0CB9" w:rsidRPr="0098730D" w:rsidRDefault="003A0CB9" w:rsidP="416E5148">
            <w:pPr>
              <w:jc w:val="center"/>
              <w:rPr>
                <w:rFonts w:ascii="Arial" w:hAnsi="Arial"/>
              </w:rPr>
            </w:pPr>
            <w:r w:rsidRPr="0098730D">
              <w:rPr>
                <w:rFonts w:ascii="Arial" w:hAnsi="Arial"/>
              </w:rPr>
              <w:t>15,000</w:t>
            </w:r>
          </w:p>
        </w:tc>
        <w:tc>
          <w:tcPr>
            <w:tcW w:w="1227" w:type="dxa"/>
            <w:tcBorders>
              <w:top w:val="nil"/>
              <w:left w:val="single" w:sz="4" w:space="0" w:color="auto"/>
              <w:bottom w:val="nil"/>
            </w:tcBorders>
            <w:vAlign w:val="center"/>
          </w:tcPr>
          <w:p w14:paraId="09978D80" w14:textId="77777777" w:rsidR="003A0CB9" w:rsidRPr="0098730D" w:rsidRDefault="003A0CB9" w:rsidP="416E5148">
            <w:pPr>
              <w:jc w:val="center"/>
              <w:rPr>
                <w:rFonts w:ascii="Arial" w:hAnsi="Arial" w:cs="Arial"/>
              </w:rPr>
            </w:pPr>
            <w:r w:rsidRPr="0098730D">
              <w:rPr>
                <w:rFonts w:ascii="Arial" w:hAnsi="Arial" w:cs="Arial"/>
              </w:rPr>
              <w:t>24,750</w:t>
            </w:r>
          </w:p>
        </w:tc>
      </w:tr>
      <w:tr w:rsidR="003A0CB9" w:rsidRPr="00506BD8" w14:paraId="21F0B4B3" w14:textId="77777777" w:rsidTr="416E5148">
        <w:trPr>
          <w:trHeight w:val="154"/>
        </w:trPr>
        <w:tc>
          <w:tcPr>
            <w:tcW w:w="629" w:type="dxa"/>
            <w:tcBorders>
              <w:top w:val="nil"/>
              <w:left w:val="single" w:sz="4" w:space="0" w:color="auto"/>
              <w:bottom w:val="nil"/>
              <w:right w:val="nil"/>
            </w:tcBorders>
            <w:vAlign w:val="center"/>
          </w:tcPr>
          <w:p w14:paraId="51578291" w14:textId="77777777" w:rsidR="003A0CB9" w:rsidRPr="0098730D" w:rsidRDefault="003A0CB9" w:rsidP="416E5148">
            <w:pPr>
              <w:jc w:val="center"/>
              <w:rPr>
                <w:rFonts w:ascii="Arial" w:hAnsi="Arial"/>
              </w:rPr>
            </w:pPr>
            <w:r w:rsidRPr="0098730D">
              <w:rPr>
                <w:rFonts w:ascii="Arial" w:hAnsi="Arial"/>
              </w:rPr>
              <w:t>Jun</w:t>
            </w:r>
          </w:p>
        </w:tc>
        <w:tc>
          <w:tcPr>
            <w:tcW w:w="1226" w:type="dxa"/>
            <w:tcBorders>
              <w:top w:val="nil"/>
              <w:left w:val="single" w:sz="4" w:space="0" w:color="auto"/>
              <w:bottom w:val="nil"/>
              <w:right w:val="nil"/>
            </w:tcBorders>
            <w:vAlign w:val="center"/>
          </w:tcPr>
          <w:p w14:paraId="2538D2F0"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100107F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129C8E11"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1B02E025"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85DA73C" w14:textId="77777777" w:rsidR="003A0CB9" w:rsidRPr="0098730D" w:rsidRDefault="003A0CB9" w:rsidP="416E5148">
            <w:pPr>
              <w:jc w:val="center"/>
              <w:rPr>
                <w:rFonts w:ascii="Arial" w:hAnsi="Arial"/>
              </w:rPr>
            </w:pPr>
            <w:r w:rsidRPr="0098730D">
              <w:rPr>
                <w:rFonts w:ascii="Arial" w:hAnsi="Arial"/>
              </w:rPr>
              <w:t>15,000,000</w:t>
            </w:r>
          </w:p>
        </w:tc>
        <w:tc>
          <w:tcPr>
            <w:tcW w:w="1226" w:type="dxa"/>
            <w:tcBorders>
              <w:top w:val="nil"/>
              <w:left w:val="single" w:sz="4" w:space="0" w:color="auto"/>
              <w:bottom w:val="nil"/>
            </w:tcBorders>
          </w:tcPr>
          <w:p w14:paraId="1BE580B1" w14:textId="77777777" w:rsidR="003A0CB9" w:rsidRPr="0098730D" w:rsidRDefault="003A0CB9" w:rsidP="416E5148">
            <w:pPr>
              <w:jc w:val="center"/>
              <w:rPr>
                <w:rFonts w:ascii="Arial" w:hAnsi="Arial"/>
              </w:rPr>
            </w:pPr>
            <w:r w:rsidRPr="0098730D">
              <w:rPr>
                <w:rFonts w:ascii="Arial" w:hAnsi="Arial"/>
              </w:rPr>
              <w:t>15,000</w:t>
            </w:r>
          </w:p>
        </w:tc>
        <w:tc>
          <w:tcPr>
            <w:tcW w:w="1227" w:type="dxa"/>
            <w:tcBorders>
              <w:top w:val="nil"/>
              <w:left w:val="single" w:sz="4" w:space="0" w:color="auto"/>
              <w:bottom w:val="nil"/>
            </w:tcBorders>
            <w:vAlign w:val="center"/>
          </w:tcPr>
          <w:p w14:paraId="4E86BC40" w14:textId="77777777" w:rsidR="003A0CB9" w:rsidRPr="0098730D" w:rsidRDefault="003A0CB9" w:rsidP="416E5148">
            <w:pPr>
              <w:jc w:val="center"/>
              <w:rPr>
                <w:rFonts w:ascii="Arial" w:hAnsi="Arial" w:cs="Arial"/>
              </w:rPr>
            </w:pPr>
            <w:r w:rsidRPr="0098730D">
              <w:rPr>
                <w:rFonts w:ascii="Arial" w:hAnsi="Arial" w:cs="Arial"/>
              </w:rPr>
              <w:t>24,750</w:t>
            </w:r>
          </w:p>
        </w:tc>
      </w:tr>
      <w:tr w:rsidR="003A0CB9" w:rsidRPr="00506BD8" w14:paraId="1103DBAA" w14:textId="77777777" w:rsidTr="416E5148">
        <w:trPr>
          <w:trHeight w:val="154"/>
        </w:trPr>
        <w:tc>
          <w:tcPr>
            <w:tcW w:w="629" w:type="dxa"/>
            <w:tcBorders>
              <w:top w:val="nil"/>
              <w:left w:val="single" w:sz="4" w:space="0" w:color="auto"/>
              <w:bottom w:val="nil"/>
              <w:right w:val="nil"/>
            </w:tcBorders>
            <w:vAlign w:val="center"/>
          </w:tcPr>
          <w:p w14:paraId="2A50FB83" w14:textId="77777777" w:rsidR="003A0CB9" w:rsidRPr="0098730D" w:rsidRDefault="003A0CB9" w:rsidP="416E5148">
            <w:pPr>
              <w:jc w:val="center"/>
              <w:rPr>
                <w:rFonts w:ascii="Arial" w:hAnsi="Arial"/>
              </w:rPr>
            </w:pPr>
            <w:r w:rsidRPr="0098730D">
              <w:rPr>
                <w:rFonts w:ascii="Arial" w:hAnsi="Arial"/>
              </w:rPr>
              <w:t>Jul</w:t>
            </w:r>
          </w:p>
        </w:tc>
        <w:tc>
          <w:tcPr>
            <w:tcW w:w="1226" w:type="dxa"/>
            <w:tcBorders>
              <w:top w:val="nil"/>
              <w:left w:val="single" w:sz="4" w:space="0" w:color="auto"/>
              <w:bottom w:val="nil"/>
              <w:right w:val="nil"/>
            </w:tcBorders>
            <w:vAlign w:val="center"/>
          </w:tcPr>
          <w:p w14:paraId="7FCDAB2D"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102CCE58"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21F4B626"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43FCA1C7"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DD71E31"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50AE21E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43578E88"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2D85EE85" w14:textId="77777777" w:rsidTr="416E5148">
        <w:trPr>
          <w:trHeight w:val="154"/>
        </w:trPr>
        <w:tc>
          <w:tcPr>
            <w:tcW w:w="629" w:type="dxa"/>
            <w:tcBorders>
              <w:top w:val="nil"/>
              <w:bottom w:val="nil"/>
              <w:right w:val="nil"/>
            </w:tcBorders>
            <w:vAlign w:val="center"/>
          </w:tcPr>
          <w:p w14:paraId="5C0EBD95" w14:textId="77777777" w:rsidR="003A0CB9" w:rsidRPr="0098730D" w:rsidRDefault="003A0CB9" w:rsidP="416E5148">
            <w:pPr>
              <w:jc w:val="center"/>
              <w:rPr>
                <w:rFonts w:ascii="Arial" w:hAnsi="Arial"/>
              </w:rPr>
            </w:pPr>
            <w:r w:rsidRPr="0098730D">
              <w:rPr>
                <w:rFonts w:ascii="Arial" w:hAnsi="Arial"/>
              </w:rPr>
              <w:t>Aug</w:t>
            </w:r>
          </w:p>
        </w:tc>
        <w:tc>
          <w:tcPr>
            <w:tcW w:w="1226" w:type="dxa"/>
            <w:tcBorders>
              <w:top w:val="nil"/>
              <w:left w:val="single" w:sz="4" w:space="0" w:color="auto"/>
              <w:bottom w:val="nil"/>
              <w:right w:val="nil"/>
            </w:tcBorders>
            <w:vAlign w:val="center"/>
          </w:tcPr>
          <w:p w14:paraId="3C8BD924" w14:textId="77777777" w:rsidR="003A0CB9" w:rsidRPr="0098730D" w:rsidRDefault="003A0CB9" w:rsidP="416E5148">
            <w:pPr>
              <w:pStyle w:val="CommentText"/>
              <w:jc w:val="center"/>
            </w:pPr>
            <w:r w:rsidRPr="0098730D">
              <w:t>12,000</w:t>
            </w:r>
          </w:p>
        </w:tc>
        <w:tc>
          <w:tcPr>
            <w:tcW w:w="1226" w:type="dxa"/>
            <w:tcBorders>
              <w:top w:val="nil"/>
              <w:left w:val="single" w:sz="4" w:space="0" w:color="auto"/>
              <w:bottom w:val="nil"/>
            </w:tcBorders>
          </w:tcPr>
          <w:p w14:paraId="5C161604"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56576C6C"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72E74452"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2D34FCDE"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64D5ACE2"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74564AF1"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2054FE5F" w14:textId="77777777" w:rsidTr="416E5148">
        <w:trPr>
          <w:trHeight w:val="154"/>
        </w:trPr>
        <w:tc>
          <w:tcPr>
            <w:tcW w:w="629" w:type="dxa"/>
            <w:tcBorders>
              <w:top w:val="nil"/>
              <w:bottom w:val="nil"/>
              <w:right w:val="nil"/>
            </w:tcBorders>
            <w:vAlign w:val="center"/>
          </w:tcPr>
          <w:p w14:paraId="061C3E9C" w14:textId="77777777" w:rsidR="003A0CB9" w:rsidRPr="0098730D" w:rsidRDefault="003A0CB9" w:rsidP="416E5148">
            <w:pPr>
              <w:jc w:val="center"/>
              <w:rPr>
                <w:rFonts w:ascii="Arial" w:hAnsi="Arial"/>
              </w:rPr>
            </w:pPr>
            <w:r w:rsidRPr="0098730D">
              <w:rPr>
                <w:rFonts w:ascii="Arial" w:hAnsi="Arial"/>
              </w:rPr>
              <w:t>Sep</w:t>
            </w:r>
          </w:p>
        </w:tc>
        <w:tc>
          <w:tcPr>
            <w:tcW w:w="1226" w:type="dxa"/>
            <w:tcBorders>
              <w:top w:val="nil"/>
              <w:left w:val="single" w:sz="4" w:space="0" w:color="auto"/>
              <w:bottom w:val="nil"/>
              <w:right w:val="nil"/>
            </w:tcBorders>
            <w:vAlign w:val="center"/>
          </w:tcPr>
          <w:p w14:paraId="049A956E"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39635DA0"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340B939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3B2A3192"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CBC7179"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445A1B14"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4FCDAC3A"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56000E9B" w14:textId="77777777" w:rsidTr="416E5148">
        <w:trPr>
          <w:trHeight w:val="154"/>
        </w:trPr>
        <w:tc>
          <w:tcPr>
            <w:tcW w:w="629" w:type="dxa"/>
            <w:tcBorders>
              <w:top w:val="nil"/>
              <w:bottom w:val="nil"/>
              <w:right w:val="nil"/>
            </w:tcBorders>
            <w:vAlign w:val="center"/>
          </w:tcPr>
          <w:p w14:paraId="77AF390E" w14:textId="77777777" w:rsidR="003A0CB9" w:rsidRPr="0098730D" w:rsidRDefault="003A0CB9" w:rsidP="416E5148">
            <w:pPr>
              <w:jc w:val="center"/>
              <w:rPr>
                <w:rFonts w:ascii="Arial" w:hAnsi="Arial"/>
              </w:rPr>
            </w:pPr>
            <w:r w:rsidRPr="0098730D">
              <w:rPr>
                <w:rFonts w:ascii="Arial" w:hAnsi="Arial"/>
              </w:rPr>
              <w:t>Oct</w:t>
            </w:r>
          </w:p>
        </w:tc>
        <w:tc>
          <w:tcPr>
            <w:tcW w:w="1226" w:type="dxa"/>
            <w:tcBorders>
              <w:top w:val="nil"/>
              <w:left w:val="single" w:sz="4" w:space="0" w:color="auto"/>
              <w:bottom w:val="nil"/>
              <w:right w:val="nil"/>
            </w:tcBorders>
            <w:vAlign w:val="center"/>
          </w:tcPr>
          <w:p w14:paraId="182CD748"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0B4BAF1D"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7189A9B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49411545"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60D9C3AB"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1D345B8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7CA80CCD"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7E188E6F" w14:textId="77777777" w:rsidTr="416E5148">
        <w:trPr>
          <w:trHeight w:val="154"/>
        </w:trPr>
        <w:tc>
          <w:tcPr>
            <w:tcW w:w="629" w:type="dxa"/>
            <w:tcBorders>
              <w:top w:val="nil"/>
              <w:bottom w:val="nil"/>
              <w:right w:val="nil"/>
            </w:tcBorders>
            <w:vAlign w:val="center"/>
          </w:tcPr>
          <w:p w14:paraId="5B3D2D25" w14:textId="77777777" w:rsidR="003A0CB9" w:rsidRPr="0098730D" w:rsidRDefault="003A0CB9" w:rsidP="416E5148">
            <w:pPr>
              <w:jc w:val="center"/>
              <w:rPr>
                <w:rFonts w:ascii="Arial" w:hAnsi="Arial"/>
              </w:rPr>
            </w:pPr>
            <w:r w:rsidRPr="0098730D">
              <w:rPr>
                <w:rFonts w:ascii="Arial" w:hAnsi="Arial"/>
              </w:rPr>
              <w:t>Nov</w:t>
            </w:r>
          </w:p>
        </w:tc>
        <w:tc>
          <w:tcPr>
            <w:tcW w:w="1226" w:type="dxa"/>
            <w:tcBorders>
              <w:top w:val="nil"/>
              <w:left w:val="single" w:sz="4" w:space="0" w:color="auto"/>
              <w:bottom w:val="nil"/>
              <w:right w:val="nil"/>
            </w:tcBorders>
            <w:vAlign w:val="center"/>
          </w:tcPr>
          <w:p w14:paraId="54F9C04D"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0C533E57"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708B4673"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A1AA87C"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BBE5684"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3009EC02"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07AFCB57"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089D4625" w14:textId="77777777" w:rsidTr="416E5148">
        <w:trPr>
          <w:trHeight w:val="154"/>
        </w:trPr>
        <w:tc>
          <w:tcPr>
            <w:tcW w:w="629" w:type="dxa"/>
            <w:tcBorders>
              <w:top w:val="nil"/>
              <w:bottom w:val="nil"/>
              <w:right w:val="nil"/>
            </w:tcBorders>
            <w:vAlign w:val="center"/>
          </w:tcPr>
          <w:p w14:paraId="0F1D439F" w14:textId="77777777" w:rsidR="003A0CB9" w:rsidRPr="0098730D" w:rsidRDefault="003A0CB9" w:rsidP="416E5148">
            <w:pPr>
              <w:jc w:val="center"/>
              <w:rPr>
                <w:rFonts w:ascii="Arial" w:hAnsi="Arial"/>
              </w:rPr>
            </w:pPr>
            <w:r w:rsidRPr="0098730D">
              <w:rPr>
                <w:rFonts w:ascii="Arial" w:hAnsi="Arial"/>
              </w:rPr>
              <w:t>Dec</w:t>
            </w:r>
          </w:p>
        </w:tc>
        <w:tc>
          <w:tcPr>
            <w:tcW w:w="1226" w:type="dxa"/>
            <w:tcBorders>
              <w:top w:val="nil"/>
              <w:left w:val="single" w:sz="4" w:space="0" w:color="auto"/>
              <w:bottom w:val="nil"/>
              <w:right w:val="nil"/>
            </w:tcBorders>
            <w:vAlign w:val="center"/>
          </w:tcPr>
          <w:p w14:paraId="70B7D1A6"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56F2B18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3792964A"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0D9C5879"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1FAC74A"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4CBC379A"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6BADE0FD"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39A8787D" w14:textId="77777777" w:rsidTr="416E5148">
        <w:trPr>
          <w:trHeight w:val="154"/>
        </w:trPr>
        <w:tc>
          <w:tcPr>
            <w:tcW w:w="629" w:type="dxa"/>
            <w:tcBorders>
              <w:top w:val="nil"/>
              <w:bottom w:val="nil"/>
              <w:right w:val="nil"/>
            </w:tcBorders>
            <w:vAlign w:val="center"/>
          </w:tcPr>
          <w:p w14:paraId="1498B337" w14:textId="77777777" w:rsidR="003A0CB9" w:rsidRPr="0098730D" w:rsidRDefault="003A0CB9" w:rsidP="416E5148">
            <w:pPr>
              <w:jc w:val="center"/>
              <w:rPr>
                <w:rFonts w:ascii="Arial" w:hAnsi="Arial"/>
              </w:rPr>
            </w:pPr>
            <w:r w:rsidRPr="0098730D">
              <w:rPr>
                <w:rFonts w:ascii="Arial" w:hAnsi="Arial"/>
              </w:rPr>
              <w:t>Jan</w:t>
            </w:r>
          </w:p>
        </w:tc>
        <w:tc>
          <w:tcPr>
            <w:tcW w:w="1226" w:type="dxa"/>
            <w:tcBorders>
              <w:top w:val="nil"/>
              <w:left w:val="single" w:sz="4" w:space="0" w:color="auto"/>
              <w:bottom w:val="nil"/>
              <w:right w:val="nil"/>
            </w:tcBorders>
            <w:vAlign w:val="center"/>
          </w:tcPr>
          <w:p w14:paraId="411FFA2E"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02CD8F35"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22FB853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632B28E"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01F8A9B6"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3B93607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1FE89BA9"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413ECA86" w14:textId="77777777" w:rsidTr="416E5148">
        <w:trPr>
          <w:trHeight w:val="154"/>
        </w:trPr>
        <w:tc>
          <w:tcPr>
            <w:tcW w:w="629" w:type="dxa"/>
            <w:tcBorders>
              <w:top w:val="nil"/>
              <w:bottom w:val="nil"/>
              <w:right w:val="nil"/>
            </w:tcBorders>
            <w:vAlign w:val="center"/>
          </w:tcPr>
          <w:p w14:paraId="0F2321F0" w14:textId="77777777" w:rsidR="003A0CB9" w:rsidRPr="0098730D" w:rsidRDefault="003A0CB9" w:rsidP="416E5148">
            <w:pPr>
              <w:jc w:val="center"/>
              <w:rPr>
                <w:rFonts w:ascii="Arial" w:hAnsi="Arial"/>
              </w:rPr>
            </w:pPr>
            <w:r w:rsidRPr="0098730D">
              <w:rPr>
                <w:rFonts w:ascii="Arial" w:hAnsi="Arial"/>
              </w:rPr>
              <w:t>Feb</w:t>
            </w:r>
          </w:p>
        </w:tc>
        <w:tc>
          <w:tcPr>
            <w:tcW w:w="1226" w:type="dxa"/>
            <w:tcBorders>
              <w:top w:val="nil"/>
              <w:left w:val="single" w:sz="4" w:space="0" w:color="auto"/>
              <w:bottom w:val="nil"/>
              <w:right w:val="nil"/>
            </w:tcBorders>
            <w:vAlign w:val="center"/>
          </w:tcPr>
          <w:p w14:paraId="51D9B573"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2812DEA3"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76F3CF3B"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0261F73C"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03566263"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24091C2D"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0C8ABB44"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0288B790" w14:textId="77777777" w:rsidTr="416E5148">
        <w:trPr>
          <w:trHeight w:val="154"/>
        </w:trPr>
        <w:tc>
          <w:tcPr>
            <w:tcW w:w="629" w:type="dxa"/>
            <w:tcBorders>
              <w:top w:val="nil"/>
              <w:bottom w:val="nil"/>
              <w:right w:val="nil"/>
            </w:tcBorders>
            <w:vAlign w:val="center"/>
          </w:tcPr>
          <w:p w14:paraId="20EC5C52" w14:textId="77777777" w:rsidR="003A0CB9" w:rsidRPr="0098730D" w:rsidRDefault="003A0CB9" w:rsidP="416E5148">
            <w:pPr>
              <w:jc w:val="center"/>
              <w:rPr>
                <w:rFonts w:ascii="Arial" w:hAnsi="Arial"/>
              </w:rPr>
            </w:pPr>
            <w:r w:rsidRPr="0098730D">
              <w:rPr>
                <w:rFonts w:ascii="Arial" w:hAnsi="Arial"/>
              </w:rPr>
              <w:t>Mar</w:t>
            </w:r>
          </w:p>
        </w:tc>
        <w:tc>
          <w:tcPr>
            <w:tcW w:w="1226" w:type="dxa"/>
            <w:tcBorders>
              <w:top w:val="nil"/>
              <w:left w:val="single" w:sz="4" w:space="0" w:color="auto"/>
              <w:bottom w:val="nil"/>
              <w:right w:val="nil"/>
            </w:tcBorders>
            <w:vAlign w:val="center"/>
          </w:tcPr>
          <w:p w14:paraId="269E8BA9"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2B608C04"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31E84314"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36623700"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70E4C194"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12E34F04"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355B16DC"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1F5A4709" w14:textId="77777777" w:rsidTr="416E5148">
        <w:trPr>
          <w:trHeight w:val="393"/>
        </w:trPr>
        <w:tc>
          <w:tcPr>
            <w:tcW w:w="629" w:type="dxa"/>
            <w:tcBorders>
              <w:top w:val="single" w:sz="4" w:space="0" w:color="auto"/>
              <w:bottom w:val="single" w:sz="4" w:space="0" w:color="auto"/>
              <w:right w:val="single" w:sz="4" w:space="0" w:color="auto"/>
            </w:tcBorders>
            <w:vAlign w:val="center"/>
          </w:tcPr>
          <w:p w14:paraId="51F6C748" w14:textId="77777777" w:rsidR="003A0CB9" w:rsidRPr="0098730D" w:rsidRDefault="003A0CB9" w:rsidP="416E5148">
            <w:pPr>
              <w:jc w:val="center"/>
              <w:rPr>
                <w:rFonts w:ascii="Arial" w:hAnsi="Arial"/>
              </w:rPr>
            </w:pPr>
            <w:r w:rsidRPr="0098730D">
              <w:rPr>
                <w:rFonts w:ascii="Arial" w:hAnsi="Arial"/>
              </w:rPr>
              <w:t>Total</w:t>
            </w:r>
          </w:p>
        </w:tc>
        <w:tc>
          <w:tcPr>
            <w:tcW w:w="1226" w:type="dxa"/>
            <w:tcBorders>
              <w:top w:val="single" w:sz="4" w:space="0" w:color="auto"/>
              <w:left w:val="single" w:sz="4" w:space="0" w:color="auto"/>
              <w:bottom w:val="single" w:sz="4" w:space="0" w:color="auto"/>
              <w:right w:val="single" w:sz="4" w:space="0" w:color="auto"/>
            </w:tcBorders>
            <w:vAlign w:val="center"/>
          </w:tcPr>
          <w:p w14:paraId="0348094D" w14:textId="77777777" w:rsidR="003A0CB9" w:rsidRPr="0098730D" w:rsidRDefault="003A0CB9" w:rsidP="416E5148">
            <w:pPr>
              <w:tabs>
                <w:tab w:val="decimal" w:pos="1876"/>
              </w:tabs>
              <w:rPr>
                <w:rFonts w:ascii="Arial" w:hAnsi="Arial"/>
              </w:rPr>
            </w:pPr>
          </w:p>
        </w:tc>
        <w:tc>
          <w:tcPr>
            <w:tcW w:w="1226" w:type="dxa"/>
            <w:tcBorders>
              <w:top w:val="single" w:sz="4" w:space="0" w:color="auto"/>
              <w:left w:val="single" w:sz="4" w:space="0" w:color="auto"/>
              <w:bottom w:val="single" w:sz="4" w:space="0" w:color="auto"/>
            </w:tcBorders>
            <w:vAlign w:val="center"/>
          </w:tcPr>
          <w:p w14:paraId="7D9987EA" w14:textId="77777777" w:rsidR="003A0CB9" w:rsidRPr="0098730D" w:rsidRDefault="003A0CB9" w:rsidP="416E5148">
            <w:pPr>
              <w:jc w:val="center"/>
              <w:rPr>
                <w:rFonts w:ascii="Arial" w:hAnsi="Arial"/>
              </w:rPr>
            </w:pPr>
            <w:r w:rsidRPr="0098730D">
              <w:rPr>
                <w:rFonts w:ascii="Arial" w:hAnsi="Arial"/>
              </w:rPr>
              <w:t>72,000</w:t>
            </w:r>
          </w:p>
        </w:tc>
        <w:tc>
          <w:tcPr>
            <w:tcW w:w="1227" w:type="dxa"/>
            <w:tcBorders>
              <w:top w:val="single" w:sz="4" w:space="0" w:color="auto"/>
              <w:left w:val="single" w:sz="4" w:space="0" w:color="auto"/>
              <w:bottom w:val="single" w:sz="4" w:space="0" w:color="auto"/>
              <w:right w:val="single" w:sz="4" w:space="0" w:color="auto"/>
            </w:tcBorders>
          </w:tcPr>
          <w:p w14:paraId="06001E04" w14:textId="77777777" w:rsidR="003A0CB9" w:rsidRPr="0098730D" w:rsidRDefault="003A0CB9" w:rsidP="416E5148">
            <w:pPr>
              <w:jc w:val="center"/>
              <w:rPr>
                <w:rFonts w:ascii="Arial" w:hAnsi="Arial"/>
              </w:rPr>
            </w:pPr>
          </w:p>
        </w:tc>
        <w:tc>
          <w:tcPr>
            <w:tcW w:w="1226" w:type="dxa"/>
            <w:tcBorders>
              <w:top w:val="single" w:sz="4" w:space="0" w:color="auto"/>
              <w:left w:val="single" w:sz="4" w:space="0" w:color="auto"/>
              <w:bottom w:val="single" w:sz="4" w:space="0" w:color="auto"/>
              <w:right w:val="single" w:sz="4" w:space="0" w:color="auto"/>
            </w:tcBorders>
            <w:vAlign w:val="center"/>
          </w:tcPr>
          <w:p w14:paraId="4D8C2930" w14:textId="77777777" w:rsidR="003A0CB9" w:rsidRPr="0098730D" w:rsidRDefault="003A0CB9" w:rsidP="416E5148">
            <w:pPr>
              <w:jc w:val="center"/>
              <w:rPr>
                <w:rFonts w:ascii="Arial" w:hAnsi="Arial"/>
              </w:rPr>
            </w:pPr>
            <w:r w:rsidRPr="0098730D">
              <w:rPr>
                <w:rFonts w:ascii="Arial" w:hAnsi="Arial"/>
              </w:rPr>
              <w:t>(3,000)</w:t>
            </w:r>
          </w:p>
        </w:tc>
        <w:tc>
          <w:tcPr>
            <w:tcW w:w="1227" w:type="dxa"/>
            <w:tcBorders>
              <w:top w:val="single" w:sz="4" w:space="0" w:color="auto"/>
              <w:left w:val="single" w:sz="4" w:space="0" w:color="auto"/>
              <w:bottom w:val="single" w:sz="4" w:space="0" w:color="auto"/>
            </w:tcBorders>
            <w:vAlign w:val="center"/>
          </w:tcPr>
          <w:p w14:paraId="1514F6F3" w14:textId="77777777" w:rsidR="003A0CB9" w:rsidRPr="0098730D" w:rsidRDefault="003A0CB9" w:rsidP="416E5148">
            <w:pPr>
              <w:jc w:val="center"/>
              <w:rPr>
                <w:rFonts w:ascii="Arial" w:hAnsi="Arial"/>
              </w:rPr>
            </w:pPr>
          </w:p>
        </w:tc>
        <w:tc>
          <w:tcPr>
            <w:tcW w:w="1226" w:type="dxa"/>
            <w:tcBorders>
              <w:top w:val="single" w:sz="4" w:space="0" w:color="auto"/>
              <w:left w:val="single" w:sz="4" w:space="0" w:color="auto"/>
              <w:bottom w:val="single" w:sz="4" w:space="0" w:color="auto"/>
            </w:tcBorders>
            <w:vAlign w:val="center"/>
          </w:tcPr>
          <w:p w14:paraId="605279F4" w14:textId="77777777" w:rsidR="003A0CB9" w:rsidRPr="0098730D" w:rsidRDefault="003A0CB9" w:rsidP="416E5148">
            <w:pPr>
              <w:jc w:val="center"/>
              <w:rPr>
                <w:rFonts w:ascii="Arial" w:hAnsi="Arial"/>
              </w:rPr>
            </w:pPr>
            <w:r w:rsidRPr="0098730D">
              <w:rPr>
                <w:rFonts w:ascii="Arial" w:hAnsi="Arial"/>
              </w:rPr>
              <w:t>216,000</w:t>
            </w:r>
          </w:p>
        </w:tc>
        <w:tc>
          <w:tcPr>
            <w:tcW w:w="1227" w:type="dxa"/>
            <w:tcBorders>
              <w:top w:val="single" w:sz="4" w:space="0" w:color="auto"/>
              <w:left w:val="single" w:sz="4" w:space="0" w:color="auto"/>
              <w:bottom w:val="single" w:sz="4" w:space="0" w:color="auto"/>
            </w:tcBorders>
            <w:vAlign w:val="center"/>
          </w:tcPr>
          <w:p w14:paraId="571D6FE3" w14:textId="1176EC27" w:rsidR="003A0CB9" w:rsidRPr="0098730D" w:rsidRDefault="78E6EDE4" w:rsidP="416E5148">
            <w:pPr>
              <w:jc w:val="center"/>
              <w:rPr>
                <w:rFonts w:ascii="Arial" w:hAnsi="Arial" w:cs="Arial"/>
              </w:rPr>
            </w:pPr>
            <w:r w:rsidRPr="0098730D">
              <w:rPr>
                <w:rFonts w:ascii="Arial" w:hAnsi="Arial" w:cs="Arial"/>
              </w:rPr>
              <w:t>285</w:t>
            </w:r>
            <w:r w:rsidR="003A0CB9" w:rsidRPr="0098730D">
              <w:rPr>
                <w:rFonts w:ascii="Arial" w:hAnsi="Arial" w:cs="Arial"/>
              </w:rPr>
              <w:t>,000</w:t>
            </w:r>
          </w:p>
        </w:tc>
      </w:tr>
    </w:tbl>
    <w:p w14:paraId="6563E980" w14:textId="77777777" w:rsidR="003A0CB9" w:rsidRDefault="003A0CB9" w:rsidP="006661FE">
      <w:pPr>
        <w:pStyle w:val="BodyText"/>
      </w:pPr>
    </w:p>
    <w:p w14:paraId="4501CD69" w14:textId="77777777" w:rsidR="006661FE" w:rsidRDefault="006661FE" w:rsidP="006661FE">
      <w:pPr>
        <w:pStyle w:val="BodyText"/>
        <w:rPr>
          <w:rFonts w:ascii="Arial" w:hAnsi="Arial" w:cs="Arial"/>
          <w:sz w:val="22"/>
        </w:rPr>
      </w:pPr>
      <w:r w:rsidRPr="004248A1">
        <w:rPr>
          <w:rFonts w:ascii="Arial" w:hAnsi="Arial" w:cs="Arial"/>
          <w:sz w:val="22"/>
        </w:rPr>
        <w:t xml:space="preserve">As shown, for the first nine months the Supplier provided a 12,000kW HH triad </w:t>
      </w:r>
      <w:r w:rsidR="003A0CB9">
        <w:rPr>
          <w:rFonts w:ascii="Arial" w:hAnsi="Arial" w:cs="Arial"/>
          <w:sz w:val="22"/>
        </w:rPr>
        <w:t xml:space="preserve">gross </w:t>
      </w:r>
      <w:r w:rsidRPr="004248A1">
        <w:rPr>
          <w:rFonts w:ascii="Arial" w:hAnsi="Arial" w:cs="Arial"/>
          <w:sz w:val="22"/>
        </w:rPr>
        <w:t xml:space="preserve">demand forecast, and hence paid HH </w:t>
      </w:r>
      <w:r w:rsidR="003A0CB9">
        <w:rPr>
          <w:rFonts w:ascii="Arial" w:hAnsi="Arial" w:cs="Arial"/>
          <w:sz w:val="22"/>
        </w:rPr>
        <w:t xml:space="preserve">gross demand </w:t>
      </w:r>
      <w:r w:rsidRPr="004248A1">
        <w:rPr>
          <w:rFonts w:ascii="Arial" w:hAnsi="Arial" w:cs="Arial"/>
          <w:sz w:val="22"/>
        </w:rPr>
        <w:t>monthly charges of £10,000 ((12,000kW x £10.00/kW)/12) for that BM Unit.  In January the Supplier provided a revised forecast of 7,200kW, implying a forecast annual charge reduced to £72,000</w:t>
      </w:r>
      <w:r w:rsidRPr="004248A1">
        <w:rPr>
          <w:rFonts w:ascii="Arial" w:hAnsi="Arial" w:cs="Arial"/>
          <w:color w:val="000000"/>
          <w:sz w:val="22"/>
        </w:rPr>
        <w:t xml:space="preserve"> </w:t>
      </w:r>
      <w:r w:rsidRPr="004248A1">
        <w:rPr>
          <w:rFonts w:ascii="Arial" w:hAnsi="Arial" w:cs="Arial"/>
          <w:sz w:val="22"/>
        </w:rPr>
        <w:t>(7,200kW x £10.00/kW).  The Supplier had already paid £90,000, so the excess of £18,000 was credited back to the supplier in three £6,000 instalments over the last three months of the year.</w:t>
      </w:r>
    </w:p>
    <w:p w14:paraId="7131FCEC" w14:textId="77777777" w:rsidR="003A0CB9" w:rsidRPr="004248A1" w:rsidRDefault="003A0CB9" w:rsidP="006661FE">
      <w:pPr>
        <w:pStyle w:val="BodyText"/>
        <w:rPr>
          <w:rFonts w:ascii="Arial" w:hAnsi="Arial" w:cs="Arial"/>
          <w:sz w:val="22"/>
        </w:rPr>
      </w:pPr>
      <w:r>
        <w:rPr>
          <w:rFonts w:ascii="Arial" w:hAnsi="Arial" w:cs="Arial"/>
          <w:sz w:val="22"/>
        </w:rPr>
        <w:t>The Supplier provided an embedded export triad forecast of -600kW and hence was paid an embedded export credit of £250 ((600kW x £5.00/kW)/12) for that BM Unit (For the avoidance of doubt, if the embedded export tariff is negative this will result in a debit).</w:t>
      </w:r>
    </w:p>
    <w:p w14:paraId="25C0EA63" w14:textId="77777777" w:rsidR="006661FE" w:rsidRPr="004248A1" w:rsidRDefault="006661FE" w:rsidP="006661FE">
      <w:pPr>
        <w:pStyle w:val="BodyText"/>
        <w:rPr>
          <w:rFonts w:ascii="Arial" w:hAnsi="Arial" w:cs="Arial"/>
          <w:sz w:val="22"/>
        </w:rPr>
      </w:pPr>
      <w:r w:rsidRPr="004248A1">
        <w:rPr>
          <w:rFonts w:ascii="Arial" w:hAnsi="Arial" w:cs="Arial"/>
          <w:sz w:val="22"/>
        </w:rPr>
        <w:t>The Supplier also initially provided a 15,000,000kWh NHH energy consumption forecast, and hence paid NHH monthly charges of £15,000 ((15,000,000kWh x 1.2p/kWh)/12) for that BM Unit.  In July the Supplier provided a revised forecast of 18,000,000kWh, implying a forecast annual charge increased to £216,000 (18,000,000kWh x 1.2p/kWh).  The Supplier had already paid £45,000, so the remaining £171,000 was split into payments of £19,000 for the last nine months of the year.</w:t>
      </w:r>
    </w:p>
    <w:p w14:paraId="74ECAD28" w14:textId="46CCE9EA" w:rsidR="006661FE" w:rsidRPr="004248A1" w:rsidRDefault="006661FE" w:rsidP="416E5148">
      <w:pPr>
        <w:pStyle w:val="BodyText"/>
        <w:rPr>
          <w:rFonts w:ascii="Arial" w:hAnsi="Arial" w:cs="Arial"/>
          <w:sz w:val="22"/>
          <w:szCs w:val="22"/>
        </w:rPr>
      </w:pPr>
      <w:r w:rsidRPr="416E5148">
        <w:rPr>
          <w:rFonts w:ascii="Arial" w:hAnsi="Arial" w:cs="Arial"/>
          <w:sz w:val="22"/>
          <w:szCs w:val="22"/>
        </w:rPr>
        <w:t xml:space="preserve">The right hand column shows the net monthly </w:t>
      </w:r>
      <w:r w:rsidR="5FA9FE49" w:rsidRPr="416E5148">
        <w:rPr>
          <w:rFonts w:ascii="Arial" w:hAnsi="Arial" w:cs="Arial"/>
          <w:sz w:val="22"/>
          <w:szCs w:val="22"/>
        </w:rPr>
        <w:t xml:space="preserve">HH and NHH </w:t>
      </w:r>
      <w:r w:rsidRPr="416E5148">
        <w:rPr>
          <w:rFonts w:ascii="Arial" w:hAnsi="Arial" w:cs="Arial"/>
          <w:sz w:val="22"/>
          <w:szCs w:val="22"/>
        </w:rPr>
        <w:t>charges for the BM Unit.</w:t>
      </w:r>
    </w:p>
    <w:p w14:paraId="387C2E52" w14:textId="77777777" w:rsidR="00B210CC" w:rsidRDefault="28F63719" w:rsidP="0098730D">
      <w:pPr>
        <w:spacing w:after="240"/>
        <w:rPr>
          <w:rStyle w:val="Heading2Char"/>
          <w:rFonts w:ascii="Arial" w:eastAsia="Arial" w:hAnsi="Arial"/>
        </w:rPr>
      </w:pPr>
      <w:r w:rsidRPr="0098730D">
        <w:rPr>
          <w:rStyle w:val="Heading2Char"/>
          <w:rFonts w:ascii="Arial" w:eastAsia="Arial" w:hAnsi="Arial"/>
        </w:rPr>
        <w:t xml:space="preserve">Monthly Charge </w:t>
      </w:r>
      <w:r w:rsidR="00B210CC">
        <w:rPr>
          <w:rStyle w:val="Heading2Char"/>
          <w:rFonts w:ascii="Arial" w:eastAsia="Arial" w:hAnsi="Arial"/>
        </w:rPr>
        <w:t>–</w:t>
      </w:r>
      <w:r w:rsidRPr="0098730D">
        <w:rPr>
          <w:rStyle w:val="Heading2Char"/>
          <w:rFonts w:ascii="Arial" w:eastAsia="Arial" w:hAnsi="Arial"/>
        </w:rPr>
        <w:t xml:space="preserve"> TDR</w:t>
      </w:r>
      <w:r w:rsidR="00B210CC">
        <w:rPr>
          <w:rStyle w:val="Heading2Char"/>
          <w:rFonts w:ascii="Arial" w:eastAsia="Arial" w:hAnsi="Arial"/>
        </w:rPr>
        <w:t xml:space="preserve"> </w:t>
      </w:r>
    </w:p>
    <w:p w14:paraId="48C2FECA" w14:textId="77777777" w:rsidR="00B210CC" w:rsidRDefault="0022187C" w:rsidP="0098730D">
      <w:pPr>
        <w:spacing w:after="240"/>
        <w:rPr>
          <w:rFonts w:ascii="Arial" w:hAnsi="Arial" w:cs="Arial"/>
        </w:rPr>
      </w:pPr>
      <w:r w:rsidRPr="416E5148">
        <w:rPr>
          <w:rFonts w:ascii="Arial" w:hAnsi="Arial" w:cs="Arial"/>
        </w:rPr>
        <w:t xml:space="preserve">The User shall not be required to submit forecasts of FDSC or Unmetered Supply Volume. </w:t>
      </w:r>
      <w:r w:rsidR="00E71EB2" w:rsidRPr="416E5148">
        <w:rPr>
          <w:rFonts w:ascii="Arial" w:hAnsi="Arial" w:cs="Arial"/>
          <w:b/>
          <w:bCs/>
        </w:rPr>
        <w:t>The Company</w:t>
      </w:r>
      <w:r w:rsidRPr="416E5148">
        <w:rPr>
          <w:rFonts w:ascii="Arial" w:hAnsi="Arial" w:cs="Arial"/>
        </w:rPr>
        <w:t xml:space="preserve"> shall use the latest daily actual FDSC and Unmetered Supply Volume prior to the forecast as the basis of the forecast.</w:t>
      </w:r>
      <w:r w:rsidR="00B210CC">
        <w:rPr>
          <w:rFonts w:ascii="Arial" w:hAnsi="Arial" w:cs="Arial"/>
        </w:rPr>
        <w:t xml:space="preserve"> </w:t>
      </w:r>
    </w:p>
    <w:p w14:paraId="1F88C3C5" w14:textId="0902BAC0" w:rsidR="74D58E7D" w:rsidRDefault="74D58E7D" w:rsidP="0098730D">
      <w:pPr>
        <w:spacing w:after="240"/>
        <w:rPr>
          <w:rFonts w:ascii="Arial" w:eastAsia="Arial" w:hAnsi="Arial" w:cs="Arial"/>
          <w:sz w:val="22"/>
          <w:szCs w:val="22"/>
        </w:rPr>
      </w:pPr>
      <w:r w:rsidRPr="416E5148">
        <w:rPr>
          <w:rFonts w:ascii="Arial" w:eastAsia="Arial" w:hAnsi="Arial" w:cs="Arial"/>
          <w:sz w:val="22"/>
          <w:szCs w:val="22"/>
        </w:rPr>
        <w:t xml:space="preserve">As an example, at the start of the year the supplier has sites in just three of the charging bands, as shown below. The April invoice is calculated as the annual liability divided by 12.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1936"/>
        <w:gridCol w:w="2098"/>
        <w:gridCol w:w="1792"/>
        <w:gridCol w:w="2878"/>
      </w:tblGrid>
      <w:tr w:rsidR="0013626D" w:rsidRPr="00C035E1" w14:paraId="59F30BE1" w14:textId="77777777" w:rsidTr="00672F6E">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1AA88098" w14:textId="7813C225" w:rsidR="0013626D" w:rsidRPr="00C035E1" w:rsidRDefault="0013626D" w:rsidP="00672F6E">
            <w:pPr>
              <w:tabs>
                <w:tab w:val="left" w:pos="3119"/>
              </w:tabs>
              <w:jc w:val="center"/>
              <w:rPr>
                <w:rFonts w:ascii="Arial" w:hAnsi="Arial" w:cs="Arial"/>
                <w:b/>
                <w:lang w:val="en-US"/>
              </w:rPr>
            </w:pPr>
            <w:r>
              <w:rPr>
                <w:rFonts w:ascii="Arial" w:eastAsia="Arial" w:hAnsi="Arial" w:cs="Arial"/>
                <w:sz w:val="22"/>
                <w:szCs w:val="22"/>
              </w:rPr>
              <w:t xml:space="preserve"> </w:t>
            </w:r>
            <w:r w:rsidRPr="00C035E1">
              <w:rPr>
                <w:rFonts w:ascii="Arial" w:hAnsi="Arial" w:cs="Arial"/>
                <w:b/>
                <w:lang w:val="en-US"/>
              </w:rPr>
              <w:t>Charging Band</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4D5A106C" w14:textId="77777777" w:rsidR="0013626D" w:rsidRPr="00C035E1" w:rsidRDefault="0013626D" w:rsidP="00672F6E">
            <w:pPr>
              <w:tabs>
                <w:tab w:val="left" w:pos="3119"/>
              </w:tabs>
              <w:jc w:val="center"/>
              <w:rPr>
                <w:rFonts w:ascii="Arial" w:hAnsi="Arial" w:cs="Arial"/>
                <w:b/>
                <w:lang w:val="en-US"/>
              </w:rPr>
            </w:pPr>
            <w:r>
              <w:rPr>
                <w:rFonts w:ascii="Arial" w:hAnsi="Arial" w:cs="Arial"/>
                <w:b/>
                <w:lang w:val="en-US"/>
              </w:rPr>
              <w:t>TDR</w:t>
            </w:r>
            <w:r w:rsidRPr="00C035E1">
              <w:rPr>
                <w:rFonts w:ascii="Arial" w:hAnsi="Arial" w:cs="Arial"/>
                <w:b/>
                <w:lang w:val="en-US"/>
              </w:rPr>
              <w:t xml:space="preserve"> Quantity</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1334EAD6" w14:textId="77777777" w:rsidR="0013626D" w:rsidRPr="00C035E1" w:rsidRDefault="0013626D" w:rsidP="00672F6E">
            <w:pPr>
              <w:tabs>
                <w:tab w:val="left" w:pos="3119"/>
              </w:tabs>
              <w:jc w:val="center"/>
              <w:rPr>
                <w:rFonts w:ascii="Arial" w:hAnsi="Arial" w:cs="Arial"/>
                <w:b/>
                <w:lang w:val="en-US"/>
              </w:rPr>
            </w:pPr>
            <w:r w:rsidRPr="00C035E1">
              <w:rPr>
                <w:rFonts w:ascii="Arial" w:hAnsi="Arial" w:cs="Arial"/>
                <w:b/>
                <w:lang w:val="en-US"/>
              </w:rPr>
              <w:t>Tariff</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7021C0EC" w14:textId="77777777" w:rsidR="0013626D" w:rsidRPr="00C035E1" w:rsidRDefault="0013626D" w:rsidP="00672F6E">
            <w:pPr>
              <w:tabs>
                <w:tab w:val="left" w:pos="3119"/>
              </w:tabs>
              <w:jc w:val="center"/>
              <w:rPr>
                <w:rFonts w:ascii="Arial" w:hAnsi="Arial" w:cs="Arial"/>
                <w:b/>
                <w:lang w:val="en-US"/>
              </w:rPr>
            </w:pPr>
            <w:r>
              <w:rPr>
                <w:rFonts w:ascii="Arial" w:hAnsi="Arial" w:cs="Arial"/>
                <w:b/>
                <w:lang w:val="en-US"/>
              </w:rPr>
              <w:t>April</w:t>
            </w:r>
            <w:r w:rsidRPr="00C035E1">
              <w:rPr>
                <w:rFonts w:ascii="Arial" w:hAnsi="Arial" w:cs="Arial"/>
                <w:b/>
                <w:lang w:val="en-US"/>
              </w:rPr>
              <w:t xml:space="preserve"> </w:t>
            </w:r>
            <w:r>
              <w:rPr>
                <w:rFonts w:ascii="Arial" w:hAnsi="Arial" w:cs="Arial"/>
                <w:b/>
                <w:lang w:val="en-US"/>
              </w:rPr>
              <w:t>Invoice</w:t>
            </w:r>
          </w:p>
        </w:tc>
      </w:tr>
      <w:tr w:rsidR="0013626D" w:rsidRPr="00C035E1" w14:paraId="7CD79545" w14:textId="77777777" w:rsidTr="00672F6E">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5C1B912D" w14:textId="77777777" w:rsidR="0013626D" w:rsidRPr="00C035E1" w:rsidRDefault="0013626D" w:rsidP="00672F6E">
            <w:pPr>
              <w:tabs>
                <w:tab w:val="left" w:pos="3119"/>
              </w:tabs>
              <w:jc w:val="center"/>
              <w:rPr>
                <w:rFonts w:ascii="Arial" w:hAnsi="Arial" w:cs="Arial"/>
                <w:bCs/>
                <w:lang w:val="en-US"/>
              </w:rPr>
            </w:pPr>
            <w:r>
              <w:rPr>
                <w:rFonts w:ascii="Arial" w:hAnsi="Arial" w:cs="Arial"/>
                <w:bCs/>
                <w:lang w:val="en-US"/>
              </w:rPr>
              <w:t>Band</w:t>
            </w:r>
            <w:r w:rsidRPr="00C035E1">
              <w:rPr>
                <w:rFonts w:ascii="Arial" w:hAnsi="Arial" w:cs="Arial"/>
                <w:bCs/>
                <w:lang w:val="en-US"/>
              </w:rPr>
              <w:t xml:space="preserve"> 1</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289D4E68" w14:textId="77777777" w:rsidR="0013626D" w:rsidRPr="00C035E1" w:rsidRDefault="0013626D" w:rsidP="00672F6E">
            <w:pPr>
              <w:tabs>
                <w:tab w:val="left" w:pos="3119"/>
              </w:tabs>
              <w:jc w:val="center"/>
              <w:rPr>
                <w:rFonts w:ascii="Arial" w:hAnsi="Arial" w:cs="Arial"/>
                <w:bCs/>
                <w:lang w:val="en-US"/>
              </w:rPr>
            </w:pPr>
            <w:r w:rsidRPr="00C035E1">
              <w:rPr>
                <w:rFonts w:ascii="Arial" w:hAnsi="Arial" w:cs="Arial"/>
                <w:bCs/>
                <w:lang w:val="en-US"/>
              </w:rPr>
              <w:t>2</w:t>
            </w:r>
            <w:r>
              <w:rPr>
                <w:rFonts w:ascii="Arial" w:hAnsi="Arial" w:cs="Arial"/>
                <w:bCs/>
                <w:lang w:val="en-US"/>
              </w:rPr>
              <w:t>40</w:t>
            </w:r>
            <w:r w:rsidRPr="00C035E1">
              <w:rPr>
                <w:rFonts w:ascii="Arial" w:hAnsi="Arial" w:cs="Arial"/>
                <w:bCs/>
                <w:lang w:val="en-US"/>
              </w:rPr>
              <w:t xml:space="preserve"> Sites</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35D5A434" w14:textId="77777777" w:rsidR="0013626D" w:rsidRPr="00C035E1" w:rsidRDefault="0013626D" w:rsidP="00672F6E">
            <w:pPr>
              <w:tabs>
                <w:tab w:val="left" w:pos="3119"/>
              </w:tabs>
              <w:jc w:val="center"/>
              <w:rPr>
                <w:rFonts w:ascii="Arial" w:hAnsi="Arial" w:cs="Arial"/>
                <w:bCs/>
                <w:lang w:val="en-US"/>
              </w:rPr>
            </w:pPr>
            <w:r w:rsidRPr="00C035E1">
              <w:rPr>
                <w:rFonts w:ascii="Arial" w:hAnsi="Arial" w:cs="Arial"/>
                <w:bCs/>
                <w:lang w:val="en-US"/>
              </w:rPr>
              <w:t>£1/Site/Day</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6009301C" w14:textId="77777777" w:rsidR="0013626D" w:rsidRPr="00C035E1" w:rsidRDefault="0013626D" w:rsidP="00672F6E">
            <w:pPr>
              <w:tabs>
                <w:tab w:val="left" w:pos="3119"/>
              </w:tabs>
              <w:jc w:val="center"/>
              <w:rPr>
                <w:rFonts w:ascii="Arial" w:hAnsi="Arial" w:cs="Arial"/>
                <w:bCs/>
                <w:lang w:val="en-US"/>
              </w:rPr>
            </w:pPr>
            <w:r w:rsidRPr="00C035E1">
              <w:rPr>
                <w:rFonts w:ascii="Arial" w:hAnsi="Arial" w:cs="Arial"/>
                <w:bCs/>
                <w:lang w:val="en-US"/>
              </w:rPr>
              <w:t>= 2</w:t>
            </w:r>
            <w:r>
              <w:rPr>
                <w:rFonts w:ascii="Arial" w:hAnsi="Arial" w:cs="Arial"/>
                <w:bCs/>
                <w:lang w:val="en-US"/>
              </w:rPr>
              <w:t>40</w:t>
            </w:r>
            <w:r w:rsidRPr="00C035E1">
              <w:rPr>
                <w:rFonts w:ascii="Arial" w:hAnsi="Arial" w:cs="Arial"/>
                <w:bCs/>
                <w:lang w:val="en-US"/>
              </w:rPr>
              <w:t xml:space="preserve"> x 1 x 3</w:t>
            </w:r>
            <w:r>
              <w:rPr>
                <w:rFonts w:ascii="Arial" w:hAnsi="Arial" w:cs="Arial"/>
                <w:bCs/>
                <w:lang w:val="en-US"/>
              </w:rPr>
              <w:t>65 / 12</w:t>
            </w:r>
          </w:p>
          <w:p w14:paraId="5B879E7A" w14:textId="77777777" w:rsidR="0013626D" w:rsidRPr="00C035E1" w:rsidRDefault="0013626D" w:rsidP="00672F6E">
            <w:pPr>
              <w:tabs>
                <w:tab w:val="left" w:pos="3119"/>
              </w:tabs>
              <w:jc w:val="center"/>
              <w:rPr>
                <w:rFonts w:ascii="Arial" w:hAnsi="Arial" w:cs="Arial"/>
                <w:bCs/>
                <w:lang w:val="en-US"/>
              </w:rPr>
            </w:pPr>
            <w:r w:rsidRPr="00C035E1">
              <w:rPr>
                <w:rFonts w:ascii="Arial" w:hAnsi="Arial" w:cs="Arial"/>
                <w:bCs/>
                <w:lang w:val="en-US"/>
              </w:rPr>
              <w:t>= £7</w:t>
            </w:r>
            <w:r>
              <w:rPr>
                <w:rFonts w:ascii="Arial" w:hAnsi="Arial" w:cs="Arial"/>
                <w:bCs/>
                <w:lang w:val="en-US"/>
              </w:rPr>
              <w:t>,3</w:t>
            </w:r>
            <w:r w:rsidRPr="00C035E1">
              <w:rPr>
                <w:rFonts w:ascii="Arial" w:hAnsi="Arial" w:cs="Arial"/>
                <w:bCs/>
                <w:lang w:val="en-US"/>
              </w:rPr>
              <w:t>0</w:t>
            </w:r>
            <w:r>
              <w:rPr>
                <w:rFonts w:ascii="Arial" w:hAnsi="Arial" w:cs="Arial"/>
                <w:bCs/>
                <w:lang w:val="en-US"/>
              </w:rPr>
              <w:t>0</w:t>
            </w:r>
          </w:p>
        </w:tc>
      </w:tr>
      <w:tr w:rsidR="0013626D" w:rsidRPr="00C035E1" w14:paraId="11EA26DB" w14:textId="77777777" w:rsidTr="00672F6E">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758667EE" w14:textId="77777777" w:rsidR="0013626D" w:rsidRPr="00C035E1" w:rsidRDefault="0013626D" w:rsidP="00672F6E">
            <w:pPr>
              <w:tabs>
                <w:tab w:val="left" w:pos="3119"/>
              </w:tabs>
              <w:jc w:val="center"/>
              <w:rPr>
                <w:rFonts w:ascii="Arial" w:hAnsi="Arial" w:cs="Arial"/>
                <w:bCs/>
                <w:lang w:val="en-US"/>
              </w:rPr>
            </w:pPr>
            <w:r>
              <w:rPr>
                <w:rFonts w:ascii="Arial" w:hAnsi="Arial" w:cs="Arial"/>
                <w:bCs/>
                <w:lang w:val="en-US"/>
              </w:rPr>
              <w:t>Band</w:t>
            </w:r>
            <w:r w:rsidRPr="00C035E1">
              <w:rPr>
                <w:rFonts w:ascii="Arial" w:hAnsi="Arial" w:cs="Arial"/>
                <w:bCs/>
                <w:lang w:val="en-US"/>
              </w:rPr>
              <w:t xml:space="preserve"> 2</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404E1D02" w14:textId="77777777" w:rsidR="0013626D" w:rsidRPr="00C035E1" w:rsidRDefault="0013626D" w:rsidP="00672F6E">
            <w:pPr>
              <w:tabs>
                <w:tab w:val="left" w:pos="3119"/>
              </w:tabs>
              <w:jc w:val="center"/>
              <w:rPr>
                <w:rFonts w:ascii="Arial" w:hAnsi="Arial" w:cs="Arial"/>
                <w:bCs/>
                <w:lang w:val="en-US"/>
              </w:rPr>
            </w:pPr>
            <w:r w:rsidRPr="00C035E1">
              <w:rPr>
                <w:rFonts w:ascii="Arial" w:hAnsi="Arial" w:cs="Arial"/>
                <w:bCs/>
                <w:lang w:val="en-US"/>
              </w:rPr>
              <w:t>1</w:t>
            </w:r>
            <w:r>
              <w:rPr>
                <w:rFonts w:ascii="Arial" w:hAnsi="Arial" w:cs="Arial"/>
                <w:bCs/>
                <w:lang w:val="en-US"/>
              </w:rPr>
              <w:t>80</w:t>
            </w:r>
            <w:r w:rsidRPr="00C035E1">
              <w:rPr>
                <w:rFonts w:ascii="Arial" w:hAnsi="Arial" w:cs="Arial"/>
                <w:bCs/>
                <w:lang w:val="en-US"/>
              </w:rPr>
              <w:t xml:space="preserve"> Sites</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0FBB9FD5" w14:textId="77777777" w:rsidR="0013626D" w:rsidRPr="00C035E1" w:rsidRDefault="0013626D" w:rsidP="00672F6E">
            <w:pPr>
              <w:tabs>
                <w:tab w:val="left" w:pos="3119"/>
              </w:tabs>
              <w:jc w:val="center"/>
              <w:rPr>
                <w:rFonts w:ascii="Arial" w:hAnsi="Arial" w:cs="Arial"/>
                <w:bCs/>
                <w:lang w:val="en-US"/>
              </w:rPr>
            </w:pPr>
            <w:r w:rsidRPr="00C035E1">
              <w:rPr>
                <w:rFonts w:ascii="Arial" w:hAnsi="Arial" w:cs="Arial"/>
                <w:bCs/>
                <w:lang w:val="en-US"/>
              </w:rPr>
              <w:t>£2/Site/Day</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2BEF7A82" w14:textId="77777777" w:rsidR="0013626D" w:rsidRPr="00C035E1" w:rsidRDefault="0013626D" w:rsidP="00672F6E">
            <w:pPr>
              <w:tabs>
                <w:tab w:val="left" w:pos="3119"/>
              </w:tabs>
              <w:jc w:val="center"/>
              <w:rPr>
                <w:rFonts w:ascii="Arial" w:hAnsi="Arial" w:cs="Arial"/>
                <w:bCs/>
                <w:lang w:val="en-US"/>
              </w:rPr>
            </w:pPr>
            <w:r w:rsidRPr="00C035E1">
              <w:rPr>
                <w:rFonts w:ascii="Arial" w:hAnsi="Arial" w:cs="Arial"/>
                <w:bCs/>
                <w:lang w:val="en-US"/>
              </w:rPr>
              <w:t>= 1</w:t>
            </w:r>
            <w:r>
              <w:rPr>
                <w:rFonts w:ascii="Arial" w:hAnsi="Arial" w:cs="Arial"/>
                <w:bCs/>
                <w:lang w:val="en-US"/>
              </w:rPr>
              <w:t>80</w:t>
            </w:r>
            <w:r w:rsidRPr="00C035E1">
              <w:rPr>
                <w:rFonts w:ascii="Arial" w:hAnsi="Arial" w:cs="Arial"/>
                <w:bCs/>
                <w:lang w:val="en-US"/>
              </w:rPr>
              <w:t xml:space="preserve"> x 2 x </w:t>
            </w:r>
            <w:r>
              <w:rPr>
                <w:rFonts w:ascii="Arial" w:hAnsi="Arial" w:cs="Arial"/>
                <w:bCs/>
                <w:lang w:val="en-US"/>
              </w:rPr>
              <w:t>365 / 12</w:t>
            </w:r>
          </w:p>
          <w:p w14:paraId="1D3B95AF" w14:textId="77777777" w:rsidR="0013626D" w:rsidRPr="00C035E1" w:rsidRDefault="0013626D" w:rsidP="00672F6E">
            <w:pPr>
              <w:tabs>
                <w:tab w:val="left" w:pos="3119"/>
              </w:tabs>
              <w:jc w:val="center"/>
              <w:rPr>
                <w:rFonts w:ascii="Arial" w:hAnsi="Arial" w:cs="Arial"/>
                <w:bCs/>
                <w:lang w:val="en-US"/>
              </w:rPr>
            </w:pPr>
            <w:r w:rsidRPr="00C035E1">
              <w:rPr>
                <w:rFonts w:ascii="Arial" w:hAnsi="Arial" w:cs="Arial"/>
                <w:bCs/>
                <w:lang w:val="en-US"/>
              </w:rPr>
              <w:t>= £</w:t>
            </w:r>
            <w:r>
              <w:rPr>
                <w:rFonts w:ascii="Arial" w:hAnsi="Arial" w:cs="Arial"/>
                <w:bCs/>
                <w:lang w:val="en-US"/>
              </w:rPr>
              <w:t>10,950</w:t>
            </w:r>
          </w:p>
        </w:tc>
      </w:tr>
      <w:tr w:rsidR="0013626D" w:rsidRPr="00C035E1" w14:paraId="63B42A74" w14:textId="77777777" w:rsidTr="00672F6E">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5EE14F96" w14:textId="77777777" w:rsidR="0013626D" w:rsidRPr="00C035E1" w:rsidRDefault="0013626D" w:rsidP="00672F6E">
            <w:pPr>
              <w:tabs>
                <w:tab w:val="left" w:pos="3119"/>
              </w:tabs>
              <w:jc w:val="center"/>
              <w:rPr>
                <w:rFonts w:ascii="Arial" w:hAnsi="Arial" w:cs="Arial"/>
                <w:bCs/>
                <w:lang w:val="en-US"/>
              </w:rPr>
            </w:pPr>
            <w:r w:rsidRPr="00C035E1">
              <w:rPr>
                <w:rFonts w:ascii="Arial" w:hAnsi="Arial" w:cs="Arial"/>
                <w:bCs/>
                <w:lang w:val="en-US"/>
              </w:rPr>
              <w:t>UMS</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04B717E5" w14:textId="77777777" w:rsidR="0013626D" w:rsidRPr="00C035E1" w:rsidRDefault="0013626D" w:rsidP="00672F6E">
            <w:pPr>
              <w:tabs>
                <w:tab w:val="left" w:pos="3119"/>
              </w:tabs>
              <w:jc w:val="center"/>
              <w:rPr>
                <w:rFonts w:ascii="Arial" w:hAnsi="Arial" w:cs="Arial"/>
                <w:bCs/>
                <w:lang w:val="en-US"/>
              </w:rPr>
            </w:pPr>
            <w:r>
              <w:rPr>
                <w:rFonts w:ascii="Arial" w:hAnsi="Arial" w:cs="Arial"/>
                <w:bCs/>
                <w:lang w:val="en-US"/>
              </w:rPr>
              <w:t>4800</w:t>
            </w:r>
            <w:r w:rsidRPr="00C035E1">
              <w:rPr>
                <w:rFonts w:ascii="Arial" w:hAnsi="Arial" w:cs="Arial"/>
                <w:bCs/>
                <w:lang w:val="en-US"/>
              </w:rPr>
              <w:t>kWh/day</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7F1C5CF7" w14:textId="77777777" w:rsidR="0013626D" w:rsidRPr="00C035E1" w:rsidRDefault="0013626D" w:rsidP="00672F6E">
            <w:pPr>
              <w:tabs>
                <w:tab w:val="left" w:pos="3119"/>
              </w:tabs>
              <w:jc w:val="center"/>
              <w:rPr>
                <w:rFonts w:ascii="Arial" w:hAnsi="Arial" w:cs="Arial"/>
                <w:bCs/>
                <w:lang w:val="en-US"/>
              </w:rPr>
            </w:pPr>
            <w:r w:rsidRPr="00C035E1">
              <w:rPr>
                <w:rFonts w:ascii="Arial" w:hAnsi="Arial" w:cs="Arial"/>
                <w:bCs/>
                <w:lang w:val="en-US"/>
              </w:rPr>
              <w:t>£</w:t>
            </w:r>
            <w:r>
              <w:rPr>
                <w:rFonts w:ascii="Arial" w:hAnsi="Arial" w:cs="Arial"/>
                <w:bCs/>
                <w:lang w:val="en-US"/>
              </w:rPr>
              <w:t>0</w:t>
            </w:r>
            <w:r w:rsidRPr="00C035E1">
              <w:rPr>
                <w:rFonts w:ascii="Arial" w:hAnsi="Arial" w:cs="Arial"/>
                <w:bCs/>
                <w:lang w:val="en-US"/>
              </w:rPr>
              <w:t>.</w:t>
            </w:r>
            <w:r>
              <w:rPr>
                <w:rFonts w:ascii="Arial" w:hAnsi="Arial" w:cs="Arial"/>
                <w:bCs/>
                <w:lang w:val="en-US"/>
              </w:rPr>
              <w:t>012</w:t>
            </w:r>
            <w:r w:rsidRPr="00C035E1">
              <w:rPr>
                <w:rFonts w:ascii="Arial" w:hAnsi="Arial" w:cs="Arial"/>
                <w:bCs/>
                <w:lang w:val="en-US"/>
              </w:rPr>
              <w:t>/kWh</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7E277972" w14:textId="77777777" w:rsidR="0013626D" w:rsidRPr="00C035E1" w:rsidRDefault="0013626D" w:rsidP="00672F6E">
            <w:pPr>
              <w:tabs>
                <w:tab w:val="left" w:pos="3119"/>
              </w:tabs>
              <w:jc w:val="center"/>
              <w:rPr>
                <w:rFonts w:ascii="Arial" w:hAnsi="Arial" w:cs="Arial"/>
                <w:bCs/>
                <w:lang w:val="en-US"/>
              </w:rPr>
            </w:pPr>
            <w:r w:rsidRPr="00C035E1">
              <w:rPr>
                <w:rFonts w:ascii="Arial" w:hAnsi="Arial" w:cs="Arial"/>
                <w:bCs/>
                <w:lang w:val="en-US"/>
              </w:rPr>
              <w:t xml:space="preserve">= </w:t>
            </w:r>
            <w:r>
              <w:rPr>
                <w:rFonts w:ascii="Arial" w:hAnsi="Arial" w:cs="Arial"/>
                <w:bCs/>
                <w:lang w:val="en-US"/>
              </w:rPr>
              <w:t>4800</w:t>
            </w:r>
            <w:r w:rsidRPr="00C035E1">
              <w:rPr>
                <w:rFonts w:ascii="Arial" w:hAnsi="Arial" w:cs="Arial"/>
                <w:bCs/>
                <w:lang w:val="en-US"/>
              </w:rPr>
              <w:t xml:space="preserve"> x </w:t>
            </w:r>
            <w:r>
              <w:rPr>
                <w:rFonts w:ascii="Arial" w:hAnsi="Arial" w:cs="Arial"/>
                <w:bCs/>
                <w:lang w:val="en-US"/>
              </w:rPr>
              <w:t>0.012</w:t>
            </w:r>
            <w:r w:rsidRPr="00C035E1">
              <w:rPr>
                <w:rFonts w:ascii="Arial" w:hAnsi="Arial" w:cs="Arial"/>
                <w:bCs/>
                <w:lang w:val="en-US"/>
              </w:rPr>
              <w:t xml:space="preserve"> x 3</w:t>
            </w:r>
            <w:r>
              <w:rPr>
                <w:rFonts w:ascii="Arial" w:hAnsi="Arial" w:cs="Arial"/>
                <w:bCs/>
                <w:lang w:val="en-US"/>
              </w:rPr>
              <w:t>65 / 12</w:t>
            </w:r>
          </w:p>
          <w:p w14:paraId="4B6B0539" w14:textId="77777777" w:rsidR="0013626D" w:rsidRPr="00C035E1" w:rsidRDefault="0013626D" w:rsidP="00672F6E">
            <w:pPr>
              <w:tabs>
                <w:tab w:val="left" w:pos="3119"/>
              </w:tabs>
              <w:jc w:val="center"/>
              <w:rPr>
                <w:rFonts w:ascii="Arial" w:hAnsi="Arial" w:cs="Arial"/>
                <w:bCs/>
                <w:lang w:val="en-US"/>
              </w:rPr>
            </w:pPr>
            <w:r w:rsidRPr="00C035E1">
              <w:rPr>
                <w:rFonts w:ascii="Arial" w:hAnsi="Arial" w:cs="Arial"/>
                <w:bCs/>
                <w:lang w:val="en-US"/>
              </w:rPr>
              <w:t>= £</w:t>
            </w:r>
            <w:r>
              <w:rPr>
                <w:rFonts w:ascii="Arial" w:hAnsi="Arial" w:cs="Arial"/>
                <w:bCs/>
                <w:lang w:val="en-US"/>
              </w:rPr>
              <w:t>1,752</w:t>
            </w:r>
          </w:p>
        </w:tc>
      </w:tr>
      <w:tr w:rsidR="0013626D" w:rsidRPr="00C035E1" w14:paraId="188DA977" w14:textId="77777777" w:rsidTr="00672F6E">
        <w:tc>
          <w:tcPr>
            <w:tcW w:w="1936" w:type="dxa"/>
            <w:tcBorders>
              <w:top w:val="single" w:sz="4" w:space="0" w:color="auto"/>
              <w:left w:val="single" w:sz="4" w:space="0" w:color="auto"/>
              <w:bottom w:val="single" w:sz="4" w:space="0" w:color="auto"/>
              <w:right w:val="single" w:sz="4" w:space="0" w:color="auto"/>
            </w:tcBorders>
            <w:shd w:val="clear" w:color="auto" w:fill="auto"/>
          </w:tcPr>
          <w:p w14:paraId="11CDA0AD" w14:textId="77777777" w:rsidR="0013626D" w:rsidRPr="00C035E1" w:rsidRDefault="0013626D" w:rsidP="00672F6E">
            <w:pPr>
              <w:tabs>
                <w:tab w:val="left" w:pos="3119"/>
              </w:tabs>
              <w:jc w:val="center"/>
              <w:rPr>
                <w:rFonts w:ascii="Arial" w:hAnsi="Arial" w:cs="Arial"/>
                <w:bCs/>
                <w:lang w:val="en-US"/>
              </w:rPr>
            </w:pPr>
          </w:p>
        </w:tc>
        <w:tc>
          <w:tcPr>
            <w:tcW w:w="2098" w:type="dxa"/>
            <w:tcBorders>
              <w:top w:val="single" w:sz="4" w:space="0" w:color="auto"/>
              <w:left w:val="single" w:sz="4" w:space="0" w:color="auto"/>
              <w:bottom w:val="single" w:sz="4" w:space="0" w:color="auto"/>
              <w:right w:val="single" w:sz="4" w:space="0" w:color="auto"/>
            </w:tcBorders>
            <w:shd w:val="clear" w:color="auto" w:fill="auto"/>
          </w:tcPr>
          <w:p w14:paraId="1899BBFB" w14:textId="77777777" w:rsidR="0013626D" w:rsidRPr="00C035E1" w:rsidDel="000C6451" w:rsidRDefault="0013626D" w:rsidP="00672F6E">
            <w:pPr>
              <w:tabs>
                <w:tab w:val="left" w:pos="3119"/>
              </w:tabs>
              <w:jc w:val="center"/>
              <w:rPr>
                <w:rFonts w:ascii="Arial" w:hAnsi="Arial" w:cs="Arial"/>
                <w:bCs/>
                <w:lang w:val="en-US"/>
              </w:rPr>
            </w:pPr>
          </w:p>
        </w:tc>
        <w:tc>
          <w:tcPr>
            <w:tcW w:w="1792" w:type="dxa"/>
            <w:tcBorders>
              <w:top w:val="single" w:sz="4" w:space="0" w:color="auto"/>
              <w:left w:val="single" w:sz="4" w:space="0" w:color="auto"/>
              <w:bottom w:val="single" w:sz="4" w:space="0" w:color="auto"/>
              <w:right w:val="single" w:sz="4" w:space="0" w:color="auto"/>
            </w:tcBorders>
            <w:shd w:val="clear" w:color="auto" w:fill="auto"/>
          </w:tcPr>
          <w:p w14:paraId="5CCD4953" w14:textId="77777777" w:rsidR="0013626D" w:rsidRPr="00C035E1" w:rsidRDefault="0013626D" w:rsidP="00672F6E">
            <w:pPr>
              <w:tabs>
                <w:tab w:val="left" w:pos="3119"/>
              </w:tabs>
              <w:jc w:val="center"/>
              <w:rPr>
                <w:rFonts w:ascii="Arial" w:hAnsi="Arial" w:cs="Arial"/>
                <w:bCs/>
                <w:lang w:val="en-US"/>
              </w:rPr>
            </w:pPr>
            <w:r>
              <w:rPr>
                <w:rFonts w:ascii="Arial" w:hAnsi="Arial" w:cs="Arial"/>
                <w:bCs/>
                <w:lang w:val="en-US"/>
              </w:rPr>
              <w:t>Total</w:t>
            </w:r>
          </w:p>
        </w:tc>
        <w:tc>
          <w:tcPr>
            <w:tcW w:w="2878" w:type="dxa"/>
            <w:tcBorders>
              <w:top w:val="single" w:sz="4" w:space="0" w:color="auto"/>
              <w:left w:val="single" w:sz="4" w:space="0" w:color="auto"/>
              <w:bottom w:val="single" w:sz="4" w:space="0" w:color="auto"/>
              <w:right w:val="single" w:sz="4" w:space="0" w:color="auto"/>
            </w:tcBorders>
            <w:shd w:val="clear" w:color="auto" w:fill="auto"/>
          </w:tcPr>
          <w:p w14:paraId="4A82D762" w14:textId="77777777" w:rsidR="0013626D" w:rsidRPr="00C035E1" w:rsidRDefault="0013626D" w:rsidP="00672F6E">
            <w:pPr>
              <w:tabs>
                <w:tab w:val="left" w:pos="3119"/>
              </w:tabs>
              <w:jc w:val="center"/>
              <w:rPr>
                <w:rFonts w:ascii="Arial" w:hAnsi="Arial" w:cs="Arial"/>
                <w:bCs/>
                <w:lang w:val="en-US"/>
              </w:rPr>
            </w:pPr>
            <w:r>
              <w:rPr>
                <w:rFonts w:ascii="Arial" w:hAnsi="Arial" w:cs="Arial"/>
                <w:bCs/>
                <w:lang w:val="en-US"/>
              </w:rPr>
              <w:t>£20,002</w:t>
            </w:r>
          </w:p>
        </w:tc>
      </w:tr>
    </w:tbl>
    <w:p w14:paraId="52BC2EF8" w14:textId="4F8D8A74" w:rsidR="74D58E7D" w:rsidRDefault="74D58E7D">
      <w:pPr>
        <w:spacing w:after="240"/>
        <w:rPr>
          <w:rFonts w:ascii="Arial" w:eastAsia="Arial" w:hAnsi="Arial" w:cs="Arial"/>
          <w:sz w:val="22"/>
          <w:szCs w:val="22"/>
        </w:rPr>
      </w:pPr>
      <w:r w:rsidRPr="416E5148">
        <w:rPr>
          <w:rFonts w:ascii="Arial" w:eastAsia="Arial" w:hAnsi="Arial" w:cs="Arial"/>
          <w:sz w:val="22"/>
          <w:szCs w:val="22"/>
        </w:rPr>
        <w:t xml:space="preserve"> </w:t>
      </w:r>
    </w:p>
    <w:p w14:paraId="67B37A7B" w14:textId="1670CE03" w:rsidR="74D58E7D" w:rsidRDefault="74D58E7D" w:rsidP="0098730D">
      <w:pPr>
        <w:spacing w:after="240"/>
        <w:rPr>
          <w:rFonts w:ascii="Arial" w:eastAsia="Arial" w:hAnsi="Arial" w:cs="Arial"/>
          <w:sz w:val="22"/>
          <w:szCs w:val="22"/>
        </w:rPr>
      </w:pPr>
      <w:r w:rsidRPr="416E5148">
        <w:rPr>
          <w:rFonts w:ascii="Arial" w:eastAsia="Arial" w:hAnsi="Arial" w:cs="Arial"/>
          <w:sz w:val="22"/>
          <w:szCs w:val="22"/>
        </w:rPr>
        <w:t>Each month the Company recalculates the forecast liability for the full year, based on any revision to the FDSC and Unmetered Supply Volume for the previous months, and the latest forecast for the remainder of the year.  The amount the supplier has already paid is deducted from this annual liability, and the balance is divided by the number of months left to bill.</w:t>
      </w:r>
    </w:p>
    <w:p w14:paraId="7204380D" w14:textId="449B906A" w:rsidR="006661FE" w:rsidRDefault="006661FE" w:rsidP="006661FE">
      <w:pPr>
        <w:pStyle w:val="Heading2"/>
      </w:pPr>
      <w:bookmarkStart w:id="323" w:name="_Toc946729"/>
      <w:bookmarkStart w:id="324" w:name="_Toc32201107"/>
      <w:bookmarkStart w:id="325" w:name="_Toc49661157"/>
      <w:bookmarkStart w:id="326" w:name="_Toc274049736"/>
      <w:r>
        <w:t>Initial Reconciliation (Part 1</w:t>
      </w:r>
      <w:r w:rsidR="003A0CB9">
        <w:t>a</w:t>
      </w:r>
      <w:r w:rsidR="71DDFA40">
        <w:t xml:space="preserve"> – HH Demand</w:t>
      </w:r>
      <w:r>
        <w:t>)</w:t>
      </w:r>
      <w:bookmarkEnd w:id="323"/>
      <w:bookmarkEnd w:id="324"/>
      <w:bookmarkEnd w:id="325"/>
      <w:bookmarkEnd w:id="326"/>
    </w:p>
    <w:p w14:paraId="0E4FA498" w14:textId="47D3E5C0" w:rsidR="006661FE" w:rsidRPr="008E4447" w:rsidRDefault="006661FE" w:rsidP="00B210CC">
      <w:pPr>
        <w:pStyle w:val="BodyText"/>
        <w:spacing w:before="240"/>
        <w:rPr>
          <w:rFonts w:ascii="Arial" w:hAnsi="Arial" w:cs="Arial"/>
          <w:sz w:val="22"/>
          <w:szCs w:val="22"/>
        </w:rPr>
      </w:pPr>
      <w:r w:rsidRPr="416E5148">
        <w:rPr>
          <w:rFonts w:ascii="Arial" w:hAnsi="Arial" w:cs="Arial"/>
          <w:sz w:val="22"/>
          <w:szCs w:val="22"/>
        </w:rPr>
        <w:t xml:space="preserve">The Supplier’s outturn HH triad </w:t>
      </w:r>
      <w:r w:rsidR="003A0CB9" w:rsidRPr="416E5148">
        <w:rPr>
          <w:rFonts w:ascii="Arial" w:hAnsi="Arial" w:cs="Arial"/>
          <w:sz w:val="22"/>
          <w:szCs w:val="22"/>
        </w:rPr>
        <w:t xml:space="preserve">gross </w:t>
      </w:r>
      <w:r w:rsidRPr="416E5148">
        <w:rPr>
          <w:rFonts w:ascii="Arial" w:hAnsi="Arial" w:cs="Arial"/>
          <w:sz w:val="22"/>
          <w:szCs w:val="22"/>
        </w:rPr>
        <w:t xml:space="preserve">demand, based on </w:t>
      </w:r>
      <w:r w:rsidR="6A6D67A7" w:rsidRPr="004020F1">
        <w:rPr>
          <w:rFonts w:ascii="Arial" w:hAnsi="Arial" w:cs="Arial"/>
          <w:sz w:val="22"/>
          <w:szCs w:val="22"/>
        </w:rPr>
        <w:t>latest</w:t>
      </w:r>
      <w:r w:rsidRPr="004020F1">
        <w:rPr>
          <w:rFonts w:ascii="Arial" w:hAnsi="Arial" w:cs="Arial"/>
          <w:sz w:val="22"/>
          <w:szCs w:val="22"/>
        </w:rPr>
        <w:t xml:space="preserve"> </w:t>
      </w:r>
      <w:r w:rsidRPr="416E5148">
        <w:rPr>
          <w:rFonts w:ascii="Arial" w:hAnsi="Arial" w:cs="Arial"/>
          <w:sz w:val="22"/>
          <w:szCs w:val="22"/>
        </w:rPr>
        <w:t>settlement data (and therefore subject to change in subsequent settlement runs), was 9,000kW.  The HH triad</w:t>
      </w:r>
      <w:r w:rsidR="003A0CB9" w:rsidRPr="416E5148">
        <w:rPr>
          <w:rFonts w:ascii="Arial" w:hAnsi="Arial" w:cs="Arial"/>
          <w:sz w:val="22"/>
          <w:szCs w:val="22"/>
        </w:rPr>
        <w:t xml:space="preserve"> gross</w:t>
      </w:r>
      <w:r w:rsidRPr="416E5148">
        <w:rPr>
          <w:rFonts w:ascii="Arial" w:hAnsi="Arial" w:cs="Arial"/>
          <w:sz w:val="22"/>
          <w:szCs w:val="22"/>
        </w:rPr>
        <w:t xml:space="preserve"> demand reconciliation charge is therefore calculated as follows:</w:t>
      </w:r>
    </w:p>
    <w:p w14:paraId="206A1BA9" w14:textId="77777777" w:rsidR="006661FE" w:rsidRPr="008E4447" w:rsidRDefault="006661FE" w:rsidP="006661FE">
      <w:pPr>
        <w:pStyle w:val="BodyText"/>
        <w:rPr>
          <w:rFonts w:ascii="Arial" w:hAnsi="Arial" w:cs="Arial"/>
          <w:sz w:val="22"/>
          <w:szCs w:val="22"/>
        </w:rPr>
      </w:pPr>
    </w:p>
    <w:p w14:paraId="21B3DDF7"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HHD Reconciliation Charge </w:t>
      </w:r>
      <w:r w:rsidRPr="008E4447">
        <w:rPr>
          <w:rFonts w:ascii="Arial" w:hAnsi="Arial" w:cs="Arial"/>
          <w:sz w:val="22"/>
          <w:szCs w:val="22"/>
        </w:rPr>
        <w:tab/>
        <w:t>= (HHD</w:t>
      </w:r>
      <w:r w:rsidRPr="008E4447">
        <w:rPr>
          <w:rFonts w:ascii="Arial" w:hAnsi="Arial" w:cs="Arial"/>
          <w:sz w:val="22"/>
          <w:szCs w:val="22"/>
          <w:vertAlign w:val="subscript"/>
        </w:rPr>
        <w:t xml:space="preserve">A  </w:t>
      </w:r>
      <w:r w:rsidRPr="008E4447">
        <w:rPr>
          <w:rFonts w:ascii="Arial" w:hAnsi="Arial" w:cs="Arial"/>
          <w:sz w:val="22"/>
          <w:szCs w:val="22"/>
        </w:rPr>
        <w:t>- HHD</w:t>
      </w:r>
      <w:r w:rsidRPr="008E4447">
        <w:rPr>
          <w:rFonts w:ascii="Arial" w:hAnsi="Arial" w:cs="Arial"/>
          <w:sz w:val="22"/>
          <w:szCs w:val="22"/>
          <w:vertAlign w:val="subscript"/>
        </w:rPr>
        <w:t>F</w:t>
      </w:r>
      <w:r w:rsidRPr="008E4447">
        <w:rPr>
          <w:rFonts w:ascii="Arial" w:hAnsi="Arial" w:cs="Arial"/>
          <w:sz w:val="22"/>
          <w:szCs w:val="22"/>
        </w:rPr>
        <w:t>) x £/kW Tariff</w:t>
      </w:r>
    </w:p>
    <w:p w14:paraId="0C570FB8" w14:textId="77777777" w:rsidR="006661FE" w:rsidRPr="00375D43" w:rsidRDefault="006661FE" w:rsidP="006661FE">
      <w:pPr>
        <w:pStyle w:val="BodyText"/>
        <w:rPr>
          <w:rFonts w:ascii="Arial" w:hAnsi="Arial" w:cs="Arial"/>
          <w:sz w:val="22"/>
          <w:szCs w:val="22"/>
        </w:rPr>
      </w:pPr>
      <w:r w:rsidRPr="008E4447">
        <w:rPr>
          <w:rFonts w:ascii="Arial" w:hAnsi="Arial" w:cs="Arial"/>
          <w:sz w:val="22"/>
          <w:szCs w:val="22"/>
        </w:rPr>
        <w:tab/>
      </w:r>
      <w:r w:rsidRPr="008E4447">
        <w:rPr>
          <w:rFonts w:ascii="Arial" w:hAnsi="Arial" w:cs="Arial"/>
          <w:sz w:val="22"/>
          <w:szCs w:val="22"/>
        </w:rPr>
        <w:tab/>
      </w:r>
      <w:r w:rsidRPr="00375D43">
        <w:rPr>
          <w:rFonts w:ascii="Arial" w:hAnsi="Arial" w:cs="Arial"/>
          <w:sz w:val="22"/>
          <w:szCs w:val="22"/>
        </w:rPr>
        <w:t>= (9,000kW - 7,200kW) x £10.00/kW</w:t>
      </w:r>
    </w:p>
    <w:p w14:paraId="0302C829" w14:textId="77777777" w:rsidR="006661FE" w:rsidRPr="00375D43" w:rsidRDefault="006661FE" w:rsidP="006661FE">
      <w:pPr>
        <w:pStyle w:val="BodyText"/>
        <w:rPr>
          <w:rFonts w:ascii="Arial" w:hAnsi="Arial" w:cs="Arial"/>
          <w:sz w:val="22"/>
          <w:szCs w:val="22"/>
        </w:rPr>
      </w:pPr>
      <w:r w:rsidRPr="00375D43">
        <w:rPr>
          <w:rFonts w:ascii="Arial" w:hAnsi="Arial" w:cs="Arial"/>
          <w:sz w:val="22"/>
          <w:szCs w:val="22"/>
        </w:rPr>
        <w:tab/>
      </w:r>
      <w:r w:rsidRPr="00375D43">
        <w:rPr>
          <w:rFonts w:ascii="Arial" w:hAnsi="Arial" w:cs="Arial"/>
          <w:sz w:val="22"/>
          <w:szCs w:val="22"/>
        </w:rPr>
        <w:tab/>
        <w:t>= 1,800kW x £10.00/kW</w:t>
      </w:r>
    </w:p>
    <w:p w14:paraId="1CC576DB" w14:textId="77777777" w:rsidR="006661FE" w:rsidRPr="008E4447" w:rsidRDefault="006661FE" w:rsidP="006661FE">
      <w:pPr>
        <w:pStyle w:val="BodyText"/>
        <w:rPr>
          <w:rFonts w:ascii="Arial" w:hAnsi="Arial" w:cs="Arial"/>
          <w:b/>
          <w:sz w:val="22"/>
          <w:szCs w:val="22"/>
        </w:rPr>
      </w:pPr>
      <w:r w:rsidRPr="00375D43">
        <w:rPr>
          <w:rFonts w:ascii="Arial" w:hAnsi="Arial" w:cs="Arial"/>
          <w:sz w:val="22"/>
          <w:szCs w:val="22"/>
        </w:rPr>
        <w:tab/>
      </w:r>
      <w:r w:rsidRPr="00375D43">
        <w:rPr>
          <w:rFonts w:ascii="Arial" w:hAnsi="Arial" w:cs="Arial"/>
          <w:sz w:val="22"/>
          <w:szCs w:val="22"/>
        </w:rPr>
        <w:tab/>
      </w:r>
      <w:r w:rsidRPr="008E4447">
        <w:rPr>
          <w:rFonts w:ascii="Arial" w:hAnsi="Arial" w:cs="Arial"/>
          <w:b/>
          <w:sz w:val="22"/>
          <w:szCs w:val="22"/>
        </w:rPr>
        <w:t>= £18,000</w:t>
      </w:r>
    </w:p>
    <w:p w14:paraId="5E6D7E9C"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To calculate monthly interest charges, the outturn HHD charge is split equally over the 12-month period.  The monthly reconciliation amount is the monthly outturn HHD charge less the HH </w:t>
      </w:r>
      <w:r w:rsidR="003A0CB9">
        <w:rPr>
          <w:rFonts w:ascii="Arial" w:hAnsi="Arial" w:cs="Arial"/>
          <w:sz w:val="22"/>
          <w:szCs w:val="22"/>
        </w:rPr>
        <w:t xml:space="preserve">gross demand </w:t>
      </w:r>
      <w:r w:rsidRPr="008E4447">
        <w:rPr>
          <w:rFonts w:ascii="Arial" w:hAnsi="Arial" w:cs="Arial"/>
          <w:sz w:val="22"/>
          <w:szCs w:val="22"/>
        </w:rPr>
        <w:t xml:space="preserve">monthly invoiced amount.  Interest payments are calculated based on these monthly reconciliation amounts using Barclays Base Rate.  </w:t>
      </w:r>
    </w:p>
    <w:p w14:paraId="299F095B" w14:textId="0DEBDE3F" w:rsidR="003A0CB9" w:rsidRDefault="003A0CB9" w:rsidP="003A0CB9">
      <w:pPr>
        <w:pStyle w:val="Heading2"/>
      </w:pPr>
      <w:r>
        <w:t>Initial Reconciliation (Part 1b</w:t>
      </w:r>
      <w:r w:rsidR="7F5CC45E">
        <w:t xml:space="preserve"> – Embedded Export</w:t>
      </w:r>
      <w:r>
        <w:t>)</w:t>
      </w:r>
    </w:p>
    <w:p w14:paraId="5536A400" w14:textId="77777777" w:rsidR="003A0CB9" w:rsidRDefault="003A0CB9" w:rsidP="003A0CB9">
      <w:pPr>
        <w:pStyle w:val="Heading2"/>
        <w:rPr>
          <w:rFonts w:ascii="Arial" w:hAnsi="Arial" w:cs="Arial"/>
          <w:szCs w:val="22"/>
        </w:rPr>
      </w:pPr>
    </w:p>
    <w:p w14:paraId="2C3E79D4" w14:textId="556078A4" w:rsidR="003A0CB9" w:rsidRDefault="003A0CB9" w:rsidP="003A0CB9">
      <w:pPr>
        <w:pStyle w:val="BodyText"/>
        <w:rPr>
          <w:rFonts w:ascii="Arial" w:hAnsi="Arial" w:cs="Arial"/>
          <w:sz w:val="22"/>
          <w:szCs w:val="22"/>
        </w:rPr>
      </w:pPr>
      <w:r w:rsidRPr="416E5148">
        <w:rPr>
          <w:rFonts w:ascii="Arial" w:hAnsi="Arial" w:cs="Arial"/>
          <w:sz w:val="22"/>
          <w:szCs w:val="22"/>
        </w:rPr>
        <w:t xml:space="preserve">The Supplier’s outturn HH triad embedded export, based on </w:t>
      </w:r>
      <w:r w:rsidR="2CB93673" w:rsidRPr="416E5148">
        <w:rPr>
          <w:rFonts w:ascii="Arial" w:hAnsi="Arial" w:cs="Arial"/>
          <w:sz w:val="22"/>
          <w:szCs w:val="22"/>
        </w:rPr>
        <w:t>latest</w:t>
      </w:r>
      <w:r w:rsidRPr="416E5148">
        <w:rPr>
          <w:rFonts w:ascii="Arial" w:hAnsi="Arial" w:cs="Arial"/>
          <w:sz w:val="22"/>
          <w:szCs w:val="22"/>
        </w:rPr>
        <w:t xml:space="preserve"> settlement data (and therefore subject to change in subsequent settlement runs), was </w:t>
      </w:r>
      <w:r w:rsidR="37854929" w:rsidRPr="416E5148">
        <w:rPr>
          <w:rFonts w:ascii="Arial" w:hAnsi="Arial" w:cs="Arial"/>
          <w:sz w:val="22"/>
          <w:szCs w:val="22"/>
        </w:rPr>
        <w:t>5</w:t>
      </w:r>
      <w:r w:rsidRPr="416E5148">
        <w:rPr>
          <w:rFonts w:ascii="Arial" w:hAnsi="Arial" w:cs="Arial"/>
          <w:sz w:val="22"/>
          <w:szCs w:val="22"/>
        </w:rPr>
        <w:t>00kW.  The HH triad embedded export reconciliation charge is therefore calculated as follows:</w:t>
      </w:r>
    </w:p>
    <w:p w14:paraId="73D48E15" w14:textId="77777777" w:rsidR="003A0CB9" w:rsidRDefault="003A0CB9" w:rsidP="003A0CB9">
      <w:pPr>
        <w:pStyle w:val="BodyText"/>
        <w:rPr>
          <w:rFonts w:ascii="Arial" w:hAnsi="Arial" w:cs="Arial"/>
          <w:sz w:val="22"/>
          <w:szCs w:val="22"/>
        </w:rPr>
      </w:pPr>
      <w:r>
        <w:rPr>
          <w:rFonts w:ascii="Arial" w:hAnsi="Arial" w:cs="Arial"/>
          <w:sz w:val="22"/>
          <w:szCs w:val="22"/>
        </w:rPr>
        <w:t>HHEE Reconciliation Charge</w:t>
      </w:r>
      <w:r>
        <w:rPr>
          <w:rFonts w:ascii="Arial" w:hAnsi="Arial" w:cs="Arial"/>
          <w:sz w:val="22"/>
          <w:szCs w:val="22"/>
        </w:rPr>
        <w:tab/>
        <w:t>= (HHEE</w:t>
      </w:r>
      <w:r>
        <w:rPr>
          <w:rFonts w:ascii="Arial" w:hAnsi="Arial" w:cs="Arial"/>
          <w:sz w:val="22"/>
          <w:szCs w:val="22"/>
          <w:vertAlign w:val="subscript"/>
        </w:rPr>
        <w:t>A</w:t>
      </w:r>
      <w:r>
        <w:rPr>
          <w:rFonts w:ascii="Arial" w:hAnsi="Arial" w:cs="Arial"/>
          <w:sz w:val="22"/>
          <w:szCs w:val="22"/>
        </w:rPr>
        <w:t xml:space="preserve"> – HHEE</w:t>
      </w:r>
      <w:r>
        <w:rPr>
          <w:rFonts w:ascii="Arial" w:hAnsi="Arial" w:cs="Arial"/>
          <w:sz w:val="22"/>
          <w:szCs w:val="22"/>
          <w:vertAlign w:val="subscript"/>
        </w:rPr>
        <w:t>F</w:t>
      </w:r>
      <w:r>
        <w:rPr>
          <w:rFonts w:ascii="Arial" w:hAnsi="Arial" w:cs="Arial"/>
          <w:sz w:val="22"/>
          <w:szCs w:val="22"/>
        </w:rPr>
        <w:t>) x £/kW Tariff</w:t>
      </w:r>
    </w:p>
    <w:p w14:paraId="3C5BB430" w14:textId="77777777" w:rsidR="003A0CB9"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(-500kW - -600kW) x £5.00/kW</w:t>
      </w:r>
    </w:p>
    <w:p w14:paraId="251C7952" w14:textId="77777777" w:rsidR="003A0CB9"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100kW x £5.00/kW</w:t>
      </w:r>
    </w:p>
    <w:p w14:paraId="5066F722" w14:textId="77777777" w:rsidR="003A0CB9" w:rsidRPr="00C839FA"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sidRPr="00C839FA">
        <w:rPr>
          <w:rFonts w:ascii="Arial" w:hAnsi="Arial" w:cs="Arial"/>
          <w:b/>
          <w:sz w:val="22"/>
          <w:szCs w:val="22"/>
        </w:rPr>
        <w:t>£500</w:t>
      </w:r>
    </w:p>
    <w:p w14:paraId="1923C3F9" w14:textId="77777777" w:rsidR="003A0CB9" w:rsidRPr="008E4447" w:rsidRDefault="003A0CB9" w:rsidP="003A0CB9">
      <w:pPr>
        <w:pStyle w:val="BodyText"/>
        <w:rPr>
          <w:rFonts w:ascii="Arial" w:hAnsi="Arial" w:cs="Arial"/>
          <w:sz w:val="22"/>
          <w:szCs w:val="22"/>
        </w:rPr>
      </w:pPr>
      <w:r w:rsidRPr="008E4447">
        <w:rPr>
          <w:rFonts w:ascii="Arial" w:hAnsi="Arial" w:cs="Arial"/>
          <w:sz w:val="22"/>
          <w:szCs w:val="22"/>
        </w:rPr>
        <w:t>To calculate monthly interest charges, the outturn HH</w:t>
      </w:r>
      <w:r>
        <w:rPr>
          <w:rFonts w:ascii="Arial" w:hAnsi="Arial" w:cs="Arial"/>
          <w:sz w:val="22"/>
          <w:szCs w:val="22"/>
        </w:rPr>
        <w:t>EE</w:t>
      </w:r>
      <w:r w:rsidRPr="008E4447">
        <w:rPr>
          <w:rFonts w:ascii="Arial" w:hAnsi="Arial" w:cs="Arial"/>
          <w:sz w:val="22"/>
          <w:szCs w:val="22"/>
        </w:rPr>
        <w:t xml:space="preserve"> charge is split equally over the 12-month period.  The monthly reconciliation amount is the monthly outturn HH</w:t>
      </w:r>
      <w:r>
        <w:rPr>
          <w:rFonts w:ascii="Arial" w:hAnsi="Arial" w:cs="Arial"/>
          <w:sz w:val="22"/>
          <w:szCs w:val="22"/>
        </w:rPr>
        <w:t>EE</w:t>
      </w:r>
      <w:r w:rsidRPr="008E4447">
        <w:rPr>
          <w:rFonts w:ascii="Arial" w:hAnsi="Arial" w:cs="Arial"/>
          <w:sz w:val="22"/>
          <w:szCs w:val="22"/>
        </w:rPr>
        <w:t xml:space="preserve"> charge less the HH </w:t>
      </w:r>
      <w:r>
        <w:rPr>
          <w:rFonts w:ascii="Arial" w:hAnsi="Arial" w:cs="Arial"/>
          <w:sz w:val="22"/>
          <w:szCs w:val="22"/>
        </w:rPr>
        <w:t xml:space="preserve">embedded generation </w:t>
      </w:r>
      <w:r w:rsidRPr="008E4447">
        <w:rPr>
          <w:rFonts w:ascii="Arial" w:hAnsi="Arial" w:cs="Arial"/>
          <w:sz w:val="22"/>
          <w:szCs w:val="22"/>
        </w:rPr>
        <w:t xml:space="preserve">monthly invoiced amount.  Interest payments are calculated based on these monthly reconciliation amounts using Barclays Base Rate.  </w:t>
      </w:r>
    </w:p>
    <w:p w14:paraId="0C21DB29" w14:textId="77777777" w:rsidR="006661FE" w:rsidRPr="008E4447" w:rsidRDefault="006661FE" w:rsidP="006661FE">
      <w:pPr>
        <w:pStyle w:val="BodyText"/>
        <w:tabs>
          <w:tab w:val="left" w:pos="3119"/>
        </w:tabs>
        <w:rPr>
          <w:rFonts w:ascii="Arial" w:hAnsi="Arial" w:cs="Arial"/>
          <w:b/>
          <w:sz w:val="22"/>
          <w:szCs w:val="22"/>
        </w:rPr>
      </w:pPr>
    </w:p>
    <w:p w14:paraId="09E1741D" w14:textId="1A09CECA" w:rsidR="006661FE" w:rsidRPr="008E4447" w:rsidRDefault="006661FE" w:rsidP="416E5148">
      <w:pPr>
        <w:pStyle w:val="Heading2"/>
        <w:rPr>
          <w:rFonts w:ascii="Arial" w:hAnsi="Arial" w:cs="Arial"/>
        </w:rPr>
      </w:pPr>
      <w:bookmarkStart w:id="327" w:name="_Toc946730"/>
      <w:bookmarkStart w:id="328" w:name="_Toc32201108"/>
      <w:bookmarkStart w:id="329" w:name="_Toc49661158"/>
      <w:bookmarkStart w:id="330" w:name="_Toc274049737"/>
      <w:r w:rsidRPr="416E5148">
        <w:rPr>
          <w:rFonts w:ascii="Arial" w:hAnsi="Arial" w:cs="Arial"/>
        </w:rPr>
        <w:t>Initial Reconciliation (Part 2</w:t>
      </w:r>
      <w:r w:rsidR="7A1F7B17" w:rsidRPr="416E5148">
        <w:rPr>
          <w:rFonts w:ascii="Arial" w:hAnsi="Arial" w:cs="Arial"/>
        </w:rPr>
        <w:t xml:space="preserve"> – NHH Demand</w:t>
      </w:r>
      <w:r w:rsidRPr="416E5148">
        <w:rPr>
          <w:rFonts w:ascii="Arial" w:hAnsi="Arial" w:cs="Arial"/>
        </w:rPr>
        <w:t>)</w:t>
      </w:r>
      <w:bookmarkEnd w:id="327"/>
      <w:bookmarkEnd w:id="328"/>
      <w:bookmarkEnd w:id="329"/>
      <w:bookmarkEnd w:id="330"/>
    </w:p>
    <w:p w14:paraId="29302333" w14:textId="77777777" w:rsidR="006661FE" w:rsidRPr="008E4447" w:rsidRDefault="006661FE" w:rsidP="006661FE">
      <w:pPr>
        <w:pStyle w:val="BodyText"/>
        <w:tabs>
          <w:tab w:val="left" w:pos="3119"/>
        </w:tabs>
        <w:rPr>
          <w:rFonts w:ascii="Arial" w:hAnsi="Arial" w:cs="Arial"/>
          <w:sz w:val="22"/>
          <w:szCs w:val="22"/>
        </w:rPr>
      </w:pPr>
    </w:p>
    <w:p w14:paraId="36C32AE1" w14:textId="46CC7EF4" w:rsidR="006661FE" w:rsidRPr="008E4447" w:rsidRDefault="006661FE" w:rsidP="006661FE">
      <w:pPr>
        <w:pStyle w:val="BodyText"/>
        <w:tabs>
          <w:tab w:val="left" w:pos="3119"/>
        </w:tabs>
        <w:rPr>
          <w:rFonts w:ascii="Arial" w:hAnsi="Arial" w:cs="Arial"/>
          <w:sz w:val="22"/>
          <w:szCs w:val="22"/>
        </w:rPr>
      </w:pPr>
      <w:r w:rsidRPr="416E5148">
        <w:rPr>
          <w:rFonts w:ascii="Arial" w:hAnsi="Arial" w:cs="Arial"/>
          <w:sz w:val="22"/>
          <w:szCs w:val="22"/>
        </w:rPr>
        <w:t xml:space="preserve">The Supplier's outturn NHH energy consumption, based on </w:t>
      </w:r>
      <w:r w:rsidR="7AD6B790" w:rsidRPr="416E5148">
        <w:rPr>
          <w:rFonts w:ascii="Arial" w:hAnsi="Arial" w:cs="Arial"/>
          <w:sz w:val="22"/>
          <w:szCs w:val="22"/>
        </w:rPr>
        <w:t>latest</w:t>
      </w:r>
      <w:r w:rsidRPr="416E5148">
        <w:rPr>
          <w:rFonts w:ascii="Arial" w:hAnsi="Arial" w:cs="Arial"/>
          <w:sz w:val="22"/>
          <w:szCs w:val="22"/>
        </w:rPr>
        <w:t xml:space="preserve"> settlement data, was 17,000,000kWh.  The NHH energy consumption reconciliation charge is therefore calculated as follows:</w:t>
      </w:r>
    </w:p>
    <w:p w14:paraId="7850BAEC" w14:textId="77777777" w:rsidR="006661FE" w:rsidRPr="008E4447" w:rsidRDefault="006661FE" w:rsidP="006661FE">
      <w:pPr>
        <w:pStyle w:val="BodyText"/>
        <w:tabs>
          <w:tab w:val="left" w:pos="2835"/>
        </w:tabs>
        <w:rPr>
          <w:rFonts w:ascii="Arial" w:hAnsi="Arial" w:cs="Arial"/>
          <w:sz w:val="22"/>
          <w:szCs w:val="22"/>
        </w:rPr>
      </w:pPr>
    </w:p>
    <w:p w14:paraId="4C1FF0FC" w14:textId="77777777" w:rsidR="006661FE" w:rsidRPr="008E4447" w:rsidRDefault="006661FE" w:rsidP="00097CD6">
      <w:pPr>
        <w:pStyle w:val="BodyText"/>
        <w:tabs>
          <w:tab w:val="left" w:pos="2835"/>
        </w:tabs>
        <w:jc w:val="center"/>
        <w:rPr>
          <w:rFonts w:ascii="Arial" w:hAnsi="Arial" w:cs="Arial"/>
          <w:sz w:val="22"/>
          <w:szCs w:val="22"/>
        </w:rPr>
      </w:pPr>
      <w:r w:rsidRPr="008E4447">
        <w:rPr>
          <w:rFonts w:ascii="Arial" w:hAnsi="Arial" w:cs="Arial"/>
          <w:sz w:val="22"/>
          <w:szCs w:val="22"/>
        </w:rPr>
        <w:t>NHHC Reconciliation Charge</w:t>
      </w:r>
      <w:r w:rsidRPr="008E4447">
        <w:rPr>
          <w:rFonts w:ascii="Arial" w:hAnsi="Arial" w:cs="Arial"/>
          <w:sz w:val="22"/>
          <w:szCs w:val="22"/>
        </w:rPr>
        <w:tab/>
        <w:t xml:space="preserve">= </w:t>
      </w:r>
      <w:r w:rsidRPr="008E4447">
        <w:rPr>
          <w:rFonts w:ascii="Arial" w:hAnsi="Arial" w:cs="Arial"/>
          <w:sz w:val="22"/>
          <w:szCs w:val="22"/>
          <w:u w:val="single"/>
        </w:rPr>
        <w:t>(NHHC</w:t>
      </w:r>
      <w:r w:rsidRPr="008E4447">
        <w:rPr>
          <w:rFonts w:ascii="Arial" w:hAnsi="Arial" w:cs="Arial"/>
          <w:sz w:val="22"/>
          <w:szCs w:val="22"/>
          <w:u w:val="single"/>
          <w:vertAlign w:val="subscript"/>
        </w:rPr>
        <w:t xml:space="preserve">A  </w:t>
      </w:r>
      <w:r w:rsidRPr="008E4447">
        <w:rPr>
          <w:rFonts w:ascii="Arial" w:hAnsi="Arial" w:cs="Arial"/>
          <w:sz w:val="22"/>
          <w:szCs w:val="22"/>
          <w:u w:val="single"/>
        </w:rPr>
        <w:t>- NHHC</w:t>
      </w:r>
      <w:r w:rsidRPr="008E4447">
        <w:rPr>
          <w:rFonts w:ascii="Arial" w:hAnsi="Arial" w:cs="Arial"/>
          <w:sz w:val="22"/>
          <w:szCs w:val="22"/>
          <w:u w:val="single"/>
          <w:vertAlign w:val="subscript"/>
        </w:rPr>
        <w:t>F</w:t>
      </w:r>
      <w:r w:rsidRPr="008E4447">
        <w:rPr>
          <w:rFonts w:ascii="Arial" w:hAnsi="Arial" w:cs="Arial"/>
          <w:sz w:val="22"/>
          <w:szCs w:val="22"/>
          <w:u w:val="single"/>
        </w:rPr>
        <w:t>) x p/kWh Tariff</w:t>
      </w:r>
    </w:p>
    <w:p w14:paraId="006CDA21" w14:textId="77777777" w:rsidR="006661FE" w:rsidRPr="00375D43" w:rsidRDefault="006661FE" w:rsidP="00097CD6">
      <w:pPr>
        <w:pStyle w:val="BodyText"/>
        <w:tabs>
          <w:tab w:val="left" w:pos="2835"/>
          <w:tab w:val="left" w:pos="4395"/>
        </w:tabs>
        <w:jc w:val="center"/>
        <w:rPr>
          <w:rFonts w:ascii="Arial" w:hAnsi="Arial" w:cs="Arial"/>
          <w:sz w:val="22"/>
          <w:szCs w:val="22"/>
        </w:rPr>
      </w:pPr>
      <w:r w:rsidRPr="00375D43">
        <w:rPr>
          <w:rFonts w:ascii="Arial" w:hAnsi="Arial" w:cs="Arial"/>
          <w:sz w:val="22"/>
          <w:szCs w:val="22"/>
        </w:rPr>
        <w:t>100</w:t>
      </w:r>
    </w:p>
    <w:p w14:paraId="6AF8CAA6" w14:textId="77777777" w:rsidR="006661FE" w:rsidRPr="00375D43" w:rsidRDefault="006661FE" w:rsidP="00097CD6">
      <w:pPr>
        <w:pStyle w:val="BodyText"/>
        <w:tabs>
          <w:tab w:val="left" w:pos="2835"/>
          <w:tab w:val="left" w:pos="3402"/>
        </w:tabs>
        <w:jc w:val="center"/>
        <w:rPr>
          <w:rFonts w:ascii="Arial" w:hAnsi="Arial" w:cs="Arial"/>
          <w:sz w:val="22"/>
          <w:szCs w:val="22"/>
        </w:rPr>
      </w:pPr>
      <w:r w:rsidRPr="00375D43">
        <w:rPr>
          <w:rFonts w:ascii="Arial" w:hAnsi="Arial" w:cs="Arial"/>
          <w:sz w:val="22"/>
          <w:szCs w:val="22"/>
        </w:rPr>
        <w:t xml:space="preserve">= </w:t>
      </w:r>
      <w:r w:rsidRPr="00375D43">
        <w:rPr>
          <w:rFonts w:ascii="Arial" w:hAnsi="Arial" w:cs="Arial"/>
          <w:sz w:val="22"/>
          <w:szCs w:val="22"/>
          <w:u w:val="single"/>
        </w:rPr>
        <w:t>(17,000,000kWh - 18,000,000kWh) x 1.20p/kWh</w:t>
      </w:r>
    </w:p>
    <w:p w14:paraId="65833804" w14:textId="77777777" w:rsidR="006661FE" w:rsidRPr="00375D43" w:rsidRDefault="006661FE" w:rsidP="00097CD6">
      <w:pPr>
        <w:pStyle w:val="BodyText"/>
        <w:tabs>
          <w:tab w:val="left" w:pos="2835"/>
        </w:tabs>
        <w:jc w:val="center"/>
        <w:rPr>
          <w:rFonts w:ascii="Arial" w:hAnsi="Arial" w:cs="Arial"/>
          <w:sz w:val="22"/>
          <w:szCs w:val="22"/>
        </w:rPr>
      </w:pPr>
      <w:r w:rsidRPr="00375D43">
        <w:rPr>
          <w:rFonts w:ascii="Arial" w:hAnsi="Arial" w:cs="Arial"/>
          <w:sz w:val="22"/>
          <w:szCs w:val="22"/>
        </w:rPr>
        <w:t>100</w:t>
      </w:r>
    </w:p>
    <w:p w14:paraId="7608E49D"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 xml:space="preserve">= </w:t>
      </w:r>
      <w:r w:rsidRPr="008E4447">
        <w:rPr>
          <w:rFonts w:ascii="Arial" w:hAnsi="Arial" w:cs="Arial"/>
          <w:szCs w:val="22"/>
          <w:u w:val="single"/>
        </w:rPr>
        <w:t>-1,000,000kWh x 1.20p/kWh</w:t>
      </w:r>
    </w:p>
    <w:p w14:paraId="4E376235"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100</w:t>
      </w:r>
    </w:p>
    <w:p w14:paraId="3DBF58CE" w14:textId="61782678" w:rsidR="00FD5479" w:rsidRPr="008E4447" w:rsidRDefault="00FD5479" w:rsidP="416E5148">
      <w:pPr>
        <w:pStyle w:val="Header"/>
        <w:tabs>
          <w:tab w:val="left" w:pos="2835"/>
        </w:tabs>
        <w:ind w:left="3402" w:hanging="3402"/>
        <w:jc w:val="center"/>
        <w:rPr>
          <w:rFonts w:ascii="Arial" w:hAnsi="Arial" w:cs="Arial"/>
          <w:b/>
          <w:bCs/>
        </w:rPr>
      </w:pPr>
      <w:r w:rsidRPr="416E5148">
        <w:rPr>
          <w:rFonts w:ascii="Arial" w:hAnsi="Arial" w:cs="Arial"/>
          <w:b/>
          <w:bCs/>
        </w:rPr>
        <w:t>= -£12,000</w:t>
      </w:r>
    </w:p>
    <w:p w14:paraId="70BEB099" w14:textId="77777777" w:rsidR="006661FE" w:rsidRPr="008E4447" w:rsidRDefault="006661FE" w:rsidP="006661FE">
      <w:pPr>
        <w:pStyle w:val="Header"/>
        <w:ind w:left="3402" w:hanging="3402"/>
        <w:jc w:val="both"/>
        <w:rPr>
          <w:rFonts w:ascii="Arial" w:hAnsi="Arial" w:cs="Arial"/>
          <w:b/>
          <w:szCs w:val="22"/>
        </w:rPr>
      </w:pPr>
    </w:p>
    <w:p w14:paraId="5E89CEA6" w14:textId="3AB3E63F" w:rsidR="006661FE" w:rsidRPr="008E4447" w:rsidRDefault="006661FE" w:rsidP="006661FE">
      <w:pPr>
        <w:pStyle w:val="BodyText"/>
        <w:tabs>
          <w:tab w:val="left" w:pos="3119"/>
        </w:tabs>
        <w:rPr>
          <w:rFonts w:ascii="Arial" w:hAnsi="Arial" w:cs="Arial"/>
          <w:sz w:val="22"/>
          <w:szCs w:val="22"/>
        </w:rPr>
      </w:pPr>
      <w:r w:rsidRPr="416E5148">
        <w:rPr>
          <w:rFonts w:ascii="Arial" w:hAnsi="Arial" w:cs="Arial"/>
          <w:sz w:val="22"/>
          <w:szCs w:val="22"/>
        </w:rPr>
        <w:t>The monthly reconciliation amount is equal to the outturn energy consumption charge for that month less the NHH monthly invoiced amount.  Interest payments are calculated based on the</w:t>
      </w:r>
      <w:r w:rsidR="24C7B2D0" w:rsidRPr="416E5148">
        <w:rPr>
          <w:rFonts w:ascii="Arial" w:hAnsi="Arial" w:cs="Arial"/>
          <w:sz w:val="22"/>
          <w:szCs w:val="22"/>
        </w:rPr>
        <w:t>se</w:t>
      </w:r>
      <w:r w:rsidRPr="416E5148">
        <w:rPr>
          <w:rFonts w:ascii="Arial" w:hAnsi="Arial" w:cs="Arial"/>
          <w:sz w:val="22"/>
          <w:szCs w:val="22"/>
        </w:rPr>
        <w:t xml:space="preserve"> monthly reconciliation amounts using Barclays Base Rate.</w:t>
      </w:r>
    </w:p>
    <w:p w14:paraId="05209E77" w14:textId="1078A41D" w:rsidR="0022187C" w:rsidRDefault="0022187C" w:rsidP="416E5148">
      <w:pPr>
        <w:keepNext/>
        <w:outlineLvl w:val="1"/>
        <w:rPr>
          <w:rFonts w:ascii="Arial" w:hAnsi="Arial" w:cs="Arial"/>
          <w:b/>
          <w:bCs/>
          <w:color w:val="008080"/>
        </w:rPr>
      </w:pPr>
      <w:bookmarkStart w:id="331" w:name="_Toc946732"/>
      <w:bookmarkStart w:id="332" w:name="_Toc32201109"/>
      <w:bookmarkStart w:id="333" w:name="_Toc49661159"/>
      <w:r w:rsidRPr="416E5148">
        <w:rPr>
          <w:rFonts w:ascii="Arial" w:hAnsi="Arial" w:cs="Arial"/>
          <w:b/>
          <w:bCs/>
          <w:color w:val="008080"/>
        </w:rPr>
        <w:t>Initial Reconciliation (Part 3</w:t>
      </w:r>
      <w:r w:rsidR="2896018D" w:rsidRPr="416E5148">
        <w:rPr>
          <w:rFonts w:ascii="Arial" w:hAnsi="Arial" w:cs="Arial"/>
          <w:b/>
          <w:bCs/>
          <w:color w:val="008080"/>
        </w:rPr>
        <w:t xml:space="preserve"> - TDR</w:t>
      </w:r>
      <w:r w:rsidRPr="416E5148">
        <w:rPr>
          <w:rFonts w:ascii="Arial" w:hAnsi="Arial" w:cs="Arial"/>
          <w:b/>
          <w:bCs/>
          <w:color w:val="008080"/>
        </w:rPr>
        <w:t>)</w:t>
      </w:r>
    </w:p>
    <w:p w14:paraId="7C7F70D0" w14:textId="2E46A42F" w:rsidR="554FE16D" w:rsidRDefault="554FE16D" w:rsidP="00BE7E10">
      <w:pPr>
        <w:tabs>
          <w:tab w:val="left" w:pos="3119"/>
        </w:tabs>
        <w:spacing w:before="240" w:after="240"/>
        <w:rPr>
          <w:rFonts w:ascii="Arial" w:eastAsia="Arial" w:hAnsi="Arial" w:cs="Arial"/>
          <w:sz w:val="22"/>
          <w:szCs w:val="22"/>
        </w:rPr>
      </w:pPr>
      <w:r w:rsidRPr="416E5148">
        <w:rPr>
          <w:rFonts w:ascii="Arial" w:eastAsia="Arial" w:hAnsi="Arial" w:cs="Arial"/>
          <w:sz w:val="22"/>
          <w:szCs w:val="22"/>
        </w:rPr>
        <w:t>The Supplier’s outturn Transmission Demand Residual charge is calculated for each month using FDSC and Unmetered Supply Volume based on latest settlement data as follows,</w:t>
      </w:r>
    </w:p>
    <w:tbl>
      <w:tblPr>
        <w:tblW w:w="0" w:type="auto"/>
        <w:tblLayout w:type="fixed"/>
        <w:tblLook w:val="04A0" w:firstRow="1" w:lastRow="0" w:firstColumn="1" w:lastColumn="0" w:noHBand="0" w:noVBand="1"/>
      </w:tblPr>
      <w:tblGrid>
        <w:gridCol w:w="1050"/>
        <w:gridCol w:w="1417"/>
        <w:gridCol w:w="1276"/>
        <w:gridCol w:w="1984"/>
        <w:gridCol w:w="1560"/>
        <w:gridCol w:w="1560"/>
      </w:tblGrid>
      <w:tr w:rsidR="416E5148" w14:paraId="19AF5874"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73CDC60" w14:textId="2FFBD342"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Charging Band</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66419DC" w14:textId="7A5D96EA"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Latest TDR Quantity</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C1AC04B" w14:textId="0F593F46"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Tariff</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2F11D60" w14:textId="288C6421"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April Charge</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EE15AC1" w14:textId="3559805E"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Original April Invoice</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B728B2E" w14:textId="1EC5D3DF"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Initial Demand Reconciliation for April</w:t>
            </w:r>
          </w:p>
        </w:tc>
      </w:tr>
      <w:tr w:rsidR="416E5148" w14:paraId="5B3EF8D9"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B508156" w14:textId="3F3441E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Band 1</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CCC58DB" w14:textId="0F72381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230 Sites</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0FA8CD0" w14:textId="30129DF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£1/Site/Day</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F4271FE" w14:textId="6C88BFB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230 x 1 x 30 days</w:t>
            </w:r>
          </w:p>
          <w:p w14:paraId="5175673C" w14:textId="4AAC9738"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£6,900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3E4F66B" w14:textId="58EA1E17"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£7,300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4628D47" w14:textId="52FB02B0"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-£400</w:t>
            </w:r>
          </w:p>
        </w:tc>
      </w:tr>
      <w:tr w:rsidR="416E5148" w14:paraId="6055EF45"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9E81E11" w14:textId="084E5615"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Band 2</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AE66137" w14:textId="61F2E90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200 Sites</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A79C043" w14:textId="4CF1E908"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£2/Site/Day</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F13D579" w14:textId="4DDA571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200 x 2 x 30</w:t>
            </w:r>
          </w:p>
          <w:p w14:paraId="4AC8C0AF" w14:textId="5C24A08B"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£12,000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F325F3A" w14:textId="029E86C7"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£10,950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38DFA84" w14:textId="6FF8821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£1,050</w:t>
            </w:r>
          </w:p>
        </w:tc>
      </w:tr>
      <w:tr w:rsidR="416E5148" w14:paraId="02D4CA74"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C455E52" w14:textId="0E008AC2"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UMS</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64B21FD" w14:textId="4922FC4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5000kWh/day</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791873D" w14:textId="1A33232F"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£0.012/kWh</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09D4326" w14:textId="10A0A79F"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5000 x 0.012 x 30</w:t>
            </w:r>
          </w:p>
          <w:p w14:paraId="03BB3531" w14:textId="61F6E58E"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£1,800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A772855" w14:textId="49D920D6"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£1,752</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3EA2DDB" w14:textId="21E840FA"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£48</w:t>
            </w:r>
          </w:p>
        </w:tc>
      </w:tr>
      <w:tr w:rsidR="416E5148" w14:paraId="5E613E7A"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581AFC6C" w14:textId="5582C059"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xml:space="preserve"> </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E0773FA" w14:textId="1D57C6D5"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xml:space="preserve"> </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D1BF893" w14:textId="26D31EEB"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Total</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4F2166F" w14:textId="5158E55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£20,700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41FB1B3" w14:textId="3A1BF04E"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£20,002</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07DA991" w14:textId="02D4895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£698</w:t>
            </w:r>
          </w:p>
        </w:tc>
      </w:tr>
    </w:tbl>
    <w:p w14:paraId="470EC9E4" w14:textId="4860157F" w:rsidR="554FE16D" w:rsidRDefault="554FE16D" w:rsidP="0098730D">
      <w:pPr>
        <w:tabs>
          <w:tab w:val="left" w:pos="3119"/>
        </w:tabs>
        <w:spacing w:after="240"/>
        <w:rPr>
          <w:rFonts w:ascii="Arial" w:eastAsia="Arial" w:hAnsi="Arial" w:cs="Arial"/>
          <w:sz w:val="22"/>
          <w:szCs w:val="22"/>
        </w:rPr>
      </w:pPr>
      <w:r w:rsidRPr="416E5148">
        <w:rPr>
          <w:rFonts w:ascii="Arial" w:eastAsia="Arial" w:hAnsi="Arial" w:cs="Arial"/>
          <w:sz w:val="22"/>
          <w:szCs w:val="22"/>
        </w:rPr>
        <w:t xml:space="preserve"> </w:t>
      </w:r>
    </w:p>
    <w:p w14:paraId="011EB690" w14:textId="333D3406" w:rsidR="554FE16D" w:rsidRDefault="554FE16D" w:rsidP="0098730D">
      <w:pPr>
        <w:tabs>
          <w:tab w:val="left" w:pos="3119"/>
        </w:tabs>
        <w:spacing w:after="240"/>
        <w:rPr>
          <w:rFonts w:ascii="Arial" w:eastAsia="Arial" w:hAnsi="Arial" w:cs="Arial"/>
          <w:sz w:val="22"/>
          <w:szCs w:val="22"/>
        </w:rPr>
      </w:pPr>
      <w:r w:rsidRPr="416E5148">
        <w:rPr>
          <w:rFonts w:ascii="Arial" w:eastAsia="Arial" w:hAnsi="Arial" w:cs="Arial"/>
          <w:sz w:val="22"/>
          <w:szCs w:val="22"/>
        </w:rPr>
        <w:t>If the Supplier’s TDR quantity was the same for every month of the year, the total TDR reconciliation charge would be:</w:t>
      </w:r>
    </w:p>
    <w:p w14:paraId="4A446D69" w14:textId="3716A1EC" w:rsidR="554FE16D" w:rsidRDefault="554FE16D" w:rsidP="0098730D">
      <w:pPr>
        <w:tabs>
          <w:tab w:val="left" w:pos="2835"/>
        </w:tabs>
        <w:spacing w:after="240"/>
        <w:rPr>
          <w:rFonts w:ascii="Arial" w:eastAsia="Arial" w:hAnsi="Arial" w:cs="Arial"/>
          <w:sz w:val="22"/>
          <w:szCs w:val="22"/>
        </w:rPr>
      </w:pPr>
      <w:r w:rsidRPr="416E5148">
        <w:rPr>
          <w:rFonts w:ascii="Arial" w:eastAsia="Arial" w:hAnsi="Arial" w:cs="Arial"/>
          <w:sz w:val="22"/>
          <w:szCs w:val="22"/>
        </w:rPr>
        <w:t>TDR Reconciliation Charge</w:t>
      </w:r>
      <w:r>
        <w:tab/>
      </w:r>
      <w:r w:rsidRPr="416E5148">
        <w:rPr>
          <w:rFonts w:ascii="Arial" w:eastAsia="Arial" w:hAnsi="Arial" w:cs="Arial"/>
          <w:sz w:val="22"/>
          <w:szCs w:val="22"/>
        </w:rPr>
        <w:t>= [ (230-240) * 1 + (200-180) * 2 + (5000-4800) * 0.012 ] *365</w:t>
      </w:r>
    </w:p>
    <w:p w14:paraId="208111AA" w14:textId="4B237178" w:rsidR="554FE16D" w:rsidRDefault="554FE16D">
      <w:pPr>
        <w:rPr>
          <w:rFonts w:ascii="Arial" w:eastAsia="Arial" w:hAnsi="Arial" w:cs="Arial"/>
          <w:sz w:val="22"/>
          <w:szCs w:val="22"/>
        </w:rPr>
      </w:pPr>
      <w:r w:rsidRPr="416E5148">
        <w:rPr>
          <w:rFonts w:ascii="Arial" w:eastAsia="Arial" w:hAnsi="Arial" w:cs="Arial"/>
          <w:sz w:val="22"/>
          <w:szCs w:val="22"/>
        </w:rPr>
        <w:t>= £11,826</w:t>
      </w:r>
    </w:p>
    <w:p w14:paraId="21F4E01D" w14:textId="2FC5E3A8" w:rsidR="554FE16D" w:rsidRDefault="554FE16D">
      <w:pPr>
        <w:rPr>
          <w:rFonts w:ascii="Arial" w:eastAsia="Arial" w:hAnsi="Arial" w:cs="Arial"/>
          <w:sz w:val="22"/>
          <w:szCs w:val="22"/>
        </w:rPr>
      </w:pPr>
      <w:r w:rsidRPr="416E5148">
        <w:rPr>
          <w:rFonts w:ascii="Arial" w:eastAsia="Arial" w:hAnsi="Arial" w:cs="Arial"/>
          <w:sz w:val="22"/>
          <w:szCs w:val="22"/>
        </w:rPr>
        <w:t xml:space="preserve"> </w:t>
      </w:r>
    </w:p>
    <w:p w14:paraId="0F7F86F7" w14:textId="0AE0BDA3" w:rsidR="554FE16D" w:rsidRDefault="554FE16D" w:rsidP="0098730D">
      <w:pPr>
        <w:spacing w:after="240"/>
        <w:rPr>
          <w:rFonts w:ascii="Arial" w:eastAsia="Arial" w:hAnsi="Arial" w:cs="Arial"/>
          <w:sz w:val="22"/>
          <w:szCs w:val="22"/>
        </w:rPr>
      </w:pPr>
      <w:r w:rsidRPr="416E5148">
        <w:rPr>
          <w:rFonts w:ascii="Arial" w:eastAsia="Arial" w:hAnsi="Arial" w:cs="Arial"/>
          <w:sz w:val="22"/>
          <w:szCs w:val="22"/>
        </w:rPr>
        <w:t xml:space="preserve">The monthly reconciliation amount is the monthly outturn Transmission Demand Residual Charge less the monthly invoiced amount.  Interest payments are calculated based on these monthly reconciliation amounts using Barclays Base Rate.  </w:t>
      </w:r>
    </w:p>
    <w:p w14:paraId="1942F6EC" w14:textId="1D1358B5" w:rsidR="0022187C" w:rsidRDefault="554FE16D" w:rsidP="00666691">
      <w:pPr>
        <w:spacing w:before="240" w:after="240"/>
        <w:rPr>
          <w:rFonts w:ascii="Arial" w:hAnsi="Arial" w:cs="Arial"/>
          <w:lang w:eastAsia="en-US"/>
        </w:rPr>
      </w:pPr>
      <w:r w:rsidRPr="416E5148">
        <w:rPr>
          <w:rFonts w:ascii="Arial" w:eastAsia="Arial" w:hAnsi="Arial" w:cs="Arial"/>
        </w:rPr>
        <w:t>On the above examples, the net initial TNUoS demand reconciliation charge (across HH, EE, NHH and TDR, but excluding interest) is therefore £18,000 + £500 - £12,000 + £11,826 = £18,326.</w:t>
      </w:r>
    </w:p>
    <w:p w14:paraId="39077E1F" w14:textId="77777777" w:rsidR="0022187C" w:rsidRDefault="0022187C" w:rsidP="0022187C">
      <w:pPr>
        <w:keepNext/>
        <w:outlineLvl w:val="1"/>
        <w:rPr>
          <w:rFonts w:ascii="Arial" w:hAnsi="Arial" w:cs="Arial"/>
          <w:b/>
          <w:color w:val="008080"/>
        </w:rPr>
      </w:pPr>
      <w:r>
        <w:rPr>
          <w:rFonts w:ascii="Arial" w:hAnsi="Arial" w:cs="Arial"/>
          <w:b/>
          <w:color w:val="008080"/>
        </w:rPr>
        <w:t>Final Reconciliation</w:t>
      </w:r>
    </w:p>
    <w:p w14:paraId="6F7E428D" w14:textId="77777777" w:rsidR="0022187C" w:rsidRDefault="0022187C" w:rsidP="0022187C">
      <w:pPr>
        <w:tabs>
          <w:tab w:val="left" w:pos="3119"/>
        </w:tabs>
        <w:spacing w:after="240"/>
        <w:rPr>
          <w:rFonts w:ascii="Arial" w:hAnsi="Arial" w:cs="Arial"/>
        </w:rPr>
      </w:pPr>
    </w:p>
    <w:p w14:paraId="59CC0C83" w14:textId="77777777" w:rsidR="0022187C" w:rsidRDefault="0022187C" w:rsidP="0022187C">
      <w:pPr>
        <w:tabs>
          <w:tab w:val="left" w:pos="3119"/>
        </w:tabs>
        <w:spacing w:after="240"/>
        <w:rPr>
          <w:rFonts w:ascii="Arial" w:hAnsi="Arial" w:cs="Arial"/>
        </w:rPr>
      </w:pPr>
      <w:r>
        <w:rPr>
          <w:rFonts w:ascii="Arial" w:hAnsi="Arial" w:cs="Arial"/>
        </w:rPr>
        <w:t xml:space="preserve">Finally, let us now suppose that after all </w:t>
      </w:r>
      <w:r>
        <w:rPr>
          <w:rFonts w:ascii="Arial" w:hAnsi="Arial" w:cs="Arial"/>
          <w:u w:val="single"/>
        </w:rPr>
        <w:t>final</w:t>
      </w:r>
      <w:r>
        <w:rPr>
          <w:rFonts w:ascii="Arial" w:hAnsi="Arial" w:cs="Arial"/>
        </w:rPr>
        <w:t xml:space="preserve"> Settlement data has been received (up to 14 months after the relevant dates) as shown in the below table;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8"/>
        <w:gridCol w:w="2824"/>
        <w:gridCol w:w="3033"/>
      </w:tblGrid>
      <w:tr w:rsidR="0022187C" w14:paraId="44182342"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408F002"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Settlement Data item</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5EC3E36"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Initial Value</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31B9461"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Final Value</w:t>
            </w:r>
          </w:p>
        </w:tc>
      </w:tr>
      <w:tr w:rsidR="0022187C" w14:paraId="6A4019F2"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D0D6288"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gross demand</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589E72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9,000kW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0675A4C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9,500kW</w:t>
            </w:r>
          </w:p>
        </w:tc>
      </w:tr>
      <w:tr w:rsidR="0022187C" w14:paraId="5A72F620"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8305213"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embedded export</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0C971BA" w14:textId="3FE2130D" w:rsidR="0022187C" w:rsidRPr="00C035E1" w:rsidRDefault="00CB17B6" w:rsidP="00C035E1">
            <w:pPr>
              <w:tabs>
                <w:tab w:val="left" w:pos="3119"/>
              </w:tabs>
              <w:spacing w:after="240"/>
              <w:jc w:val="center"/>
              <w:rPr>
                <w:rFonts w:ascii="Arial" w:hAnsi="Arial" w:cs="Arial"/>
                <w:lang w:val="en-US"/>
              </w:rPr>
            </w:pPr>
            <w:r>
              <w:rPr>
                <w:rFonts w:ascii="Arial" w:hAnsi="Arial" w:cs="Arial"/>
                <w:lang w:val="en-US"/>
              </w:rPr>
              <w:t>-</w:t>
            </w:r>
            <w:r w:rsidR="0022187C" w:rsidRPr="00C035E1">
              <w:rPr>
                <w:rFonts w:ascii="Arial" w:hAnsi="Arial" w:cs="Arial"/>
                <w:lang w:val="en-US"/>
              </w:rPr>
              <w:t>500kW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B1CC9B5"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-550kW</w:t>
            </w:r>
          </w:p>
        </w:tc>
      </w:tr>
      <w:tr w:rsidR="0022187C" w14:paraId="2EA6402C"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7590D8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NHH energy consumption</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7E67EC9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17,000,000kWh</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73EB8DA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16,700,000kWh</w:t>
            </w:r>
          </w:p>
        </w:tc>
      </w:tr>
      <w:tr w:rsidR="0022187C" w14:paraId="0AF0DA83"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AF89F3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1</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F01DD65" w14:textId="2A8CBA18" w:rsidR="0022187C" w:rsidRPr="00C035E1" w:rsidRDefault="4C88F772" w:rsidP="00C035E1">
            <w:pPr>
              <w:tabs>
                <w:tab w:val="left" w:pos="3119"/>
              </w:tabs>
              <w:spacing w:after="240"/>
              <w:jc w:val="center"/>
              <w:rPr>
                <w:rFonts w:ascii="Arial" w:hAnsi="Arial" w:cs="Arial"/>
                <w:lang w:val="en-US"/>
              </w:rPr>
            </w:pPr>
            <w:r w:rsidRPr="416E5148">
              <w:rPr>
                <w:rFonts w:ascii="Arial" w:hAnsi="Arial" w:cs="Arial"/>
                <w:lang w:val="en-US"/>
              </w:rPr>
              <w:t>230</w:t>
            </w:r>
            <w:r w:rsidR="0022187C" w:rsidRPr="416E5148">
              <w:rPr>
                <w:rFonts w:ascii="Arial" w:hAnsi="Arial" w:cs="Arial"/>
                <w:lang w:val="en-US"/>
              </w:rPr>
              <w:t xml:space="preserve">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5975DA9" w14:textId="73CBF8B7" w:rsidR="0022187C" w:rsidRPr="00C035E1" w:rsidRDefault="515C420D" w:rsidP="00C035E1">
            <w:pPr>
              <w:tabs>
                <w:tab w:val="left" w:pos="3119"/>
              </w:tabs>
              <w:spacing w:after="240"/>
              <w:jc w:val="center"/>
              <w:rPr>
                <w:rFonts w:ascii="Arial" w:hAnsi="Arial" w:cs="Arial"/>
                <w:lang w:val="en-US"/>
              </w:rPr>
            </w:pPr>
            <w:r w:rsidRPr="416E5148">
              <w:rPr>
                <w:rFonts w:ascii="Arial" w:hAnsi="Arial" w:cs="Arial"/>
                <w:lang w:val="en-US"/>
              </w:rPr>
              <w:t>235</w:t>
            </w:r>
            <w:r w:rsidR="0022187C" w:rsidRPr="416E5148">
              <w:rPr>
                <w:rFonts w:ascii="Arial" w:hAnsi="Arial" w:cs="Arial"/>
                <w:lang w:val="en-US"/>
              </w:rPr>
              <w:t xml:space="preserve"> Sites</w:t>
            </w:r>
          </w:p>
        </w:tc>
      </w:tr>
      <w:tr w:rsidR="0022187C" w14:paraId="73283327"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54FB9D51"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2</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3CF2270" w14:textId="7311880D" w:rsidR="0022187C" w:rsidRPr="00C035E1" w:rsidRDefault="68E68490" w:rsidP="00C035E1">
            <w:pPr>
              <w:tabs>
                <w:tab w:val="left" w:pos="3119"/>
              </w:tabs>
              <w:spacing w:after="240"/>
              <w:jc w:val="center"/>
              <w:rPr>
                <w:rFonts w:ascii="Arial" w:hAnsi="Arial" w:cs="Arial"/>
                <w:lang w:val="en-US"/>
              </w:rPr>
            </w:pPr>
            <w:r w:rsidRPr="416E5148">
              <w:rPr>
                <w:rFonts w:ascii="Arial" w:hAnsi="Arial" w:cs="Arial"/>
                <w:lang w:val="en-US"/>
              </w:rPr>
              <w:t>200</w:t>
            </w:r>
            <w:r w:rsidR="0022187C" w:rsidRPr="416E5148">
              <w:rPr>
                <w:rFonts w:ascii="Arial" w:hAnsi="Arial" w:cs="Arial"/>
                <w:lang w:val="en-US"/>
              </w:rPr>
              <w:t xml:space="preserve">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4C68FFBF" w14:textId="029D596E" w:rsidR="0022187C" w:rsidRPr="00C035E1" w:rsidRDefault="2B6C8ECE" w:rsidP="00C035E1">
            <w:pPr>
              <w:tabs>
                <w:tab w:val="left" w:pos="3119"/>
              </w:tabs>
              <w:spacing w:after="240"/>
              <w:jc w:val="center"/>
              <w:rPr>
                <w:rFonts w:ascii="Arial" w:hAnsi="Arial" w:cs="Arial"/>
                <w:lang w:val="en-US"/>
              </w:rPr>
            </w:pPr>
            <w:r w:rsidRPr="416E5148">
              <w:rPr>
                <w:rFonts w:ascii="Arial" w:hAnsi="Arial" w:cs="Arial"/>
                <w:lang w:val="en-US"/>
              </w:rPr>
              <w:t>195</w:t>
            </w:r>
            <w:r w:rsidR="0022187C" w:rsidRPr="416E5148">
              <w:rPr>
                <w:rFonts w:ascii="Arial" w:hAnsi="Arial" w:cs="Arial"/>
                <w:lang w:val="en-US"/>
              </w:rPr>
              <w:t xml:space="preserve"> Sites</w:t>
            </w:r>
          </w:p>
        </w:tc>
      </w:tr>
      <w:tr w:rsidR="0022187C" w14:paraId="47F01EF6"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83F472B"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UMS</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E9A1AF4" w14:textId="697C8A6E" w:rsidR="0022187C" w:rsidRPr="00C035E1" w:rsidRDefault="303CB943" w:rsidP="00C035E1">
            <w:pPr>
              <w:tabs>
                <w:tab w:val="left" w:pos="3119"/>
              </w:tabs>
              <w:spacing w:after="240"/>
              <w:jc w:val="center"/>
              <w:rPr>
                <w:rFonts w:ascii="Arial" w:hAnsi="Arial" w:cs="Arial"/>
                <w:lang w:val="en-US"/>
              </w:rPr>
            </w:pPr>
            <w:r w:rsidRPr="416E5148">
              <w:rPr>
                <w:rFonts w:ascii="Arial" w:hAnsi="Arial" w:cs="Arial"/>
                <w:lang w:val="en-US"/>
              </w:rPr>
              <w:t>5,000</w:t>
            </w:r>
            <w:r w:rsidR="0022187C" w:rsidRPr="416E5148">
              <w:rPr>
                <w:rFonts w:ascii="Arial" w:hAnsi="Arial" w:cs="Arial"/>
                <w:lang w:val="en-US"/>
              </w:rPr>
              <w:t>kWh/day</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5908F6C7" w14:textId="69D78403" w:rsidR="0022187C" w:rsidRPr="00C035E1" w:rsidRDefault="7C9B2858" w:rsidP="00C035E1">
            <w:pPr>
              <w:tabs>
                <w:tab w:val="left" w:pos="3119"/>
              </w:tabs>
              <w:spacing w:after="240"/>
              <w:jc w:val="center"/>
              <w:rPr>
                <w:rFonts w:ascii="Arial" w:hAnsi="Arial" w:cs="Arial"/>
                <w:lang w:val="en-US"/>
              </w:rPr>
            </w:pPr>
            <w:r w:rsidRPr="416E5148">
              <w:rPr>
                <w:rFonts w:ascii="Arial" w:hAnsi="Arial" w:cs="Arial"/>
                <w:lang w:val="en-US"/>
              </w:rPr>
              <w:t>5,100</w:t>
            </w:r>
            <w:r w:rsidR="0022187C" w:rsidRPr="416E5148">
              <w:rPr>
                <w:rFonts w:ascii="Arial" w:hAnsi="Arial" w:cs="Arial"/>
                <w:lang w:val="en-US"/>
              </w:rPr>
              <w:t>kWh/day</w:t>
            </w:r>
          </w:p>
        </w:tc>
      </w:tr>
    </w:tbl>
    <w:p w14:paraId="61E0A812" w14:textId="77777777" w:rsidR="0022187C" w:rsidRDefault="0022187C" w:rsidP="0022187C">
      <w:pPr>
        <w:tabs>
          <w:tab w:val="left" w:pos="3119"/>
        </w:tabs>
        <w:spacing w:after="240"/>
        <w:rPr>
          <w:rFonts w:ascii="Arial" w:hAnsi="Arial" w:cs="Arial"/>
          <w:sz w:val="22"/>
          <w:szCs w:val="22"/>
        </w:rPr>
      </w:pPr>
    </w:p>
    <w:p w14:paraId="029C992D" w14:textId="77777777" w:rsidR="0022187C" w:rsidRDefault="0022187C" w:rsidP="0022187C">
      <w:pPr>
        <w:tabs>
          <w:tab w:val="left" w:pos="3119"/>
        </w:tabs>
        <w:spacing w:after="240"/>
        <w:rPr>
          <w:rFonts w:ascii="Arial" w:hAnsi="Arial" w:cs="Arial"/>
        </w:rPr>
      </w:pPr>
      <w:r>
        <w:rPr>
          <w:rFonts w:ascii="Arial" w:hAnsi="Arial" w:cs="Arial"/>
        </w:rPr>
        <w:t>This would mean the Final Reconciliation calculations would be.</w:t>
      </w:r>
    </w:p>
    <w:p w14:paraId="4CAD16A2" w14:textId="77777777" w:rsidR="0022187C" w:rsidRDefault="0022187C" w:rsidP="0022187C">
      <w:pPr>
        <w:tabs>
          <w:tab w:val="left" w:pos="3119"/>
        </w:tabs>
        <w:rPr>
          <w:rFonts w:ascii="Arial" w:hAnsi="Arial" w:cs="Arial"/>
        </w:rPr>
      </w:pPr>
      <w:r>
        <w:rPr>
          <w:rFonts w:ascii="Arial" w:hAnsi="Arial" w:cs="Arial"/>
        </w:rPr>
        <w:t>Final HH Gross Demand</w:t>
      </w:r>
      <w:r>
        <w:rPr>
          <w:rFonts w:ascii="Arial" w:hAnsi="Arial" w:cs="Arial"/>
        </w:rPr>
        <w:tab/>
        <w:t xml:space="preserve">= (9,500kW - 9,000kW) x £10.00/kW </w:t>
      </w:r>
    </w:p>
    <w:p w14:paraId="274A230A"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t>= £5,000</w:t>
      </w:r>
    </w:p>
    <w:p w14:paraId="622F0D79" w14:textId="77777777" w:rsidR="0022187C" w:rsidRDefault="0022187C" w:rsidP="0022187C">
      <w:pPr>
        <w:tabs>
          <w:tab w:val="left" w:pos="3119"/>
        </w:tabs>
        <w:rPr>
          <w:rFonts w:ascii="Arial" w:hAnsi="Arial" w:cs="Arial"/>
        </w:rPr>
      </w:pPr>
    </w:p>
    <w:p w14:paraId="4224C8CD" w14:textId="77777777" w:rsidR="0022187C" w:rsidRDefault="0022187C" w:rsidP="0022187C">
      <w:pPr>
        <w:tabs>
          <w:tab w:val="left" w:pos="3119"/>
        </w:tabs>
        <w:rPr>
          <w:rFonts w:ascii="Arial" w:hAnsi="Arial" w:cs="Arial"/>
        </w:rPr>
      </w:pPr>
      <w:r>
        <w:rPr>
          <w:rFonts w:ascii="Arial" w:hAnsi="Arial" w:cs="Arial"/>
        </w:rPr>
        <w:t>Final HH Embedded Export</w:t>
      </w:r>
      <w:r>
        <w:rPr>
          <w:rFonts w:ascii="Arial" w:hAnsi="Arial" w:cs="Arial"/>
        </w:rPr>
        <w:tab/>
      </w:r>
      <w:r>
        <w:rPr>
          <w:rFonts w:ascii="Arial" w:hAnsi="Arial" w:cs="Arial"/>
        </w:rPr>
        <w:tab/>
        <w:t>= (-550kW - -500kW) x £5.00/kW</w:t>
      </w:r>
    </w:p>
    <w:p w14:paraId="18384541"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r>
      <w:r>
        <w:rPr>
          <w:rFonts w:ascii="Arial" w:hAnsi="Arial" w:cs="Arial"/>
        </w:rPr>
        <w:tab/>
        <w:t>= -£250</w:t>
      </w:r>
    </w:p>
    <w:p w14:paraId="41C58DDA" w14:textId="77777777" w:rsidR="0022187C" w:rsidRDefault="0022187C" w:rsidP="0022187C">
      <w:pPr>
        <w:tabs>
          <w:tab w:val="left" w:pos="3119"/>
        </w:tabs>
        <w:spacing w:after="240"/>
        <w:rPr>
          <w:rFonts w:ascii="Arial" w:hAnsi="Arial" w:cs="Arial"/>
        </w:rPr>
      </w:pPr>
    </w:p>
    <w:p w14:paraId="52DFC9B9" w14:textId="77777777" w:rsidR="0022187C" w:rsidRDefault="0022187C" w:rsidP="0022187C">
      <w:pPr>
        <w:tabs>
          <w:tab w:val="left" w:pos="3119"/>
        </w:tabs>
        <w:rPr>
          <w:rFonts w:ascii="Arial" w:hAnsi="Arial" w:cs="Arial"/>
        </w:rPr>
      </w:pPr>
      <w:r>
        <w:rPr>
          <w:rFonts w:ascii="Arial" w:hAnsi="Arial" w:cs="Arial"/>
        </w:rPr>
        <w:t xml:space="preserve">Final NHH Reconciliation Charge </w:t>
      </w:r>
      <w:r>
        <w:rPr>
          <w:rFonts w:ascii="Arial" w:hAnsi="Arial" w:cs="Arial"/>
        </w:rPr>
        <w:tab/>
        <w:t xml:space="preserve">= </w:t>
      </w:r>
      <w:r>
        <w:rPr>
          <w:rFonts w:ascii="Arial" w:hAnsi="Arial" w:cs="Arial"/>
          <w:u w:val="single"/>
        </w:rPr>
        <w:t>(16,700,000kWh – 17,000,000kWh) x 1.20p/kWh</w:t>
      </w:r>
    </w:p>
    <w:p w14:paraId="6E4A9CC4" w14:textId="77777777" w:rsidR="0022187C" w:rsidRDefault="0022187C" w:rsidP="0022187C">
      <w:pPr>
        <w:tabs>
          <w:tab w:val="left" w:pos="3119"/>
        </w:tabs>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100</w:t>
      </w:r>
    </w:p>
    <w:p w14:paraId="3F6CEDE2" w14:textId="77777777" w:rsidR="0022187C" w:rsidRDefault="0022187C" w:rsidP="0022187C">
      <w:pPr>
        <w:tabs>
          <w:tab w:val="left" w:pos="3119"/>
        </w:tabs>
        <w:rPr>
          <w:rFonts w:ascii="Arial" w:hAnsi="Arial" w:cs="Arial"/>
        </w:rPr>
      </w:pPr>
      <w:r>
        <w:rPr>
          <w:rFonts w:ascii="Arial" w:hAnsi="Arial" w:cs="Arial"/>
        </w:rPr>
        <w:t xml:space="preserve"> </w:t>
      </w:r>
      <w:r>
        <w:rPr>
          <w:rFonts w:ascii="Arial" w:hAnsi="Arial" w:cs="Arial"/>
        </w:rPr>
        <w:tab/>
        <w:t xml:space="preserve">        = -£3,600</w:t>
      </w:r>
    </w:p>
    <w:p w14:paraId="50EED97B" w14:textId="77777777" w:rsidR="0022187C" w:rsidRDefault="0022187C" w:rsidP="0022187C">
      <w:pPr>
        <w:rPr>
          <w:rFonts w:ascii="Arial" w:hAnsi="Arial" w:cs="Arial"/>
          <w:lang w:eastAsia="en-US"/>
        </w:rPr>
      </w:pPr>
    </w:p>
    <w:p w14:paraId="761A307A" w14:textId="7F7DE774" w:rsidR="0022187C" w:rsidRDefault="0022187C" w:rsidP="0022187C">
      <w:pPr>
        <w:rPr>
          <w:rFonts w:ascii="Arial" w:hAnsi="Arial" w:cs="Arial"/>
        </w:rPr>
      </w:pPr>
      <w:r w:rsidRPr="416E5148">
        <w:rPr>
          <w:rFonts w:ascii="Arial" w:hAnsi="Arial" w:cs="Arial"/>
        </w:rPr>
        <w:t>FDSC Charging Band 1</w:t>
      </w:r>
      <w:r>
        <w:tab/>
      </w:r>
      <w:r w:rsidRPr="416E5148">
        <w:rPr>
          <w:rFonts w:ascii="Arial" w:hAnsi="Arial" w:cs="Arial"/>
        </w:rPr>
        <w:t>= (</w:t>
      </w:r>
      <w:r w:rsidR="70790EE8" w:rsidRPr="416E5148">
        <w:rPr>
          <w:rFonts w:ascii="Arial" w:hAnsi="Arial" w:cs="Arial"/>
        </w:rPr>
        <w:t>235</w:t>
      </w:r>
      <w:r w:rsidRPr="416E5148">
        <w:rPr>
          <w:rFonts w:ascii="Arial" w:hAnsi="Arial" w:cs="Arial"/>
        </w:rPr>
        <w:t xml:space="preserve"> Sites – </w:t>
      </w:r>
      <w:r w:rsidR="16BEAC60" w:rsidRPr="416E5148">
        <w:rPr>
          <w:rFonts w:ascii="Arial" w:hAnsi="Arial" w:cs="Arial"/>
        </w:rPr>
        <w:t>230</w:t>
      </w:r>
      <w:r w:rsidRPr="416E5148">
        <w:rPr>
          <w:rFonts w:ascii="Arial" w:hAnsi="Arial" w:cs="Arial"/>
        </w:rPr>
        <w:t xml:space="preserve"> Sites) x £1/Site/Day x </w:t>
      </w:r>
      <w:r w:rsidR="608D9C73" w:rsidRPr="416E5148">
        <w:rPr>
          <w:rFonts w:ascii="Arial" w:hAnsi="Arial" w:cs="Arial"/>
        </w:rPr>
        <w:t>365</w:t>
      </w:r>
      <w:r w:rsidRPr="416E5148">
        <w:rPr>
          <w:rFonts w:ascii="Arial" w:hAnsi="Arial" w:cs="Arial"/>
        </w:rPr>
        <w:t xml:space="preserve"> days = £</w:t>
      </w:r>
      <w:r w:rsidR="606DF618" w:rsidRPr="416E5148">
        <w:rPr>
          <w:rFonts w:ascii="Arial" w:hAnsi="Arial" w:cs="Arial"/>
        </w:rPr>
        <w:t>1</w:t>
      </w:r>
      <w:r w:rsidRPr="416E5148">
        <w:rPr>
          <w:rFonts w:ascii="Arial" w:hAnsi="Arial" w:cs="Arial"/>
        </w:rPr>
        <w:t>50</w:t>
      </w:r>
    </w:p>
    <w:p w14:paraId="65C2AEA1" w14:textId="77777777" w:rsidR="0022187C" w:rsidRDefault="0022187C" w:rsidP="0022187C">
      <w:pPr>
        <w:rPr>
          <w:rFonts w:ascii="Arial" w:hAnsi="Arial" w:cs="Arial"/>
        </w:rPr>
      </w:pPr>
    </w:p>
    <w:p w14:paraId="78B24F7F" w14:textId="153C17DF" w:rsidR="0022187C" w:rsidRDefault="0022187C" w:rsidP="0022187C">
      <w:pPr>
        <w:rPr>
          <w:rFonts w:ascii="Arial" w:hAnsi="Arial" w:cs="Arial"/>
        </w:rPr>
      </w:pPr>
      <w:r w:rsidRPr="416E5148">
        <w:rPr>
          <w:rFonts w:ascii="Arial" w:hAnsi="Arial" w:cs="Arial"/>
        </w:rPr>
        <w:t xml:space="preserve">FDSC Charging Band 2 </w:t>
      </w:r>
      <w:r>
        <w:tab/>
      </w:r>
      <w:r w:rsidRPr="416E5148">
        <w:rPr>
          <w:rFonts w:ascii="Arial" w:hAnsi="Arial" w:cs="Arial"/>
        </w:rPr>
        <w:t>= (</w:t>
      </w:r>
      <w:r w:rsidR="5315E2AA" w:rsidRPr="416E5148">
        <w:rPr>
          <w:rFonts w:ascii="Arial" w:hAnsi="Arial" w:cs="Arial"/>
        </w:rPr>
        <w:t>195</w:t>
      </w:r>
      <w:r w:rsidRPr="416E5148">
        <w:rPr>
          <w:rFonts w:ascii="Arial" w:hAnsi="Arial" w:cs="Arial"/>
        </w:rPr>
        <w:t xml:space="preserve"> Sites – </w:t>
      </w:r>
      <w:r w:rsidR="214B1B66" w:rsidRPr="416E5148">
        <w:rPr>
          <w:rFonts w:ascii="Arial" w:hAnsi="Arial" w:cs="Arial"/>
        </w:rPr>
        <w:t>200</w:t>
      </w:r>
      <w:r w:rsidRPr="416E5148">
        <w:rPr>
          <w:rFonts w:ascii="Arial" w:hAnsi="Arial" w:cs="Arial"/>
        </w:rPr>
        <w:t xml:space="preserve"> Sites) x £2/Site/Day x </w:t>
      </w:r>
      <w:r w:rsidR="46B50ADC" w:rsidRPr="416E5148">
        <w:rPr>
          <w:rFonts w:ascii="Arial" w:hAnsi="Arial" w:cs="Arial"/>
        </w:rPr>
        <w:t>365</w:t>
      </w:r>
      <w:r w:rsidRPr="416E5148">
        <w:rPr>
          <w:rFonts w:ascii="Arial" w:hAnsi="Arial" w:cs="Arial"/>
        </w:rPr>
        <w:t xml:space="preserve"> Days = -£300</w:t>
      </w:r>
    </w:p>
    <w:p w14:paraId="6BA0A263" w14:textId="77777777" w:rsidR="0022187C" w:rsidRDefault="0022187C" w:rsidP="0022187C">
      <w:pPr>
        <w:rPr>
          <w:rFonts w:ascii="Arial" w:hAnsi="Arial" w:cs="Arial"/>
        </w:rPr>
      </w:pPr>
    </w:p>
    <w:p w14:paraId="0C82957F" w14:textId="25E780BA" w:rsidR="0022187C" w:rsidRDefault="0022187C" w:rsidP="0022187C">
      <w:pPr>
        <w:rPr>
          <w:rFonts w:ascii="Arial" w:hAnsi="Arial" w:cs="Arial"/>
        </w:rPr>
      </w:pPr>
      <w:r w:rsidRPr="416E5148">
        <w:rPr>
          <w:rFonts w:ascii="Arial" w:hAnsi="Arial" w:cs="Arial"/>
        </w:rPr>
        <w:t>UMS Charging Band= (</w:t>
      </w:r>
      <w:r w:rsidR="2ADBDB1D" w:rsidRPr="416E5148">
        <w:rPr>
          <w:rFonts w:ascii="Arial" w:hAnsi="Arial" w:cs="Arial"/>
        </w:rPr>
        <w:t>5,100</w:t>
      </w:r>
      <w:r w:rsidRPr="416E5148">
        <w:rPr>
          <w:rFonts w:ascii="Arial" w:hAnsi="Arial" w:cs="Arial"/>
        </w:rPr>
        <w:t xml:space="preserve">kWh/day – </w:t>
      </w:r>
      <w:r w:rsidR="1A4C5C60" w:rsidRPr="416E5148">
        <w:rPr>
          <w:rFonts w:ascii="Arial" w:hAnsi="Arial" w:cs="Arial"/>
        </w:rPr>
        <w:t>5,000</w:t>
      </w:r>
      <w:r w:rsidRPr="416E5148">
        <w:rPr>
          <w:rFonts w:ascii="Arial" w:hAnsi="Arial" w:cs="Arial"/>
        </w:rPr>
        <w:t xml:space="preserve">kWh/day) x </w:t>
      </w:r>
      <w:r w:rsidR="3F29B9D2" w:rsidRPr="416E5148">
        <w:rPr>
          <w:rFonts w:ascii="Arial" w:hAnsi="Arial" w:cs="Arial"/>
        </w:rPr>
        <w:t>0.012</w:t>
      </w:r>
      <w:r w:rsidRPr="416E5148">
        <w:rPr>
          <w:rFonts w:ascii="Arial" w:hAnsi="Arial" w:cs="Arial"/>
        </w:rPr>
        <w:t xml:space="preserve">/kWh x </w:t>
      </w:r>
      <w:r w:rsidR="2DA25097" w:rsidRPr="416E5148">
        <w:rPr>
          <w:rFonts w:ascii="Arial" w:hAnsi="Arial" w:cs="Arial"/>
        </w:rPr>
        <w:t>365</w:t>
      </w:r>
      <w:r w:rsidRPr="416E5148">
        <w:rPr>
          <w:rFonts w:ascii="Arial" w:hAnsi="Arial" w:cs="Arial"/>
        </w:rPr>
        <w:t xml:space="preserve"> Days = </w:t>
      </w:r>
      <w:r w:rsidR="12B60F68" w:rsidRPr="416E5148">
        <w:rPr>
          <w:rFonts w:ascii="Arial" w:hAnsi="Arial" w:cs="Arial"/>
        </w:rPr>
        <w:t>-</w:t>
      </w:r>
      <w:r w:rsidRPr="416E5148">
        <w:rPr>
          <w:rFonts w:ascii="Arial" w:hAnsi="Arial" w:cs="Arial"/>
        </w:rPr>
        <w:t>£</w:t>
      </w:r>
      <w:r w:rsidR="248A853D" w:rsidRPr="416E5148">
        <w:rPr>
          <w:rFonts w:ascii="Arial" w:hAnsi="Arial" w:cs="Arial"/>
        </w:rPr>
        <w:t>36</w:t>
      </w:r>
    </w:p>
    <w:p w14:paraId="08ADE169" w14:textId="77777777" w:rsidR="0022187C" w:rsidRDefault="0022187C" w:rsidP="0022187C">
      <w:pPr>
        <w:rPr>
          <w:rFonts w:ascii="Arial" w:hAnsi="Arial" w:cs="Arial"/>
        </w:rPr>
      </w:pPr>
    </w:p>
    <w:p w14:paraId="11AD3C6F" w14:textId="0C5CF27A" w:rsidR="0022187C" w:rsidRDefault="0022187C" w:rsidP="0022187C">
      <w:pPr>
        <w:rPr>
          <w:rFonts w:ascii="Arial" w:hAnsi="Arial" w:cs="Arial"/>
        </w:rPr>
      </w:pPr>
      <w:r w:rsidRPr="416E5148">
        <w:rPr>
          <w:rFonts w:ascii="Arial" w:hAnsi="Arial" w:cs="Arial"/>
        </w:rPr>
        <w:t>Consequently, the net final TNUoS demand reconciliation charge will be £5,000  -£250  -£3,600 + £</w:t>
      </w:r>
      <w:r w:rsidR="1E5A27B8" w:rsidRPr="416E5148">
        <w:rPr>
          <w:rFonts w:ascii="Arial" w:hAnsi="Arial" w:cs="Arial"/>
        </w:rPr>
        <w:t>1</w:t>
      </w:r>
      <w:r w:rsidRPr="416E5148">
        <w:rPr>
          <w:rFonts w:ascii="Arial" w:hAnsi="Arial" w:cs="Arial"/>
        </w:rPr>
        <w:t xml:space="preserve">50 - £300 </w:t>
      </w:r>
      <w:r w:rsidR="7C305B02" w:rsidRPr="416E5148">
        <w:rPr>
          <w:rFonts w:ascii="Arial" w:hAnsi="Arial" w:cs="Arial"/>
        </w:rPr>
        <w:t>+</w:t>
      </w:r>
      <w:r w:rsidRPr="416E5148">
        <w:rPr>
          <w:rFonts w:ascii="Arial" w:hAnsi="Arial" w:cs="Arial"/>
        </w:rPr>
        <w:t>- £</w:t>
      </w:r>
      <w:r w:rsidR="0CC4DBC6" w:rsidRPr="416E5148">
        <w:rPr>
          <w:rFonts w:ascii="Arial" w:hAnsi="Arial" w:cs="Arial"/>
        </w:rPr>
        <w:t>36</w:t>
      </w:r>
      <w:r w:rsidR="3ADAAB08" w:rsidRPr="416E5148">
        <w:rPr>
          <w:rFonts w:ascii="Arial" w:hAnsi="Arial" w:cs="Arial"/>
        </w:rPr>
        <w:t xml:space="preserve"> = £1,036</w:t>
      </w:r>
    </w:p>
    <w:bookmarkEnd w:id="331"/>
    <w:bookmarkEnd w:id="332"/>
    <w:bookmarkEnd w:id="333"/>
    <w:p w14:paraId="3DF42625" w14:textId="77777777" w:rsidR="006661FE" w:rsidRPr="008E4447" w:rsidRDefault="006661FE" w:rsidP="006661FE">
      <w:pPr>
        <w:rPr>
          <w:rFonts w:ascii="Arial" w:hAnsi="Arial" w:cs="Arial"/>
          <w:sz w:val="22"/>
          <w:szCs w:val="22"/>
        </w:rPr>
      </w:pPr>
    </w:p>
    <w:p w14:paraId="5A683FA4" w14:textId="07E4B9F7" w:rsidR="006661FE" w:rsidRPr="008E4447" w:rsidRDefault="445AA703" w:rsidP="0098730D">
      <w:pPr>
        <w:pStyle w:val="Header"/>
        <w:jc w:val="both"/>
        <w:rPr>
          <w:rFonts w:ascii="Arial" w:hAnsi="Arial" w:cs="Arial"/>
        </w:rPr>
      </w:pPr>
      <w:r w:rsidRPr="416E5148">
        <w:rPr>
          <w:rFonts w:ascii="Arial" w:eastAsia="Arial" w:hAnsi="Arial" w:cs="Arial"/>
          <w:sz w:val="20"/>
        </w:rPr>
        <w:t xml:space="preserve">Monthly reconciliation amounts are calculated in a similar way as for the Initial Reconciliation, being (i) for HH Demand and Embedded Export, the outturn annual charge divided by 12, and for NHH Demand and TDR it is the outturn charge for the month; less (ii) the amount already invoiced for that month (including through the Initial Reconciliation). </w:t>
      </w:r>
      <w:r w:rsidR="006661FE" w:rsidRPr="416E5148">
        <w:rPr>
          <w:rFonts w:ascii="Arial" w:hAnsi="Arial" w:cs="Arial"/>
        </w:rPr>
        <w:t>Interest payments are calculated based on the</w:t>
      </w:r>
      <w:r w:rsidR="540DDD19" w:rsidRPr="416E5148">
        <w:rPr>
          <w:rFonts w:ascii="Arial" w:hAnsi="Arial" w:cs="Arial"/>
        </w:rPr>
        <w:t>se</w:t>
      </w:r>
      <w:r w:rsidR="006661FE" w:rsidRPr="416E5148">
        <w:rPr>
          <w:rFonts w:ascii="Arial" w:hAnsi="Arial" w:cs="Arial"/>
        </w:rPr>
        <w:t xml:space="preserve"> monthly reconciliation amounts using Barclays Base Rate.</w:t>
      </w:r>
    </w:p>
    <w:p w14:paraId="6C5E6D7D" w14:textId="77777777" w:rsidR="006661FE" w:rsidRPr="008E4447" w:rsidRDefault="006661FE" w:rsidP="006661FE">
      <w:pPr>
        <w:pStyle w:val="Header"/>
        <w:jc w:val="both"/>
        <w:rPr>
          <w:rFonts w:ascii="Arial" w:hAnsi="Arial" w:cs="Arial"/>
          <w:b/>
          <w:szCs w:val="22"/>
        </w:rPr>
      </w:pPr>
    </w:p>
    <w:p w14:paraId="46CE2D9D" w14:textId="77777777" w:rsidR="006661FE" w:rsidRPr="008E4447" w:rsidRDefault="006661FE" w:rsidP="006661FE">
      <w:pPr>
        <w:pStyle w:val="Header"/>
        <w:jc w:val="both"/>
        <w:rPr>
          <w:rFonts w:ascii="Arial" w:hAnsi="Arial" w:cs="Arial"/>
          <w:b/>
          <w:szCs w:val="22"/>
        </w:rPr>
      </w:pPr>
    </w:p>
    <w:p w14:paraId="6EB8B42D" w14:textId="77777777" w:rsidR="006661FE" w:rsidRPr="008E4447" w:rsidRDefault="006661FE" w:rsidP="006661FE">
      <w:pPr>
        <w:pStyle w:val="Header"/>
        <w:jc w:val="both"/>
        <w:rPr>
          <w:rFonts w:ascii="Arial" w:hAnsi="Arial" w:cs="Arial"/>
          <w:b/>
          <w:szCs w:val="22"/>
        </w:rPr>
      </w:pPr>
      <w:r w:rsidRPr="008E4447">
        <w:rPr>
          <w:rFonts w:ascii="Arial" w:hAnsi="Arial" w:cs="Arial"/>
          <w:b/>
          <w:szCs w:val="22"/>
        </w:rPr>
        <w:t>Terminology:</w:t>
      </w:r>
    </w:p>
    <w:p w14:paraId="3EE521E0" w14:textId="77777777" w:rsidR="006661FE" w:rsidRPr="008E4447" w:rsidRDefault="006661FE" w:rsidP="006661FE">
      <w:pPr>
        <w:pStyle w:val="Header"/>
        <w:jc w:val="both"/>
        <w:rPr>
          <w:rFonts w:ascii="Arial" w:hAnsi="Arial" w:cs="Arial"/>
          <w:b/>
          <w:szCs w:val="22"/>
        </w:rPr>
      </w:pPr>
    </w:p>
    <w:p w14:paraId="77516E35" w14:textId="77777777" w:rsidR="006661FE" w:rsidRPr="008E4447"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00C83E55">
        <w:rPr>
          <w:rFonts w:cs="Arial"/>
          <w:szCs w:val="22"/>
        </w:rPr>
        <w:t xml:space="preserve"> Gross</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Demand (kW) for the demand zone concerned.</w:t>
      </w:r>
    </w:p>
    <w:p w14:paraId="09FDCD4F" w14:textId="77777777" w:rsidR="006661FE" w:rsidRPr="008E4447" w:rsidRDefault="006661FE" w:rsidP="006661FE">
      <w:pPr>
        <w:pStyle w:val="BodyTextIndent"/>
        <w:ind w:left="720" w:hanging="720"/>
        <w:jc w:val="both"/>
        <w:rPr>
          <w:rFonts w:cs="Arial"/>
          <w:b/>
          <w:szCs w:val="22"/>
          <w:u w:val="single"/>
        </w:rPr>
      </w:pPr>
    </w:p>
    <w:p w14:paraId="68BA1275" w14:textId="77777777" w:rsidR="006661FE"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sidR="00C83E55">
        <w:rPr>
          <w:rFonts w:cs="Arial"/>
          <w:szCs w:val="22"/>
        </w:rPr>
        <w:t xml:space="preserve">Gross </w:t>
      </w:r>
      <w:r w:rsidRPr="008E4447">
        <w:rPr>
          <w:rFonts w:cs="Arial"/>
          <w:szCs w:val="22"/>
        </w:rPr>
        <w:t>Demand (kW) for the demand zone concerned.</w:t>
      </w:r>
    </w:p>
    <w:p w14:paraId="45630CA3" w14:textId="77777777" w:rsidR="00C83E55" w:rsidRDefault="00C83E55" w:rsidP="006661FE">
      <w:pPr>
        <w:pStyle w:val="BodyTextIndent3"/>
        <w:ind w:left="357"/>
        <w:rPr>
          <w:rFonts w:cs="Arial"/>
          <w:szCs w:val="22"/>
        </w:rPr>
      </w:pPr>
    </w:p>
    <w:p w14:paraId="03E8A5E8"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0F315CD9" w14:textId="77777777" w:rsidR="00C83E55" w:rsidRPr="008E4447" w:rsidRDefault="00C83E55" w:rsidP="00C83E55">
      <w:pPr>
        <w:pStyle w:val="BodyTextIndent"/>
        <w:ind w:left="720" w:hanging="720"/>
        <w:jc w:val="both"/>
        <w:rPr>
          <w:rFonts w:cs="Arial"/>
          <w:b/>
          <w:szCs w:val="22"/>
          <w:u w:val="single"/>
        </w:rPr>
      </w:pPr>
    </w:p>
    <w:p w14:paraId="73C3A0B5"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32F94294" w14:textId="77777777" w:rsidR="00C83E55" w:rsidRPr="008E4447" w:rsidRDefault="00C83E55" w:rsidP="00094004">
      <w:pPr>
        <w:pStyle w:val="BodyTextIndent3"/>
        <w:rPr>
          <w:rFonts w:cs="Arial"/>
          <w:szCs w:val="22"/>
        </w:rPr>
      </w:pPr>
    </w:p>
    <w:p w14:paraId="1F7C074D" w14:textId="77777777" w:rsidR="006661FE" w:rsidRPr="008E4447" w:rsidRDefault="006661FE" w:rsidP="006661FE">
      <w:pPr>
        <w:pStyle w:val="BodyTextIndent"/>
        <w:ind w:left="720" w:hanging="720"/>
        <w:jc w:val="both"/>
        <w:rPr>
          <w:rFonts w:cs="Arial"/>
          <w:szCs w:val="22"/>
        </w:rPr>
      </w:pPr>
    </w:p>
    <w:p w14:paraId="7430DF26" w14:textId="77777777" w:rsidR="006661FE" w:rsidRPr="008E4447" w:rsidRDefault="006661FE" w:rsidP="006661FE">
      <w:pPr>
        <w:pStyle w:val="BodyTextIndent3"/>
        <w:ind w:left="357"/>
        <w:rPr>
          <w:rFonts w:cs="Arial"/>
          <w:szCs w:val="22"/>
        </w:rPr>
      </w:pPr>
      <w:r w:rsidRPr="008E4447">
        <w:rPr>
          <w:rFonts w:cs="Arial"/>
          <w:b/>
          <w:szCs w:val="22"/>
        </w:rPr>
        <w:t>NHHC</w:t>
      </w:r>
      <w:r w:rsidRPr="008E4447">
        <w:rPr>
          <w:rFonts w:cs="Arial"/>
          <w:b/>
          <w:szCs w:val="22"/>
          <w:vertAlign w:val="subscript"/>
        </w:rPr>
        <w:t>A</w:t>
      </w:r>
      <w:r w:rsidRPr="008E4447">
        <w:rPr>
          <w:rFonts w:cs="Arial"/>
          <w:b/>
          <w:szCs w:val="22"/>
        </w:rPr>
        <w:t xml:space="preserve"> </w:t>
      </w:r>
      <w:r w:rsidRPr="008E4447">
        <w:rPr>
          <w:rFonts w:cs="Arial"/>
          <w:szCs w:val="22"/>
        </w:rPr>
        <w:t>= The Supplier's outturn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xml:space="preserve">, for the demand zone concerned.  </w:t>
      </w:r>
    </w:p>
    <w:p w14:paraId="11EDAE44" w14:textId="77777777" w:rsidR="006661FE" w:rsidRPr="008E4447" w:rsidRDefault="006661FE" w:rsidP="006661FE">
      <w:pPr>
        <w:pStyle w:val="BodyTextIndent3"/>
        <w:ind w:left="357"/>
        <w:rPr>
          <w:rFonts w:cs="Arial"/>
          <w:szCs w:val="22"/>
        </w:rPr>
      </w:pPr>
    </w:p>
    <w:p w14:paraId="66432B1C" w14:textId="77777777" w:rsidR="006661FE" w:rsidRPr="008E4447" w:rsidRDefault="006661FE" w:rsidP="006661FE">
      <w:pPr>
        <w:pStyle w:val="BodyTextIndent3"/>
        <w:ind w:left="357"/>
        <w:rPr>
          <w:rFonts w:cs="Arial"/>
          <w:b/>
          <w:szCs w:val="22"/>
        </w:rPr>
      </w:pPr>
      <w:r w:rsidRPr="008E4447">
        <w:rPr>
          <w:rFonts w:cs="Arial"/>
          <w:b/>
          <w:szCs w:val="22"/>
        </w:rPr>
        <w:t>NHHC</w:t>
      </w:r>
      <w:r w:rsidRPr="008E4447">
        <w:rPr>
          <w:rFonts w:cs="Arial"/>
          <w:b/>
          <w:szCs w:val="22"/>
          <w:vertAlign w:val="subscript"/>
        </w:rPr>
        <w:t>F</w:t>
      </w:r>
      <w:r w:rsidRPr="008E4447">
        <w:rPr>
          <w:rFonts w:cs="Arial"/>
          <w:b/>
          <w:szCs w:val="22"/>
        </w:rPr>
        <w:t xml:space="preserve"> </w:t>
      </w:r>
      <w:r w:rsidRPr="008E4447">
        <w:rPr>
          <w:rFonts w:cs="Arial"/>
          <w:szCs w:val="22"/>
        </w:rPr>
        <w:t>= The Supplier's forecast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for the demand zone concerned.</w:t>
      </w:r>
    </w:p>
    <w:p w14:paraId="39D9CB28" w14:textId="77777777" w:rsidR="006661FE" w:rsidRPr="008E4447" w:rsidRDefault="006661FE" w:rsidP="006661FE">
      <w:pPr>
        <w:pStyle w:val="Header"/>
        <w:jc w:val="both"/>
        <w:rPr>
          <w:rFonts w:ascii="Arial" w:hAnsi="Arial" w:cs="Arial"/>
          <w:szCs w:val="22"/>
        </w:rPr>
      </w:pPr>
    </w:p>
    <w:p w14:paraId="73538C47" w14:textId="77777777" w:rsidR="006661FE" w:rsidRPr="008E4447" w:rsidRDefault="006661FE" w:rsidP="006661FE">
      <w:pPr>
        <w:pStyle w:val="BodyTextIndent3"/>
        <w:ind w:left="357"/>
        <w:rPr>
          <w:rFonts w:cs="Arial"/>
          <w:szCs w:val="22"/>
        </w:rPr>
      </w:pPr>
      <w:r w:rsidRPr="008E4447">
        <w:rPr>
          <w:rFonts w:cs="Arial"/>
          <w:b/>
          <w:szCs w:val="22"/>
        </w:rPr>
        <w:t>£/kW Tariff</w:t>
      </w:r>
      <w:r w:rsidRPr="008E4447">
        <w:rPr>
          <w:rFonts w:cs="Arial"/>
          <w:szCs w:val="22"/>
        </w:rPr>
        <w:t xml:space="preserve">  = The £/kW </w:t>
      </w:r>
      <w:r w:rsidR="00C83E55">
        <w:rPr>
          <w:rFonts w:cs="Arial"/>
          <w:szCs w:val="22"/>
        </w:rPr>
        <w:t xml:space="preserve">Gross </w:t>
      </w:r>
      <w:r w:rsidRPr="008E4447">
        <w:rPr>
          <w:rFonts w:cs="Arial"/>
          <w:szCs w:val="22"/>
        </w:rPr>
        <w:t>Demand</w:t>
      </w:r>
      <w:r w:rsidR="00C83E55">
        <w:rPr>
          <w:rFonts w:cs="Arial"/>
          <w:szCs w:val="22"/>
        </w:rPr>
        <w:t xml:space="preserve"> or Embedded Export</w:t>
      </w:r>
      <w:r w:rsidRPr="008E4447">
        <w:rPr>
          <w:rFonts w:cs="Arial"/>
          <w:szCs w:val="22"/>
        </w:rPr>
        <w:t xml:space="preserve"> Tariff as shown in Schedule 1 of </w:t>
      </w:r>
      <w:r w:rsidRPr="008E4447">
        <w:rPr>
          <w:rFonts w:cs="Arial"/>
          <w:b/>
          <w:szCs w:val="22"/>
        </w:rPr>
        <w:t xml:space="preserve">The Statement of Use of System Charges </w:t>
      </w:r>
      <w:r w:rsidRPr="008E4447">
        <w:rPr>
          <w:rFonts w:cs="Arial"/>
          <w:szCs w:val="22"/>
        </w:rPr>
        <w:t>for the demand</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zone concerned.</w:t>
      </w:r>
    </w:p>
    <w:p w14:paraId="67397C52" w14:textId="77777777" w:rsidR="006661FE" w:rsidRPr="008E4447" w:rsidRDefault="006661FE" w:rsidP="006661FE">
      <w:pPr>
        <w:pStyle w:val="Header"/>
        <w:jc w:val="both"/>
        <w:rPr>
          <w:rFonts w:ascii="Arial" w:hAnsi="Arial" w:cs="Arial"/>
          <w:szCs w:val="22"/>
        </w:rPr>
      </w:pPr>
    </w:p>
    <w:p w14:paraId="236351CC" w14:textId="77777777" w:rsidR="006661FE" w:rsidRPr="008E4447" w:rsidRDefault="006661FE" w:rsidP="006661FE">
      <w:pPr>
        <w:pStyle w:val="BodyTextIndent3"/>
        <w:ind w:left="357"/>
        <w:rPr>
          <w:rFonts w:cs="Arial"/>
          <w:szCs w:val="22"/>
        </w:rPr>
      </w:pPr>
      <w:r w:rsidRPr="008E4447">
        <w:rPr>
          <w:rFonts w:cs="Arial"/>
          <w:b/>
          <w:szCs w:val="22"/>
        </w:rPr>
        <w:t xml:space="preserve">p/kWh Tariff  </w:t>
      </w:r>
      <w:r w:rsidRPr="008E4447">
        <w:rPr>
          <w:rFonts w:cs="Arial"/>
          <w:szCs w:val="22"/>
        </w:rPr>
        <w:t>= The Energy Consumption Tariff</w:t>
      </w:r>
      <w:r w:rsidRPr="008E4447">
        <w:rPr>
          <w:rFonts w:cs="Arial"/>
          <w:szCs w:val="22"/>
        </w:rPr>
        <w:fldChar w:fldCharType="begin"/>
      </w:r>
      <w:r w:rsidRPr="008E4447">
        <w:rPr>
          <w:rFonts w:cs="Arial"/>
          <w:szCs w:val="22"/>
        </w:rPr>
        <w:instrText xml:space="preserve"> XE "Consumption Tariff" </w:instrText>
      </w:r>
      <w:r w:rsidRPr="008E4447">
        <w:rPr>
          <w:rFonts w:cs="Arial"/>
          <w:szCs w:val="22"/>
        </w:rPr>
        <w:fldChar w:fldCharType="end"/>
      </w:r>
      <w:r w:rsidRPr="008E4447">
        <w:rPr>
          <w:rFonts w:cs="Arial"/>
          <w:szCs w:val="22"/>
        </w:rPr>
        <w:t xml:space="preserve"> shown in Schedule 1 of </w:t>
      </w:r>
      <w:r w:rsidRPr="008E4447">
        <w:rPr>
          <w:rFonts w:cs="Arial"/>
          <w:b/>
          <w:szCs w:val="22"/>
        </w:rPr>
        <w:t>The Statement of Use of System Charges</w:t>
      </w:r>
      <w:r w:rsidRPr="008E4447">
        <w:rPr>
          <w:rFonts w:cs="Arial"/>
          <w:szCs w:val="22"/>
        </w:rPr>
        <w:t xml:space="preserve"> for the demand zone</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concerned.</w:t>
      </w:r>
    </w:p>
    <w:p w14:paraId="3445CA30" w14:textId="77777777" w:rsidR="006661FE" w:rsidRPr="008E4447" w:rsidRDefault="006661FE" w:rsidP="006661FE">
      <w:pPr>
        <w:rPr>
          <w:rFonts w:ascii="Arial" w:hAnsi="Arial" w:cs="Arial"/>
          <w:sz w:val="22"/>
          <w:szCs w:val="22"/>
        </w:rPr>
      </w:pPr>
    </w:p>
    <w:p w14:paraId="746A6D6C" w14:textId="77777777" w:rsidR="006661FE" w:rsidRPr="00FE40FB" w:rsidRDefault="006661FE" w:rsidP="006661FE">
      <w:pPr>
        <w:pStyle w:val="Heading1"/>
        <w:rPr>
          <w:color w:val="auto"/>
          <w:sz w:val="28"/>
          <w:szCs w:val="28"/>
        </w:rPr>
      </w:pPr>
      <w:bookmarkStart w:id="334" w:name="_Ref531684937"/>
      <w:bookmarkStart w:id="335" w:name="_Toc32201110"/>
      <w:r w:rsidRPr="008E4447">
        <w:rPr>
          <w:rFonts w:ascii="Arial" w:hAnsi="Arial" w:cs="Arial"/>
          <w:sz w:val="22"/>
          <w:szCs w:val="22"/>
        </w:rPr>
        <w:br w:type="page"/>
      </w:r>
      <w:bookmarkStart w:id="336" w:name="_Toc274049739"/>
      <w:bookmarkStart w:id="337" w:name="_Toc49661160"/>
      <w:r w:rsidRPr="00FE40FB">
        <w:rPr>
          <w:color w:val="auto"/>
          <w:sz w:val="28"/>
          <w:szCs w:val="28"/>
        </w:rPr>
        <w:t>14.2</w:t>
      </w:r>
      <w:r w:rsidR="00436045">
        <w:rPr>
          <w:color w:val="auto"/>
          <w:sz w:val="28"/>
          <w:szCs w:val="28"/>
        </w:rPr>
        <w:t>6</w:t>
      </w:r>
      <w:r w:rsidRPr="00FE40FB">
        <w:rPr>
          <w:color w:val="auto"/>
          <w:sz w:val="28"/>
          <w:szCs w:val="28"/>
        </w:rPr>
        <w:t xml:space="preserve"> Classification of parties for charging purposes</w:t>
      </w:r>
      <w:bookmarkEnd w:id="336"/>
    </w:p>
    <w:p w14:paraId="31F4CE35" w14:textId="77777777" w:rsidR="006661FE" w:rsidRDefault="006661FE" w:rsidP="006661FE">
      <w:pPr>
        <w:pStyle w:val="Heading1"/>
        <w:rPr>
          <w:sz w:val="22"/>
        </w:rPr>
      </w:pPr>
    </w:p>
    <w:p w14:paraId="17979867"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precendence.</w:t>
      </w:r>
    </w:p>
    <w:p w14:paraId="2DBE7665" w14:textId="77777777" w:rsidR="006661FE" w:rsidRDefault="006661FE" w:rsidP="006661FE">
      <w:pPr>
        <w:jc w:val="both"/>
        <w:rPr>
          <w:rFonts w:ascii="Arial" w:hAnsi="Arial"/>
          <w:noProof/>
          <w:sz w:val="22"/>
        </w:rPr>
      </w:pPr>
    </w:p>
    <w:p w14:paraId="7ED0C566" w14:textId="77777777" w:rsidR="006661FE" w:rsidRDefault="006661FE" w:rsidP="006661FE">
      <w:pPr>
        <w:jc w:val="both"/>
        <w:rPr>
          <w:rFonts w:ascii="Arial" w:hAnsi="Arial"/>
          <w:noProof/>
          <w:sz w:val="22"/>
        </w:rPr>
      </w:pPr>
      <w:r>
        <w:rPr>
          <w:rFonts w:ascii="Arial" w:hAnsi="Arial"/>
          <w:noProof/>
          <w:sz w:val="22"/>
        </w:rPr>
        <w:t>In the following diagrams, the parties liable for Transmission Network Use of System charges are outlined in red.</w:t>
      </w:r>
    </w:p>
    <w:p w14:paraId="2A31C98D" w14:textId="77777777" w:rsidR="006661FE" w:rsidRDefault="006661FE" w:rsidP="006661FE">
      <w:pPr>
        <w:pStyle w:val="FootnoteText"/>
      </w:pPr>
    </w:p>
    <w:p w14:paraId="530DE47D"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6"/>
        <w:gridCol w:w="4253"/>
      </w:tblGrid>
      <w:tr w:rsidR="006661FE" w14:paraId="389631AC" w14:textId="77777777">
        <w:trPr>
          <w:cantSplit/>
          <w:trHeight w:val="373"/>
        </w:trPr>
        <w:tc>
          <w:tcPr>
            <w:tcW w:w="9039" w:type="dxa"/>
            <w:gridSpan w:val="2"/>
            <w:vAlign w:val="center"/>
          </w:tcPr>
          <w:p w14:paraId="57036713" w14:textId="77777777" w:rsidR="006661FE" w:rsidRPr="00E010AE" w:rsidRDefault="006661FE" w:rsidP="006661FE">
            <w:pPr>
              <w:pStyle w:val="BodyText2"/>
              <w:rPr>
                <w:rFonts w:ascii="Arial" w:hAnsi="Arial" w:cs="Arial"/>
                <w:b/>
                <w:i w:val="0"/>
              </w:rPr>
            </w:pPr>
            <w:r w:rsidRPr="00E010AE">
              <w:rPr>
                <w:rFonts w:ascii="Arial" w:hAnsi="Arial" w:cs="Arial"/>
                <w:b/>
                <w:i w:val="0"/>
              </w:rPr>
              <w:t>SUPPLIER</w:t>
            </w:r>
          </w:p>
        </w:tc>
      </w:tr>
      <w:tr w:rsidR="006661FE" w14:paraId="1BD8F4E9" w14:textId="77777777">
        <w:trPr>
          <w:cantSplit/>
          <w:trHeight w:val="1886"/>
        </w:trPr>
        <w:tc>
          <w:tcPr>
            <w:tcW w:w="9039" w:type="dxa"/>
            <w:gridSpan w:val="2"/>
          </w:tcPr>
          <w:p w14:paraId="74FC714B" w14:textId="1F695335" w:rsidR="006661FE" w:rsidRPr="00506BD8" w:rsidRDefault="008A41B4" w:rsidP="006661FE">
            <w:r>
              <w:rPr>
                <w:noProof/>
              </w:rPr>
              <mc:AlternateContent>
                <mc:Choice Requires="wps">
                  <w:drawing>
                    <wp:anchor distT="0" distB="0" distL="114300" distR="114300" simplePos="0" relativeHeight="251658261" behindDoc="0" locked="0" layoutInCell="0" allowOverlap="1" wp14:anchorId="281701DC" wp14:editId="1D213E8C">
                      <wp:simplePos x="0" y="0"/>
                      <wp:positionH relativeFrom="column">
                        <wp:posOffset>69850</wp:posOffset>
                      </wp:positionH>
                      <wp:positionV relativeFrom="paragraph">
                        <wp:posOffset>240665</wp:posOffset>
                      </wp:positionV>
                      <wp:extent cx="3017520" cy="796290"/>
                      <wp:effectExtent l="23495" t="20320" r="16510" b="21590"/>
                      <wp:wrapNone/>
                      <wp:docPr id="73"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7520" cy="796290"/>
                              </a:xfrm>
                              <a:prstGeom prst="rect">
                                <a:avLst/>
                              </a:prstGeom>
                              <a:solidFill>
                                <a:srgbClr val="FFFFFF"/>
                              </a:solidFill>
                              <a:ln w="28575">
                                <a:solidFill>
                                  <a:srgbClr val="FF0000"/>
                                </a:solidFill>
                                <a:miter lim="800000"/>
                                <a:headEnd/>
                                <a:tailEnd/>
                              </a:ln>
                            </wps:spPr>
                            <wps:txbx>
                              <w:txbxContent>
                                <w:p w14:paraId="04BC3D6C"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1701DC" id="Rectangle 73" o:spid="_x0000_s1047" style="position:absolute;margin-left:5.5pt;margin-top:18.95pt;width:237.6pt;height:62.7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" o:allowincell="f" strokecolor="red" strokeweight="2.25pt">
                      <v:textbox>
                        <w:txbxContent>
                          <w:p w14:paraId="04BC3D6C" w14:textId="77777777" w:rsidR="00CD5631" w:rsidRDefault="00CD5631"/>
                        </w:txbxContent>
                      </v:textbox>
                    </v:rect>
                  </w:pict>
                </mc:Fallback>
              </mc:AlternateContent>
            </w:r>
            <w:r>
              <w:rPr>
                <w:noProof/>
              </w:rPr>
              <mc:AlternateContent>
                <mc:Choice Requires="wps">
                  <w:drawing>
                    <wp:anchor distT="0" distB="0" distL="114300" distR="114300" simplePos="0" relativeHeight="251658264" behindDoc="0" locked="0" layoutInCell="0" allowOverlap="1" wp14:anchorId="15AF1B48" wp14:editId="39ED9400">
                      <wp:simplePos x="0" y="0"/>
                      <wp:positionH relativeFrom="column">
                        <wp:posOffset>274955</wp:posOffset>
                      </wp:positionH>
                      <wp:positionV relativeFrom="paragraph">
                        <wp:posOffset>57785</wp:posOffset>
                      </wp:positionV>
                      <wp:extent cx="2538095" cy="274320"/>
                      <wp:effectExtent l="0" t="0" r="0" b="2540"/>
                      <wp:wrapNone/>
                      <wp:docPr id="72"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8095"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AF1B48" id="Text Box 72" o:spid="_x0000_s1048" type="#_x0000_t202" style="position:absolute;margin-left:21.65pt;margin-top:4.55pt;width:199.85pt;height:21.6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" o:allowincell="f" stroked="f" strokecolor="#9cf">
                      <v:textbo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v:textbox>
                    </v:shape>
                  </w:pict>
                </mc:Fallback>
              </mc:AlternateContent>
            </w:r>
            <w:r>
              <w:rPr>
                <w:noProof/>
              </w:rPr>
              <mc:AlternateContent>
                <mc:Choice Requires="wps">
                  <w:drawing>
                    <wp:anchor distT="0" distB="0" distL="114300" distR="114300" simplePos="0" relativeHeight="251658265" behindDoc="0" locked="0" layoutInCell="0" allowOverlap="1" wp14:anchorId="79B66222" wp14:editId="2E470289">
                      <wp:simplePos x="0" y="0"/>
                      <wp:positionH relativeFrom="column">
                        <wp:posOffset>1075690</wp:posOffset>
                      </wp:positionH>
                      <wp:positionV relativeFrom="paragraph">
                        <wp:posOffset>854075</wp:posOffset>
                      </wp:positionV>
                      <wp:extent cx="274320" cy="635"/>
                      <wp:effectExtent l="19685" t="14605" r="20320" b="22860"/>
                      <wp:wrapNone/>
                      <wp:docPr id="69" name="Straight Connector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31C1E2" id="Straight Connector 69" o:spid="_x0000_s1026" style="position:absolute;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7pt,67.25pt" to="106.3pt,6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63" behindDoc="0" locked="0" layoutInCell="0" allowOverlap="1" wp14:anchorId="64DFAF68" wp14:editId="7B63BADC">
                      <wp:simplePos x="0" y="0"/>
                      <wp:positionH relativeFrom="column">
                        <wp:posOffset>1350010</wp:posOffset>
                      </wp:positionH>
                      <wp:positionV relativeFrom="paragraph">
                        <wp:posOffset>423545</wp:posOffset>
                      </wp:positionV>
                      <wp:extent cx="914400" cy="480060"/>
                      <wp:effectExtent l="17780" t="22225" r="20320" b="21590"/>
                      <wp:wrapNone/>
                      <wp:docPr id="68"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DFAF68" id="Text Box 68" o:spid="_x0000_s1049" type="#_x0000_t202" style="position:absolute;margin-left:106.3pt;margin-top:33.35pt;width:1in;height:37.8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c2a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" o:allowincell="f" fillcolor="#9cf" strokecolor="#9cf" strokeweight="2.25pt">
                      <v:textbo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62" behindDoc="0" locked="0" layoutInCell="0" allowOverlap="1" wp14:anchorId="745908C3" wp14:editId="387833F7">
                      <wp:simplePos x="0" y="0"/>
                      <wp:positionH relativeFrom="column">
                        <wp:posOffset>161290</wp:posOffset>
                      </wp:positionH>
                      <wp:positionV relativeFrom="paragraph">
                        <wp:posOffset>423545</wp:posOffset>
                      </wp:positionV>
                      <wp:extent cx="914400" cy="480060"/>
                      <wp:effectExtent l="19685" t="22225" r="18415" b="21590"/>
                      <wp:wrapNone/>
                      <wp:docPr id="65"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5908C3" id="Text Box 65" o:spid="_x0000_s1050" type="#_x0000_t202" style="position:absolute;margin-left:12.7pt;margin-top:33.35pt;width:1in;height:37.8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" o:allowincell="f" fillcolor="#9cf" strokecolor="#9cf" strokeweight="2.25pt">
                      <v:textbo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v:textbox>
                    </v:shape>
                  </w:pict>
                </mc:Fallback>
              </mc:AlternateContent>
            </w:r>
          </w:p>
          <w:p w14:paraId="139333F9" w14:textId="77777777" w:rsidR="006661FE" w:rsidRDefault="006661FE" w:rsidP="006661FE">
            <w:pPr>
              <w:rPr>
                <w:rFonts w:ascii="Arial" w:hAnsi="Arial"/>
              </w:rPr>
            </w:pPr>
          </w:p>
          <w:p w14:paraId="113D9653" w14:textId="77777777" w:rsidR="006661FE" w:rsidRDefault="006661FE" w:rsidP="006661FE">
            <w:pPr>
              <w:rPr>
                <w:rFonts w:ascii="Arial" w:hAnsi="Arial"/>
              </w:rPr>
            </w:pPr>
          </w:p>
          <w:p w14:paraId="02BCB0D8" w14:textId="77777777" w:rsidR="006661FE" w:rsidRPr="00506BD8" w:rsidRDefault="006661FE" w:rsidP="006661FE">
            <w:pPr>
              <w:pStyle w:val="Header"/>
            </w:pPr>
          </w:p>
        </w:tc>
      </w:tr>
      <w:tr w:rsidR="006661FE" w14:paraId="62BC025A" w14:textId="77777777">
        <w:trPr>
          <w:cantSplit/>
          <w:trHeight w:val="1415"/>
        </w:trPr>
        <w:tc>
          <w:tcPr>
            <w:tcW w:w="4786" w:type="dxa"/>
          </w:tcPr>
          <w:p w14:paraId="6D384917"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2358DBE9"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13</w:t>
            </w:r>
            <w:r>
              <w:rPr>
                <w:rFonts w:ascii="Arial" w:hAnsi="Arial"/>
                <w:b/>
                <w:sz w:val="22"/>
              </w:rPr>
              <w:t xml:space="preserve"> and 14.17.</w:t>
            </w:r>
            <w:r w:rsidR="00C83E55">
              <w:rPr>
                <w:rFonts w:ascii="Arial" w:hAnsi="Arial"/>
                <w:b/>
                <w:sz w:val="22"/>
              </w:rPr>
              <w:t>18</w:t>
            </w:r>
            <w:r>
              <w:rPr>
                <w:rFonts w:ascii="Arial" w:hAnsi="Arial"/>
                <w:b/>
                <w:sz w:val="22"/>
              </w:rPr>
              <w:t>.</w:t>
            </w:r>
          </w:p>
        </w:tc>
        <w:tc>
          <w:tcPr>
            <w:tcW w:w="4253" w:type="dxa"/>
          </w:tcPr>
          <w:p w14:paraId="22F94A7F"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50AB9D3D" w14:textId="77777777" w:rsidR="006661FE" w:rsidRPr="00506BD8" w:rsidRDefault="006661FE" w:rsidP="006661FE">
            <w:pPr>
              <w:pStyle w:val="BodyText"/>
              <w:rPr>
                <w:sz w:val="22"/>
              </w:rPr>
            </w:pPr>
            <w:r w:rsidRPr="00E010AE">
              <w:rPr>
                <w:rFonts w:ascii="Arial" w:hAnsi="Arial" w:cs="Arial"/>
                <w:sz w:val="22"/>
              </w:rPr>
              <w:t>None.</w:t>
            </w:r>
          </w:p>
        </w:tc>
      </w:tr>
    </w:tbl>
    <w:p w14:paraId="61B324B0" w14:textId="77777777" w:rsidR="006661FE" w:rsidRDefault="006661FE" w:rsidP="006661FE">
      <w:pPr>
        <w:rPr>
          <w:rFonts w:ascii="Arial" w:hAnsi="Arial"/>
        </w:rPr>
      </w:pPr>
    </w:p>
    <w:p w14:paraId="309366A7"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27B2DCD2" w14:textId="77777777">
        <w:trPr>
          <w:cantSplit/>
          <w:trHeight w:val="373"/>
        </w:trPr>
        <w:tc>
          <w:tcPr>
            <w:tcW w:w="9180" w:type="dxa"/>
            <w:gridSpan w:val="2"/>
            <w:vAlign w:val="center"/>
          </w:tcPr>
          <w:p w14:paraId="21D5F208" w14:textId="77777777" w:rsidR="006661FE" w:rsidRPr="00E010AE" w:rsidRDefault="006661FE" w:rsidP="006661FE">
            <w:pPr>
              <w:pStyle w:val="BodyText2"/>
              <w:rPr>
                <w:rFonts w:ascii="Arial" w:hAnsi="Arial" w:cs="Arial"/>
                <w:b/>
                <w:i w:val="0"/>
              </w:rPr>
            </w:pPr>
            <w:r w:rsidRPr="00E010AE">
              <w:rPr>
                <w:rFonts w:ascii="Arial" w:hAnsi="Arial" w:cs="Arial"/>
                <w:b/>
                <w:i w:val="0"/>
              </w:rPr>
              <w:t>POWER STATION WITH A BILATERAL CONNECTION AGREEMENT</w:t>
            </w:r>
          </w:p>
        </w:tc>
      </w:tr>
      <w:tr w:rsidR="006661FE" w:rsidRPr="00506BD8" w14:paraId="5913A4AE" w14:textId="77777777">
        <w:trPr>
          <w:cantSplit/>
          <w:trHeight w:val="1779"/>
        </w:trPr>
        <w:tc>
          <w:tcPr>
            <w:tcW w:w="9180" w:type="dxa"/>
            <w:gridSpan w:val="2"/>
          </w:tcPr>
          <w:p w14:paraId="13CE3BCF" w14:textId="612D6F19" w:rsidR="006661FE" w:rsidRPr="00506BD8" w:rsidRDefault="008A41B4" w:rsidP="006661FE">
            <w:pPr>
              <w:pStyle w:val="Header"/>
            </w:pPr>
            <w:r>
              <w:rPr>
                <w:noProof/>
              </w:rPr>
              <mc:AlternateContent>
                <mc:Choice Requires="wps">
                  <w:drawing>
                    <wp:anchor distT="0" distB="0" distL="114300" distR="114300" simplePos="0" relativeHeight="251658253" behindDoc="0" locked="0" layoutInCell="0" allowOverlap="1" wp14:anchorId="16B214D5" wp14:editId="761D680B">
                      <wp:simplePos x="0" y="0"/>
                      <wp:positionH relativeFrom="column">
                        <wp:posOffset>3522345</wp:posOffset>
                      </wp:positionH>
                      <wp:positionV relativeFrom="paragraph">
                        <wp:posOffset>398780</wp:posOffset>
                      </wp:positionV>
                      <wp:extent cx="914400" cy="480060"/>
                      <wp:effectExtent l="18415" t="19050" r="19685" b="15240"/>
                      <wp:wrapNone/>
                      <wp:docPr id="64"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B214D5" id="Text Box 64" o:spid="_x0000_s1051" type="#_x0000_t202" style="position:absolute;margin-left:277.35pt;margin-top:31.4pt;width:1in;height:37.8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GGd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" o:allowincell="f" fillcolor="#9cf" strokecolor="#9cf" strokeweight="2.25pt">
                      <v:textbo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r>
              <w:rPr>
                <w:noProof/>
              </w:rPr>
              <mc:AlternateContent>
                <mc:Choice Requires="wps">
                  <w:drawing>
                    <wp:anchor distT="0" distB="0" distL="114300" distR="114300" simplePos="0" relativeHeight="251658252" behindDoc="0" locked="0" layoutInCell="0" allowOverlap="1" wp14:anchorId="48D5E9BF" wp14:editId="286ED5CF">
                      <wp:simplePos x="0" y="0"/>
                      <wp:positionH relativeFrom="column">
                        <wp:posOffset>1053465</wp:posOffset>
                      </wp:positionH>
                      <wp:positionV relativeFrom="paragraph">
                        <wp:posOffset>829310</wp:posOffset>
                      </wp:positionV>
                      <wp:extent cx="274320" cy="635"/>
                      <wp:effectExtent l="16510" t="20955" r="23495" b="16510"/>
                      <wp:wrapNone/>
                      <wp:docPr id="63" name="Straight Connector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B47433" id="Straight Connector 63" o:spid="_x0000_s1026" style="position:absolute;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1" behindDoc="0" locked="0" layoutInCell="0" allowOverlap="1" wp14:anchorId="51753155" wp14:editId="5ED1E1F1">
                      <wp:simplePos x="0" y="0"/>
                      <wp:positionH relativeFrom="column">
                        <wp:posOffset>252730</wp:posOffset>
                      </wp:positionH>
                      <wp:positionV relativeFrom="paragraph">
                        <wp:posOffset>33020</wp:posOffset>
                      </wp:positionV>
                      <wp:extent cx="3200400" cy="274320"/>
                      <wp:effectExtent l="0" t="0" r="3175" b="0"/>
                      <wp:wrapNone/>
                      <wp:docPr id="62"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753155" id="Text Box 62" o:spid="_x0000_s1052" type="#_x0000_t202" style="position:absolute;margin-left:19.9pt;margin-top:2.6pt;width:252pt;height:21.6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" o:allowincell="f" stroked="f" strokecolor="#9cf">
                      <v:textbo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v:textbox>
                    </v:shape>
                  </w:pict>
                </mc:Fallback>
              </mc:AlternateContent>
            </w:r>
            <w:r>
              <w:rPr>
                <w:noProof/>
              </w:rPr>
              <mc:AlternateContent>
                <mc:Choice Requires="wps">
                  <w:drawing>
                    <wp:anchor distT="0" distB="0" distL="114300" distR="114300" simplePos="0" relativeHeight="251658250" behindDoc="0" locked="0" layoutInCell="0" allowOverlap="1" wp14:anchorId="17F267C4" wp14:editId="2132F1A7">
                      <wp:simplePos x="0" y="0"/>
                      <wp:positionH relativeFrom="column">
                        <wp:posOffset>2426970</wp:posOffset>
                      </wp:positionH>
                      <wp:positionV relativeFrom="paragraph">
                        <wp:posOffset>398780</wp:posOffset>
                      </wp:positionV>
                      <wp:extent cx="914400" cy="480060"/>
                      <wp:effectExtent l="18415" t="19050" r="19685" b="15240"/>
                      <wp:wrapNone/>
                      <wp:docPr id="61"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F267C4" id="Text Box 61" o:spid="_x0000_s1053" type="#_x0000_t202" style="position:absolute;margin-left:191.1pt;margin-top:31.4pt;width:1in;height:37.8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" o:allowincell="f" fillcolor="#9cf" strokecolor="#9cf" strokeweight="2.25pt">
                      <v:textbo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49" behindDoc="0" locked="0" layoutInCell="0" allowOverlap="1" wp14:anchorId="49839488" wp14:editId="7579AEC6">
                      <wp:simplePos x="0" y="0"/>
                      <wp:positionH relativeFrom="column">
                        <wp:posOffset>1327785</wp:posOffset>
                      </wp:positionH>
                      <wp:positionV relativeFrom="paragraph">
                        <wp:posOffset>398780</wp:posOffset>
                      </wp:positionV>
                      <wp:extent cx="914400" cy="480060"/>
                      <wp:effectExtent l="14605" t="19050" r="23495" b="1524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839488" id="Text Box 60" o:spid="_x0000_s1054" type="#_x0000_t202" style="position:absolute;margin-left:104.55pt;margin-top:31.4pt;width:1in;height:37.8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ObZD3MXAgAAMwQAAA4AAAAAAAAAAAAAAAAALgIAAGRycy9lMm9Eb2MueG1sUEsBAi0AFAAGAAgA&#10;AAAhANjHF43cAAAACgEAAA8AAAAAAAAAAAAAAAAAcQQAAGRycy9kb3ducmV2LnhtbFBLBQYAAAAA&#10;BAAEAPMAAAB6BQAAAAA=&#10;" o:allowincell="f" fillcolor="#9cf" strokecolor="#9cf" strokeweight="2.25pt">
                      <v:textbo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48" behindDoc="0" locked="0" layoutInCell="0" allowOverlap="1" wp14:anchorId="57E60670" wp14:editId="6A156D71">
                      <wp:simplePos x="0" y="0"/>
                      <wp:positionH relativeFrom="column">
                        <wp:posOffset>139065</wp:posOffset>
                      </wp:positionH>
                      <wp:positionV relativeFrom="paragraph">
                        <wp:posOffset>398780</wp:posOffset>
                      </wp:positionV>
                      <wp:extent cx="914400" cy="480060"/>
                      <wp:effectExtent l="16510" t="19050" r="21590" b="15240"/>
                      <wp:wrapNone/>
                      <wp:docPr id="59"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E60670" id="Text Box 59" o:spid="_x0000_s1055" type="#_x0000_t202" style="position:absolute;margin-left:10.95pt;margin-top:31.4pt;width:1in;height:37.8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jiS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VvBx5LaE6EbMIo3Np0ihoAf9w1pNrC+5/HwQqzsxnS+okMsnmabNY3syJWLzOlNcZ&#10;YSVBFTxwNoa7MI7GwaFuWnpp9IOFO1K01ont56rO9ZMzkwjnKYrWv96nU8+zvv0L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EFWOJIXAgAAMwQAAA4AAAAAAAAAAAAAAAAALgIAAGRycy9lMm9Eb2MueG1sUEsBAi0AFAAGAAgA&#10;AAAhAOu6FKfcAAAACQEAAA8AAAAAAAAAAAAAAAAAcQQAAGRycy9kb3ducmV2LnhtbFBLBQYAAAAA&#10;BAAEAPMAAAB6BQAAAAA=&#10;" o:allowincell="f" fillcolor="#9cf" strokecolor="#9cf" strokeweight="2.25pt">
                      <v:textbo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47" behindDoc="0" locked="0" layoutInCell="0" allowOverlap="1" wp14:anchorId="2E91D925" wp14:editId="29F24622">
                      <wp:simplePos x="0" y="0"/>
                      <wp:positionH relativeFrom="column">
                        <wp:posOffset>47625</wp:posOffset>
                      </wp:positionH>
                      <wp:positionV relativeFrom="paragraph">
                        <wp:posOffset>215900</wp:posOffset>
                      </wp:positionV>
                      <wp:extent cx="4572000" cy="796290"/>
                      <wp:effectExtent l="20320" t="17145" r="17780" b="15240"/>
                      <wp:wrapNone/>
                      <wp:docPr id="51"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4A27B282"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91D925" id="Rectangle 51" o:spid="_x0000_s1056" style="position:absolute;margin-left:3.75pt;margin-top:17pt;width:5in;height:62.7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" o:allowincell="f" strokecolor="red" strokeweight="2.25pt">
                      <v:textbox>
                        <w:txbxContent>
                          <w:p w14:paraId="4A27B282" w14:textId="77777777" w:rsidR="00CD5631" w:rsidRDefault="00CD5631"/>
                        </w:txbxContent>
                      </v:textbox>
                    </v:rect>
                  </w:pict>
                </mc:Fallback>
              </mc:AlternateContent>
            </w:r>
          </w:p>
          <w:p w14:paraId="69D92DAB" w14:textId="77777777" w:rsidR="006661FE" w:rsidRPr="00506BD8" w:rsidRDefault="006661FE" w:rsidP="006661FE">
            <w:pPr>
              <w:pStyle w:val="Header"/>
            </w:pPr>
          </w:p>
          <w:p w14:paraId="4BB9DF2C" w14:textId="77777777" w:rsidR="006661FE" w:rsidRPr="00506BD8" w:rsidRDefault="006661FE" w:rsidP="006661FE">
            <w:pPr>
              <w:pStyle w:val="Header"/>
            </w:pPr>
          </w:p>
          <w:p w14:paraId="34B383F6" w14:textId="77777777" w:rsidR="006661FE" w:rsidRPr="00506BD8" w:rsidRDefault="006661FE" w:rsidP="006661FE">
            <w:pPr>
              <w:pStyle w:val="Header"/>
            </w:pPr>
          </w:p>
          <w:p w14:paraId="65DA3A33" w14:textId="77777777" w:rsidR="006661FE" w:rsidRPr="00506BD8" w:rsidRDefault="006661FE" w:rsidP="006661FE">
            <w:pPr>
              <w:pStyle w:val="Header"/>
            </w:pPr>
          </w:p>
          <w:p w14:paraId="7FF79B74" w14:textId="77777777" w:rsidR="006661FE" w:rsidRPr="00506BD8" w:rsidRDefault="006661FE" w:rsidP="006661FE">
            <w:pPr>
              <w:pStyle w:val="Header"/>
            </w:pPr>
          </w:p>
        </w:tc>
      </w:tr>
      <w:tr w:rsidR="006661FE" w:rsidRPr="00506BD8" w14:paraId="69185101" w14:textId="77777777">
        <w:trPr>
          <w:cantSplit/>
          <w:trHeight w:val="1704"/>
        </w:trPr>
        <w:tc>
          <w:tcPr>
            <w:tcW w:w="4077" w:type="dxa"/>
          </w:tcPr>
          <w:p w14:paraId="61A184A5"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0C6A9B31"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18</w:t>
            </w:r>
            <w:r>
              <w:rPr>
                <w:rFonts w:ascii="Arial" w:hAnsi="Arial"/>
                <w:b/>
                <w:sz w:val="22"/>
              </w:rPr>
              <w:t>.</w:t>
            </w:r>
          </w:p>
        </w:tc>
        <w:tc>
          <w:tcPr>
            <w:tcW w:w="5103" w:type="dxa"/>
          </w:tcPr>
          <w:p w14:paraId="70D053D4"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032CF297"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14.18.1 i) and 14.18.3 to 14.18.</w:t>
            </w:r>
            <w:r w:rsidR="00436045">
              <w:rPr>
                <w:rFonts w:ascii="Arial" w:hAnsi="Arial" w:cs="Arial"/>
                <w:b/>
                <w:sz w:val="22"/>
              </w:rPr>
              <w:t>9</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E634705"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w:t>
            </w:r>
            <w:r w:rsidR="00436045">
              <w:rPr>
                <w:rFonts w:ascii="Arial" w:hAnsi="Arial" w:cs="Arial"/>
                <w:b/>
                <w:sz w:val="22"/>
              </w:rPr>
              <w:t>10</w:t>
            </w:r>
            <w:r w:rsidRPr="00E010AE">
              <w:rPr>
                <w:rFonts w:ascii="Arial" w:hAnsi="Arial" w:cs="Arial"/>
                <w:sz w:val="22"/>
              </w:rPr>
              <w:t xml:space="preserve"> </w:t>
            </w:r>
            <w:r w:rsidRPr="00E010AE">
              <w:rPr>
                <w:rFonts w:ascii="Arial" w:hAnsi="Arial" w:cs="Arial"/>
                <w:b/>
                <w:sz w:val="22"/>
              </w:rPr>
              <w:t>to 14.18.1</w:t>
            </w:r>
            <w:r w:rsidR="00436045">
              <w:rPr>
                <w:rFonts w:ascii="Arial" w:hAnsi="Arial" w:cs="Arial"/>
                <w:b/>
                <w:sz w:val="22"/>
              </w:rPr>
              <w:t>2</w:t>
            </w:r>
            <w:r w:rsidRPr="00E010AE">
              <w:rPr>
                <w:rFonts w:ascii="Arial" w:hAnsi="Arial" w:cs="Arial"/>
                <w:b/>
                <w:sz w:val="22"/>
              </w:rPr>
              <w:t>.</w:t>
            </w:r>
          </w:p>
          <w:p w14:paraId="71A8858C"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7</w:t>
            </w:r>
            <w:r w:rsidRPr="00E010AE">
              <w:rPr>
                <w:rFonts w:ascii="Arial" w:hAnsi="Arial" w:cs="Arial"/>
                <w:b/>
                <w:sz w:val="22"/>
              </w:rPr>
              <w:t>.</w:t>
            </w:r>
          </w:p>
        </w:tc>
      </w:tr>
    </w:tbl>
    <w:p w14:paraId="64E88B06" w14:textId="77777777" w:rsidR="006661FE" w:rsidRDefault="006661FE" w:rsidP="006661FE">
      <w:pPr>
        <w:rPr>
          <w:rFonts w:ascii="Arial" w:hAnsi="Arial"/>
        </w:rPr>
      </w:pPr>
    </w:p>
    <w:p w14:paraId="482A4217" w14:textId="77777777" w:rsidR="006661FE" w:rsidRDefault="006661FE" w:rsidP="006661FE">
      <w:pPr>
        <w:rPr>
          <w:rFonts w:ascii="Arial" w:hAnsi="Arial"/>
        </w:rPr>
      </w:pPr>
    </w:p>
    <w:p w14:paraId="18364F30" w14:textId="77777777" w:rsidR="006661FE" w:rsidRDefault="006661FE" w:rsidP="006661FE">
      <w:pPr>
        <w:rPr>
          <w:rFonts w:ascii="Arial" w:hAnsi="Arial"/>
        </w:rPr>
      </w:pPr>
    </w:p>
    <w:p w14:paraId="7688AE50" w14:textId="77777777" w:rsidR="006661FE" w:rsidRDefault="006661FE" w:rsidP="006661FE">
      <w:pPr>
        <w:rPr>
          <w:rFonts w:ascii="Arial" w:hAnsi="Arial"/>
        </w:rPr>
      </w:pPr>
    </w:p>
    <w:p w14:paraId="74943702" w14:textId="77777777" w:rsidR="006661FE" w:rsidRDefault="006661FE" w:rsidP="006661FE">
      <w:pPr>
        <w:rPr>
          <w:rFonts w:ascii="Arial" w:hAnsi="Arial"/>
        </w:rPr>
      </w:pPr>
    </w:p>
    <w:p w14:paraId="750F42FB" w14:textId="77777777" w:rsidR="006661FE" w:rsidRDefault="006661FE" w:rsidP="006661FE">
      <w:pPr>
        <w:rPr>
          <w:rFonts w:ascii="Arial" w:hAnsi="Arial"/>
        </w:rPr>
      </w:pPr>
    </w:p>
    <w:p w14:paraId="65898FBE" w14:textId="77777777" w:rsidR="006661FE" w:rsidRDefault="006661FE" w:rsidP="006661FE">
      <w:pPr>
        <w:rPr>
          <w:rFonts w:ascii="Arial" w:hAnsi="Arial"/>
        </w:rPr>
      </w:pPr>
    </w:p>
    <w:p w14:paraId="695C4FE7" w14:textId="77777777" w:rsidR="006661FE" w:rsidRDefault="006661FE" w:rsidP="006661FE">
      <w:pPr>
        <w:rPr>
          <w:rFonts w:ascii="Arial" w:hAnsi="Arial"/>
        </w:rPr>
      </w:pPr>
    </w:p>
    <w:p w14:paraId="15722FA1" w14:textId="77777777" w:rsidR="006661FE" w:rsidRDefault="006661FE" w:rsidP="006661FE">
      <w:pPr>
        <w:rPr>
          <w:rFonts w:ascii="Arial" w:hAnsi="Arial"/>
        </w:rPr>
      </w:pPr>
    </w:p>
    <w:p w14:paraId="5899FDBE" w14:textId="77777777" w:rsidR="006661FE" w:rsidRDefault="006661FE" w:rsidP="006661FE">
      <w:pPr>
        <w:rPr>
          <w:rFonts w:ascii="Arial" w:hAnsi="Arial"/>
        </w:rPr>
      </w:pPr>
    </w:p>
    <w:p w14:paraId="26A83C17" w14:textId="77777777" w:rsidR="006661FE" w:rsidRDefault="006661FE" w:rsidP="006661FE">
      <w:pPr>
        <w:rPr>
          <w:rFonts w:ascii="Arial" w:hAnsi="Arial"/>
        </w:rPr>
      </w:pPr>
    </w:p>
    <w:p w14:paraId="1F15FE92" w14:textId="77777777" w:rsidR="006661FE" w:rsidRDefault="006661FE" w:rsidP="006661FE">
      <w:pPr>
        <w:rPr>
          <w:rFonts w:ascii="Arial" w:hAnsi="Arial"/>
        </w:rPr>
      </w:pPr>
    </w:p>
    <w:p w14:paraId="29D3F411" w14:textId="77777777" w:rsidR="006661FE" w:rsidRDefault="006661FE" w:rsidP="006661FE">
      <w:pPr>
        <w:rPr>
          <w:rFonts w:ascii="Arial" w:hAnsi="Arial"/>
        </w:rPr>
      </w:pPr>
    </w:p>
    <w:p w14:paraId="4346FF86" w14:textId="77777777" w:rsidR="006661FE" w:rsidRDefault="006661FE" w:rsidP="006661FE">
      <w:pPr>
        <w:pStyle w:val="FootnoteText"/>
      </w:pPr>
    </w:p>
    <w:p w14:paraId="15C59F3C" w14:textId="77777777" w:rsidR="006661FE" w:rsidRDefault="006661FE" w:rsidP="006661FE">
      <w:pPr>
        <w:rPr>
          <w:rFonts w:ascii="Arial" w:hAnsi="Arial"/>
        </w:rPr>
      </w:pPr>
    </w:p>
    <w:p w14:paraId="597A7552" w14:textId="77777777" w:rsidR="006661FE" w:rsidRDefault="006661FE" w:rsidP="006661FE">
      <w:pPr>
        <w:rPr>
          <w:rFonts w:ascii="Arial" w:hAnsi="Arial"/>
        </w:rPr>
      </w:pPr>
    </w:p>
    <w:p w14:paraId="49F3B14A"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0C4693CF" w14:textId="77777777">
        <w:trPr>
          <w:cantSplit/>
          <w:trHeight w:val="373"/>
        </w:trPr>
        <w:tc>
          <w:tcPr>
            <w:tcW w:w="9180" w:type="dxa"/>
            <w:gridSpan w:val="2"/>
            <w:vAlign w:val="center"/>
          </w:tcPr>
          <w:p w14:paraId="24E5504E" w14:textId="77777777" w:rsidR="006661FE" w:rsidRPr="00E010AE" w:rsidRDefault="006661FE" w:rsidP="006661FE">
            <w:pPr>
              <w:pStyle w:val="BodyText2"/>
              <w:rPr>
                <w:rFonts w:ascii="Arial" w:hAnsi="Arial" w:cs="Arial"/>
                <w:b/>
                <w:i w:val="0"/>
              </w:rPr>
            </w:pPr>
            <w:r w:rsidRPr="00E010AE">
              <w:rPr>
                <w:rFonts w:ascii="Arial" w:hAnsi="Arial" w:cs="Arial"/>
                <w:b/>
                <w:i w:val="0"/>
              </w:rPr>
              <w:t>PARTY WITH A BILATERAL EMBEDDED GENERATION AGREEMENT</w:t>
            </w:r>
          </w:p>
        </w:tc>
      </w:tr>
      <w:tr w:rsidR="006661FE" w:rsidRPr="00506BD8" w14:paraId="049D2B82" w14:textId="77777777">
        <w:trPr>
          <w:cantSplit/>
          <w:trHeight w:val="1779"/>
        </w:trPr>
        <w:tc>
          <w:tcPr>
            <w:tcW w:w="9180" w:type="dxa"/>
            <w:gridSpan w:val="2"/>
          </w:tcPr>
          <w:p w14:paraId="0AA12D04" w14:textId="112CE9B4" w:rsidR="006661FE" w:rsidRPr="00506BD8" w:rsidRDefault="008A41B4" w:rsidP="006661FE">
            <w:pPr>
              <w:pStyle w:val="Header"/>
            </w:pPr>
            <w:r>
              <w:rPr>
                <w:noProof/>
              </w:rPr>
              <mc:AlternateContent>
                <mc:Choice Requires="wps">
                  <w:drawing>
                    <wp:anchor distT="0" distB="0" distL="114300" distR="114300" simplePos="0" relativeHeight="251658258" behindDoc="0" locked="0" layoutInCell="0" allowOverlap="1" wp14:anchorId="2C442DD8" wp14:editId="639CCB37">
                      <wp:simplePos x="0" y="0"/>
                      <wp:positionH relativeFrom="column">
                        <wp:posOffset>252730</wp:posOffset>
                      </wp:positionH>
                      <wp:positionV relativeFrom="paragraph">
                        <wp:posOffset>33020</wp:posOffset>
                      </wp:positionV>
                      <wp:extent cx="3931920" cy="274320"/>
                      <wp:effectExtent l="0" t="3175" r="0" b="0"/>
                      <wp:wrapNone/>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192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442DD8" id="Text Box 49" o:spid="_x0000_s1057" type="#_x0000_t202" style="position:absolute;margin-left:19.9pt;margin-top:2.6pt;width:309.6pt;height:21.6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" o:allowincell="f" stroked="f" strokecolor="#9cf">
                      <v:textbo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v:textbox>
                    </v:shape>
                  </w:pict>
                </mc:Fallback>
              </mc:AlternateContent>
            </w:r>
            <w:r>
              <w:rPr>
                <w:noProof/>
              </w:rPr>
              <mc:AlternateContent>
                <mc:Choice Requires="wps">
                  <w:drawing>
                    <wp:anchor distT="0" distB="0" distL="114300" distR="114300" simplePos="0" relativeHeight="251658259" behindDoc="0" locked="0" layoutInCell="0" allowOverlap="1" wp14:anchorId="4E9F834C" wp14:editId="178EF012">
                      <wp:simplePos x="0" y="0"/>
                      <wp:positionH relativeFrom="column">
                        <wp:posOffset>1053465</wp:posOffset>
                      </wp:positionH>
                      <wp:positionV relativeFrom="paragraph">
                        <wp:posOffset>829310</wp:posOffset>
                      </wp:positionV>
                      <wp:extent cx="274320" cy="635"/>
                      <wp:effectExtent l="16510" t="18415" r="23495" b="19050"/>
                      <wp:wrapNone/>
                      <wp:docPr id="47" name="Straight Connector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A90407" id="Straight Connector 47" o:spid="_x0000_s1026" style="position:absolute;z-index:251658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7" behindDoc="0" locked="0" layoutInCell="0" allowOverlap="1" wp14:anchorId="587CCD8E" wp14:editId="4CED5D01">
                      <wp:simplePos x="0" y="0"/>
                      <wp:positionH relativeFrom="column">
                        <wp:posOffset>2426970</wp:posOffset>
                      </wp:positionH>
                      <wp:positionV relativeFrom="paragraph">
                        <wp:posOffset>398780</wp:posOffset>
                      </wp:positionV>
                      <wp:extent cx="914400" cy="480060"/>
                      <wp:effectExtent l="18415" t="16510" r="19685" b="17780"/>
                      <wp:wrapNone/>
                      <wp:docPr id="4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7CCD8E" id="Text Box 46" o:spid="_x0000_s1058" type="#_x0000_t202" style="position:absolute;margin-left:191.1pt;margin-top:31.4pt;width:1in;height:37.8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ZzVFg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" o:allowincell="f" fillcolor="#9cf" strokecolor="#9cf" strokeweight="2.25pt">
                      <v:textbo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56" behindDoc="0" locked="0" layoutInCell="0" allowOverlap="1" wp14:anchorId="46E69D59" wp14:editId="2D3A3C66">
                      <wp:simplePos x="0" y="0"/>
                      <wp:positionH relativeFrom="column">
                        <wp:posOffset>1327785</wp:posOffset>
                      </wp:positionH>
                      <wp:positionV relativeFrom="paragraph">
                        <wp:posOffset>398780</wp:posOffset>
                      </wp:positionV>
                      <wp:extent cx="914400" cy="480060"/>
                      <wp:effectExtent l="14605" t="16510" r="23495" b="17780"/>
                      <wp:wrapNone/>
                      <wp:docPr id="4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E69D59" id="Text Box 45" o:spid="_x0000_s1059" type="#_x0000_t202" style="position:absolute;margin-left:104.55pt;margin-top:31.4pt;width:1in;height:37.8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PI7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wejrqWUJ1IWYQxufTSaNIC/uGsp9QW3P8+CFScmc+W3EliUszTYrG8mZOweF0pryvC&#10;SoIqeOBsnO7C+DQODnXT0k1jHizckaO1Tmo/szrzp2QmE86vKEb/ep12Pb/17V8A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O9c8jsXAgAAMwQAAA4AAAAAAAAAAAAAAAAALgIAAGRycy9lMm9Eb2MueG1sUEsBAi0AFAAGAAgA&#10;AAAhANjHF43cAAAACgEAAA8AAAAAAAAAAAAAAAAAcQQAAGRycy9kb3ducmV2LnhtbFBLBQYAAAAA&#10;BAAEAPMAAAB6BQAAAAA=&#10;" o:allowincell="f" fillcolor="#9cf" strokecolor="#9cf" strokeweight="2.25pt">
                      <v:textbo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55" behindDoc="0" locked="0" layoutInCell="0" allowOverlap="1" wp14:anchorId="182F343B" wp14:editId="5053CAA4">
                      <wp:simplePos x="0" y="0"/>
                      <wp:positionH relativeFrom="column">
                        <wp:posOffset>139065</wp:posOffset>
                      </wp:positionH>
                      <wp:positionV relativeFrom="paragraph">
                        <wp:posOffset>398780</wp:posOffset>
                      </wp:positionV>
                      <wp:extent cx="914400" cy="480060"/>
                      <wp:effectExtent l="16510" t="16510" r="21590" b="17780"/>
                      <wp:wrapNone/>
                      <wp:docPr id="4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2F343B" id="Text Box 42" o:spid="_x0000_s1060" type="#_x0000_t202" style="position:absolute;margin-left:10.95pt;margin-top:31.4pt;width:1in;height:37.8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E8SB9cXAgAAMwQAAA4AAAAAAAAAAAAAAAAALgIAAGRycy9lMm9Eb2MueG1sUEsBAi0AFAAGAAgA&#10;AAAhAOu6FKfcAAAACQEAAA8AAAAAAAAAAAAAAAAAcQQAAGRycy9kb3ducmV2LnhtbFBLBQYAAAAA&#10;BAAEAPMAAAB6BQAAAAA=&#10;" o:allowincell="f" fillcolor="#9cf" strokecolor="#9cf" strokeweight="2.25pt">
                      <v:textbo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54" behindDoc="0" locked="0" layoutInCell="0" allowOverlap="1" wp14:anchorId="65F36731" wp14:editId="10615C11">
                      <wp:simplePos x="0" y="0"/>
                      <wp:positionH relativeFrom="column">
                        <wp:posOffset>47625</wp:posOffset>
                      </wp:positionH>
                      <wp:positionV relativeFrom="paragraph">
                        <wp:posOffset>215900</wp:posOffset>
                      </wp:positionV>
                      <wp:extent cx="4572000" cy="796290"/>
                      <wp:effectExtent l="20320" t="14605" r="17780" b="17780"/>
                      <wp:wrapNone/>
                      <wp:docPr id="41"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33AD055B"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F36731" id="Rectangle 41" o:spid="_x0000_s1061" style="position:absolute;margin-left:3.75pt;margin-top:17pt;width:5in;height:62.7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" o:allowincell="f" strokecolor="red" strokeweight="2.25pt">
                      <v:textbox>
                        <w:txbxContent>
                          <w:p w14:paraId="33AD055B" w14:textId="77777777" w:rsidR="00CD5631" w:rsidRDefault="00CD5631"/>
                        </w:txbxContent>
                      </v:textbox>
                    </v:rect>
                  </w:pict>
                </mc:Fallback>
              </mc:AlternateContent>
            </w:r>
            <w:r>
              <w:rPr>
                <w:noProof/>
              </w:rPr>
              <mc:AlternateContent>
                <mc:Choice Requires="wps">
                  <w:drawing>
                    <wp:anchor distT="0" distB="0" distL="114300" distR="114300" simplePos="0" relativeHeight="251658260" behindDoc="0" locked="0" layoutInCell="0" allowOverlap="1" wp14:anchorId="45CA9FA3" wp14:editId="1915807A">
                      <wp:simplePos x="0" y="0"/>
                      <wp:positionH relativeFrom="column">
                        <wp:posOffset>3522345</wp:posOffset>
                      </wp:positionH>
                      <wp:positionV relativeFrom="paragraph">
                        <wp:posOffset>398780</wp:posOffset>
                      </wp:positionV>
                      <wp:extent cx="914400" cy="480060"/>
                      <wp:effectExtent l="18415" t="16510" r="19685" b="17780"/>
                      <wp:wrapNone/>
                      <wp:docPr id="4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CA9FA3" id="Text Box 40" o:spid="_x0000_s1062" type="#_x0000_t202" style="position:absolute;margin-left:277.35pt;margin-top:31.4pt;width:1in;height:37.8pt;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6vQ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" o:allowincell="f" fillcolor="#9cf" strokecolor="#9cf" strokeweight="2.25pt">
                      <v:textbo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p>
          <w:p w14:paraId="6448AA7F" w14:textId="77777777" w:rsidR="006661FE" w:rsidRPr="00506BD8" w:rsidRDefault="006661FE" w:rsidP="006661FE">
            <w:pPr>
              <w:pStyle w:val="Header"/>
            </w:pPr>
          </w:p>
          <w:p w14:paraId="52C1C53E" w14:textId="77777777" w:rsidR="006661FE" w:rsidRPr="00506BD8" w:rsidRDefault="006661FE" w:rsidP="006661FE">
            <w:pPr>
              <w:pStyle w:val="Header"/>
            </w:pPr>
          </w:p>
          <w:p w14:paraId="6EB8C612" w14:textId="77777777" w:rsidR="006661FE" w:rsidRPr="00506BD8" w:rsidRDefault="006661FE" w:rsidP="006661FE">
            <w:pPr>
              <w:pStyle w:val="Header"/>
            </w:pPr>
          </w:p>
          <w:p w14:paraId="4193859E" w14:textId="77777777" w:rsidR="006661FE" w:rsidRPr="00506BD8" w:rsidRDefault="006661FE" w:rsidP="006661FE">
            <w:pPr>
              <w:pStyle w:val="Header"/>
            </w:pPr>
          </w:p>
          <w:p w14:paraId="5379D996" w14:textId="77777777" w:rsidR="006661FE" w:rsidRPr="00506BD8" w:rsidRDefault="006661FE" w:rsidP="006661FE">
            <w:pPr>
              <w:pStyle w:val="Header"/>
            </w:pPr>
          </w:p>
        </w:tc>
      </w:tr>
      <w:tr w:rsidR="006661FE" w:rsidRPr="00506BD8" w14:paraId="0628B36E" w14:textId="77777777">
        <w:trPr>
          <w:cantSplit/>
          <w:trHeight w:val="1704"/>
        </w:trPr>
        <w:tc>
          <w:tcPr>
            <w:tcW w:w="4077" w:type="dxa"/>
          </w:tcPr>
          <w:p w14:paraId="1C9ACFCE"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7A22C070"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14</w:t>
            </w:r>
            <w:r>
              <w:rPr>
                <w:rFonts w:ascii="Arial" w:hAnsi="Arial"/>
                <w:b/>
                <w:sz w:val="22"/>
              </w:rPr>
              <w:t>,</w:t>
            </w:r>
            <w:r>
              <w:rPr>
                <w:rFonts w:ascii="Arial" w:hAnsi="Arial"/>
                <w:sz w:val="22"/>
              </w:rPr>
              <w:t xml:space="preserve"> </w:t>
            </w:r>
            <w:r>
              <w:rPr>
                <w:rFonts w:ascii="Arial" w:hAnsi="Arial"/>
                <w:b/>
                <w:sz w:val="22"/>
              </w:rPr>
              <w:t>14.17.</w:t>
            </w:r>
            <w:r w:rsidR="00C83E55">
              <w:rPr>
                <w:rFonts w:ascii="Arial" w:hAnsi="Arial"/>
                <w:b/>
                <w:sz w:val="22"/>
              </w:rPr>
              <w:t>15</w:t>
            </w:r>
            <w:r>
              <w:rPr>
                <w:rFonts w:ascii="Arial" w:hAnsi="Arial"/>
                <w:b/>
                <w:sz w:val="22"/>
              </w:rPr>
              <w:t xml:space="preserve"> and 14.17.</w:t>
            </w:r>
            <w:r w:rsidR="00C83E55">
              <w:rPr>
                <w:rFonts w:ascii="Arial" w:hAnsi="Arial"/>
                <w:b/>
                <w:sz w:val="22"/>
              </w:rPr>
              <w:t>18</w:t>
            </w:r>
            <w:r>
              <w:rPr>
                <w:rFonts w:ascii="Arial" w:hAnsi="Arial"/>
                <w:b/>
                <w:sz w:val="22"/>
              </w:rPr>
              <w:t>.</w:t>
            </w:r>
          </w:p>
        </w:tc>
        <w:tc>
          <w:tcPr>
            <w:tcW w:w="5103" w:type="dxa"/>
          </w:tcPr>
          <w:p w14:paraId="223D8825"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2D9CA5DF"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14.18.1 ii).</w:t>
            </w:r>
          </w:p>
          <w:p w14:paraId="6D9418DA"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14.18.3 to 14.18.1</w:t>
            </w:r>
            <w:r w:rsidR="00436045">
              <w:rPr>
                <w:rFonts w:ascii="Arial" w:hAnsi="Arial" w:cs="Arial"/>
                <w:b/>
                <w:sz w:val="22"/>
              </w:rPr>
              <w:t>2</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58A4FEA"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14.18.3 to 14.18.</w:t>
            </w:r>
            <w:r w:rsidR="00436045">
              <w:rPr>
                <w:rFonts w:ascii="Arial" w:hAnsi="Arial" w:cs="Arial"/>
                <w:b/>
                <w:sz w:val="22"/>
              </w:rPr>
              <w:t>9</w:t>
            </w:r>
            <w:r w:rsidRPr="00E010AE">
              <w:rPr>
                <w:rFonts w:ascii="Arial" w:hAnsi="Arial" w:cs="Arial"/>
                <w:b/>
                <w:sz w:val="22"/>
              </w:rPr>
              <w:t xml:space="preserve"> and</w:t>
            </w:r>
            <w:r w:rsidRPr="00E010AE">
              <w:rPr>
                <w:rFonts w:ascii="Arial" w:hAnsi="Arial" w:cs="Arial"/>
                <w:sz w:val="22"/>
              </w:rPr>
              <w:t xml:space="preserv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8</w:t>
            </w:r>
            <w:r w:rsidRPr="00E010AE">
              <w:rPr>
                <w:rFonts w:ascii="Arial" w:hAnsi="Arial" w:cs="Arial"/>
                <w:b/>
                <w:sz w:val="22"/>
              </w:rPr>
              <w:t>.</w:t>
            </w:r>
          </w:p>
        </w:tc>
      </w:tr>
    </w:tbl>
    <w:p w14:paraId="62783A42" w14:textId="77777777" w:rsidR="006661FE" w:rsidRDefault="006661FE" w:rsidP="006661FE">
      <w:pPr>
        <w:rPr>
          <w:rFonts w:ascii="Arial" w:hAnsi="Arial"/>
        </w:rPr>
      </w:pPr>
    </w:p>
    <w:p w14:paraId="395FD1C4" w14:textId="77777777" w:rsidR="006661FE" w:rsidRDefault="006661FE" w:rsidP="006661FE">
      <w:pPr>
        <w:rPr>
          <w:rFonts w:ascii="Arial" w:hAnsi="Arial"/>
        </w:rPr>
      </w:pPr>
    </w:p>
    <w:p w14:paraId="2BFF133D" w14:textId="77777777" w:rsidR="006661FE" w:rsidRPr="00FE40FB" w:rsidRDefault="006661FE" w:rsidP="006661FE">
      <w:pPr>
        <w:pStyle w:val="Heading1"/>
        <w:rPr>
          <w:color w:val="auto"/>
          <w:sz w:val="28"/>
          <w:szCs w:val="28"/>
        </w:rPr>
      </w:pPr>
      <w:r>
        <w:br w:type="page"/>
      </w:r>
      <w:bookmarkStart w:id="338" w:name="_Hlt501343668"/>
      <w:bookmarkStart w:id="339" w:name="_Hlt488742812"/>
      <w:bookmarkStart w:id="340" w:name="_Toc32201111"/>
      <w:bookmarkStart w:id="341" w:name="_Toc49661161"/>
      <w:bookmarkStart w:id="342" w:name="_Toc274049740"/>
      <w:bookmarkEnd w:id="334"/>
      <w:bookmarkEnd w:id="335"/>
      <w:bookmarkEnd w:id="337"/>
      <w:bookmarkEnd w:id="338"/>
      <w:bookmarkEnd w:id="339"/>
      <w:r w:rsidRPr="00FE40FB">
        <w:rPr>
          <w:color w:val="auto"/>
          <w:sz w:val="28"/>
          <w:szCs w:val="28"/>
        </w:rPr>
        <w:t>14.2</w:t>
      </w:r>
      <w:r w:rsidR="00436045">
        <w:rPr>
          <w:color w:val="auto"/>
          <w:sz w:val="28"/>
          <w:szCs w:val="28"/>
        </w:rPr>
        <w:t>7</w:t>
      </w:r>
      <w:r w:rsidRPr="00FE40FB">
        <w:rPr>
          <w:color w:val="auto"/>
          <w:sz w:val="28"/>
          <w:szCs w:val="28"/>
        </w:rPr>
        <w:t xml:space="preserve"> Transmission Network Use of System Charging Flowcharts</w:t>
      </w:r>
      <w:bookmarkEnd w:id="340"/>
      <w:bookmarkEnd w:id="341"/>
      <w:bookmarkEnd w:id="342"/>
    </w:p>
    <w:p w14:paraId="7391C620" w14:textId="77777777" w:rsidR="006661FE" w:rsidRDefault="006661FE" w:rsidP="006661FE">
      <w:pPr>
        <w:rPr>
          <w:rFonts w:ascii="Arial" w:hAnsi="Arial"/>
          <w:sz w:val="22"/>
        </w:rPr>
      </w:pPr>
    </w:p>
    <w:p w14:paraId="3A6AB7F4" w14:textId="77777777" w:rsidR="006661FE" w:rsidRDefault="006661FE" w:rsidP="006661FE">
      <w:pPr>
        <w:jc w:val="both"/>
        <w:rPr>
          <w:rFonts w:ascii="Arial" w:hAnsi="Arial"/>
          <w:sz w:val="22"/>
        </w:rPr>
      </w:pPr>
      <w:r>
        <w:rPr>
          <w:rFonts w:ascii="Arial" w:hAnsi="Arial"/>
          <w:sz w:val="22"/>
        </w:rPr>
        <w:t>The following flowcharts illustrate the parties liable for Demand and Generation TNUoS charges and the calculation of those charges.</w:t>
      </w:r>
    </w:p>
    <w:p w14:paraId="2B1FEF12" w14:textId="77777777" w:rsidR="006661FE" w:rsidRDefault="006661FE" w:rsidP="006661FE">
      <w:pPr>
        <w:jc w:val="both"/>
        <w:rPr>
          <w:rFonts w:ascii="Arial" w:hAnsi="Arial"/>
          <w:sz w:val="22"/>
        </w:rPr>
      </w:pPr>
    </w:p>
    <w:p w14:paraId="032360CE"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precedence.</w:t>
      </w:r>
    </w:p>
    <w:p w14:paraId="7F457B73" w14:textId="77777777" w:rsidR="006661FE" w:rsidRDefault="006661FE" w:rsidP="006661FE">
      <w:pPr>
        <w:jc w:val="both"/>
        <w:rPr>
          <w:rFonts w:ascii="Arial" w:hAnsi="Arial"/>
          <w:noProof/>
          <w:sz w:val="22"/>
        </w:rPr>
      </w:pPr>
    </w:p>
    <w:p w14:paraId="279DE8F6" w14:textId="77777777" w:rsidR="006661FE" w:rsidRDefault="006661FE" w:rsidP="006661FE">
      <w:pPr>
        <w:pStyle w:val="Heading2"/>
      </w:pPr>
      <w:bookmarkStart w:id="343" w:name="_Toc32201112"/>
      <w:bookmarkStart w:id="344" w:name="_Toc49661162"/>
      <w:bookmarkStart w:id="345" w:name="_Toc274049741"/>
      <w:r>
        <w:t>Demand Charges</w:t>
      </w:r>
      <w:bookmarkEnd w:id="343"/>
      <w:bookmarkEnd w:id="344"/>
      <w:bookmarkEnd w:id="345"/>
    </w:p>
    <w:p w14:paraId="6FFEEB6C" w14:textId="77777777" w:rsidR="00E010AE" w:rsidRDefault="00672F6E" w:rsidP="006661FE">
      <w:pPr>
        <w:pStyle w:val="1"/>
        <w:jc w:val="both"/>
      </w:pPr>
      <w:bookmarkStart w:id="346" w:name="_Toc32201113"/>
      <w:bookmarkStart w:id="347" w:name="_Toc49661163"/>
      <w:r>
        <w:rPr>
          <w:noProof/>
          <w:sz w:val="20"/>
        </w:rPr>
        <w:pict w14:anchorId="095B0C15">
          <v:shape id="_x0000_s2438" type="#_x0000_t75" style="position:absolute;left:0;text-align:left;margin-left:-18pt;margin-top:17.7pt;width:570.95pt;height:585pt;z-index:251658266">
            <v:imagedata r:id="rId97" o:title=""/>
            <w10:wrap type="topAndBottom"/>
          </v:shape>
        </w:pict>
      </w:r>
      <w:r w:rsidR="006661FE">
        <w:t xml:space="preserve"> </w:t>
      </w:r>
      <w:r w:rsidR="006661FE">
        <w:br w:type="page"/>
        <w:t xml:space="preserve">Generation </w:t>
      </w:r>
    </w:p>
    <w:p w14:paraId="219A8812" w14:textId="77777777" w:rsidR="00E010AE" w:rsidRDefault="006661FE" w:rsidP="006661FE">
      <w:pPr>
        <w:pStyle w:val="1"/>
        <w:jc w:val="both"/>
      </w:pPr>
      <w:r>
        <w:t>Charges</w:t>
      </w:r>
      <w:bookmarkStart w:id="348" w:name="OLE_LINK9"/>
      <w:bookmarkStart w:id="349" w:name="OLE_LINK12"/>
      <w:bookmarkEnd w:id="346"/>
      <w:bookmarkEnd w:id="347"/>
    </w:p>
    <w:p w14:paraId="4062DB81" w14:textId="046B5BD8" w:rsidR="006661FE" w:rsidRDefault="008A41B4" w:rsidP="006661FE">
      <w:pPr>
        <w:pStyle w:val="1"/>
        <w:jc w:val="both"/>
      </w:pPr>
      <w:r>
        <w:rPr>
          <w:noProof/>
          <w:lang w:eastAsia="en-GB"/>
        </w:rPr>
        <w:drawing>
          <wp:inline distT="0" distB="0" distL="0" distR="0" wp14:anchorId="04EB2945" wp14:editId="25E95B96">
            <wp:extent cx="4658360" cy="6767830"/>
            <wp:effectExtent l="0" t="0" r="0" b="0"/>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98">
                      <a:extLst>
                        <a:ext uri="{28A0092B-C50C-407E-A947-70E740481C1C}">
                          <a14:useLocalDpi xmlns:a14="http://schemas.microsoft.com/office/drawing/2010/main" val="0"/>
                        </a:ext>
                      </a:extLst>
                    </a:blip>
                    <a:srcRect/>
                    <a:stretch>
                      <a:fillRect/>
                    </a:stretch>
                  </pic:blipFill>
                  <pic:spPr bwMode="auto">
                    <a:xfrm>
                      <a:off x="0" y="0"/>
                      <a:ext cx="4658360" cy="6767830"/>
                    </a:xfrm>
                    <a:prstGeom prst="rect">
                      <a:avLst/>
                    </a:prstGeom>
                    <a:noFill/>
                    <a:ln>
                      <a:noFill/>
                    </a:ln>
                  </pic:spPr>
                </pic:pic>
              </a:graphicData>
            </a:graphic>
          </wp:inline>
        </w:drawing>
      </w:r>
      <w:bookmarkEnd w:id="348"/>
      <w:bookmarkEnd w:id="349"/>
    </w:p>
    <w:p w14:paraId="2B8BA9D9" w14:textId="77777777" w:rsidR="006661FE" w:rsidRDefault="006661FE" w:rsidP="006661FE">
      <w:pPr>
        <w:pStyle w:val="1"/>
        <w:jc w:val="both"/>
      </w:pPr>
      <w:r>
        <w:br w:type="page"/>
      </w:r>
    </w:p>
    <w:p w14:paraId="27FFB656" w14:textId="77777777" w:rsidR="006661FE" w:rsidRPr="00FE40FB" w:rsidRDefault="006661FE" w:rsidP="006661FE">
      <w:pPr>
        <w:pStyle w:val="Heading1"/>
        <w:rPr>
          <w:color w:val="auto"/>
          <w:sz w:val="28"/>
          <w:szCs w:val="28"/>
        </w:rPr>
      </w:pPr>
      <w:bookmarkStart w:id="350" w:name="_Toc274049742"/>
      <w:r w:rsidRPr="00FE40FB">
        <w:rPr>
          <w:color w:val="auto"/>
          <w:sz w:val="28"/>
          <w:szCs w:val="28"/>
        </w:rPr>
        <w:t>14.2</w:t>
      </w:r>
      <w:r w:rsidR="00436045">
        <w:rPr>
          <w:color w:val="auto"/>
          <w:sz w:val="28"/>
          <w:szCs w:val="28"/>
        </w:rPr>
        <w:t>8</w:t>
      </w:r>
      <w:r w:rsidRPr="00FE40FB">
        <w:rPr>
          <w:color w:val="auto"/>
          <w:sz w:val="28"/>
          <w:szCs w:val="28"/>
        </w:rPr>
        <w:t xml:space="preserve"> Example: Determination of </w:t>
      </w:r>
      <w:r w:rsidR="00E71EB2" w:rsidRPr="00E71EB2">
        <w:rPr>
          <w:color w:val="auto"/>
          <w:sz w:val="28"/>
          <w:szCs w:val="28"/>
        </w:rPr>
        <w:t>The Company</w:t>
      </w:r>
      <w:r w:rsidRPr="00FE40FB">
        <w:rPr>
          <w:color w:val="auto"/>
          <w:sz w:val="28"/>
          <w:szCs w:val="28"/>
        </w:rPr>
        <w:t>’s Forecast for Demand Charge Purposes</w:t>
      </w:r>
      <w:bookmarkEnd w:id="350"/>
    </w:p>
    <w:p w14:paraId="1802C62E" w14:textId="77777777" w:rsidR="006661FE" w:rsidRDefault="006661FE" w:rsidP="006661FE">
      <w:pPr>
        <w:pStyle w:val="BodyText2"/>
      </w:pPr>
    </w:p>
    <w:p w14:paraId="3D798A62"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will use the latest available settlement data for calculation of HH demand and NHH energy consumption forecasts for the </w:t>
      </w:r>
      <w:r w:rsidR="00A3322B" w:rsidRPr="00A3322B">
        <w:rPr>
          <w:rFonts w:ascii="Arial" w:hAnsi="Arial" w:cs="Arial"/>
          <w:b/>
          <w:i w:val="0"/>
          <w:szCs w:val="22"/>
        </w:rPr>
        <w:t>Financial Year</w:t>
      </w:r>
      <w:r w:rsidR="006661FE" w:rsidRPr="00E010AE">
        <w:rPr>
          <w:rFonts w:ascii="Arial" w:hAnsi="Arial" w:cs="Arial"/>
          <w:i w:val="0"/>
          <w:szCs w:val="22"/>
        </w:rPr>
        <w:t>.</w:t>
      </w:r>
    </w:p>
    <w:p w14:paraId="7ABEA9DD" w14:textId="77777777" w:rsidR="006661FE" w:rsidRPr="00E010AE" w:rsidRDefault="006661FE" w:rsidP="006661FE">
      <w:pPr>
        <w:pStyle w:val="BodyText2"/>
        <w:jc w:val="both"/>
        <w:rPr>
          <w:rFonts w:ascii="Arial" w:hAnsi="Arial" w:cs="Arial"/>
          <w:i w:val="0"/>
          <w:szCs w:val="22"/>
        </w:rPr>
      </w:pPr>
    </w:p>
    <w:p w14:paraId="7F87826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The </w:t>
      </w:r>
      <w:r w:rsidR="00A3322B" w:rsidRPr="00A3322B">
        <w:rPr>
          <w:rFonts w:ascii="Arial" w:hAnsi="Arial" w:cs="Arial"/>
          <w:b/>
          <w:i w:val="0"/>
          <w:szCs w:val="22"/>
        </w:rPr>
        <w:t>Financial Year</w:t>
      </w:r>
      <w:r w:rsidRPr="00E010AE">
        <w:rPr>
          <w:rFonts w:ascii="Arial" w:hAnsi="Arial" w:cs="Arial"/>
          <w:i w:val="0"/>
          <w:szCs w:val="22"/>
        </w:rPr>
        <w:t xml:space="preserve"> runs from 1</w:t>
      </w:r>
      <w:r w:rsidRPr="00E010AE">
        <w:rPr>
          <w:rFonts w:ascii="Arial" w:hAnsi="Arial" w:cs="Arial"/>
          <w:i w:val="0"/>
          <w:szCs w:val="22"/>
          <w:vertAlign w:val="superscript"/>
        </w:rPr>
        <w:t>st</w:t>
      </w:r>
      <w:r w:rsidRPr="00E010AE">
        <w:rPr>
          <w:rFonts w:ascii="Arial" w:hAnsi="Arial" w:cs="Arial"/>
          <w:i w:val="0"/>
          <w:szCs w:val="22"/>
        </w:rPr>
        <w:t xml:space="preserve"> April to 31</w:t>
      </w:r>
      <w:r w:rsidRPr="00E010AE">
        <w:rPr>
          <w:rFonts w:ascii="Arial" w:hAnsi="Arial" w:cs="Arial"/>
          <w:i w:val="0"/>
          <w:szCs w:val="22"/>
          <w:vertAlign w:val="superscript"/>
        </w:rPr>
        <w:t>st</w:t>
      </w:r>
      <w:r w:rsidRPr="00E010AE">
        <w:rPr>
          <w:rFonts w:ascii="Arial" w:hAnsi="Arial" w:cs="Arial"/>
          <w:i w:val="0"/>
          <w:szCs w:val="22"/>
        </w:rPr>
        <w:t xml:space="preserve"> March inclusive and for the purpose of these examples the year April 2005 to March 2006 is used.</w:t>
      </w:r>
    </w:p>
    <w:p w14:paraId="0CA3E5F9" w14:textId="77777777" w:rsidR="006661FE" w:rsidRPr="00E010AE" w:rsidRDefault="006661FE" w:rsidP="006661FE">
      <w:pPr>
        <w:pStyle w:val="BodyText2"/>
        <w:jc w:val="both"/>
        <w:rPr>
          <w:rFonts w:ascii="Arial" w:hAnsi="Arial" w:cs="Arial"/>
          <w:i w:val="0"/>
          <w:szCs w:val="22"/>
        </w:rPr>
      </w:pPr>
    </w:p>
    <w:p w14:paraId="06BA28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the preceding year’s settlement data is not available at the time that </w:t>
      </w:r>
      <w:r w:rsidR="00E71EB2" w:rsidRPr="00E71EB2">
        <w:rPr>
          <w:rFonts w:ascii="Arial" w:hAnsi="Arial" w:cs="Arial"/>
          <w:b/>
          <w:i w:val="0"/>
          <w:szCs w:val="22"/>
        </w:rPr>
        <w:t>The Company</w:t>
      </w:r>
      <w:r w:rsidRPr="00E010AE">
        <w:rPr>
          <w:rFonts w:ascii="Arial" w:hAnsi="Arial" w:cs="Arial"/>
          <w:i w:val="0"/>
          <w:szCs w:val="22"/>
        </w:rPr>
        <w:t xml:space="preserve"> needs to calculate its forecast, </w:t>
      </w:r>
      <w:r w:rsidR="00E71EB2" w:rsidRPr="00E71EB2">
        <w:rPr>
          <w:rFonts w:ascii="Arial" w:hAnsi="Arial" w:cs="Arial"/>
          <w:b/>
          <w:i w:val="0"/>
          <w:szCs w:val="22"/>
        </w:rPr>
        <w:t>The Company</w:t>
      </w:r>
      <w:r w:rsidRPr="00E010AE">
        <w:rPr>
          <w:rFonts w:ascii="Arial" w:hAnsi="Arial" w:cs="Arial"/>
          <w:i w:val="0"/>
          <w:szCs w:val="22"/>
        </w:rPr>
        <w:t xml:space="preserve"> will use settlement data from the corresponding period in </w:t>
      </w:r>
      <w:r w:rsidR="00A3322B" w:rsidRPr="00A3322B">
        <w:rPr>
          <w:rFonts w:ascii="Arial" w:hAnsi="Arial" w:cs="Arial"/>
          <w:b/>
          <w:i w:val="0"/>
          <w:szCs w:val="22"/>
        </w:rPr>
        <w:t>Financial Year</w:t>
      </w:r>
      <w:r w:rsidRPr="00E010AE">
        <w:rPr>
          <w:rFonts w:ascii="Arial" w:hAnsi="Arial" w:cs="Arial"/>
          <w:i w:val="0"/>
          <w:szCs w:val="22"/>
        </w:rPr>
        <w:t xml:space="preserve"> minus two unless indicated otherwise.</w:t>
      </w:r>
    </w:p>
    <w:p w14:paraId="2EB05BF7" w14:textId="77777777" w:rsidR="006661FE" w:rsidRPr="00E010AE" w:rsidRDefault="006661FE" w:rsidP="006661FE">
      <w:pPr>
        <w:pStyle w:val="BodyText2"/>
        <w:jc w:val="both"/>
        <w:rPr>
          <w:rFonts w:ascii="Arial" w:hAnsi="Arial" w:cs="Arial"/>
          <w:i w:val="0"/>
          <w:szCs w:val="22"/>
        </w:rPr>
      </w:pPr>
    </w:p>
    <w:p w14:paraId="3EC4E5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All values used with the examples are purely for illustrative purposes only.</w:t>
      </w:r>
    </w:p>
    <w:p w14:paraId="22ABFA9C" w14:textId="77777777" w:rsidR="006661FE" w:rsidRPr="008E4447" w:rsidRDefault="006661FE" w:rsidP="006661FE">
      <w:pPr>
        <w:pStyle w:val="Heading2"/>
        <w:rPr>
          <w:rFonts w:ascii="Arial" w:hAnsi="Arial" w:cs="Arial"/>
          <w:szCs w:val="22"/>
        </w:rPr>
      </w:pPr>
      <w:r w:rsidRPr="008E4447">
        <w:rPr>
          <w:rFonts w:ascii="Arial" w:hAnsi="Arial" w:cs="Arial"/>
          <w:szCs w:val="22"/>
        </w:rPr>
        <w:br/>
      </w:r>
      <w:bookmarkStart w:id="351" w:name="_Toc274049743"/>
      <w:r w:rsidRPr="008E4447">
        <w:rPr>
          <w:rFonts w:ascii="Arial" w:hAnsi="Arial" w:cs="Arial"/>
          <w:szCs w:val="22"/>
        </w:rPr>
        <w:t>i)</w:t>
      </w:r>
      <w:r w:rsidRPr="008E4447">
        <w:rPr>
          <w:rFonts w:ascii="Arial" w:hAnsi="Arial" w:cs="Arial"/>
          <w:szCs w:val="22"/>
        </w:rPr>
        <w:tab/>
        <w:t xml:space="preserve">Half-Hourly (HH) Metered Demand Forecast – </w:t>
      </w:r>
      <w:r w:rsidRPr="008E4447">
        <w:rPr>
          <w:rFonts w:ascii="Arial" w:hAnsi="Arial" w:cs="Arial"/>
          <w:szCs w:val="22"/>
          <w:u w:val="single"/>
        </w:rPr>
        <w:t>Existing User</w:t>
      </w:r>
      <w:bookmarkEnd w:id="351"/>
    </w:p>
    <w:p w14:paraId="3ABA0791" w14:textId="77777777" w:rsidR="006661FE" w:rsidRPr="008E4447" w:rsidRDefault="006661FE" w:rsidP="006661FE">
      <w:pPr>
        <w:pStyle w:val="BodyText2"/>
        <w:jc w:val="both"/>
        <w:rPr>
          <w:rFonts w:ascii="Arial" w:hAnsi="Arial" w:cs="Arial"/>
          <w:szCs w:val="22"/>
        </w:rPr>
      </w:pPr>
    </w:p>
    <w:p w14:paraId="0DC117C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At the time of calculation of a HH demand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(approximately 10</w:t>
      </w:r>
      <w:r w:rsidRPr="00E010AE">
        <w:rPr>
          <w:rFonts w:ascii="Arial" w:hAnsi="Arial" w:cs="Arial"/>
          <w:i w:val="0"/>
          <w:szCs w:val="22"/>
          <w:vertAlign w:val="superscript"/>
        </w:rPr>
        <w:t>th</w:t>
      </w:r>
      <w:r w:rsidRPr="00E010AE">
        <w:rPr>
          <w:rFonts w:ascii="Arial" w:hAnsi="Arial" w:cs="Arial"/>
          <w:i w:val="0"/>
          <w:szCs w:val="22"/>
        </w:rPr>
        <w:t xml:space="preserve"> March), </w:t>
      </w:r>
      <w:r w:rsidR="00E71EB2" w:rsidRPr="00E71EB2">
        <w:rPr>
          <w:rFonts w:ascii="Arial" w:hAnsi="Arial" w:cs="Arial"/>
          <w:b/>
          <w:i w:val="0"/>
          <w:szCs w:val="22"/>
        </w:rPr>
        <w:t>The Company</w:t>
      </w:r>
      <w:r w:rsidRPr="00E010AE">
        <w:rPr>
          <w:rFonts w:ascii="Arial" w:hAnsi="Arial" w:cs="Arial"/>
          <w:i w:val="0"/>
          <w:szCs w:val="22"/>
        </w:rPr>
        <w:t xml:space="preserve"> will be aware at a system level which dates will be used for the determination of Triad.  However, </w:t>
      </w:r>
      <w:r w:rsidR="00E71EB2" w:rsidRPr="00E71EB2">
        <w:rPr>
          <w:rFonts w:ascii="Arial" w:hAnsi="Arial" w:cs="Arial"/>
          <w:b/>
          <w:i w:val="0"/>
          <w:szCs w:val="22"/>
        </w:rPr>
        <w:t>The Company</w:t>
      </w:r>
      <w:r w:rsidRPr="00E010AE">
        <w:rPr>
          <w:rFonts w:ascii="Arial" w:hAnsi="Arial" w:cs="Arial"/>
          <w:i w:val="0"/>
          <w:szCs w:val="22"/>
        </w:rPr>
        <w:t xml:space="preserve"> may not have settlement data at a User level if the Triad dates were to span a period that includes the latter half of February.</w:t>
      </w:r>
    </w:p>
    <w:p w14:paraId="43BAC9F2" w14:textId="77777777" w:rsidR="006661FE" w:rsidRPr="00E010AE" w:rsidRDefault="006661FE" w:rsidP="006661FE">
      <w:pPr>
        <w:pStyle w:val="BodyText2"/>
        <w:jc w:val="both"/>
        <w:rPr>
          <w:rFonts w:ascii="Arial" w:hAnsi="Arial" w:cs="Arial"/>
          <w:i w:val="0"/>
          <w:szCs w:val="22"/>
        </w:rPr>
      </w:pPr>
    </w:p>
    <w:p w14:paraId="6FE224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When undertaking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w:t>
      </w:r>
      <w:r w:rsidR="00E71EB2" w:rsidRPr="00E71EB2">
        <w:rPr>
          <w:rFonts w:ascii="Arial" w:hAnsi="Arial" w:cs="Arial"/>
          <w:b/>
          <w:i w:val="0"/>
          <w:szCs w:val="22"/>
        </w:rPr>
        <w:t>The Company</w:t>
      </w:r>
      <w:r w:rsidRPr="00E010AE">
        <w:rPr>
          <w:rFonts w:ascii="Arial" w:hAnsi="Arial" w:cs="Arial"/>
          <w:i w:val="0"/>
          <w:szCs w:val="22"/>
        </w:rPr>
        <w:t xml:space="preserve"> will use the User’s Triad demand for the previous year for its forecast providing it holds User settlement data for this period, thus:</w:t>
      </w:r>
    </w:p>
    <w:p w14:paraId="51A9B44B" w14:textId="77777777" w:rsidR="006661FE" w:rsidRPr="00E010AE" w:rsidRDefault="006661FE" w:rsidP="006661FE">
      <w:pPr>
        <w:pStyle w:val="BodyText2"/>
        <w:jc w:val="both"/>
        <w:rPr>
          <w:rFonts w:ascii="Arial" w:hAnsi="Arial" w:cs="Arial"/>
          <w:i w:val="0"/>
          <w:szCs w:val="22"/>
        </w:rPr>
      </w:pPr>
    </w:p>
    <w:p w14:paraId="76767E8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T</w:t>
      </w:r>
    </w:p>
    <w:p w14:paraId="3AE106B7" w14:textId="77777777" w:rsidR="006661FE" w:rsidRPr="00E010AE" w:rsidRDefault="006661FE" w:rsidP="006661FE">
      <w:pPr>
        <w:pStyle w:val="BodyText2"/>
        <w:jc w:val="both"/>
        <w:rPr>
          <w:rFonts w:ascii="Arial" w:hAnsi="Arial" w:cs="Arial"/>
          <w:i w:val="0"/>
          <w:szCs w:val="22"/>
        </w:rPr>
      </w:pPr>
    </w:p>
    <w:p w14:paraId="65CB761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97F3C5B" w14:textId="77777777" w:rsidR="006661FE" w:rsidRPr="00E010AE" w:rsidRDefault="006661FE" w:rsidP="006661FE">
      <w:pPr>
        <w:pStyle w:val="BodyText2"/>
        <w:jc w:val="both"/>
        <w:rPr>
          <w:rFonts w:ascii="Arial" w:hAnsi="Arial" w:cs="Arial"/>
          <w:i w:val="0"/>
          <w:szCs w:val="22"/>
        </w:rPr>
      </w:pPr>
    </w:p>
    <w:p w14:paraId="313B58A2"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4CC41611" w14:textId="77777777" w:rsidR="006661FE" w:rsidRPr="00E010AE" w:rsidRDefault="006661FE" w:rsidP="006661FE">
      <w:pPr>
        <w:pStyle w:val="BodyText2"/>
        <w:jc w:val="both"/>
        <w:rPr>
          <w:rFonts w:ascii="Arial" w:hAnsi="Arial" w:cs="Arial"/>
          <w:i w:val="0"/>
          <w:szCs w:val="22"/>
        </w:rPr>
      </w:pPr>
    </w:p>
    <w:p w14:paraId="198F74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w:t>
      </w:r>
      <w:r w:rsidR="00A3322B" w:rsidRPr="00A3322B">
        <w:rPr>
          <w:rFonts w:ascii="Arial" w:hAnsi="Arial" w:cs="Arial"/>
          <w:b/>
          <w:i w:val="0"/>
          <w:szCs w:val="22"/>
        </w:rPr>
        <w:t>Financial Year</w:t>
      </w:r>
      <w:r w:rsidRPr="00E010AE">
        <w:rPr>
          <w:rFonts w:ascii="Arial" w:hAnsi="Arial" w:cs="Arial"/>
          <w:i w:val="0"/>
          <w:szCs w:val="22"/>
        </w:rPr>
        <w:t xml:space="preserve"> minus one</w:t>
      </w:r>
    </w:p>
    <w:p w14:paraId="2F7522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 </w:t>
      </w:r>
    </w:p>
    <w:p w14:paraId="3BC007F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within a </w:t>
      </w:r>
      <w:r w:rsidR="00A3322B" w:rsidRPr="00A3322B">
        <w:rPr>
          <w:rFonts w:ascii="Arial" w:hAnsi="Arial" w:cs="Arial"/>
          <w:b/>
          <w:i w:val="0"/>
          <w:szCs w:val="22"/>
        </w:rPr>
        <w:t>Financial Year</w:t>
      </w:r>
      <w:r w:rsidRPr="00E010AE">
        <w:rPr>
          <w:rFonts w:ascii="Arial" w:hAnsi="Arial" w:cs="Arial"/>
          <w:i w:val="0"/>
          <w:szCs w:val="22"/>
        </w:rPr>
        <w:t>:</w:t>
      </w:r>
    </w:p>
    <w:p w14:paraId="50FE3C49" w14:textId="77777777" w:rsidR="006661FE" w:rsidRPr="00E010AE" w:rsidRDefault="006661FE" w:rsidP="006661FE">
      <w:pPr>
        <w:pStyle w:val="BodyText2"/>
        <w:jc w:val="both"/>
        <w:rPr>
          <w:rFonts w:ascii="Arial" w:hAnsi="Arial" w:cs="Arial"/>
          <w:i w:val="0"/>
          <w:szCs w:val="22"/>
        </w:rPr>
      </w:pPr>
    </w:p>
    <w:p w14:paraId="445BA72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T * D/P</w:t>
      </w:r>
    </w:p>
    <w:p w14:paraId="0B27FC21" w14:textId="77777777" w:rsidR="006661FE" w:rsidRPr="00E010AE" w:rsidRDefault="006661FE" w:rsidP="006661FE">
      <w:pPr>
        <w:pStyle w:val="BodyText2"/>
        <w:jc w:val="both"/>
        <w:rPr>
          <w:rFonts w:ascii="Arial" w:hAnsi="Arial" w:cs="Arial"/>
          <w:i w:val="0"/>
          <w:szCs w:val="22"/>
        </w:rPr>
      </w:pPr>
    </w:p>
    <w:p w14:paraId="18002E9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5A0938D1" w14:textId="77777777" w:rsidR="006661FE" w:rsidRPr="00E010AE" w:rsidRDefault="006661FE" w:rsidP="006661FE">
      <w:pPr>
        <w:pStyle w:val="BodyText2"/>
        <w:jc w:val="both"/>
        <w:rPr>
          <w:rFonts w:ascii="Arial" w:hAnsi="Arial" w:cs="Arial"/>
          <w:i w:val="0"/>
          <w:szCs w:val="22"/>
        </w:rPr>
      </w:pPr>
    </w:p>
    <w:p w14:paraId="2ED5867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50944338" w14:textId="77777777" w:rsidR="006661FE" w:rsidRPr="00E010AE" w:rsidRDefault="006661FE" w:rsidP="006661FE">
      <w:pPr>
        <w:pStyle w:val="BodyText2"/>
        <w:jc w:val="both"/>
        <w:rPr>
          <w:rFonts w:ascii="Arial" w:hAnsi="Arial" w:cs="Arial"/>
          <w:i w:val="0"/>
          <w:szCs w:val="22"/>
        </w:rPr>
      </w:pPr>
    </w:p>
    <w:p w14:paraId="62E399D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the preceding </w:t>
      </w:r>
      <w:r w:rsidR="00A3322B" w:rsidRPr="00A3322B">
        <w:rPr>
          <w:rFonts w:ascii="Arial" w:hAnsi="Arial" w:cs="Arial"/>
          <w:b/>
          <w:i w:val="0"/>
          <w:szCs w:val="22"/>
        </w:rPr>
        <w:t>Financial Year</w:t>
      </w:r>
    </w:p>
    <w:p w14:paraId="509135BA" w14:textId="77777777" w:rsidR="006661FE" w:rsidRPr="00E010AE" w:rsidRDefault="006661FE" w:rsidP="006661FE">
      <w:pPr>
        <w:pStyle w:val="BodyText2"/>
        <w:jc w:val="both"/>
        <w:rPr>
          <w:rFonts w:ascii="Arial" w:hAnsi="Arial" w:cs="Arial"/>
          <w:i w:val="0"/>
          <w:szCs w:val="22"/>
        </w:rPr>
      </w:pPr>
    </w:p>
    <w:p w14:paraId="6DC706FF"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07644A18" w14:textId="77777777" w:rsidR="006661FE" w:rsidRPr="00E010AE" w:rsidRDefault="006661FE" w:rsidP="006661FE">
      <w:pPr>
        <w:pStyle w:val="BodyText2"/>
        <w:jc w:val="both"/>
        <w:rPr>
          <w:rFonts w:ascii="Arial" w:hAnsi="Arial" w:cs="Arial"/>
          <w:i w:val="0"/>
          <w:szCs w:val="22"/>
        </w:rPr>
      </w:pPr>
    </w:p>
    <w:p w14:paraId="2D7B2C1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preceding </w:t>
      </w:r>
      <w:r w:rsidR="00A3322B" w:rsidRPr="00A3322B">
        <w:rPr>
          <w:rFonts w:ascii="Arial" w:hAnsi="Arial" w:cs="Arial"/>
          <w:b/>
          <w:i w:val="0"/>
          <w:szCs w:val="22"/>
        </w:rPr>
        <w:t>Financial Year</w:t>
      </w:r>
    </w:p>
    <w:p w14:paraId="69578974" w14:textId="77777777" w:rsidR="006661FE" w:rsidRPr="00E010AE" w:rsidRDefault="006661FE" w:rsidP="006661FE">
      <w:pPr>
        <w:pStyle w:val="BodyText2"/>
        <w:jc w:val="both"/>
        <w:rPr>
          <w:rFonts w:ascii="Arial" w:hAnsi="Arial" w:cs="Arial"/>
          <w:i w:val="0"/>
          <w:szCs w:val="22"/>
        </w:rPr>
      </w:pPr>
    </w:p>
    <w:p w14:paraId="5E4127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and User settlement data for the Triad period is not available, </w:t>
      </w:r>
      <w:r w:rsidR="00E71EB2" w:rsidRPr="00E71EB2">
        <w:rPr>
          <w:rFonts w:ascii="Arial" w:hAnsi="Arial" w:cs="Arial"/>
          <w:b/>
          <w:i w:val="0"/>
          <w:szCs w:val="22"/>
        </w:rPr>
        <w:t>The Company</w:t>
      </w:r>
      <w:r w:rsidRPr="00E010AE">
        <w:rPr>
          <w:rFonts w:ascii="Arial" w:hAnsi="Arial" w:cs="Arial"/>
          <w:i w:val="0"/>
          <w:szCs w:val="22"/>
        </w:rPr>
        <w:t xml:space="preserve"> shall apply the formula immediately above (within year forecast) but substitute the following definitions for the values T, D, and P:</w:t>
      </w:r>
    </w:p>
    <w:p w14:paraId="04896CE7" w14:textId="77777777" w:rsidR="006661FE" w:rsidRPr="00E010AE" w:rsidRDefault="006661FE" w:rsidP="006661FE">
      <w:pPr>
        <w:pStyle w:val="BodyText2"/>
        <w:jc w:val="both"/>
        <w:rPr>
          <w:rFonts w:ascii="Arial" w:hAnsi="Arial" w:cs="Arial"/>
          <w:i w:val="0"/>
          <w:szCs w:val="22"/>
        </w:rPr>
      </w:pPr>
    </w:p>
    <w:p w14:paraId="272395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1B1F1FEA" w14:textId="77777777" w:rsidR="006661FE" w:rsidRPr="00E010AE" w:rsidRDefault="006661FE" w:rsidP="006661FE">
      <w:pPr>
        <w:pStyle w:val="BodyText2"/>
        <w:jc w:val="both"/>
        <w:rPr>
          <w:rFonts w:ascii="Arial" w:hAnsi="Arial" w:cs="Arial"/>
          <w:i w:val="0"/>
          <w:szCs w:val="22"/>
        </w:rPr>
      </w:pPr>
    </w:p>
    <w:p w14:paraId="141826C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minus one, to date</w:t>
      </w:r>
    </w:p>
    <w:p w14:paraId="7D957BA8" w14:textId="77777777" w:rsidR="006661FE" w:rsidRPr="00E010AE" w:rsidRDefault="006661FE" w:rsidP="006661FE">
      <w:pPr>
        <w:pStyle w:val="BodyText2"/>
        <w:jc w:val="both"/>
        <w:rPr>
          <w:rFonts w:ascii="Arial" w:hAnsi="Arial" w:cs="Arial"/>
          <w:i w:val="0"/>
          <w:szCs w:val="22"/>
        </w:rPr>
      </w:pPr>
    </w:p>
    <w:p w14:paraId="6AB5DF87"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5E4D35DA" w14:textId="77777777" w:rsidR="006661FE" w:rsidRPr="00E010AE" w:rsidRDefault="006661FE" w:rsidP="006661FE">
      <w:pPr>
        <w:pStyle w:val="BodyText2"/>
        <w:rPr>
          <w:rFonts w:ascii="Arial" w:hAnsi="Arial" w:cs="Arial"/>
          <w:i w:val="0"/>
          <w:szCs w:val="22"/>
        </w:rPr>
      </w:pPr>
    </w:p>
    <w:p w14:paraId="5317D70B" w14:textId="77777777" w:rsidR="006661FE" w:rsidRPr="00E010AE" w:rsidRDefault="006661FE" w:rsidP="006661FE">
      <w:pPr>
        <w:pStyle w:val="BodyText2"/>
        <w:jc w:val="both"/>
        <w:rPr>
          <w:rFonts w:ascii="Arial" w:hAnsi="Arial" w:cs="Arial"/>
          <w:i w:val="0"/>
          <w:szCs w:val="22"/>
        </w:rPr>
      </w:pPr>
      <w:r w:rsidRPr="00E010AE">
        <w:rPr>
          <w:rFonts w:ascii="Arial" w:hAnsi="Arial" w:cs="Arial"/>
          <w:b/>
          <w:i w:val="0"/>
          <w:szCs w:val="22"/>
        </w:rPr>
        <w:t xml:space="preserve">Example </w:t>
      </w:r>
      <w:r w:rsidRPr="00E010AE">
        <w:rPr>
          <w:rFonts w:ascii="Arial" w:hAnsi="Arial" w:cs="Arial"/>
          <w:i w:val="0"/>
          <w:szCs w:val="22"/>
        </w:rPr>
        <w:t>(where User settlement data is not yet available for the Triad period):</w:t>
      </w:r>
    </w:p>
    <w:p w14:paraId="54A19B95" w14:textId="77777777" w:rsidR="006661FE" w:rsidRPr="00E010AE" w:rsidRDefault="006661FE" w:rsidP="006661FE">
      <w:pPr>
        <w:pStyle w:val="BodyText2"/>
        <w:jc w:val="both"/>
        <w:rPr>
          <w:rFonts w:ascii="Arial" w:hAnsi="Arial" w:cs="Arial"/>
          <w:i w:val="0"/>
          <w:szCs w:val="22"/>
        </w:rPr>
      </w:pPr>
    </w:p>
    <w:p w14:paraId="56DA941F"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March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1A713FCE" w14:textId="77777777" w:rsidR="006661FE" w:rsidRDefault="006661FE" w:rsidP="006661FE">
      <w:pPr>
        <w:pStyle w:val="BodyText2"/>
        <w:jc w:val="both"/>
        <w:rPr>
          <w:rFonts w:ascii="Arial" w:hAnsi="Arial" w:cs="Arial"/>
          <w:i w:val="0"/>
          <w:szCs w:val="22"/>
        </w:rPr>
      </w:pPr>
    </w:p>
    <w:p w14:paraId="05A993D0" w14:textId="77777777" w:rsidR="00C83E55" w:rsidRDefault="00C83E55" w:rsidP="006661FE">
      <w:pPr>
        <w:pStyle w:val="BodyText2"/>
        <w:jc w:val="both"/>
        <w:rPr>
          <w:rFonts w:ascii="Arial" w:hAnsi="Arial" w:cs="Arial"/>
          <w:i w:val="0"/>
          <w:szCs w:val="22"/>
        </w:rPr>
      </w:pPr>
      <w:r>
        <w:rPr>
          <w:rFonts w:ascii="Arial" w:hAnsi="Arial" w:cs="Arial"/>
          <w:i w:val="0"/>
          <w:szCs w:val="22"/>
        </w:rPr>
        <w:t>Gross demand:</w:t>
      </w:r>
    </w:p>
    <w:p w14:paraId="55983B19" w14:textId="77777777" w:rsidR="00C83E55" w:rsidRPr="00E010AE" w:rsidRDefault="00C83E55" w:rsidP="006661FE">
      <w:pPr>
        <w:pStyle w:val="BodyText2"/>
        <w:jc w:val="both"/>
        <w:rPr>
          <w:rFonts w:ascii="Arial" w:hAnsi="Arial" w:cs="Arial"/>
          <w:i w:val="0"/>
          <w:szCs w:val="22"/>
        </w:rPr>
      </w:pPr>
    </w:p>
    <w:p w14:paraId="4C2012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10,000 * 13,200 / 12,000</w:t>
      </w:r>
    </w:p>
    <w:p w14:paraId="056688B1" w14:textId="77777777" w:rsidR="006661FE" w:rsidRPr="00E010AE" w:rsidRDefault="006661FE" w:rsidP="006661FE">
      <w:pPr>
        <w:pStyle w:val="BodyText2"/>
        <w:jc w:val="both"/>
        <w:rPr>
          <w:rFonts w:ascii="Arial" w:hAnsi="Arial" w:cs="Arial"/>
          <w:i w:val="0"/>
          <w:szCs w:val="22"/>
        </w:rPr>
      </w:pPr>
    </w:p>
    <w:p w14:paraId="4996AC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11,000 kW</w:t>
      </w:r>
    </w:p>
    <w:p w14:paraId="3458AEFD" w14:textId="77777777" w:rsidR="006661FE" w:rsidRPr="00E010AE" w:rsidRDefault="006661FE" w:rsidP="006661FE">
      <w:pPr>
        <w:pStyle w:val="BodyText2"/>
        <w:jc w:val="both"/>
        <w:rPr>
          <w:rFonts w:ascii="Arial" w:hAnsi="Arial" w:cs="Arial"/>
          <w:i w:val="0"/>
          <w:szCs w:val="22"/>
        </w:rPr>
      </w:pPr>
    </w:p>
    <w:p w14:paraId="493DFBE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9F668AB" w14:textId="77777777" w:rsidR="006661FE" w:rsidRPr="00E010AE" w:rsidRDefault="006661FE" w:rsidP="006661FE">
      <w:pPr>
        <w:pStyle w:val="BodyText2"/>
        <w:jc w:val="both"/>
        <w:rPr>
          <w:rFonts w:ascii="Arial" w:hAnsi="Arial" w:cs="Arial"/>
          <w:i w:val="0"/>
          <w:szCs w:val="22"/>
        </w:rPr>
      </w:pPr>
    </w:p>
    <w:p w14:paraId="2D1A637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10,000 kW (period November 2003 to February 2004)</w:t>
      </w:r>
    </w:p>
    <w:p w14:paraId="6866323A" w14:textId="77777777" w:rsidR="006661FE" w:rsidRPr="00E010AE" w:rsidRDefault="006661FE" w:rsidP="006661FE">
      <w:pPr>
        <w:pStyle w:val="BodyText2"/>
        <w:jc w:val="both"/>
        <w:rPr>
          <w:rFonts w:ascii="Arial" w:hAnsi="Arial" w:cs="Arial"/>
          <w:i w:val="0"/>
          <w:szCs w:val="22"/>
        </w:rPr>
      </w:pPr>
    </w:p>
    <w:p w14:paraId="33A1DA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13,200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633AC00A" w14:textId="77777777" w:rsidR="006661FE" w:rsidRPr="00E010AE" w:rsidRDefault="006661FE" w:rsidP="006661FE">
      <w:pPr>
        <w:pStyle w:val="BodyText2"/>
        <w:jc w:val="both"/>
        <w:rPr>
          <w:rFonts w:ascii="Arial" w:hAnsi="Arial" w:cs="Arial"/>
          <w:i w:val="0"/>
          <w:szCs w:val="22"/>
        </w:rPr>
      </w:pPr>
    </w:p>
    <w:p w14:paraId="5FE6307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12,000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CDE80EE" w14:textId="77777777" w:rsidR="006661FE" w:rsidRPr="00E010AE" w:rsidRDefault="006661FE" w:rsidP="006661FE">
      <w:pPr>
        <w:pStyle w:val="BodyText2"/>
        <w:jc w:val="both"/>
        <w:rPr>
          <w:rFonts w:ascii="Arial" w:hAnsi="Arial" w:cs="Arial"/>
          <w:i w:val="0"/>
          <w:szCs w:val="22"/>
        </w:rPr>
      </w:pPr>
    </w:p>
    <w:p w14:paraId="1F04DE50" w14:textId="77777777" w:rsidR="006661F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18D17137" w14:textId="77777777" w:rsidR="00C83E55" w:rsidRDefault="00C83E55" w:rsidP="006661FE">
      <w:pPr>
        <w:pStyle w:val="BodyText2"/>
        <w:jc w:val="both"/>
        <w:rPr>
          <w:rFonts w:ascii="Arial" w:hAnsi="Arial" w:cs="Arial"/>
          <w:i w:val="0"/>
          <w:szCs w:val="22"/>
        </w:rPr>
      </w:pPr>
    </w:p>
    <w:p w14:paraId="35F10FC4" w14:textId="77777777" w:rsidR="00C83E55" w:rsidRDefault="00C83E55" w:rsidP="00C83E55">
      <w:pPr>
        <w:pStyle w:val="BodyText2"/>
        <w:jc w:val="both"/>
        <w:rPr>
          <w:rFonts w:ascii="Arial" w:hAnsi="Arial" w:cs="Arial"/>
          <w:i w:val="0"/>
          <w:szCs w:val="22"/>
        </w:rPr>
      </w:pPr>
      <w:r>
        <w:rPr>
          <w:rFonts w:ascii="Arial" w:hAnsi="Arial" w:cs="Arial"/>
          <w:i w:val="0"/>
          <w:szCs w:val="22"/>
        </w:rPr>
        <w:t>Embedded export:</w:t>
      </w:r>
    </w:p>
    <w:p w14:paraId="7BF6A24C" w14:textId="77777777" w:rsidR="00C83E55" w:rsidRDefault="00C83E55" w:rsidP="00C83E55">
      <w:pPr>
        <w:pStyle w:val="BodyText2"/>
        <w:jc w:val="both"/>
        <w:rPr>
          <w:rFonts w:ascii="Arial" w:hAnsi="Arial" w:cs="Arial"/>
          <w:i w:val="0"/>
          <w:szCs w:val="22"/>
        </w:rPr>
      </w:pPr>
    </w:p>
    <w:p w14:paraId="3FBD447B"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-280</w:t>
      </w:r>
      <w:r w:rsidRPr="00E010AE">
        <w:rPr>
          <w:rFonts w:ascii="Arial" w:hAnsi="Arial" w:cs="Arial"/>
          <w:i w:val="0"/>
          <w:szCs w:val="22"/>
        </w:rPr>
        <w:t xml:space="preserve"> * </w:t>
      </w:r>
      <w:r>
        <w:rPr>
          <w:rFonts w:ascii="Arial" w:hAnsi="Arial" w:cs="Arial"/>
          <w:i w:val="0"/>
          <w:szCs w:val="22"/>
        </w:rPr>
        <w:t>-300</w:t>
      </w:r>
      <w:r w:rsidRPr="00E010AE">
        <w:rPr>
          <w:rFonts w:ascii="Arial" w:hAnsi="Arial" w:cs="Arial"/>
          <w:i w:val="0"/>
          <w:szCs w:val="22"/>
        </w:rPr>
        <w:t xml:space="preserve"> / </w:t>
      </w:r>
      <w:r>
        <w:rPr>
          <w:rFonts w:ascii="Arial" w:hAnsi="Arial" w:cs="Arial"/>
          <w:i w:val="0"/>
          <w:szCs w:val="22"/>
        </w:rPr>
        <w:t>-350</w:t>
      </w:r>
    </w:p>
    <w:p w14:paraId="5AF8FAB9" w14:textId="77777777" w:rsidR="00C83E55" w:rsidRPr="00E010AE" w:rsidRDefault="00C83E55" w:rsidP="00C83E55">
      <w:pPr>
        <w:pStyle w:val="BodyText2"/>
        <w:jc w:val="both"/>
        <w:rPr>
          <w:rFonts w:ascii="Arial" w:hAnsi="Arial" w:cs="Arial"/>
          <w:i w:val="0"/>
          <w:szCs w:val="22"/>
        </w:rPr>
      </w:pPr>
    </w:p>
    <w:p w14:paraId="1CB77575"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-240</w:t>
      </w:r>
      <w:r w:rsidRPr="00E010AE">
        <w:rPr>
          <w:rFonts w:ascii="Arial" w:hAnsi="Arial" w:cs="Arial"/>
          <w:i w:val="0"/>
          <w:szCs w:val="22"/>
        </w:rPr>
        <w:t xml:space="preserve"> k</w:t>
      </w:r>
      <w:r>
        <w:rPr>
          <w:rFonts w:ascii="Arial" w:hAnsi="Arial" w:cs="Arial"/>
          <w:i w:val="0"/>
          <w:szCs w:val="22"/>
        </w:rPr>
        <w:t>W</w:t>
      </w:r>
    </w:p>
    <w:p w14:paraId="4521D2B5" w14:textId="77777777" w:rsidR="00C83E55" w:rsidRPr="00E010AE" w:rsidRDefault="00C83E55" w:rsidP="00C83E55">
      <w:pPr>
        <w:pStyle w:val="BodyText2"/>
        <w:jc w:val="both"/>
        <w:rPr>
          <w:rFonts w:ascii="Arial" w:hAnsi="Arial" w:cs="Arial"/>
          <w:i w:val="0"/>
          <w:szCs w:val="22"/>
        </w:rPr>
      </w:pPr>
    </w:p>
    <w:p w14:paraId="3D9D555A"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57E0313D" w14:textId="77777777" w:rsidR="00C83E55" w:rsidRPr="00E010AE" w:rsidRDefault="00C83E55" w:rsidP="00C83E55">
      <w:pPr>
        <w:pStyle w:val="BodyText2"/>
        <w:jc w:val="both"/>
        <w:rPr>
          <w:rFonts w:ascii="Arial" w:hAnsi="Arial" w:cs="Arial"/>
          <w:i w:val="0"/>
          <w:szCs w:val="22"/>
        </w:rPr>
      </w:pPr>
    </w:p>
    <w:p w14:paraId="4ECDDF4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r>
      <w:r>
        <w:rPr>
          <w:rFonts w:ascii="Arial" w:hAnsi="Arial" w:cs="Arial"/>
          <w:i w:val="0"/>
          <w:szCs w:val="22"/>
        </w:rPr>
        <w:t>-280</w:t>
      </w:r>
      <w:r w:rsidRPr="00E010AE">
        <w:rPr>
          <w:rFonts w:ascii="Arial" w:hAnsi="Arial" w:cs="Arial"/>
          <w:i w:val="0"/>
          <w:szCs w:val="22"/>
        </w:rPr>
        <w:t xml:space="preserve"> kW (period November 2003 to February 2004)</w:t>
      </w:r>
    </w:p>
    <w:p w14:paraId="4AFC8DA0" w14:textId="77777777" w:rsidR="00C83E55" w:rsidRPr="00E010AE" w:rsidRDefault="00C83E55" w:rsidP="00C83E55">
      <w:pPr>
        <w:pStyle w:val="BodyText2"/>
        <w:jc w:val="both"/>
        <w:rPr>
          <w:rFonts w:ascii="Arial" w:hAnsi="Arial" w:cs="Arial"/>
          <w:i w:val="0"/>
          <w:szCs w:val="22"/>
        </w:rPr>
      </w:pPr>
    </w:p>
    <w:p w14:paraId="55D2083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r>
      <w:r>
        <w:rPr>
          <w:rFonts w:ascii="Arial" w:hAnsi="Arial" w:cs="Arial"/>
          <w:i w:val="0"/>
          <w:szCs w:val="22"/>
        </w:rPr>
        <w:t>-300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7593198C" w14:textId="77777777" w:rsidR="00C83E55" w:rsidRPr="00E010AE" w:rsidRDefault="00C83E55" w:rsidP="00C83E55">
      <w:pPr>
        <w:pStyle w:val="BodyText2"/>
        <w:jc w:val="both"/>
        <w:rPr>
          <w:rFonts w:ascii="Arial" w:hAnsi="Arial" w:cs="Arial"/>
          <w:i w:val="0"/>
          <w:szCs w:val="22"/>
        </w:rPr>
      </w:pPr>
    </w:p>
    <w:p w14:paraId="274806B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r>
      <w:r>
        <w:rPr>
          <w:rFonts w:ascii="Arial" w:hAnsi="Arial" w:cs="Arial"/>
          <w:i w:val="0"/>
          <w:szCs w:val="22"/>
        </w:rPr>
        <w:t>-350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135B7CE" w14:textId="77777777" w:rsidR="00C83E55" w:rsidRPr="00E010AE" w:rsidRDefault="00C83E55" w:rsidP="00C83E55">
      <w:pPr>
        <w:pStyle w:val="BodyText2"/>
        <w:jc w:val="both"/>
        <w:rPr>
          <w:rFonts w:ascii="Arial" w:hAnsi="Arial" w:cs="Arial"/>
          <w:i w:val="0"/>
          <w:szCs w:val="22"/>
        </w:rPr>
      </w:pPr>
    </w:p>
    <w:p w14:paraId="54D904D8" w14:textId="77777777" w:rsidR="00C83E55" w:rsidRDefault="00C83E55" w:rsidP="00C83E55">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249BB65A" w14:textId="77777777" w:rsidR="00C83E55" w:rsidRPr="00E010AE" w:rsidRDefault="00C83E55" w:rsidP="006661FE">
      <w:pPr>
        <w:pStyle w:val="BodyText2"/>
        <w:jc w:val="both"/>
        <w:rPr>
          <w:rFonts w:ascii="Arial" w:hAnsi="Arial" w:cs="Arial"/>
          <w:i w:val="0"/>
          <w:szCs w:val="22"/>
        </w:rPr>
      </w:pPr>
    </w:p>
    <w:p w14:paraId="04AF530C" w14:textId="77777777" w:rsidR="006661FE" w:rsidRPr="008E4447" w:rsidRDefault="006661FE" w:rsidP="006661FE">
      <w:pPr>
        <w:pStyle w:val="BodyText2"/>
        <w:jc w:val="both"/>
        <w:rPr>
          <w:rFonts w:ascii="Arial" w:hAnsi="Arial" w:cs="Arial"/>
          <w:szCs w:val="22"/>
        </w:rPr>
      </w:pPr>
    </w:p>
    <w:p w14:paraId="55119740" w14:textId="77777777" w:rsidR="006661FE" w:rsidRPr="008E4447" w:rsidRDefault="006661FE" w:rsidP="006661FE">
      <w:pPr>
        <w:pStyle w:val="Heading2"/>
        <w:rPr>
          <w:rFonts w:ascii="Arial" w:hAnsi="Arial" w:cs="Arial"/>
          <w:szCs w:val="22"/>
        </w:rPr>
      </w:pPr>
      <w:bookmarkStart w:id="352" w:name="_Toc274049744"/>
      <w:r w:rsidRPr="008E4447">
        <w:rPr>
          <w:rFonts w:ascii="Arial" w:hAnsi="Arial" w:cs="Arial"/>
          <w:szCs w:val="22"/>
        </w:rPr>
        <w:t>ii)</w:t>
      </w:r>
      <w:r w:rsidRPr="008E4447">
        <w:rPr>
          <w:rFonts w:ascii="Arial" w:hAnsi="Arial" w:cs="Arial"/>
          <w:szCs w:val="22"/>
        </w:rPr>
        <w:tab/>
        <w:t xml:space="preserve">Non Half-Hourly (NHH) Metered Energy Consumption Forecast – </w:t>
      </w:r>
      <w:r w:rsidRPr="008E4447">
        <w:rPr>
          <w:rFonts w:ascii="Arial" w:hAnsi="Arial" w:cs="Arial"/>
          <w:szCs w:val="22"/>
          <w:u w:val="single"/>
        </w:rPr>
        <w:t>Existing User</w:t>
      </w:r>
      <w:bookmarkEnd w:id="352"/>
    </w:p>
    <w:p w14:paraId="1EE44C51" w14:textId="77777777" w:rsidR="006661FE" w:rsidRPr="008E4447" w:rsidRDefault="006661FE" w:rsidP="006661FE">
      <w:pPr>
        <w:pStyle w:val="BodyText2"/>
        <w:jc w:val="both"/>
        <w:rPr>
          <w:rFonts w:ascii="Arial" w:hAnsi="Arial" w:cs="Arial"/>
          <w:szCs w:val="22"/>
        </w:rPr>
      </w:pPr>
    </w:p>
    <w:p w14:paraId="37507FA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E * D/P</w:t>
      </w:r>
    </w:p>
    <w:p w14:paraId="263D839B" w14:textId="77777777" w:rsidR="006661FE" w:rsidRPr="00E010AE" w:rsidRDefault="006661FE" w:rsidP="006661FE">
      <w:pPr>
        <w:pStyle w:val="BodyText2"/>
        <w:jc w:val="both"/>
        <w:rPr>
          <w:rFonts w:ascii="Arial" w:hAnsi="Arial" w:cs="Arial"/>
          <w:i w:val="0"/>
          <w:szCs w:val="22"/>
        </w:rPr>
      </w:pPr>
    </w:p>
    <w:p w14:paraId="20EEA0A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7D963494" w14:textId="77777777" w:rsidR="006661FE" w:rsidRPr="00E010AE" w:rsidRDefault="006661FE" w:rsidP="006661FE">
      <w:pPr>
        <w:pStyle w:val="BodyText2"/>
        <w:jc w:val="both"/>
        <w:rPr>
          <w:rFonts w:ascii="Arial" w:hAnsi="Arial" w:cs="Arial"/>
          <w:i w:val="0"/>
          <w:szCs w:val="22"/>
        </w:rPr>
      </w:pPr>
    </w:p>
    <w:p w14:paraId="066C130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7B226707" w14:textId="77777777" w:rsidR="006661FE" w:rsidRPr="00E010AE" w:rsidRDefault="006661FE" w:rsidP="006661FE">
      <w:pPr>
        <w:pStyle w:val="BodyText2"/>
        <w:jc w:val="both"/>
        <w:rPr>
          <w:rFonts w:ascii="Arial" w:hAnsi="Arial" w:cs="Arial"/>
          <w:i w:val="0"/>
          <w:szCs w:val="22"/>
        </w:rPr>
      </w:pPr>
    </w:p>
    <w:p w14:paraId="71D76AE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 xml:space="preserve">User’s summed NHH energy consumption over the hours 16:00 to 19:00 for each day in the preceding </w:t>
      </w:r>
      <w:r w:rsidR="00A3322B" w:rsidRPr="00A3322B">
        <w:rPr>
          <w:rFonts w:ascii="Arial" w:hAnsi="Arial" w:cs="Arial"/>
          <w:b/>
          <w:i w:val="0"/>
          <w:szCs w:val="22"/>
        </w:rPr>
        <w:t>Financial Year</w:t>
      </w:r>
    </w:p>
    <w:p w14:paraId="702E222C" w14:textId="77777777" w:rsidR="006661FE" w:rsidRPr="00E010AE" w:rsidRDefault="006661FE" w:rsidP="006661FE">
      <w:pPr>
        <w:pStyle w:val="BodyText2"/>
        <w:jc w:val="both"/>
        <w:rPr>
          <w:rFonts w:ascii="Arial" w:hAnsi="Arial" w:cs="Arial"/>
          <w:i w:val="0"/>
          <w:szCs w:val="22"/>
        </w:rPr>
      </w:pPr>
    </w:p>
    <w:p w14:paraId="34E1D99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summed NHH energy consumption for the hours 16:00 to 19:00 for each day for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5766179A" w14:textId="77777777" w:rsidR="006661FE" w:rsidRPr="00E010AE" w:rsidRDefault="006661FE" w:rsidP="006661FE">
      <w:pPr>
        <w:pStyle w:val="BodyText2"/>
        <w:jc w:val="both"/>
        <w:rPr>
          <w:rFonts w:ascii="Arial" w:hAnsi="Arial" w:cs="Arial"/>
          <w:i w:val="0"/>
          <w:szCs w:val="22"/>
        </w:rPr>
      </w:pPr>
    </w:p>
    <w:p w14:paraId="02A4584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summed NHH energy consumption for the hours 16:00 to 19:00 for each day for the period corresponding to D in the preceding </w:t>
      </w:r>
      <w:r w:rsidR="00A3322B" w:rsidRPr="00A3322B">
        <w:rPr>
          <w:rFonts w:ascii="Arial" w:hAnsi="Arial" w:cs="Arial"/>
          <w:b/>
          <w:i w:val="0"/>
          <w:szCs w:val="22"/>
        </w:rPr>
        <w:t>Financial Year</w:t>
      </w:r>
    </w:p>
    <w:p w14:paraId="75DC1DEB" w14:textId="77777777" w:rsidR="006661FE" w:rsidRPr="00E010AE" w:rsidRDefault="006661FE" w:rsidP="006661FE">
      <w:pPr>
        <w:pStyle w:val="BodyText2"/>
        <w:jc w:val="both"/>
        <w:rPr>
          <w:rFonts w:ascii="Arial" w:hAnsi="Arial" w:cs="Arial"/>
          <w:i w:val="0"/>
          <w:szCs w:val="22"/>
        </w:rPr>
      </w:pPr>
    </w:p>
    <w:p w14:paraId="1874B710"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509FA093" w14:textId="77777777" w:rsidR="006661FE" w:rsidRPr="00E010AE" w:rsidRDefault="006661FE" w:rsidP="006661FE">
      <w:pPr>
        <w:pStyle w:val="BodyText2"/>
        <w:jc w:val="both"/>
        <w:rPr>
          <w:rFonts w:ascii="Arial" w:hAnsi="Arial" w:cs="Arial"/>
          <w:i w:val="0"/>
          <w:szCs w:val="22"/>
        </w:rPr>
      </w:pPr>
    </w:p>
    <w:p w14:paraId="16E01759"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NHH energy consumption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2DEC730C" w14:textId="77777777" w:rsidR="006661FE" w:rsidRPr="00E010AE" w:rsidRDefault="006661FE" w:rsidP="006661FE">
      <w:pPr>
        <w:pStyle w:val="BodyText2"/>
        <w:jc w:val="both"/>
        <w:rPr>
          <w:rFonts w:ascii="Arial" w:hAnsi="Arial" w:cs="Arial"/>
          <w:i w:val="0"/>
          <w:szCs w:val="22"/>
        </w:rPr>
      </w:pPr>
    </w:p>
    <w:p w14:paraId="6306524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50,000,000 * 4,400,000 / 4,000,000</w:t>
      </w:r>
    </w:p>
    <w:p w14:paraId="04901DA2" w14:textId="77777777" w:rsidR="006661FE" w:rsidRPr="00E010AE" w:rsidRDefault="006661FE" w:rsidP="006661FE">
      <w:pPr>
        <w:pStyle w:val="BodyText2"/>
        <w:jc w:val="both"/>
        <w:rPr>
          <w:rFonts w:ascii="Arial" w:hAnsi="Arial" w:cs="Arial"/>
          <w:i w:val="0"/>
          <w:szCs w:val="22"/>
        </w:rPr>
      </w:pPr>
    </w:p>
    <w:p w14:paraId="27CD722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55,000,000 kWh</w:t>
      </w:r>
    </w:p>
    <w:p w14:paraId="0FA1BCCE" w14:textId="77777777" w:rsidR="006661FE" w:rsidRPr="00E010AE" w:rsidRDefault="006661FE" w:rsidP="006661FE">
      <w:pPr>
        <w:pStyle w:val="BodyText2"/>
        <w:jc w:val="both"/>
        <w:rPr>
          <w:rFonts w:ascii="Arial" w:hAnsi="Arial" w:cs="Arial"/>
          <w:i w:val="0"/>
          <w:szCs w:val="22"/>
        </w:rPr>
      </w:pPr>
    </w:p>
    <w:p w14:paraId="4AD4F4D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6C2ADCE" w14:textId="77777777" w:rsidR="006661FE" w:rsidRPr="00E010AE" w:rsidRDefault="006661FE" w:rsidP="006661FE">
      <w:pPr>
        <w:pStyle w:val="BodyText2"/>
        <w:jc w:val="both"/>
        <w:rPr>
          <w:rFonts w:ascii="Arial" w:hAnsi="Arial" w:cs="Arial"/>
          <w:i w:val="0"/>
          <w:szCs w:val="22"/>
        </w:rPr>
      </w:pPr>
    </w:p>
    <w:p w14:paraId="5592AA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50,000,000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31</w:t>
      </w:r>
      <w:r w:rsidRPr="00E010AE">
        <w:rPr>
          <w:rFonts w:ascii="Arial" w:hAnsi="Arial" w:cs="Arial"/>
          <w:i w:val="0"/>
          <w:szCs w:val="22"/>
          <w:vertAlign w:val="superscript"/>
        </w:rPr>
        <w:t>st</w:t>
      </w:r>
      <w:r w:rsidRPr="00E010AE">
        <w:rPr>
          <w:rFonts w:ascii="Arial" w:hAnsi="Arial" w:cs="Arial"/>
          <w:i w:val="0"/>
          <w:szCs w:val="22"/>
        </w:rPr>
        <w:t xml:space="preserve"> March 2005)</w:t>
      </w:r>
    </w:p>
    <w:p w14:paraId="76AE6031" w14:textId="77777777" w:rsidR="006661FE" w:rsidRPr="00E010AE" w:rsidRDefault="006661FE" w:rsidP="006661FE">
      <w:pPr>
        <w:pStyle w:val="BodyText2"/>
        <w:jc w:val="both"/>
        <w:rPr>
          <w:rFonts w:ascii="Arial" w:hAnsi="Arial" w:cs="Arial"/>
          <w:i w:val="0"/>
          <w:szCs w:val="22"/>
        </w:rPr>
      </w:pPr>
    </w:p>
    <w:p w14:paraId="1AAD381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4,400,000 kWh (period 1</w:t>
      </w:r>
      <w:r w:rsidRPr="00E010AE">
        <w:rPr>
          <w:rFonts w:ascii="Arial" w:hAnsi="Arial" w:cs="Arial"/>
          <w:i w:val="0"/>
          <w:szCs w:val="22"/>
          <w:vertAlign w:val="superscript"/>
        </w:rPr>
        <w:t>st</w:t>
      </w:r>
      <w:r w:rsidRPr="00E010AE">
        <w:rPr>
          <w:rFonts w:ascii="Arial" w:hAnsi="Arial" w:cs="Arial"/>
          <w:i w:val="0"/>
          <w:szCs w:val="22"/>
        </w:rPr>
        <w:t xml:space="preserve"> April 2005 to 15</w:t>
      </w:r>
      <w:r w:rsidRPr="00E010AE">
        <w:rPr>
          <w:rFonts w:ascii="Arial" w:hAnsi="Arial" w:cs="Arial"/>
          <w:i w:val="0"/>
          <w:szCs w:val="22"/>
          <w:vertAlign w:val="superscript"/>
        </w:rPr>
        <w:t>th</w:t>
      </w:r>
      <w:r w:rsidRPr="00E010AE">
        <w:rPr>
          <w:rFonts w:ascii="Arial" w:hAnsi="Arial" w:cs="Arial"/>
          <w:i w:val="0"/>
          <w:szCs w:val="22"/>
        </w:rPr>
        <w:t xml:space="preserve"> May 2005#)</w:t>
      </w:r>
    </w:p>
    <w:p w14:paraId="024D2FE9" w14:textId="77777777" w:rsidR="006661FE" w:rsidRPr="00E010AE" w:rsidRDefault="006661FE" w:rsidP="006661FE">
      <w:pPr>
        <w:pStyle w:val="BodyText2"/>
        <w:jc w:val="both"/>
        <w:rPr>
          <w:rFonts w:ascii="Arial" w:hAnsi="Arial" w:cs="Arial"/>
          <w:i w:val="0"/>
          <w:szCs w:val="22"/>
        </w:rPr>
      </w:pPr>
    </w:p>
    <w:p w14:paraId="6633AC8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4,000,000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May 2004)</w:t>
      </w:r>
    </w:p>
    <w:p w14:paraId="676F6BD3" w14:textId="77777777" w:rsidR="006661FE" w:rsidRPr="00E010AE" w:rsidRDefault="006661FE" w:rsidP="006661FE">
      <w:pPr>
        <w:pStyle w:val="BodyText2"/>
        <w:jc w:val="both"/>
        <w:rPr>
          <w:rFonts w:ascii="Arial" w:hAnsi="Arial" w:cs="Arial"/>
          <w:i w:val="0"/>
          <w:szCs w:val="22"/>
        </w:rPr>
      </w:pPr>
    </w:p>
    <w:p w14:paraId="38885CE3"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62604522" w14:textId="77777777" w:rsidR="006661FE" w:rsidRPr="00E010AE" w:rsidRDefault="006661FE" w:rsidP="006661FE">
      <w:pPr>
        <w:pStyle w:val="BodyText2"/>
        <w:jc w:val="both"/>
        <w:rPr>
          <w:rFonts w:ascii="Arial" w:hAnsi="Arial" w:cs="Arial"/>
          <w:i w:val="0"/>
          <w:szCs w:val="22"/>
        </w:rPr>
      </w:pPr>
    </w:p>
    <w:p w14:paraId="22490CE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concerned, </w:t>
      </w:r>
      <w:r w:rsidR="00E71EB2" w:rsidRPr="00E71EB2">
        <w:rPr>
          <w:rFonts w:ascii="Arial" w:hAnsi="Arial" w:cs="Arial"/>
          <w:b/>
          <w:i w:val="0"/>
          <w:szCs w:val="22"/>
        </w:rPr>
        <w:t>The Company</w:t>
      </w:r>
      <w:r w:rsidRPr="00E010AE">
        <w:rPr>
          <w:rFonts w:ascii="Arial" w:hAnsi="Arial" w:cs="Arial"/>
          <w:i w:val="0"/>
          <w:szCs w:val="22"/>
        </w:rPr>
        <w:t xml:space="preserve"> would in the above example use values for E and P from </w:t>
      </w:r>
      <w:r w:rsidR="00A3322B" w:rsidRPr="00A3322B">
        <w:rPr>
          <w:rFonts w:ascii="Arial" w:hAnsi="Arial" w:cs="Arial"/>
          <w:b/>
          <w:i w:val="0"/>
          <w:szCs w:val="22"/>
        </w:rPr>
        <w:t>Financial Year</w:t>
      </w:r>
      <w:r w:rsidRPr="00E010AE">
        <w:rPr>
          <w:rFonts w:ascii="Arial" w:hAnsi="Arial" w:cs="Arial"/>
          <w:i w:val="0"/>
          <w:szCs w:val="22"/>
        </w:rPr>
        <w:t xml:space="preserve"> 2003/04 and D from </w:t>
      </w:r>
      <w:r w:rsidR="00A3322B" w:rsidRPr="00A3322B">
        <w:rPr>
          <w:rFonts w:ascii="Arial" w:hAnsi="Arial" w:cs="Arial"/>
          <w:b/>
          <w:i w:val="0"/>
          <w:szCs w:val="22"/>
        </w:rPr>
        <w:t>Financial Year</w:t>
      </w:r>
      <w:r w:rsidRPr="00E010AE">
        <w:rPr>
          <w:rFonts w:ascii="Arial" w:hAnsi="Arial" w:cs="Arial"/>
          <w:i w:val="0"/>
          <w:szCs w:val="22"/>
        </w:rPr>
        <w:t xml:space="preserve"> 2004/05.</w:t>
      </w:r>
    </w:p>
    <w:p w14:paraId="6781EFA8" w14:textId="77777777" w:rsidR="006661FE" w:rsidRPr="008E4447" w:rsidRDefault="006661FE" w:rsidP="006661FE">
      <w:pPr>
        <w:pStyle w:val="BodyText2"/>
        <w:jc w:val="both"/>
        <w:rPr>
          <w:rFonts w:ascii="Arial" w:hAnsi="Arial" w:cs="Arial"/>
          <w:szCs w:val="22"/>
        </w:rPr>
      </w:pPr>
    </w:p>
    <w:p w14:paraId="7ED40121" w14:textId="77777777" w:rsidR="006661FE" w:rsidRPr="008E4447" w:rsidRDefault="006661FE" w:rsidP="006661FE">
      <w:pPr>
        <w:pStyle w:val="Heading2"/>
        <w:rPr>
          <w:rFonts w:ascii="Arial" w:hAnsi="Arial" w:cs="Arial"/>
          <w:szCs w:val="22"/>
        </w:rPr>
      </w:pPr>
      <w:bookmarkStart w:id="353" w:name="_Toc274049745"/>
      <w:r w:rsidRPr="008E4447">
        <w:rPr>
          <w:rFonts w:ascii="Arial" w:hAnsi="Arial" w:cs="Arial"/>
          <w:szCs w:val="22"/>
        </w:rPr>
        <w:t>iii)</w:t>
      </w:r>
      <w:r w:rsidRPr="008E4447">
        <w:rPr>
          <w:rFonts w:ascii="Arial" w:hAnsi="Arial" w:cs="Arial"/>
          <w:szCs w:val="22"/>
        </w:rPr>
        <w:tab/>
        <w:t xml:space="preserve">Half-Hourly (HH) Metered Demand Forecast – </w:t>
      </w:r>
      <w:r w:rsidRPr="008E4447">
        <w:rPr>
          <w:rFonts w:ascii="Arial" w:hAnsi="Arial" w:cs="Arial"/>
          <w:szCs w:val="22"/>
          <w:u w:val="single"/>
        </w:rPr>
        <w:t>New User</w:t>
      </w:r>
      <w:bookmarkEnd w:id="353"/>
    </w:p>
    <w:p w14:paraId="263C4DEB" w14:textId="77777777" w:rsidR="006661FE" w:rsidRPr="008E4447" w:rsidRDefault="006661FE" w:rsidP="006661FE">
      <w:pPr>
        <w:pStyle w:val="BodyText2"/>
        <w:jc w:val="both"/>
        <w:rPr>
          <w:rFonts w:ascii="Arial" w:hAnsi="Arial" w:cs="Arial"/>
          <w:szCs w:val="22"/>
        </w:rPr>
      </w:pPr>
    </w:p>
    <w:p w14:paraId="7285FED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M * T/W</w:t>
      </w:r>
    </w:p>
    <w:p w14:paraId="198D9EF3" w14:textId="77777777" w:rsidR="006661FE" w:rsidRPr="00E010AE" w:rsidRDefault="006661FE" w:rsidP="006661FE">
      <w:pPr>
        <w:pStyle w:val="BodyText2"/>
        <w:jc w:val="both"/>
        <w:rPr>
          <w:rFonts w:ascii="Arial" w:hAnsi="Arial" w:cs="Arial"/>
          <w:i w:val="0"/>
          <w:szCs w:val="22"/>
        </w:rPr>
      </w:pPr>
    </w:p>
    <w:p w14:paraId="6917900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7FDBF93" w14:textId="77777777" w:rsidR="006661FE" w:rsidRPr="00E010AE" w:rsidRDefault="006661FE" w:rsidP="006661FE">
      <w:pPr>
        <w:pStyle w:val="BodyText2"/>
        <w:jc w:val="both"/>
        <w:rPr>
          <w:rFonts w:ascii="Arial" w:hAnsi="Arial" w:cs="Arial"/>
          <w:i w:val="0"/>
          <w:szCs w:val="22"/>
        </w:rPr>
      </w:pPr>
    </w:p>
    <w:p w14:paraId="6CAB527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F = </w:t>
      </w:r>
      <w:r w:rsidRPr="00E010AE">
        <w:rPr>
          <w:rFonts w:ascii="Arial" w:hAnsi="Arial" w:cs="Arial"/>
          <w:i w:val="0"/>
          <w:szCs w:val="22"/>
        </w:rPr>
        <w:tab/>
        <w:t>Forecast of User’s HH metered</w:t>
      </w:r>
      <w:r w:rsidR="00C83E55">
        <w:rPr>
          <w:rFonts w:ascii="Arial" w:hAnsi="Arial" w:cs="Arial"/>
          <w:i w:val="0"/>
          <w:szCs w:val="22"/>
        </w:rPr>
        <w:t xml:space="preserve"> gross</w:t>
      </w:r>
      <w:r w:rsidRPr="00E010AE">
        <w:rPr>
          <w:rFonts w:ascii="Arial" w:hAnsi="Arial" w:cs="Arial"/>
          <w:i w:val="0"/>
          <w:szCs w:val="22"/>
        </w:rPr>
        <w:t xml:space="preserve"> demand</w:t>
      </w:r>
      <w:r w:rsidR="00C83E55">
        <w:rPr>
          <w:rFonts w:ascii="Arial" w:hAnsi="Arial" w:cs="Arial"/>
          <w:i w:val="0"/>
          <w:szCs w:val="22"/>
        </w:rPr>
        <w:t xml:space="preserve"> and embedded export</w:t>
      </w:r>
      <w:r w:rsidRPr="00E010AE">
        <w:rPr>
          <w:rFonts w:ascii="Arial" w:hAnsi="Arial" w:cs="Arial"/>
          <w:i w:val="0"/>
          <w:szCs w:val="22"/>
        </w:rPr>
        <w:t xml:space="preserve"> at Triad for the </w:t>
      </w:r>
      <w:r w:rsidR="00A3322B" w:rsidRPr="00A3322B">
        <w:rPr>
          <w:rFonts w:ascii="Arial" w:hAnsi="Arial" w:cs="Arial"/>
          <w:b/>
          <w:i w:val="0"/>
          <w:szCs w:val="22"/>
        </w:rPr>
        <w:t>Financial Year</w:t>
      </w:r>
    </w:p>
    <w:p w14:paraId="0387F7A1" w14:textId="77777777" w:rsidR="006661FE" w:rsidRPr="00E010AE" w:rsidRDefault="006661FE" w:rsidP="006661FE">
      <w:pPr>
        <w:pStyle w:val="BodyText2"/>
        <w:jc w:val="both"/>
        <w:rPr>
          <w:rFonts w:ascii="Arial" w:hAnsi="Arial" w:cs="Arial"/>
          <w:i w:val="0"/>
          <w:szCs w:val="22"/>
        </w:rPr>
      </w:pPr>
    </w:p>
    <w:p w14:paraId="12337EC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HH average weekday period 35 demand for the last complete month for which settlement data is available</w:t>
      </w:r>
    </w:p>
    <w:p w14:paraId="5C938756" w14:textId="77777777" w:rsidR="006661FE" w:rsidRPr="00E010AE" w:rsidRDefault="006661FE" w:rsidP="006661FE">
      <w:pPr>
        <w:pStyle w:val="BodyText2"/>
        <w:jc w:val="both"/>
        <w:rPr>
          <w:rFonts w:ascii="Arial" w:hAnsi="Arial" w:cs="Arial"/>
          <w:i w:val="0"/>
          <w:szCs w:val="22"/>
        </w:rPr>
      </w:pPr>
    </w:p>
    <w:p w14:paraId="22BBCF6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Total system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preceding </w:t>
      </w:r>
      <w:r w:rsidR="00A3322B" w:rsidRPr="00A3322B">
        <w:rPr>
          <w:rFonts w:ascii="Arial" w:hAnsi="Arial" w:cs="Arial"/>
          <w:b/>
          <w:i w:val="0"/>
          <w:szCs w:val="22"/>
        </w:rPr>
        <w:t>Financial Year</w:t>
      </w:r>
    </w:p>
    <w:p w14:paraId="1A1152A1" w14:textId="77777777" w:rsidR="006661FE" w:rsidRPr="00E010AE" w:rsidRDefault="006661FE" w:rsidP="006661FE">
      <w:pPr>
        <w:pStyle w:val="BodyText2"/>
        <w:jc w:val="both"/>
        <w:rPr>
          <w:rFonts w:ascii="Arial" w:hAnsi="Arial" w:cs="Arial"/>
          <w:i w:val="0"/>
          <w:szCs w:val="22"/>
        </w:rPr>
      </w:pPr>
    </w:p>
    <w:p w14:paraId="259BAFA6"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Total system HH average weekday settlement period 35 metered demand for the corresponding period to M for the preceding year</w:t>
      </w:r>
    </w:p>
    <w:p w14:paraId="60AE3FE1" w14:textId="77777777" w:rsidR="006661FE" w:rsidRPr="00E010AE" w:rsidRDefault="006661FE" w:rsidP="006661FE">
      <w:pPr>
        <w:pStyle w:val="BodyText2"/>
        <w:jc w:val="both"/>
        <w:rPr>
          <w:rFonts w:ascii="Arial" w:hAnsi="Arial" w:cs="Arial"/>
          <w:i w:val="0"/>
          <w:szCs w:val="22"/>
        </w:rPr>
      </w:pPr>
    </w:p>
    <w:p w14:paraId="17D58D02"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768F3946" w14:textId="77777777" w:rsidR="006661FE" w:rsidRPr="00E010AE" w:rsidRDefault="006661FE" w:rsidP="006661FE">
      <w:pPr>
        <w:pStyle w:val="BodyText2"/>
        <w:jc w:val="both"/>
        <w:rPr>
          <w:rFonts w:ascii="Arial" w:hAnsi="Arial" w:cs="Arial"/>
          <w:i w:val="0"/>
          <w:szCs w:val="22"/>
        </w:rPr>
      </w:pPr>
    </w:p>
    <w:p w14:paraId="6F95316E" w14:textId="77777777" w:rsidR="006661F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September 2005 for a new User registered from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2004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499644AB" w14:textId="77777777" w:rsidR="00C83E55" w:rsidRDefault="00C83E55" w:rsidP="006661FE">
      <w:pPr>
        <w:pStyle w:val="BodyText2"/>
        <w:jc w:val="both"/>
        <w:rPr>
          <w:rFonts w:ascii="Arial" w:hAnsi="Arial" w:cs="Arial"/>
          <w:i w:val="0"/>
          <w:szCs w:val="22"/>
        </w:rPr>
      </w:pPr>
    </w:p>
    <w:p w14:paraId="24D529C4" w14:textId="77777777" w:rsidR="00C83E55" w:rsidRPr="00E010AE" w:rsidRDefault="00C83E55" w:rsidP="006661FE">
      <w:pPr>
        <w:pStyle w:val="BodyText2"/>
        <w:jc w:val="both"/>
        <w:rPr>
          <w:rFonts w:ascii="Arial" w:hAnsi="Arial" w:cs="Arial"/>
          <w:i w:val="0"/>
          <w:szCs w:val="22"/>
        </w:rPr>
      </w:pPr>
      <w:r>
        <w:rPr>
          <w:rFonts w:ascii="Arial" w:hAnsi="Arial" w:cs="Arial"/>
          <w:i w:val="0"/>
          <w:szCs w:val="22"/>
        </w:rPr>
        <w:t>Gross demand:</w:t>
      </w:r>
    </w:p>
    <w:p w14:paraId="20B00F49" w14:textId="77777777" w:rsidR="006661FE" w:rsidRPr="00E010AE" w:rsidRDefault="006661FE" w:rsidP="006661FE">
      <w:pPr>
        <w:pStyle w:val="BodyText2"/>
        <w:jc w:val="both"/>
        <w:rPr>
          <w:rFonts w:ascii="Arial" w:hAnsi="Arial" w:cs="Arial"/>
          <w:i w:val="0"/>
          <w:szCs w:val="22"/>
        </w:rPr>
      </w:pPr>
    </w:p>
    <w:p w14:paraId="1D4717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1,000 * 17,000,000 / 18,888,888</w:t>
      </w:r>
    </w:p>
    <w:p w14:paraId="4B4FC60D" w14:textId="77777777" w:rsidR="006661FE" w:rsidRPr="00E010AE" w:rsidRDefault="006661FE" w:rsidP="006661FE">
      <w:pPr>
        <w:pStyle w:val="BodyText2"/>
        <w:jc w:val="both"/>
        <w:rPr>
          <w:rFonts w:ascii="Arial" w:hAnsi="Arial" w:cs="Arial"/>
          <w:i w:val="0"/>
          <w:szCs w:val="22"/>
        </w:rPr>
      </w:pPr>
    </w:p>
    <w:p w14:paraId="4E6DB1D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900 kW</w:t>
      </w:r>
    </w:p>
    <w:p w14:paraId="614D86FC" w14:textId="77777777" w:rsidR="006661FE" w:rsidRPr="00E010AE" w:rsidRDefault="006661FE" w:rsidP="006661FE">
      <w:pPr>
        <w:pStyle w:val="BodyText2"/>
        <w:jc w:val="both"/>
        <w:rPr>
          <w:rFonts w:ascii="Arial" w:hAnsi="Arial" w:cs="Arial"/>
          <w:i w:val="0"/>
          <w:szCs w:val="22"/>
        </w:rPr>
      </w:pPr>
    </w:p>
    <w:p w14:paraId="76405C9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1E2E08E5" w14:textId="77777777" w:rsidR="006661FE" w:rsidRPr="00E010AE" w:rsidRDefault="006661FE" w:rsidP="006661FE">
      <w:pPr>
        <w:pStyle w:val="BodyText2"/>
        <w:rPr>
          <w:rFonts w:ascii="Arial" w:hAnsi="Arial" w:cs="Arial"/>
          <w:i w:val="0"/>
          <w:szCs w:val="22"/>
        </w:rPr>
      </w:pPr>
    </w:p>
    <w:p w14:paraId="6717F77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1,000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1D7D1B2C" w14:textId="77777777" w:rsidR="006661FE" w:rsidRPr="00E010AE" w:rsidRDefault="006661FE" w:rsidP="006661FE">
      <w:pPr>
        <w:pStyle w:val="BodyText2"/>
        <w:rPr>
          <w:rFonts w:ascii="Arial" w:hAnsi="Arial" w:cs="Arial"/>
          <w:i w:val="0"/>
          <w:szCs w:val="22"/>
        </w:rPr>
      </w:pPr>
    </w:p>
    <w:p w14:paraId="63882E6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17,000,000 kW (period November 2004 to February 2005)</w:t>
      </w:r>
    </w:p>
    <w:p w14:paraId="7A689023" w14:textId="77777777" w:rsidR="006661FE" w:rsidRPr="00E010AE" w:rsidRDefault="006661FE" w:rsidP="006661FE">
      <w:pPr>
        <w:pStyle w:val="BodyText2"/>
        <w:rPr>
          <w:rFonts w:ascii="Arial" w:hAnsi="Arial" w:cs="Arial"/>
          <w:i w:val="0"/>
          <w:szCs w:val="22"/>
        </w:rPr>
      </w:pPr>
    </w:p>
    <w:p w14:paraId="186E7871" w14:textId="77777777" w:rsidR="006661FE" w:rsidRDefault="006661FE" w:rsidP="006661FE">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18,888,888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610F45EA" w14:textId="77777777" w:rsidR="00C83E55" w:rsidRDefault="00C83E55" w:rsidP="006661FE">
      <w:pPr>
        <w:pStyle w:val="BodyText2"/>
        <w:rPr>
          <w:rFonts w:ascii="Arial" w:hAnsi="Arial" w:cs="Arial"/>
          <w:i w:val="0"/>
          <w:szCs w:val="22"/>
        </w:rPr>
      </w:pPr>
    </w:p>
    <w:p w14:paraId="21FA0B0F" w14:textId="77777777" w:rsidR="00C83E55" w:rsidRDefault="00C83E55" w:rsidP="00C83E55">
      <w:pPr>
        <w:pStyle w:val="BodyText2"/>
        <w:rPr>
          <w:rFonts w:ascii="Arial" w:hAnsi="Arial" w:cs="Arial"/>
          <w:i w:val="0"/>
          <w:szCs w:val="22"/>
        </w:rPr>
      </w:pPr>
      <w:r>
        <w:rPr>
          <w:rFonts w:ascii="Arial" w:hAnsi="Arial" w:cs="Arial"/>
          <w:i w:val="0"/>
          <w:szCs w:val="22"/>
        </w:rPr>
        <w:t>Embedded export:</w:t>
      </w:r>
    </w:p>
    <w:p w14:paraId="10870B41" w14:textId="77777777" w:rsidR="00C83E55" w:rsidRDefault="00C83E55" w:rsidP="00C83E55">
      <w:pPr>
        <w:pStyle w:val="BodyText2"/>
        <w:jc w:val="both"/>
        <w:rPr>
          <w:rFonts w:ascii="Arial" w:hAnsi="Arial" w:cs="Arial"/>
          <w:i w:val="0"/>
          <w:szCs w:val="22"/>
        </w:rPr>
      </w:pPr>
    </w:p>
    <w:p w14:paraId="27C7770F"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sidRPr="00E010AE">
        <w:rPr>
          <w:rFonts w:ascii="Arial" w:hAnsi="Arial" w:cs="Arial"/>
          <w:i w:val="0"/>
          <w:szCs w:val="22"/>
        </w:rPr>
        <w:t>1</w:t>
      </w:r>
      <w:r>
        <w:rPr>
          <w:rFonts w:ascii="Arial" w:hAnsi="Arial" w:cs="Arial"/>
          <w:i w:val="0"/>
          <w:szCs w:val="22"/>
        </w:rPr>
        <w:t>50</w:t>
      </w:r>
      <w:r w:rsidRPr="00E010AE">
        <w:rPr>
          <w:rFonts w:ascii="Arial" w:hAnsi="Arial" w:cs="Arial"/>
          <w:i w:val="0"/>
          <w:szCs w:val="22"/>
        </w:rPr>
        <w:t xml:space="preserve"> * </w:t>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w:t>
      </w:r>
      <w:r w:rsidR="0025125A">
        <w:rPr>
          <w:rFonts w:ascii="Arial" w:hAnsi="Arial" w:cs="Arial"/>
          <w:i w:val="0"/>
          <w:szCs w:val="22"/>
        </w:rPr>
        <w:t>-</w:t>
      </w:r>
      <w:r w:rsidRPr="00E010AE">
        <w:rPr>
          <w:rFonts w:ascii="Arial" w:hAnsi="Arial" w:cs="Arial"/>
          <w:i w:val="0"/>
          <w:szCs w:val="22"/>
        </w:rPr>
        <w:t xml:space="preserve"> </w:t>
      </w:r>
      <w:r>
        <w:rPr>
          <w:rFonts w:ascii="Arial" w:hAnsi="Arial" w:cs="Arial"/>
          <w:i w:val="0"/>
          <w:szCs w:val="22"/>
        </w:rPr>
        <w:t>6,000,000</w:t>
      </w:r>
    </w:p>
    <w:p w14:paraId="2A2F4800" w14:textId="77777777" w:rsidR="00C83E55" w:rsidRPr="00E010AE" w:rsidRDefault="00C83E55" w:rsidP="00C83E55">
      <w:pPr>
        <w:pStyle w:val="BodyText2"/>
        <w:jc w:val="both"/>
        <w:rPr>
          <w:rFonts w:ascii="Arial" w:hAnsi="Arial" w:cs="Arial"/>
          <w:i w:val="0"/>
          <w:szCs w:val="22"/>
        </w:rPr>
      </w:pPr>
    </w:p>
    <w:p w14:paraId="72EA01C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180</w:t>
      </w:r>
      <w:r w:rsidRPr="00E010AE">
        <w:rPr>
          <w:rFonts w:ascii="Arial" w:hAnsi="Arial" w:cs="Arial"/>
          <w:i w:val="0"/>
          <w:szCs w:val="22"/>
        </w:rPr>
        <w:t xml:space="preserve"> kW</w:t>
      </w:r>
    </w:p>
    <w:p w14:paraId="165286E9" w14:textId="77777777" w:rsidR="00C83E55" w:rsidRPr="00E010AE" w:rsidRDefault="00C83E55" w:rsidP="00C83E55">
      <w:pPr>
        <w:pStyle w:val="BodyText2"/>
        <w:jc w:val="both"/>
        <w:rPr>
          <w:rFonts w:ascii="Arial" w:hAnsi="Arial" w:cs="Arial"/>
          <w:i w:val="0"/>
          <w:szCs w:val="22"/>
        </w:rPr>
      </w:pPr>
    </w:p>
    <w:p w14:paraId="770E4FDD"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7B1ACC77" w14:textId="77777777" w:rsidR="00C83E55" w:rsidRPr="00E010AE" w:rsidRDefault="00C83E55" w:rsidP="00C83E55">
      <w:pPr>
        <w:pStyle w:val="BodyText2"/>
        <w:rPr>
          <w:rFonts w:ascii="Arial" w:hAnsi="Arial" w:cs="Arial"/>
          <w:i w:val="0"/>
          <w:szCs w:val="22"/>
        </w:rPr>
      </w:pPr>
    </w:p>
    <w:p w14:paraId="4E22E2BF" w14:textId="77777777" w:rsidR="00C83E55" w:rsidRPr="00E010AE" w:rsidRDefault="00C83E55" w:rsidP="00C83E55">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2B619A6C" w14:textId="77777777" w:rsidR="00C83E55" w:rsidRPr="00E010AE" w:rsidRDefault="00C83E55" w:rsidP="00C83E55">
      <w:pPr>
        <w:pStyle w:val="BodyText2"/>
        <w:rPr>
          <w:rFonts w:ascii="Arial" w:hAnsi="Arial" w:cs="Arial"/>
          <w:i w:val="0"/>
          <w:szCs w:val="22"/>
        </w:rPr>
      </w:pPr>
    </w:p>
    <w:p w14:paraId="5A6DDD53" w14:textId="77777777" w:rsidR="00C83E55" w:rsidRPr="00E010AE" w:rsidRDefault="00C83E55" w:rsidP="00C83E55">
      <w:pPr>
        <w:pStyle w:val="BodyText2"/>
        <w:rPr>
          <w:rFonts w:ascii="Arial" w:hAnsi="Arial" w:cs="Arial"/>
          <w:i w:val="0"/>
          <w:szCs w:val="22"/>
        </w:rPr>
      </w:pPr>
      <w:r>
        <w:rPr>
          <w:rFonts w:ascii="Arial" w:hAnsi="Arial" w:cs="Arial"/>
          <w:i w:val="0"/>
          <w:szCs w:val="22"/>
        </w:rPr>
        <w:t>T =</w:t>
      </w:r>
      <w:r>
        <w:rPr>
          <w:rFonts w:ascii="Arial" w:hAnsi="Arial" w:cs="Arial"/>
          <w:i w:val="0"/>
          <w:szCs w:val="22"/>
        </w:rPr>
        <w:tab/>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kW (period November 2004 to February 2005)</w:t>
      </w:r>
    </w:p>
    <w:p w14:paraId="43D0ACEB" w14:textId="77777777" w:rsidR="00C83E55" w:rsidRPr="00E010AE" w:rsidRDefault="00C83E55" w:rsidP="00C83E55">
      <w:pPr>
        <w:pStyle w:val="BodyText2"/>
        <w:rPr>
          <w:rFonts w:ascii="Arial" w:hAnsi="Arial" w:cs="Arial"/>
          <w:i w:val="0"/>
          <w:szCs w:val="22"/>
        </w:rPr>
      </w:pPr>
    </w:p>
    <w:p w14:paraId="37867F33" w14:textId="77777777" w:rsidR="00C83E55" w:rsidRDefault="00C83E55" w:rsidP="00C83E55">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6,000,000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3DCA9A79" w14:textId="77777777" w:rsidR="00C83E55" w:rsidRPr="00E010AE" w:rsidRDefault="00C83E55" w:rsidP="006661FE">
      <w:pPr>
        <w:pStyle w:val="BodyText2"/>
        <w:rPr>
          <w:rFonts w:ascii="Arial" w:hAnsi="Arial" w:cs="Arial"/>
          <w:i w:val="0"/>
          <w:szCs w:val="22"/>
        </w:rPr>
      </w:pPr>
    </w:p>
    <w:p w14:paraId="2094F0B8" w14:textId="77777777" w:rsidR="006661FE" w:rsidRPr="008E4447" w:rsidRDefault="006661FE" w:rsidP="006661FE">
      <w:pPr>
        <w:pStyle w:val="BodyText2"/>
        <w:rPr>
          <w:rFonts w:ascii="Arial" w:hAnsi="Arial" w:cs="Arial"/>
          <w:szCs w:val="22"/>
        </w:rPr>
      </w:pPr>
    </w:p>
    <w:p w14:paraId="0CE397BE" w14:textId="77777777" w:rsidR="006661FE" w:rsidRPr="008E4447" w:rsidRDefault="006661FE" w:rsidP="006661FE">
      <w:pPr>
        <w:pStyle w:val="Heading2"/>
        <w:rPr>
          <w:rFonts w:ascii="Arial" w:hAnsi="Arial" w:cs="Arial"/>
          <w:szCs w:val="22"/>
        </w:rPr>
      </w:pPr>
      <w:bookmarkStart w:id="354" w:name="_Toc70749747"/>
      <w:bookmarkStart w:id="355" w:name="_Toc274049746"/>
      <w:r w:rsidRPr="008E4447">
        <w:rPr>
          <w:rFonts w:ascii="Arial" w:hAnsi="Arial" w:cs="Arial"/>
          <w:szCs w:val="22"/>
        </w:rPr>
        <w:t>iv)</w:t>
      </w:r>
      <w:r w:rsidRPr="008E4447">
        <w:rPr>
          <w:rFonts w:ascii="Arial" w:hAnsi="Arial" w:cs="Arial"/>
          <w:szCs w:val="22"/>
        </w:rPr>
        <w:tab/>
        <w:t xml:space="preserve">Non Half Hourly (NHH) Metered Energy Consumption Forecast – </w:t>
      </w:r>
      <w:r w:rsidRPr="008E4447">
        <w:rPr>
          <w:rFonts w:ascii="Arial" w:hAnsi="Arial" w:cs="Arial"/>
          <w:szCs w:val="22"/>
          <w:u w:val="single"/>
        </w:rPr>
        <w:t>New User</w:t>
      </w:r>
      <w:bookmarkEnd w:id="354"/>
      <w:bookmarkEnd w:id="355"/>
    </w:p>
    <w:p w14:paraId="1240FFC9" w14:textId="77777777" w:rsidR="006661FE" w:rsidRPr="008E4447" w:rsidRDefault="006661FE" w:rsidP="006661FE">
      <w:pPr>
        <w:pStyle w:val="BodyText2"/>
        <w:rPr>
          <w:rFonts w:ascii="Arial" w:hAnsi="Arial" w:cs="Arial"/>
          <w:szCs w:val="22"/>
        </w:rPr>
      </w:pPr>
    </w:p>
    <w:p w14:paraId="62A1787E"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J + (M * R/W)</w:t>
      </w:r>
    </w:p>
    <w:p w14:paraId="679855A2" w14:textId="77777777" w:rsidR="006661FE" w:rsidRPr="00E010AE" w:rsidRDefault="006661FE" w:rsidP="006661FE">
      <w:pPr>
        <w:pStyle w:val="BodyText2"/>
        <w:rPr>
          <w:rFonts w:ascii="Arial" w:hAnsi="Arial" w:cs="Arial"/>
          <w:i w:val="0"/>
          <w:szCs w:val="22"/>
        </w:rPr>
      </w:pPr>
    </w:p>
    <w:p w14:paraId="5A1A1C37"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br w:type="page"/>
        <w:t>where:</w:t>
      </w:r>
    </w:p>
    <w:p w14:paraId="36B94731" w14:textId="77777777" w:rsidR="006661FE" w:rsidRPr="00E010AE" w:rsidRDefault="006661FE" w:rsidP="006661FE">
      <w:pPr>
        <w:pStyle w:val="BodyText2"/>
        <w:rPr>
          <w:rFonts w:ascii="Arial" w:hAnsi="Arial" w:cs="Arial"/>
          <w:i w:val="0"/>
          <w:szCs w:val="22"/>
        </w:rPr>
      </w:pPr>
    </w:p>
    <w:p w14:paraId="7CECFB23"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2A6B73D7" w14:textId="77777777" w:rsidR="006661FE" w:rsidRPr="00E010AE" w:rsidRDefault="006661FE" w:rsidP="006661FE">
      <w:pPr>
        <w:pStyle w:val="BodyText2"/>
        <w:rPr>
          <w:rFonts w:ascii="Arial" w:hAnsi="Arial" w:cs="Arial"/>
          <w:i w:val="0"/>
          <w:szCs w:val="22"/>
        </w:rPr>
      </w:pPr>
    </w:p>
    <w:p w14:paraId="7747B7F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J =</w:t>
      </w:r>
      <w:r w:rsidRPr="00E010AE">
        <w:rPr>
          <w:rFonts w:ascii="Arial" w:hAnsi="Arial" w:cs="Arial"/>
          <w:i w:val="0"/>
          <w:szCs w:val="22"/>
        </w:rPr>
        <w:tab/>
        <w:t>Residual part month summed NHH metered energy consumption for the hours 16:00 to 19:00 for each day where new User registration takes place other than on the first of a month</w:t>
      </w:r>
    </w:p>
    <w:p w14:paraId="1569C67E" w14:textId="77777777" w:rsidR="006661FE" w:rsidRPr="00E010AE" w:rsidRDefault="006661FE" w:rsidP="006661FE">
      <w:pPr>
        <w:pStyle w:val="BodyText2"/>
        <w:jc w:val="both"/>
        <w:rPr>
          <w:rFonts w:ascii="Arial" w:hAnsi="Arial" w:cs="Arial"/>
          <w:i w:val="0"/>
          <w:szCs w:val="22"/>
        </w:rPr>
      </w:pPr>
    </w:p>
    <w:p w14:paraId="15F08D25"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summed NHH metered energy consumption for the hours 16:00 to 19:00 for each day for the last complete month for which settlement data is available</w:t>
      </w:r>
    </w:p>
    <w:p w14:paraId="48636EDA" w14:textId="77777777" w:rsidR="006661FE" w:rsidRPr="00E010AE" w:rsidRDefault="006661FE" w:rsidP="006661FE">
      <w:pPr>
        <w:pStyle w:val="BodyText2"/>
        <w:jc w:val="both"/>
        <w:rPr>
          <w:rFonts w:ascii="Arial" w:hAnsi="Arial" w:cs="Arial"/>
          <w:i w:val="0"/>
          <w:szCs w:val="22"/>
        </w:rPr>
      </w:pPr>
    </w:p>
    <w:p w14:paraId="29A073B1"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R =</w:t>
      </w:r>
      <w:r w:rsidRPr="00E010AE">
        <w:rPr>
          <w:rFonts w:ascii="Arial" w:hAnsi="Arial" w:cs="Arial"/>
          <w:i w:val="0"/>
          <w:szCs w:val="22"/>
        </w:rPr>
        <w:tab/>
        <w:t xml:space="preserve">Total system summed NHH metered energy consumption for the hours 16:00 to 19:00 for each day for the period from the start of that defined under M but for the preceding year and until the end of that preceding </w:t>
      </w:r>
      <w:r w:rsidR="00A3322B" w:rsidRPr="00A3322B">
        <w:rPr>
          <w:rFonts w:ascii="Arial" w:hAnsi="Arial" w:cs="Arial"/>
          <w:b/>
          <w:i w:val="0"/>
          <w:szCs w:val="22"/>
        </w:rPr>
        <w:t>Financial Year</w:t>
      </w:r>
    </w:p>
    <w:p w14:paraId="0B83269E" w14:textId="77777777" w:rsidR="006661FE" w:rsidRPr="00E010AE" w:rsidRDefault="006661FE" w:rsidP="006661FE">
      <w:pPr>
        <w:pStyle w:val="BodyText2"/>
        <w:jc w:val="both"/>
        <w:rPr>
          <w:rFonts w:ascii="Arial" w:hAnsi="Arial" w:cs="Arial"/>
          <w:i w:val="0"/>
          <w:szCs w:val="22"/>
        </w:rPr>
      </w:pPr>
    </w:p>
    <w:p w14:paraId="416D42A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 xml:space="preserve">Total system summed NHH metered energy consumption for the hours 16:00 to 19:00 for each day for the period identified in M but for the preceding </w:t>
      </w:r>
      <w:r w:rsidR="00A3322B" w:rsidRPr="00A3322B">
        <w:rPr>
          <w:rFonts w:ascii="Arial" w:hAnsi="Arial" w:cs="Arial"/>
          <w:b/>
          <w:i w:val="0"/>
          <w:szCs w:val="22"/>
        </w:rPr>
        <w:t>Financial Year</w:t>
      </w:r>
    </w:p>
    <w:p w14:paraId="17A2F6E8" w14:textId="77777777" w:rsidR="006661FE" w:rsidRPr="008E4447" w:rsidRDefault="006661FE" w:rsidP="006661FE">
      <w:pPr>
        <w:pStyle w:val="BodyText2"/>
        <w:jc w:val="both"/>
        <w:rPr>
          <w:rFonts w:ascii="Arial" w:hAnsi="Arial" w:cs="Arial"/>
          <w:szCs w:val="22"/>
        </w:rPr>
      </w:pPr>
    </w:p>
    <w:p w14:paraId="61E6EDE2" w14:textId="77777777" w:rsidR="006661FE" w:rsidRPr="008E4447" w:rsidRDefault="006661FE" w:rsidP="006661FE">
      <w:pPr>
        <w:pStyle w:val="1"/>
        <w:jc w:val="both"/>
        <w:rPr>
          <w:rFonts w:ascii="Arial" w:hAnsi="Arial" w:cs="Arial"/>
          <w:b/>
          <w:szCs w:val="22"/>
        </w:rPr>
      </w:pPr>
      <w:r w:rsidRPr="008E4447">
        <w:rPr>
          <w:rFonts w:ascii="Arial" w:hAnsi="Arial" w:cs="Arial"/>
          <w:b/>
          <w:szCs w:val="22"/>
        </w:rPr>
        <w:t>Example:</w:t>
      </w:r>
    </w:p>
    <w:p w14:paraId="7340DB81" w14:textId="77777777" w:rsidR="006661FE" w:rsidRPr="008E4447" w:rsidRDefault="006661FE" w:rsidP="006661FE">
      <w:pPr>
        <w:pStyle w:val="1"/>
        <w:jc w:val="both"/>
        <w:rPr>
          <w:rFonts w:ascii="Arial" w:hAnsi="Arial" w:cs="Arial"/>
          <w:szCs w:val="22"/>
        </w:rPr>
      </w:pPr>
    </w:p>
    <w:p w14:paraId="1A31CCFE" w14:textId="77777777" w:rsidR="006661FE" w:rsidRPr="008E4447" w:rsidRDefault="00E71EB2" w:rsidP="006661FE">
      <w:pPr>
        <w:pStyle w:val="1"/>
        <w:jc w:val="both"/>
        <w:rPr>
          <w:rFonts w:ascii="Arial" w:hAnsi="Arial" w:cs="Arial"/>
          <w:szCs w:val="22"/>
        </w:rPr>
      </w:pPr>
      <w:r w:rsidRPr="00E71EB2">
        <w:rPr>
          <w:rFonts w:ascii="Arial" w:hAnsi="Arial" w:cs="Arial"/>
          <w:b/>
          <w:szCs w:val="22"/>
        </w:rPr>
        <w:t>The Company</w:t>
      </w:r>
      <w:r w:rsidR="006661FE" w:rsidRPr="008E4447">
        <w:rPr>
          <w:rFonts w:ascii="Arial" w:hAnsi="Arial" w:cs="Arial"/>
          <w:szCs w:val="22"/>
        </w:rPr>
        <w:t xml:space="preserve"> calculates a NHH energy consumption forecast on the above methodology at 10</w:t>
      </w:r>
      <w:r w:rsidR="006661FE" w:rsidRPr="008E4447">
        <w:rPr>
          <w:rFonts w:ascii="Arial" w:hAnsi="Arial" w:cs="Arial"/>
          <w:szCs w:val="22"/>
          <w:vertAlign w:val="superscript"/>
        </w:rPr>
        <w:t>th</w:t>
      </w:r>
      <w:r w:rsidR="006661FE" w:rsidRPr="008E4447">
        <w:rPr>
          <w:rFonts w:ascii="Arial" w:hAnsi="Arial" w:cs="Arial"/>
          <w:szCs w:val="22"/>
        </w:rPr>
        <w:t xml:space="preserve"> September 2005 for a new User registered from 10</w:t>
      </w:r>
      <w:r w:rsidR="006661FE" w:rsidRPr="008E4447">
        <w:rPr>
          <w:rFonts w:ascii="Arial" w:hAnsi="Arial" w:cs="Arial"/>
          <w:szCs w:val="22"/>
          <w:vertAlign w:val="superscript"/>
        </w:rPr>
        <w:t>th</w:t>
      </w:r>
      <w:r w:rsidR="006661FE" w:rsidRPr="008E4447">
        <w:rPr>
          <w:rFonts w:ascii="Arial" w:hAnsi="Arial" w:cs="Arial"/>
          <w:szCs w:val="22"/>
        </w:rPr>
        <w:t xml:space="preserve"> June 2005 for the period 10</w:t>
      </w:r>
      <w:r w:rsidR="006661FE" w:rsidRPr="008E4447">
        <w:rPr>
          <w:rFonts w:ascii="Arial" w:hAnsi="Arial" w:cs="Arial"/>
          <w:szCs w:val="22"/>
          <w:vertAlign w:val="superscript"/>
        </w:rPr>
        <w:t>th</w:t>
      </w:r>
      <w:r w:rsidR="006661FE" w:rsidRPr="008E4447">
        <w:rPr>
          <w:rFonts w:ascii="Arial" w:hAnsi="Arial" w:cs="Arial"/>
          <w:szCs w:val="22"/>
        </w:rPr>
        <w:t xml:space="preserve"> June 2005 to 31</w:t>
      </w:r>
      <w:r w:rsidR="006661FE" w:rsidRPr="008E4447">
        <w:rPr>
          <w:rFonts w:ascii="Arial" w:hAnsi="Arial" w:cs="Arial"/>
          <w:szCs w:val="22"/>
          <w:vertAlign w:val="superscript"/>
        </w:rPr>
        <w:t>st</w:t>
      </w:r>
      <w:r w:rsidR="006661FE" w:rsidRPr="008E4447">
        <w:rPr>
          <w:rFonts w:ascii="Arial" w:hAnsi="Arial" w:cs="Arial"/>
          <w:szCs w:val="22"/>
        </w:rPr>
        <w:t xml:space="preserve"> March 2006.</w:t>
      </w:r>
    </w:p>
    <w:p w14:paraId="0391D9C2" w14:textId="77777777" w:rsidR="006661FE" w:rsidRPr="008E4447" w:rsidRDefault="006661FE" w:rsidP="006661FE">
      <w:pPr>
        <w:pStyle w:val="1"/>
        <w:jc w:val="both"/>
        <w:rPr>
          <w:rFonts w:ascii="Arial" w:hAnsi="Arial" w:cs="Arial"/>
          <w:szCs w:val="22"/>
        </w:rPr>
      </w:pPr>
    </w:p>
    <w:p w14:paraId="0D5BA4C5" w14:textId="77777777" w:rsidR="006661FE" w:rsidRPr="008E4447" w:rsidRDefault="006661FE" w:rsidP="006661FE">
      <w:pPr>
        <w:pStyle w:val="1"/>
        <w:jc w:val="both"/>
        <w:rPr>
          <w:rFonts w:ascii="Arial" w:hAnsi="Arial" w:cs="Arial"/>
          <w:szCs w:val="22"/>
        </w:rPr>
      </w:pPr>
      <w:r w:rsidRPr="008E4447">
        <w:rPr>
          <w:rFonts w:ascii="Arial" w:hAnsi="Arial" w:cs="Arial"/>
          <w:szCs w:val="22"/>
        </w:rPr>
        <w:t>F =</w:t>
      </w:r>
      <w:r w:rsidRPr="008E4447">
        <w:rPr>
          <w:rFonts w:ascii="Arial" w:hAnsi="Arial" w:cs="Arial"/>
          <w:szCs w:val="22"/>
        </w:rPr>
        <w:tab/>
        <w:t>500 + (1,000 * 20,000,000,000 / 2,000,000,000)</w:t>
      </w:r>
    </w:p>
    <w:p w14:paraId="0FCCE360" w14:textId="77777777" w:rsidR="006661FE" w:rsidRPr="008E4447" w:rsidRDefault="006661FE" w:rsidP="006661FE">
      <w:pPr>
        <w:pStyle w:val="1"/>
        <w:jc w:val="both"/>
        <w:rPr>
          <w:rFonts w:ascii="Arial" w:hAnsi="Arial" w:cs="Arial"/>
          <w:szCs w:val="22"/>
        </w:rPr>
      </w:pPr>
    </w:p>
    <w:p w14:paraId="423B8A21"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F = </w:t>
      </w:r>
      <w:r w:rsidRPr="008E4447">
        <w:rPr>
          <w:rFonts w:ascii="Arial" w:hAnsi="Arial" w:cs="Arial"/>
          <w:szCs w:val="22"/>
        </w:rPr>
        <w:tab/>
        <w:t>10,500 kWh</w:t>
      </w:r>
    </w:p>
    <w:p w14:paraId="012EECEF" w14:textId="77777777" w:rsidR="006661FE" w:rsidRPr="008E4447" w:rsidRDefault="006661FE" w:rsidP="006661FE">
      <w:pPr>
        <w:pStyle w:val="1"/>
        <w:jc w:val="both"/>
        <w:rPr>
          <w:rFonts w:ascii="Arial" w:hAnsi="Arial" w:cs="Arial"/>
          <w:szCs w:val="22"/>
        </w:rPr>
      </w:pPr>
    </w:p>
    <w:p w14:paraId="0044313E" w14:textId="77777777" w:rsidR="006661FE" w:rsidRPr="008E4447" w:rsidRDefault="006661FE" w:rsidP="006661FE">
      <w:pPr>
        <w:pStyle w:val="1"/>
        <w:jc w:val="both"/>
        <w:rPr>
          <w:rFonts w:ascii="Arial" w:hAnsi="Arial" w:cs="Arial"/>
          <w:szCs w:val="22"/>
        </w:rPr>
      </w:pPr>
      <w:r w:rsidRPr="008E4447">
        <w:rPr>
          <w:rFonts w:ascii="Arial" w:hAnsi="Arial" w:cs="Arial"/>
          <w:szCs w:val="22"/>
        </w:rPr>
        <w:t>where:</w:t>
      </w:r>
    </w:p>
    <w:p w14:paraId="5321D5A4" w14:textId="77777777" w:rsidR="006661FE" w:rsidRPr="008E4447" w:rsidRDefault="006661FE" w:rsidP="006661FE">
      <w:pPr>
        <w:pStyle w:val="1"/>
        <w:jc w:val="both"/>
        <w:rPr>
          <w:rFonts w:ascii="Arial" w:hAnsi="Arial" w:cs="Arial"/>
          <w:szCs w:val="22"/>
        </w:rPr>
      </w:pPr>
    </w:p>
    <w:p w14:paraId="540DC9CE" w14:textId="77777777" w:rsidR="006661FE" w:rsidRPr="008E4447" w:rsidRDefault="006661FE" w:rsidP="006661FE">
      <w:pPr>
        <w:pStyle w:val="1"/>
        <w:jc w:val="both"/>
        <w:rPr>
          <w:rFonts w:ascii="Arial" w:hAnsi="Arial" w:cs="Arial"/>
          <w:szCs w:val="22"/>
        </w:rPr>
      </w:pPr>
      <w:r w:rsidRPr="008E4447">
        <w:rPr>
          <w:rFonts w:ascii="Arial" w:hAnsi="Arial" w:cs="Arial"/>
          <w:szCs w:val="22"/>
        </w:rPr>
        <w:t>J =</w:t>
      </w:r>
      <w:r w:rsidRPr="008E4447">
        <w:rPr>
          <w:rFonts w:ascii="Arial" w:hAnsi="Arial" w:cs="Arial"/>
          <w:szCs w:val="22"/>
        </w:rPr>
        <w:tab/>
        <w:t>500 kWh (period 10</w:t>
      </w:r>
      <w:r w:rsidRPr="008E4447">
        <w:rPr>
          <w:rFonts w:ascii="Arial" w:hAnsi="Arial" w:cs="Arial"/>
          <w:szCs w:val="22"/>
          <w:vertAlign w:val="superscript"/>
        </w:rPr>
        <w:t>th</w:t>
      </w:r>
      <w:r w:rsidRPr="008E4447">
        <w:rPr>
          <w:rFonts w:ascii="Arial" w:hAnsi="Arial" w:cs="Arial"/>
          <w:szCs w:val="22"/>
        </w:rPr>
        <w:t xml:space="preserve"> June 2005 to 30</w:t>
      </w:r>
      <w:r w:rsidRPr="008E4447">
        <w:rPr>
          <w:rFonts w:ascii="Arial" w:hAnsi="Arial" w:cs="Arial"/>
          <w:szCs w:val="22"/>
          <w:vertAlign w:val="superscript"/>
        </w:rPr>
        <w:t>th</w:t>
      </w:r>
      <w:r w:rsidRPr="008E4447">
        <w:rPr>
          <w:rFonts w:ascii="Arial" w:hAnsi="Arial" w:cs="Arial"/>
          <w:szCs w:val="22"/>
        </w:rPr>
        <w:t xml:space="preserve"> June 2005)</w:t>
      </w:r>
    </w:p>
    <w:p w14:paraId="3003D461" w14:textId="77777777" w:rsidR="006661FE" w:rsidRPr="008E4447" w:rsidRDefault="006661FE" w:rsidP="006661FE">
      <w:pPr>
        <w:pStyle w:val="1"/>
        <w:jc w:val="both"/>
        <w:rPr>
          <w:rFonts w:ascii="Arial" w:hAnsi="Arial" w:cs="Arial"/>
          <w:szCs w:val="22"/>
        </w:rPr>
      </w:pPr>
    </w:p>
    <w:p w14:paraId="1DF76056" w14:textId="77777777" w:rsidR="006661FE" w:rsidRPr="008E4447" w:rsidRDefault="006661FE" w:rsidP="006661FE">
      <w:pPr>
        <w:pStyle w:val="1"/>
        <w:jc w:val="both"/>
        <w:rPr>
          <w:rFonts w:ascii="Arial" w:hAnsi="Arial" w:cs="Arial"/>
          <w:szCs w:val="22"/>
        </w:rPr>
      </w:pPr>
      <w:r w:rsidRPr="008E4447">
        <w:rPr>
          <w:rFonts w:ascii="Arial" w:hAnsi="Arial" w:cs="Arial"/>
          <w:szCs w:val="22"/>
        </w:rPr>
        <w:t>M =</w:t>
      </w:r>
      <w:r w:rsidRPr="008E4447">
        <w:rPr>
          <w:rFonts w:ascii="Arial" w:hAnsi="Arial" w:cs="Arial"/>
          <w:szCs w:val="22"/>
        </w:rPr>
        <w:tab/>
        <w:t>1,000 kWh (period 1</w:t>
      </w:r>
      <w:r w:rsidRPr="008E4447">
        <w:rPr>
          <w:rFonts w:ascii="Arial" w:hAnsi="Arial" w:cs="Arial"/>
          <w:szCs w:val="22"/>
          <w:vertAlign w:val="superscript"/>
        </w:rPr>
        <w:t>st</w:t>
      </w:r>
      <w:r w:rsidRPr="008E4447">
        <w:rPr>
          <w:rFonts w:ascii="Arial" w:hAnsi="Arial" w:cs="Arial"/>
          <w:szCs w:val="22"/>
        </w:rPr>
        <w:t xml:space="preserve"> July 2005 to 31</w:t>
      </w:r>
      <w:r w:rsidRPr="008E4447">
        <w:rPr>
          <w:rFonts w:ascii="Arial" w:hAnsi="Arial" w:cs="Arial"/>
          <w:szCs w:val="22"/>
          <w:vertAlign w:val="superscript"/>
        </w:rPr>
        <w:t>st</w:t>
      </w:r>
      <w:r w:rsidRPr="008E4447">
        <w:rPr>
          <w:rFonts w:ascii="Arial" w:hAnsi="Arial" w:cs="Arial"/>
          <w:szCs w:val="22"/>
        </w:rPr>
        <w:t xml:space="preserve"> July 2005)</w:t>
      </w:r>
    </w:p>
    <w:p w14:paraId="36378794" w14:textId="77777777" w:rsidR="006661FE" w:rsidRPr="008E4447" w:rsidRDefault="006661FE" w:rsidP="006661FE">
      <w:pPr>
        <w:pStyle w:val="1"/>
        <w:jc w:val="both"/>
        <w:rPr>
          <w:rFonts w:ascii="Arial" w:hAnsi="Arial" w:cs="Arial"/>
          <w:szCs w:val="22"/>
        </w:rPr>
      </w:pPr>
    </w:p>
    <w:p w14:paraId="0B59056C" w14:textId="77777777" w:rsidR="006661FE" w:rsidRPr="008E4447" w:rsidRDefault="006661FE" w:rsidP="006661FE">
      <w:pPr>
        <w:pStyle w:val="1"/>
        <w:jc w:val="both"/>
        <w:rPr>
          <w:rFonts w:ascii="Arial" w:hAnsi="Arial" w:cs="Arial"/>
          <w:szCs w:val="22"/>
        </w:rPr>
      </w:pPr>
      <w:r w:rsidRPr="008E4447">
        <w:rPr>
          <w:rFonts w:ascii="Arial" w:hAnsi="Arial" w:cs="Arial"/>
          <w:szCs w:val="22"/>
        </w:rPr>
        <w:t>R =</w:t>
      </w:r>
      <w:r w:rsidRPr="008E4447">
        <w:rPr>
          <w:rFonts w:ascii="Arial" w:hAnsi="Arial" w:cs="Arial"/>
          <w:szCs w:val="22"/>
        </w:rPr>
        <w:tab/>
        <w:t>20,000,000,000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March 2005)</w:t>
      </w:r>
    </w:p>
    <w:p w14:paraId="7131ACBD" w14:textId="77777777" w:rsidR="006661FE" w:rsidRPr="008E4447" w:rsidRDefault="006661FE" w:rsidP="006661FE">
      <w:pPr>
        <w:pStyle w:val="1"/>
        <w:jc w:val="both"/>
        <w:rPr>
          <w:rFonts w:ascii="Arial" w:hAnsi="Arial" w:cs="Arial"/>
          <w:szCs w:val="22"/>
        </w:rPr>
      </w:pPr>
    </w:p>
    <w:p w14:paraId="19BCCAD2"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W = </w:t>
      </w:r>
      <w:r w:rsidRPr="008E4447">
        <w:rPr>
          <w:rFonts w:ascii="Arial" w:hAnsi="Arial" w:cs="Arial"/>
          <w:szCs w:val="22"/>
        </w:rPr>
        <w:tab/>
        <w:t>2,000,000,000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July 2004)</w:t>
      </w:r>
    </w:p>
    <w:p w14:paraId="7ABD8D03" w14:textId="77777777" w:rsidR="006661FE" w:rsidRPr="008E4447" w:rsidRDefault="006661FE" w:rsidP="006661FE">
      <w:pPr>
        <w:pStyle w:val="1"/>
        <w:jc w:val="both"/>
        <w:rPr>
          <w:rFonts w:ascii="Arial" w:hAnsi="Arial" w:cs="Arial"/>
          <w:szCs w:val="22"/>
        </w:rPr>
      </w:pPr>
      <w:r w:rsidRPr="008E4447">
        <w:rPr>
          <w:rFonts w:ascii="Arial" w:hAnsi="Arial" w:cs="Arial"/>
          <w:szCs w:val="22"/>
        </w:rPr>
        <w:br w:type="page"/>
      </w:r>
    </w:p>
    <w:p w14:paraId="54D7AB2B" w14:textId="77777777" w:rsidR="006661FE" w:rsidRPr="00FE40FB" w:rsidRDefault="006661FE" w:rsidP="006661FE">
      <w:pPr>
        <w:pStyle w:val="Heading1"/>
        <w:rPr>
          <w:color w:val="auto"/>
          <w:sz w:val="28"/>
          <w:szCs w:val="28"/>
        </w:rPr>
      </w:pPr>
      <w:bookmarkStart w:id="356" w:name="_Toc274049747"/>
      <w:r w:rsidRPr="00FE40FB">
        <w:rPr>
          <w:color w:val="auto"/>
          <w:sz w:val="28"/>
          <w:szCs w:val="28"/>
        </w:rPr>
        <w:t>14.2</w:t>
      </w:r>
      <w:r w:rsidR="00436045">
        <w:rPr>
          <w:color w:val="auto"/>
          <w:sz w:val="28"/>
          <w:szCs w:val="28"/>
        </w:rPr>
        <w:t>9</w:t>
      </w:r>
      <w:r w:rsidRPr="00FE40FB">
        <w:rPr>
          <w:color w:val="auto"/>
          <w:sz w:val="28"/>
          <w:szCs w:val="28"/>
        </w:rPr>
        <w:t xml:space="preserve"> Stability &amp; Predictability of TNUoS tariffs</w:t>
      </w:r>
      <w:bookmarkEnd w:id="356"/>
    </w:p>
    <w:p w14:paraId="70CE6CDB" w14:textId="77777777" w:rsidR="006661FE" w:rsidRDefault="006661FE">
      <w:pPr>
        <w:pStyle w:val="1"/>
        <w:jc w:val="both"/>
      </w:pPr>
    </w:p>
    <w:p w14:paraId="3A32FE67" w14:textId="77777777" w:rsidR="006661FE" w:rsidRPr="007B2988" w:rsidRDefault="006661FE" w:rsidP="006661FE">
      <w:pPr>
        <w:pStyle w:val="Heading2"/>
      </w:pPr>
      <w:bookmarkStart w:id="357" w:name="_Toc274049748"/>
      <w:r w:rsidRPr="007B2988">
        <w:t>Stability of tariffs</w:t>
      </w:r>
      <w:bookmarkEnd w:id="357"/>
    </w:p>
    <w:p w14:paraId="51567E2C" w14:textId="77777777" w:rsidR="006661FE" w:rsidRPr="007B2988" w:rsidRDefault="006661FE" w:rsidP="006661FE">
      <w:pPr>
        <w:rPr>
          <w:rFonts w:ascii="Arial" w:hAnsi="Arial" w:cs="Arial"/>
          <w:b/>
          <w:sz w:val="22"/>
          <w:szCs w:val="22"/>
        </w:rPr>
      </w:pPr>
    </w:p>
    <w:p w14:paraId="7E334622"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The Transmission Network Use of System Charging Methodology has a number of elements to enhance the stability of the tariffs, which is an important aspect of facilitating competition in the generation and supply of electricity.  This appendix seeks to highlight those elements.</w:t>
      </w:r>
    </w:p>
    <w:p w14:paraId="101672A0" w14:textId="77777777" w:rsidR="006661FE" w:rsidRPr="007B2988" w:rsidRDefault="006661FE" w:rsidP="006661FE">
      <w:pPr>
        <w:rPr>
          <w:rFonts w:ascii="Arial" w:hAnsi="Arial" w:cs="Arial"/>
          <w:sz w:val="22"/>
          <w:szCs w:val="22"/>
        </w:rPr>
      </w:pPr>
    </w:p>
    <w:p w14:paraId="483829B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Each node of the transmission network is assigned to a zone</w:t>
      </w:r>
      <w:r w:rsidR="00972B2F">
        <w:rPr>
          <w:rFonts w:ascii="Arial" w:hAnsi="Arial" w:cs="Arial"/>
          <w:sz w:val="22"/>
          <w:szCs w:val="22"/>
        </w:rPr>
        <w:t>, these zones are themselves fixed</w:t>
      </w:r>
      <w:r w:rsidRPr="007B2988">
        <w:rPr>
          <w:rFonts w:ascii="Arial" w:hAnsi="Arial" w:cs="Arial"/>
          <w:sz w:val="22"/>
          <w:szCs w:val="22"/>
        </w:rPr>
        <w:t xml:space="preserve">.  The result of this is to dampen fluctuations that would otherwise be observed at a given node caused by changes in generation, demand, and network parameters.  The criteria used to </w:t>
      </w:r>
      <w:r w:rsidRPr="00BC0E08">
        <w:rPr>
          <w:rFonts w:ascii="Arial" w:hAnsi="Arial" w:cs="Arial"/>
          <w:sz w:val="22"/>
          <w:szCs w:val="22"/>
        </w:rPr>
        <w:t xml:space="preserve">establish generation zones are part of the methodology and are described in Paragraph </w:t>
      </w:r>
      <w:r w:rsidRPr="009B0384">
        <w:rPr>
          <w:rFonts w:ascii="Arial" w:hAnsi="Arial" w:cs="Arial"/>
          <w:sz w:val="22"/>
          <w:szCs w:val="22"/>
        </w:rPr>
        <w:t>14.15.</w:t>
      </w:r>
      <w:r w:rsidR="00655C86" w:rsidRPr="00BC0E08">
        <w:rPr>
          <w:rFonts w:ascii="Arial" w:hAnsi="Arial" w:cs="Arial"/>
          <w:sz w:val="22"/>
          <w:szCs w:val="22"/>
        </w:rPr>
        <w:t>4</w:t>
      </w:r>
      <w:r w:rsidR="00BC0E08" w:rsidRPr="00BC0E08">
        <w:rPr>
          <w:rFonts w:ascii="Arial" w:hAnsi="Arial" w:cs="Arial"/>
          <w:sz w:val="22"/>
          <w:szCs w:val="22"/>
        </w:rPr>
        <w:t>2</w:t>
      </w:r>
      <w:r w:rsidRPr="00BC0E08">
        <w:rPr>
          <w:rFonts w:ascii="Arial" w:hAnsi="Arial" w:cs="Arial"/>
          <w:sz w:val="22"/>
          <w:szCs w:val="22"/>
        </w:rPr>
        <w:t>.</w:t>
      </w:r>
    </w:p>
    <w:p w14:paraId="2DA5E152" w14:textId="77777777" w:rsidR="006661FE" w:rsidRPr="007B2988" w:rsidRDefault="006661FE" w:rsidP="006661FE">
      <w:pPr>
        <w:rPr>
          <w:rFonts w:ascii="Arial" w:hAnsi="Arial" w:cs="Arial"/>
          <w:sz w:val="22"/>
          <w:szCs w:val="22"/>
        </w:rPr>
      </w:pPr>
    </w:p>
    <w:p w14:paraId="4FC1E054" w14:textId="77777777" w:rsidR="006661FE" w:rsidRPr="007B2988" w:rsidRDefault="006661FE" w:rsidP="006661FE">
      <w:pPr>
        <w:rPr>
          <w:rFonts w:ascii="Arial" w:hAnsi="Arial" w:cs="Arial"/>
          <w:sz w:val="22"/>
          <w:szCs w:val="22"/>
        </w:rPr>
      </w:pPr>
    </w:p>
    <w:p w14:paraId="5BC7D2AD"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In addition to fixing zones, other key parameters within the methodology are also fixed for the duration of the price control period or annual changes restricted in some way.  Specifically:</w:t>
      </w:r>
    </w:p>
    <w:p w14:paraId="1BEA20B9" w14:textId="77777777" w:rsidR="006661FE" w:rsidRPr="007B2988" w:rsidRDefault="006661FE" w:rsidP="006661FE">
      <w:pPr>
        <w:rPr>
          <w:rFonts w:ascii="Arial" w:hAnsi="Arial" w:cs="Arial"/>
          <w:sz w:val="22"/>
          <w:szCs w:val="22"/>
        </w:rPr>
      </w:pPr>
    </w:p>
    <w:p w14:paraId="7FF625EE"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expansion constant, which reflects the annuitised value of capital investment required to transport 1MW over 1km by a 400kV over-head line, changes annually according to </w:t>
      </w:r>
      <w:r w:rsidR="00220C6E">
        <w:rPr>
          <w:rFonts w:ascii="Arial" w:hAnsi="Arial" w:cs="Arial"/>
          <w:sz w:val="22"/>
          <w:szCs w:val="22"/>
        </w:rPr>
        <w:t>TOPI</w:t>
      </w:r>
      <w:r w:rsidRPr="007B2988">
        <w:rPr>
          <w:rFonts w:ascii="Arial" w:hAnsi="Arial" w:cs="Arial"/>
          <w:sz w:val="22"/>
          <w:szCs w:val="22"/>
        </w:rPr>
        <w:t>. The other elements used to derive the expansion constant are only reviewed at the beginning of a price control period to ensure that it remains cost-reflective.  This review will consider those components outlined in P</w:t>
      </w:r>
      <w:r>
        <w:rPr>
          <w:rFonts w:ascii="Arial" w:hAnsi="Arial" w:cs="Arial"/>
          <w:sz w:val="22"/>
          <w:szCs w:val="22"/>
        </w:rPr>
        <w:t xml:space="preserve">aragraph </w:t>
      </w:r>
      <w:r w:rsidRPr="009B0384">
        <w:rPr>
          <w:rFonts w:ascii="Arial" w:hAnsi="Arial" w:cs="Arial"/>
          <w:sz w:val="22"/>
          <w:szCs w:val="22"/>
        </w:rPr>
        <w:t>14.15.</w:t>
      </w:r>
      <w:r w:rsidR="00BC0E08">
        <w:rPr>
          <w:rFonts w:ascii="Arial" w:hAnsi="Arial" w:cs="Arial"/>
          <w:sz w:val="22"/>
          <w:szCs w:val="22"/>
        </w:rPr>
        <w:t>59</w:t>
      </w:r>
      <w:r w:rsidR="00655C86">
        <w:rPr>
          <w:rFonts w:ascii="Arial" w:hAnsi="Arial" w:cs="Arial"/>
          <w:sz w:val="22"/>
          <w:szCs w:val="22"/>
        </w:rPr>
        <w:t xml:space="preserve"> </w:t>
      </w:r>
      <w:r>
        <w:rPr>
          <w:rFonts w:ascii="Arial" w:hAnsi="Arial" w:cs="Arial"/>
          <w:sz w:val="22"/>
          <w:szCs w:val="22"/>
        </w:rPr>
        <w:t xml:space="preserve">to Paragraph </w:t>
      </w:r>
      <w:r w:rsidRPr="009B0384">
        <w:rPr>
          <w:rFonts w:ascii="Arial" w:hAnsi="Arial" w:cs="Arial"/>
          <w:sz w:val="22"/>
          <w:szCs w:val="22"/>
        </w:rPr>
        <w:t>14.15.</w:t>
      </w:r>
      <w:r w:rsidR="00BC0E08" w:rsidRPr="00C403C3">
        <w:rPr>
          <w:rFonts w:ascii="Arial" w:hAnsi="Arial" w:cs="Arial"/>
          <w:sz w:val="22"/>
          <w:szCs w:val="22"/>
        </w:rPr>
        <w:t>69</w:t>
      </w:r>
      <w:r w:rsidR="00392BAF">
        <w:rPr>
          <w:rFonts w:ascii="Arial" w:hAnsi="Arial" w:cs="Arial"/>
          <w:sz w:val="22"/>
          <w:szCs w:val="22"/>
        </w:rPr>
        <w:t>.</w:t>
      </w:r>
    </w:p>
    <w:p w14:paraId="211A1BAA"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the expansion factors, which are set on the same basis of the expansion constant and used to reflect the relative investment costs in each TO region of circuits at different transmission voltages and types, are fixed for the duration price control.  These factors are reviewed at the beginning of a price control period and will take account of the same factors considered in the review of the expansion constant.</w:t>
      </w:r>
    </w:p>
    <w:p w14:paraId="01A41A82" w14:textId="77777777" w:rsidR="006661FE"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locational security factor, which reflects the transmission security provided under the </w:t>
      </w:r>
      <w:r>
        <w:rPr>
          <w:rFonts w:ascii="Arial" w:hAnsi="Arial" w:cs="Arial"/>
          <w:sz w:val="22"/>
          <w:szCs w:val="22"/>
        </w:rPr>
        <w:t>NETS</w:t>
      </w:r>
      <w:r w:rsidRPr="007B2988">
        <w:rPr>
          <w:rFonts w:ascii="Arial" w:hAnsi="Arial" w:cs="Arial"/>
          <w:sz w:val="22"/>
          <w:szCs w:val="22"/>
        </w:rPr>
        <w:t xml:space="preserve"> Security and Quality of Supply Standard, is fixed for the duration of the price control period and reviewed at the beginning of a price control period. </w:t>
      </w:r>
    </w:p>
    <w:p w14:paraId="0F99A739" w14:textId="77777777" w:rsidR="00010EB2" w:rsidRPr="00010EB2" w:rsidRDefault="00010EB2"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Pr>
          <w:rFonts w:ascii="Arial" w:hAnsi="Arial" w:cs="Arial"/>
          <w:sz w:val="22"/>
          <w:szCs w:val="22"/>
        </w:rPr>
        <w:t xml:space="preserve">the </w:t>
      </w:r>
      <w:r>
        <w:rPr>
          <w:rFonts w:ascii="Arial" w:hAnsi="Arial" w:cs="Arial"/>
          <w:b/>
          <w:sz w:val="22"/>
          <w:szCs w:val="22"/>
        </w:rPr>
        <w:t>Transmission Demand Residual</w:t>
      </w:r>
      <w:r>
        <w:rPr>
          <w:rFonts w:ascii="Arial" w:hAnsi="Arial" w:cs="Arial"/>
          <w:sz w:val="22"/>
          <w:szCs w:val="22"/>
        </w:rPr>
        <w:t xml:space="preserve"> </w:t>
      </w:r>
      <w:r>
        <w:rPr>
          <w:rFonts w:ascii="Arial" w:hAnsi="Arial" w:cs="Arial"/>
          <w:b/>
          <w:sz w:val="22"/>
          <w:szCs w:val="22"/>
        </w:rPr>
        <w:t>Charging Bands</w:t>
      </w:r>
      <w:r>
        <w:rPr>
          <w:rFonts w:ascii="Arial" w:hAnsi="Arial" w:cs="Arial"/>
          <w:sz w:val="22"/>
          <w:szCs w:val="22"/>
        </w:rPr>
        <w:t xml:space="preserve"> which are used in setting </w:t>
      </w:r>
      <w:r>
        <w:rPr>
          <w:rFonts w:ascii="Arial" w:hAnsi="Arial" w:cs="Arial"/>
          <w:b/>
          <w:sz w:val="22"/>
          <w:szCs w:val="22"/>
        </w:rPr>
        <w:t>Transmission Demand Residual Tariffs</w:t>
      </w:r>
      <w:r>
        <w:rPr>
          <w:rFonts w:ascii="Arial" w:hAnsi="Arial" w:cs="Arial"/>
          <w:sz w:val="22"/>
          <w:szCs w:val="22"/>
        </w:rPr>
        <w:t xml:space="preserve"> are fixed for the duration of the </w:t>
      </w:r>
      <w:r>
        <w:rPr>
          <w:rFonts w:ascii="Arial" w:hAnsi="Arial" w:cs="Arial"/>
          <w:b/>
          <w:sz w:val="22"/>
          <w:szCs w:val="22"/>
        </w:rPr>
        <w:t>Onshore Transmission Owner</w:t>
      </w:r>
      <w:r>
        <w:rPr>
          <w:rFonts w:ascii="Arial" w:hAnsi="Arial" w:cs="Arial"/>
          <w:sz w:val="22"/>
          <w:szCs w:val="22"/>
        </w:rPr>
        <w:t xml:space="preserve"> price control period and reviewed at the beginning of a price control period</w:t>
      </w:r>
    </w:p>
    <w:p w14:paraId="14B0FFD1" w14:textId="77777777" w:rsidR="006661FE" w:rsidRPr="007B2988" w:rsidRDefault="006661FE" w:rsidP="006661FE">
      <w:pPr>
        <w:pStyle w:val="Heading2"/>
      </w:pPr>
      <w:bookmarkStart w:id="358" w:name="_Toc274049749"/>
      <w:r w:rsidRPr="007B2988">
        <w:t>Predictability of tariffs</w:t>
      </w:r>
      <w:bookmarkEnd w:id="358"/>
    </w:p>
    <w:p w14:paraId="6552A630" w14:textId="77777777" w:rsidR="006661FE" w:rsidRPr="007B2988" w:rsidRDefault="006661FE" w:rsidP="006661FE">
      <w:pPr>
        <w:rPr>
          <w:rFonts w:ascii="Arial" w:hAnsi="Arial" w:cs="Arial"/>
          <w:b/>
          <w:sz w:val="22"/>
          <w:szCs w:val="22"/>
        </w:rPr>
      </w:pPr>
    </w:p>
    <w:p w14:paraId="2EBE7CE8" w14:textId="7E874B7F" w:rsidR="006661FE" w:rsidRPr="007B2988" w:rsidRDefault="4C0F0931" w:rsidP="006661FE">
      <w:pPr>
        <w:jc w:val="both"/>
        <w:rPr>
          <w:rFonts w:ascii="Arial" w:hAnsi="Arial" w:cs="Arial"/>
          <w:sz w:val="22"/>
          <w:szCs w:val="22"/>
        </w:rPr>
      </w:pPr>
      <w:r w:rsidRPr="03871E98">
        <w:rPr>
          <w:rFonts w:ascii="Arial" w:hAnsi="Arial" w:cs="Arial"/>
          <w:b/>
          <w:bCs/>
          <w:sz w:val="22"/>
          <w:szCs w:val="22"/>
        </w:rPr>
        <w:t>The Company</w:t>
      </w:r>
      <w:r w:rsidR="5083A541" w:rsidRPr="03871E98">
        <w:rPr>
          <w:rFonts w:ascii="Arial" w:hAnsi="Arial" w:cs="Arial"/>
          <w:sz w:val="22"/>
          <w:szCs w:val="22"/>
        </w:rPr>
        <w:t xml:space="preserve"> revises TNUoS tariffs each year to ensure that these remain cost-reflective and take into account changes to allowable income under the price control and </w:t>
      </w:r>
      <w:r w:rsidR="55581A28" w:rsidRPr="03871E98">
        <w:rPr>
          <w:rFonts w:ascii="Arial" w:hAnsi="Arial" w:cs="Arial"/>
          <w:sz w:val="22"/>
          <w:szCs w:val="22"/>
        </w:rPr>
        <w:t>TOPI</w:t>
      </w:r>
      <w:r w:rsidR="5083A541" w:rsidRPr="03871E98">
        <w:rPr>
          <w:rFonts w:ascii="Arial" w:hAnsi="Arial" w:cs="Arial"/>
          <w:sz w:val="22"/>
          <w:szCs w:val="22"/>
        </w:rPr>
        <w:t xml:space="preserve">.  There are a number of provisions within </w:t>
      </w:r>
      <w:r w:rsidR="386840D1" w:rsidRPr="03871E98">
        <w:rPr>
          <w:rFonts w:ascii="Arial" w:hAnsi="Arial" w:cs="Arial"/>
          <w:sz w:val="22"/>
          <w:szCs w:val="22"/>
        </w:rPr>
        <w:t xml:space="preserve">the </w:t>
      </w:r>
      <w:r w:rsidR="08976E99" w:rsidRPr="009919C1">
        <w:rPr>
          <w:rFonts w:ascii="Arial" w:hAnsi="Arial" w:cs="Arial"/>
          <w:b/>
          <w:bCs/>
          <w:sz w:val="22"/>
          <w:szCs w:val="22"/>
        </w:rPr>
        <w:t>ESO</w:t>
      </w:r>
      <w:r w:rsidR="08976E99" w:rsidRPr="03871E98">
        <w:rPr>
          <w:rFonts w:ascii="Arial" w:hAnsi="Arial" w:cs="Arial"/>
          <w:sz w:val="22"/>
          <w:szCs w:val="22"/>
        </w:rPr>
        <w:t xml:space="preserve"> </w:t>
      </w:r>
      <w:r w:rsidR="5083A541" w:rsidRPr="009919C1">
        <w:rPr>
          <w:rFonts w:ascii="Arial" w:hAnsi="Arial" w:cs="Arial"/>
          <w:b/>
          <w:bCs/>
          <w:sz w:val="22"/>
          <w:szCs w:val="22"/>
        </w:rPr>
        <w:t xml:space="preserve">Licence </w:t>
      </w:r>
      <w:r w:rsidR="5083A541" w:rsidRPr="03871E98">
        <w:rPr>
          <w:rFonts w:ascii="Arial" w:hAnsi="Arial" w:cs="Arial"/>
          <w:sz w:val="22"/>
          <w:szCs w:val="22"/>
        </w:rPr>
        <w:t xml:space="preserve">and the CUSC designed to promote the predictability of annually varying charges.  Specifically, </w:t>
      </w:r>
      <w:r w:rsidRPr="03871E98">
        <w:rPr>
          <w:rFonts w:ascii="Arial" w:hAnsi="Arial" w:cs="Arial"/>
          <w:b/>
          <w:bCs/>
          <w:sz w:val="22"/>
          <w:szCs w:val="22"/>
        </w:rPr>
        <w:t>The Company</w:t>
      </w:r>
      <w:r w:rsidR="5083A541" w:rsidRPr="03871E98">
        <w:rPr>
          <w:rFonts w:ascii="Arial" w:hAnsi="Arial" w:cs="Arial"/>
          <w:sz w:val="22"/>
          <w:szCs w:val="22"/>
        </w:rPr>
        <w:t xml:space="preserve"> is required to give the Authority 150 days notice of its intention to change use of system charges together with a reasonable assessment of the proposals on those charges; and to give Users 2 months written notice of any revised charges.  </w:t>
      </w:r>
      <w:r w:rsidRPr="03871E98">
        <w:rPr>
          <w:rFonts w:ascii="Arial" w:hAnsi="Arial" w:cs="Arial"/>
          <w:b/>
          <w:bCs/>
          <w:sz w:val="22"/>
          <w:szCs w:val="22"/>
        </w:rPr>
        <w:t>The Company</w:t>
      </w:r>
      <w:r w:rsidR="5083A541" w:rsidRPr="03871E98">
        <w:rPr>
          <w:rFonts w:ascii="Arial" w:hAnsi="Arial" w:cs="Arial"/>
          <w:sz w:val="22"/>
          <w:szCs w:val="22"/>
        </w:rPr>
        <w:t xml:space="preserve"> typically provides an additional months notice of revised charges through the publication of “indicative” tariffs.  Shorter notice periods are permitted by the framework but only following consent from the Authority.  </w:t>
      </w:r>
    </w:p>
    <w:p w14:paraId="5CCA9D02" w14:textId="77777777" w:rsidR="006661FE" w:rsidRPr="007B2988" w:rsidRDefault="006661FE" w:rsidP="006661FE">
      <w:pPr>
        <w:rPr>
          <w:rFonts w:ascii="Arial" w:hAnsi="Arial" w:cs="Arial"/>
          <w:sz w:val="22"/>
          <w:szCs w:val="22"/>
        </w:rPr>
      </w:pPr>
    </w:p>
    <w:p w14:paraId="63F62F90"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These features require formal proposals to change the Transmission Use of System Charging Methodology to be initiated in October to provide sufficient time for a formal consultation and the Authority’s veto period before charges are indicated to </w:t>
      </w:r>
      <w:r>
        <w:rPr>
          <w:rFonts w:ascii="Arial" w:hAnsi="Arial" w:cs="Arial"/>
          <w:sz w:val="22"/>
          <w:szCs w:val="22"/>
        </w:rPr>
        <w:t>U</w:t>
      </w:r>
      <w:r w:rsidRPr="007B2988">
        <w:rPr>
          <w:rFonts w:ascii="Arial" w:hAnsi="Arial" w:cs="Arial"/>
          <w:sz w:val="22"/>
          <w:szCs w:val="22"/>
        </w:rPr>
        <w:t>sers.</w:t>
      </w:r>
    </w:p>
    <w:p w14:paraId="768B9F58" w14:textId="77777777" w:rsidR="006661FE" w:rsidRPr="007B2988" w:rsidRDefault="006661FE" w:rsidP="006661FE">
      <w:pPr>
        <w:rPr>
          <w:rFonts w:ascii="Arial" w:hAnsi="Arial" w:cs="Arial"/>
          <w:sz w:val="22"/>
          <w:szCs w:val="22"/>
        </w:rPr>
      </w:pPr>
    </w:p>
    <w:p w14:paraId="656CF2B8" w14:textId="684EB1DD" w:rsidR="006661FE" w:rsidRPr="007B2988" w:rsidRDefault="5083A541" w:rsidP="006661FE">
      <w:pPr>
        <w:jc w:val="both"/>
        <w:rPr>
          <w:rFonts w:ascii="Arial" w:hAnsi="Arial" w:cs="Arial"/>
          <w:sz w:val="22"/>
          <w:szCs w:val="22"/>
        </w:rPr>
      </w:pPr>
      <w:r w:rsidRPr="03871E98">
        <w:rPr>
          <w:rFonts w:ascii="Arial" w:hAnsi="Arial" w:cs="Arial"/>
          <w:sz w:val="22"/>
          <w:szCs w:val="22"/>
        </w:rPr>
        <w:t xml:space="preserve">More fundamentally, </w:t>
      </w:r>
      <w:r w:rsidR="4C0F0931" w:rsidRPr="03871E98">
        <w:rPr>
          <w:rFonts w:ascii="Arial" w:hAnsi="Arial" w:cs="Arial"/>
          <w:b/>
          <w:bCs/>
          <w:sz w:val="22"/>
          <w:szCs w:val="22"/>
        </w:rPr>
        <w:t>The Company</w:t>
      </w:r>
      <w:r w:rsidRPr="03871E98">
        <w:rPr>
          <w:rFonts w:ascii="Arial" w:hAnsi="Arial" w:cs="Arial"/>
          <w:sz w:val="22"/>
          <w:szCs w:val="22"/>
        </w:rPr>
        <w:t xml:space="preserve"> also provides Users with the tool used by </w:t>
      </w:r>
      <w:r w:rsidR="4C0F0931" w:rsidRPr="03871E98">
        <w:rPr>
          <w:rFonts w:ascii="Arial" w:hAnsi="Arial" w:cs="Arial"/>
          <w:b/>
          <w:bCs/>
          <w:sz w:val="22"/>
          <w:szCs w:val="22"/>
        </w:rPr>
        <w:t>The Company</w:t>
      </w:r>
      <w:r w:rsidRPr="03871E98">
        <w:rPr>
          <w:rFonts w:ascii="Arial" w:hAnsi="Arial" w:cs="Arial"/>
          <w:sz w:val="22"/>
          <w:szCs w:val="22"/>
        </w:rPr>
        <w:t xml:space="preserve"> to calculate tariffs. This allows Users to make their own predictions on how future changes in the generation and supply sectors will influence tariffs. Along with the price control information, the data from the </w:t>
      </w:r>
      <w:r w:rsidR="1A0FA4E5" w:rsidRPr="009919C1">
        <w:rPr>
          <w:rFonts w:ascii="Arial" w:hAnsi="Arial" w:cs="Arial"/>
          <w:b/>
          <w:bCs/>
          <w:sz w:val="22"/>
          <w:szCs w:val="22"/>
        </w:rPr>
        <w:t>Electricity Ten Year Statement (ETYS)</w:t>
      </w:r>
      <w:r w:rsidRPr="03871E98">
        <w:rPr>
          <w:rFonts w:ascii="Arial" w:hAnsi="Arial" w:cs="Arial"/>
          <w:sz w:val="22"/>
          <w:szCs w:val="22"/>
        </w:rPr>
        <w:t xml:space="preserve">, and Users own prediction of market activity, Users are able to make a reasonable estimate of future tariffs and perform sensitivity analysis.  </w:t>
      </w:r>
    </w:p>
    <w:p w14:paraId="1FA87182" w14:textId="77777777" w:rsidR="006661FE" w:rsidRPr="007B2988" w:rsidRDefault="006661FE" w:rsidP="006661FE">
      <w:pPr>
        <w:rPr>
          <w:rFonts w:ascii="Arial" w:hAnsi="Arial" w:cs="Arial"/>
          <w:sz w:val="22"/>
          <w:szCs w:val="22"/>
        </w:rPr>
      </w:pPr>
    </w:p>
    <w:p w14:paraId="1C175AF3" w14:textId="2E0A4F8A" w:rsidR="006661FE" w:rsidRPr="007B2988" w:rsidRDefault="5083A541" w:rsidP="325E90A3">
      <w:pPr>
        <w:jc w:val="both"/>
        <w:rPr>
          <w:rFonts w:ascii="Arial" w:hAnsi="Arial" w:cs="Arial"/>
          <w:sz w:val="22"/>
          <w:szCs w:val="22"/>
        </w:rPr>
      </w:pPr>
      <w:r w:rsidRPr="007B2988">
        <w:rPr>
          <w:rFonts w:ascii="Arial" w:hAnsi="Arial" w:cs="Arial"/>
          <w:sz w:val="22"/>
          <w:szCs w:val="22"/>
        </w:rPr>
        <w:t xml:space="preserve">To supplement this, </w:t>
      </w:r>
      <w:r w:rsidR="4C0F0931" w:rsidRPr="325E90A3">
        <w:rPr>
          <w:rFonts w:ascii="Arial" w:hAnsi="Arial" w:cs="Arial"/>
          <w:b/>
          <w:bCs/>
          <w:sz w:val="22"/>
          <w:szCs w:val="22"/>
        </w:rPr>
        <w:t>The Company</w:t>
      </w:r>
      <w:r w:rsidRPr="007B2988">
        <w:rPr>
          <w:rFonts w:ascii="Arial" w:hAnsi="Arial" w:cs="Arial"/>
          <w:sz w:val="22"/>
          <w:szCs w:val="22"/>
        </w:rPr>
        <w:t xml:space="preserve"> also prepares an annual information paper</w:t>
      </w:r>
      <w:r w:rsidRPr="00E616B3">
        <w:rPr>
          <w:rFonts w:ascii="Arial" w:hAnsi="Arial" w:cs="Arial"/>
          <w:sz w:val="22"/>
          <w:szCs w:val="22"/>
          <w:vertAlign w:val="superscript"/>
        </w:rPr>
        <w:t xml:space="preserve"> </w:t>
      </w:r>
      <w:r w:rsidRPr="007B2988">
        <w:rPr>
          <w:rFonts w:ascii="Arial" w:hAnsi="Arial" w:cs="Arial"/>
          <w:sz w:val="22"/>
          <w:szCs w:val="22"/>
        </w:rPr>
        <w:t>that provides an indication of the future path of the locational element of tariffs over the next five years.</w:t>
      </w:r>
      <w:r w:rsidR="006661FE" w:rsidRPr="00E616B3">
        <w:rPr>
          <w:rStyle w:val="FootnoteReference"/>
          <w:rFonts w:ascii="Arial" w:hAnsi="Arial" w:cs="Arial"/>
          <w:sz w:val="22"/>
          <w:szCs w:val="22"/>
          <w:vertAlign w:val="superscript"/>
        </w:rPr>
        <w:footnoteReference w:id="7"/>
      </w:r>
      <w:r w:rsidRPr="007B2988">
        <w:rPr>
          <w:rFonts w:ascii="Arial" w:hAnsi="Arial" w:cs="Arial"/>
          <w:sz w:val="22"/>
          <w:szCs w:val="22"/>
        </w:rPr>
        <w:t xml:space="preserve">  This analysis is based on data included within the </w:t>
      </w:r>
      <w:r w:rsidR="23A17BED" w:rsidRPr="03871E98">
        <w:rPr>
          <w:rFonts w:ascii="Arial" w:hAnsi="Arial" w:cs="Arial"/>
          <w:sz w:val="22"/>
          <w:szCs w:val="22"/>
        </w:rPr>
        <w:t xml:space="preserve"> </w:t>
      </w:r>
      <w:r w:rsidR="23A17BED" w:rsidRPr="009919C1">
        <w:rPr>
          <w:rFonts w:ascii="Arial" w:hAnsi="Arial" w:cs="Arial"/>
          <w:b/>
          <w:bCs/>
          <w:sz w:val="22"/>
          <w:szCs w:val="22"/>
        </w:rPr>
        <w:t>Electricity Ten Year Statement (ETYS</w:t>
      </w:r>
      <w:r w:rsidR="23A17BED" w:rsidRPr="03871E98">
        <w:rPr>
          <w:rFonts w:ascii="Arial" w:hAnsi="Arial" w:cs="Arial"/>
          <w:sz w:val="22"/>
          <w:szCs w:val="22"/>
        </w:rPr>
        <w:t>)</w:t>
      </w:r>
      <w:r w:rsidRPr="007B2988">
        <w:rPr>
          <w:rFonts w:ascii="Arial" w:hAnsi="Arial" w:cs="Arial"/>
          <w:sz w:val="22"/>
          <w:szCs w:val="22"/>
        </w:rPr>
        <w:t>.  This report typically includes:</w:t>
      </w:r>
    </w:p>
    <w:p w14:paraId="4708E422" w14:textId="77777777" w:rsidR="006661FE" w:rsidRPr="007B2988" w:rsidRDefault="006661FE" w:rsidP="006661FE">
      <w:pPr>
        <w:rPr>
          <w:rFonts w:ascii="Arial" w:hAnsi="Arial" w:cs="Arial"/>
          <w:sz w:val="22"/>
          <w:szCs w:val="22"/>
        </w:rPr>
      </w:pPr>
    </w:p>
    <w:p w14:paraId="3B24CD9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an explanation of the events that have caused tariffs to change;</w:t>
      </w:r>
    </w:p>
    <w:p w14:paraId="0DF0AAA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sensitivity analysis to indicate how generation and demand tariffs would change as a result of changes in generation and demand at certain points on the network that are not included within the SYS;</w:t>
      </w:r>
    </w:p>
    <w:p w14:paraId="64D04985"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an assessment of the compliance with the zoning criteria throughout the five year period to indicate how generation zones might need to change in the future, with a view to minimising such changes and giving as much notice of the need, or potential need, to change generation zones; and</w:t>
      </w:r>
    </w:p>
    <w:p w14:paraId="25A166A2"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a complete dataset for the DCLF Transport Model developed for each future year, to  allow </w:t>
      </w:r>
      <w:r>
        <w:rPr>
          <w:rFonts w:ascii="Arial" w:hAnsi="Arial" w:cs="Arial"/>
          <w:sz w:val="22"/>
          <w:szCs w:val="22"/>
        </w:rPr>
        <w:t>U</w:t>
      </w:r>
      <w:r w:rsidRPr="007B2988">
        <w:rPr>
          <w:rFonts w:ascii="Arial" w:hAnsi="Arial" w:cs="Arial"/>
          <w:sz w:val="22"/>
          <w:szCs w:val="22"/>
        </w:rPr>
        <w:t>sers to undertake their own sensitivity analysis for specific scenarios that they may wish to model.</w:t>
      </w:r>
    </w:p>
    <w:p w14:paraId="3BEB1D3C" w14:textId="77777777" w:rsidR="00736E6F" w:rsidRDefault="00736E6F" w:rsidP="006661FE">
      <w:pPr>
        <w:jc w:val="both"/>
        <w:rPr>
          <w:rFonts w:ascii="Arial" w:hAnsi="Arial" w:cs="Arial"/>
          <w:sz w:val="22"/>
          <w:szCs w:val="22"/>
        </w:rPr>
      </w:pPr>
      <w:r>
        <w:rPr>
          <w:rFonts w:ascii="Arial" w:hAnsi="Arial" w:cs="Arial"/>
          <w:sz w:val="22"/>
          <w:szCs w:val="22"/>
        </w:rPr>
        <w:t xml:space="preserve">The first year of tariffs forecasted in the annual information paper are updated twice throughout the proceeding </w:t>
      </w:r>
      <w:r w:rsidR="00A3322B" w:rsidRPr="00A3322B">
        <w:rPr>
          <w:rFonts w:ascii="Arial" w:hAnsi="Arial" w:cs="Arial"/>
          <w:b/>
          <w:sz w:val="22"/>
          <w:szCs w:val="22"/>
        </w:rPr>
        <w:t>Financial Year</w:t>
      </w:r>
      <w:r>
        <w:rPr>
          <w:rFonts w:ascii="Arial" w:hAnsi="Arial" w:cs="Arial"/>
          <w:sz w:val="22"/>
          <w:szCs w:val="22"/>
        </w:rPr>
        <w:t xml:space="preserve"> as the various Transport and Tariff model inputs are received or amended.  These updates are in addition to the Authority 150 days notice and publication of “indicative” tariffs.</w:t>
      </w:r>
    </w:p>
    <w:p w14:paraId="45CD4C1B" w14:textId="77777777" w:rsidR="00F61A2D" w:rsidRDefault="00F61A2D" w:rsidP="006661FE">
      <w:pPr>
        <w:jc w:val="both"/>
        <w:rPr>
          <w:rFonts w:ascii="Arial" w:hAnsi="Arial" w:cs="Arial"/>
          <w:sz w:val="22"/>
          <w:szCs w:val="22"/>
        </w:rPr>
      </w:pPr>
    </w:p>
    <w:p w14:paraId="6FED8252" w14:textId="77777777" w:rsidR="00F61A2D" w:rsidRDefault="00F61A2D" w:rsidP="006661FE">
      <w:pPr>
        <w:jc w:val="both"/>
        <w:rPr>
          <w:rFonts w:ascii="Arial" w:hAnsi="Arial" w:cs="Arial"/>
          <w:sz w:val="22"/>
          <w:szCs w:val="22"/>
        </w:rPr>
      </w:pPr>
      <w:r w:rsidRPr="00E278BA">
        <w:rPr>
          <w:rFonts w:ascii="Arial" w:hAnsi="Arial" w:cs="Arial"/>
          <w:sz w:val="22"/>
          <w:szCs w:val="22"/>
        </w:rPr>
        <w:t>The parameters used in the calculation of generation cap (in paragraph 14.15.5) will be published along with the forecast and confirmed values in the Tariff</w:t>
      </w:r>
      <w:r w:rsidRPr="00C9180B">
        <w:rPr>
          <w:rFonts w:ascii="Arial" w:hAnsi="Arial" w:cs="Arial"/>
          <w:sz w:val="22"/>
          <w:szCs w:val="22"/>
        </w:rPr>
        <w:t xml:space="preserve"> Information Paper which is produced in compliance with Condition 5 (of the NGC’s proposed GB electricity transmission use of system charging methodology - the Authority’s decisions document March 2005 80/5).</w:t>
      </w:r>
    </w:p>
    <w:p w14:paraId="05AD6DD1" w14:textId="77777777" w:rsidR="00736E6F" w:rsidRDefault="00736E6F" w:rsidP="006661FE">
      <w:pPr>
        <w:jc w:val="both"/>
        <w:rPr>
          <w:rFonts w:ascii="Arial" w:hAnsi="Arial" w:cs="Arial"/>
          <w:sz w:val="22"/>
          <w:szCs w:val="22"/>
        </w:rPr>
      </w:pPr>
    </w:p>
    <w:p w14:paraId="695A9F4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In addition, </w:t>
      </w:r>
      <w:r w:rsidR="00E71EB2" w:rsidRPr="00E71EB2">
        <w:rPr>
          <w:rFonts w:ascii="Arial" w:hAnsi="Arial" w:cs="Arial"/>
          <w:b/>
          <w:sz w:val="22"/>
          <w:szCs w:val="22"/>
        </w:rPr>
        <w:t>The Company</w:t>
      </w:r>
      <w:r w:rsidRPr="007B2988">
        <w:rPr>
          <w:rFonts w:ascii="Arial" w:hAnsi="Arial" w:cs="Arial"/>
          <w:sz w:val="22"/>
          <w:szCs w:val="22"/>
        </w:rPr>
        <w:t xml:space="preserve"> will, when revising generation charging zones prior to a new price control period, undertake a zoning consultation that uses data from the latest information paper.  The purpose of this consultation will be to ensure tariff zones are robust to contracted changes in generation and supply, which could be expected to reduce the need for re-zoning exercises within a price control period.</w:t>
      </w:r>
    </w:p>
    <w:p w14:paraId="549E2589" w14:textId="77777777" w:rsidR="006661FE" w:rsidRPr="007B2988" w:rsidRDefault="006661FE">
      <w:pPr>
        <w:pStyle w:val="1"/>
        <w:jc w:val="both"/>
        <w:rPr>
          <w:rFonts w:cs="Arial"/>
          <w:szCs w:val="22"/>
        </w:rPr>
      </w:pPr>
    </w:p>
    <w:p w14:paraId="45F6740A" w14:textId="0F4E85E9" w:rsidR="00222CB5" w:rsidRPr="006351F1" w:rsidRDefault="00222CB5" w:rsidP="00222CB5">
      <w:pPr>
        <w:pStyle w:val="1"/>
        <w:jc w:val="both"/>
        <w:rPr>
          <w:rFonts w:ascii="Arial" w:hAnsi="Arial" w:cs="Arial"/>
        </w:rPr>
      </w:pPr>
      <w:r w:rsidRPr="006351F1">
        <w:rPr>
          <w:rFonts w:ascii="Arial" w:hAnsi="Arial" w:cs="Arial"/>
        </w:rPr>
        <w:t xml:space="preserve">The calculation, as undertaken by </w:t>
      </w:r>
      <w:r w:rsidRPr="006351F1">
        <w:rPr>
          <w:rFonts w:ascii="Arial" w:hAnsi="Arial" w:cs="Arial"/>
          <w:b/>
          <w:bCs/>
        </w:rPr>
        <w:t>The Company</w:t>
      </w:r>
      <w:r w:rsidRPr="006351F1">
        <w:rPr>
          <w:rFonts w:ascii="Arial" w:hAnsi="Arial" w:cs="Arial"/>
        </w:rPr>
        <w:t xml:space="preserve">, of the </w:t>
      </w:r>
      <w:r w:rsidRPr="006351F1">
        <w:rPr>
          <w:rFonts w:ascii="Arial" w:hAnsi="Arial" w:cs="Arial"/>
          <w:b/>
          <w:bCs/>
        </w:rPr>
        <w:t xml:space="preserve">Charges for Physical Assets required for Connection </w:t>
      </w:r>
      <w:r w:rsidRPr="006351F1">
        <w:rPr>
          <w:rFonts w:ascii="Arial" w:hAnsi="Arial" w:cs="Arial"/>
        </w:rPr>
        <w:t xml:space="preserve">when setting TNUoS Charges for a Charging Year </w:t>
      </w:r>
    </w:p>
    <w:p w14:paraId="1ACE7130" w14:textId="77777777" w:rsidR="00222CB5" w:rsidRPr="006351F1" w:rsidRDefault="00222CB5" w:rsidP="00222CB5">
      <w:pPr>
        <w:pStyle w:val="1"/>
        <w:jc w:val="both"/>
        <w:rPr>
          <w:rFonts w:ascii="Arial" w:hAnsi="Arial" w:cs="Arial"/>
        </w:rPr>
      </w:pPr>
      <w:r w:rsidRPr="006351F1">
        <w:rPr>
          <w:rFonts w:ascii="Arial" w:hAnsi="Arial" w:cs="Arial"/>
        </w:rPr>
        <w:t xml:space="preserve"> </w:t>
      </w:r>
    </w:p>
    <w:p w14:paraId="7CD8F1D6" w14:textId="77777777" w:rsidR="00222CB5" w:rsidRPr="006351F1" w:rsidRDefault="00222CB5" w:rsidP="00222CB5">
      <w:pPr>
        <w:pStyle w:val="1"/>
        <w:jc w:val="both"/>
        <w:rPr>
          <w:rFonts w:ascii="Arial" w:hAnsi="Arial" w:cs="Arial"/>
        </w:rPr>
      </w:pPr>
      <w:r w:rsidRPr="006351F1">
        <w:rPr>
          <w:rFonts w:ascii="Arial" w:hAnsi="Arial" w:cs="Arial"/>
        </w:rPr>
        <w:t xml:space="preserve">To aid in the transparency and understanding of the setting of TNUoS Tariffs, at the same time as </w:t>
      </w:r>
      <w:r w:rsidRPr="006351F1">
        <w:rPr>
          <w:rFonts w:ascii="Arial" w:hAnsi="Arial" w:cs="Arial"/>
          <w:b/>
          <w:bCs/>
        </w:rPr>
        <w:t>The Company</w:t>
      </w:r>
      <w:r w:rsidRPr="006351F1">
        <w:rPr>
          <w:rFonts w:ascii="Arial" w:hAnsi="Arial" w:cs="Arial"/>
        </w:rPr>
        <w:t xml:space="preserve"> publishes the draft and final TNUoS Charges for a Charging Year, </w:t>
      </w:r>
      <w:r w:rsidRPr="006351F1">
        <w:rPr>
          <w:rFonts w:ascii="Arial" w:hAnsi="Arial" w:cs="Arial"/>
          <w:b/>
          <w:bCs/>
        </w:rPr>
        <w:t>The Company</w:t>
      </w:r>
      <w:r w:rsidRPr="006351F1">
        <w:rPr>
          <w:rFonts w:ascii="Arial" w:hAnsi="Arial" w:cs="Arial"/>
        </w:rPr>
        <w:t xml:space="preserve"> shall publish the details and components applied in the above calculation, the figures attributed to these and the output of the calculations as provided for in the proforma calculation schedule attached at Schedule 1 to this CUSC Section 14. The output shall be published in the form as set out in Schedule 1 to this CUSC Section 14.</w:t>
      </w:r>
    </w:p>
    <w:p w14:paraId="29C28FD0" w14:textId="77777777" w:rsidR="00222CB5" w:rsidRPr="006351F1" w:rsidRDefault="00222CB5" w:rsidP="00222CB5">
      <w:pPr>
        <w:pStyle w:val="1"/>
        <w:jc w:val="both"/>
        <w:rPr>
          <w:rFonts w:ascii="Arial" w:hAnsi="Arial" w:cs="Arial"/>
        </w:rPr>
      </w:pPr>
    </w:p>
    <w:p w14:paraId="2813D5C9" w14:textId="166DF5C5" w:rsidR="00222CB5" w:rsidRPr="006351F1" w:rsidRDefault="00222CB5" w:rsidP="00222CB5">
      <w:pPr>
        <w:pStyle w:val="1"/>
        <w:jc w:val="both"/>
        <w:rPr>
          <w:rFonts w:ascii="Arial" w:hAnsi="Arial" w:cs="Arial"/>
        </w:rPr>
      </w:pPr>
      <w:r w:rsidRPr="006351F1">
        <w:rPr>
          <w:rFonts w:ascii="Arial" w:hAnsi="Arial" w:cs="Arial"/>
        </w:rPr>
        <w:t xml:space="preserve">Guidance on the Calculation of the </w:t>
      </w:r>
      <w:r w:rsidRPr="006351F1">
        <w:rPr>
          <w:rFonts w:ascii="Arial" w:hAnsi="Arial" w:cs="Arial"/>
          <w:b/>
          <w:bCs/>
        </w:rPr>
        <w:t>Charges for Physical Assets required for Connection</w:t>
      </w:r>
      <w:r w:rsidRPr="006351F1">
        <w:rPr>
          <w:rFonts w:ascii="Arial" w:hAnsi="Arial" w:cs="Arial"/>
        </w:rPr>
        <w:t xml:space="preserve"> when setting TNUoS Charges for a Charging Year </w:t>
      </w:r>
    </w:p>
    <w:p w14:paraId="1BFD54D7" w14:textId="77777777" w:rsidR="00222CB5" w:rsidRPr="006351F1" w:rsidRDefault="00222CB5" w:rsidP="00222CB5">
      <w:pPr>
        <w:pStyle w:val="1"/>
        <w:jc w:val="both"/>
        <w:rPr>
          <w:rFonts w:ascii="Arial" w:hAnsi="Arial" w:cs="Arial"/>
        </w:rPr>
      </w:pPr>
      <w:r w:rsidRPr="006351F1">
        <w:rPr>
          <w:rFonts w:ascii="Arial" w:hAnsi="Arial" w:cs="Arial"/>
        </w:rPr>
        <w:t xml:space="preserve"> </w:t>
      </w:r>
    </w:p>
    <w:p w14:paraId="5212ED6F" w14:textId="6E834B5C" w:rsidR="006661FE" w:rsidRPr="006351F1" w:rsidRDefault="00222CB5" w:rsidP="00222CB5">
      <w:pPr>
        <w:pStyle w:val="1"/>
        <w:jc w:val="both"/>
        <w:rPr>
          <w:rFonts w:ascii="Arial" w:hAnsi="Arial" w:cs="Arial"/>
        </w:rPr>
      </w:pPr>
      <w:r w:rsidRPr="006351F1">
        <w:rPr>
          <w:rFonts w:ascii="Arial" w:hAnsi="Arial" w:cs="Arial"/>
        </w:rPr>
        <w:t xml:space="preserve">To aid in the transparency and understanding of the setting of TNUoS Tariffs in each Charging Year, and in any event no later than the date </w:t>
      </w:r>
      <w:r w:rsidRPr="006351F1">
        <w:rPr>
          <w:rFonts w:ascii="Arial" w:hAnsi="Arial" w:cs="Arial"/>
          <w:b/>
          <w:bCs/>
        </w:rPr>
        <w:t>The Company</w:t>
      </w:r>
      <w:r w:rsidRPr="006351F1">
        <w:rPr>
          <w:rFonts w:ascii="Arial" w:hAnsi="Arial" w:cs="Arial"/>
        </w:rPr>
        <w:t xml:space="preserve"> publishes the draft TNUoS Charges for the following Charging Year, </w:t>
      </w:r>
      <w:r w:rsidRPr="006351F1">
        <w:rPr>
          <w:rFonts w:ascii="Arial" w:hAnsi="Arial" w:cs="Arial"/>
          <w:b/>
          <w:bCs/>
        </w:rPr>
        <w:t>The  Company</w:t>
      </w:r>
      <w:r w:rsidRPr="006351F1">
        <w:rPr>
          <w:rFonts w:ascii="Arial" w:hAnsi="Arial" w:cs="Arial"/>
        </w:rPr>
        <w:t xml:space="preserve"> shall publish guidance on how it will undertake the calculation to set TNUoS tariffs in compliance with the </w:t>
      </w:r>
      <w:r w:rsidRPr="006351F1">
        <w:rPr>
          <w:rFonts w:ascii="Arial" w:hAnsi="Arial" w:cs="Arial"/>
          <w:b/>
          <w:bCs/>
        </w:rPr>
        <w:t>Limiting Regulation</w:t>
      </w:r>
      <w:r w:rsidRPr="006351F1">
        <w:rPr>
          <w:rFonts w:ascii="Arial" w:hAnsi="Arial" w:cs="Arial"/>
        </w:rPr>
        <w:t xml:space="preserve"> for that following Charging Year and when assessing compliance following the conclusion of that Charging Year</w:t>
      </w:r>
      <w:r w:rsidR="006D6620">
        <w:rPr>
          <w:rFonts w:ascii="Arial" w:hAnsi="Arial" w:cs="Arial"/>
        </w:rPr>
        <w:t>.</w:t>
      </w:r>
    </w:p>
    <w:p w14:paraId="3B2B8E0C" w14:textId="77777777" w:rsidR="00750515" w:rsidRPr="009A4AC7" w:rsidRDefault="006661FE" w:rsidP="00750515">
      <w:pPr>
        <w:pStyle w:val="Heading1"/>
        <w:jc w:val="center"/>
        <w:rPr>
          <w:color w:val="auto"/>
        </w:rPr>
      </w:pPr>
      <w:r>
        <w:br w:type="page"/>
      </w:r>
      <w:bookmarkStart w:id="359" w:name="_Toc3598575"/>
      <w:bookmarkStart w:id="360" w:name="_Toc35675434"/>
      <w:bookmarkStart w:id="361" w:name="_Toc274049751"/>
      <w:r w:rsidR="00750515" w:rsidRPr="009A4AC7">
        <w:rPr>
          <w:color w:val="auto"/>
        </w:rPr>
        <w:t>Section 2 – The Statement of the Balancing Services Use of System Charging Methodology</w:t>
      </w:r>
    </w:p>
    <w:p w14:paraId="10F52A38" w14:textId="77777777" w:rsidR="00750515" w:rsidRPr="00512312" w:rsidRDefault="00750515" w:rsidP="00750515"/>
    <w:bookmarkEnd w:id="359"/>
    <w:bookmarkEnd w:id="360"/>
    <w:bookmarkEnd w:id="361"/>
    <w:p w14:paraId="2861613D" w14:textId="77777777" w:rsidR="00750515" w:rsidRPr="002653AC" w:rsidRDefault="00750515" w:rsidP="00750515">
      <w:pPr>
        <w:pStyle w:val="Heading1"/>
        <w:jc w:val="left"/>
        <w:rPr>
          <w:color w:val="auto"/>
          <w:sz w:val="28"/>
          <w:szCs w:val="28"/>
        </w:rPr>
      </w:pPr>
      <w:r w:rsidRPr="002653AC">
        <w:rPr>
          <w:color w:val="auto"/>
          <w:sz w:val="28"/>
          <w:szCs w:val="28"/>
        </w:rPr>
        <w:t>14.</w:t>
      </w:r>
      <w:r w:rsidR="00E71EB2">
        <w:rPr>
          <w:color w:val="auto"/>
          <w:sz w:val="28"/>
          <w:szCs w:val="28"/>
        </w:rPr>
        <w:t>30</w:t>
      </w:r>
      <w:r w:rsidRPr="002653AC">
        <w:rPr>
          <w:color w:val="auto"/>
          <w:sz w:val="28"/>
          <w:szCs w:val="28"/>
        </w:rPr>
        <w:t xml:space="preserve"> Principles</w:t>
      </w:r>
    </w:p>
    <w:p w14:paraId="3ADC3229" w14:textId="77777777" w:rsidR="00750515" w:rsidRDefault="00750515" w:rsidP="00750515">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\l1 "The Statement of Charges for Use of the Transmission System - Part 2</w:instrText>
      </w:r>
      <w:r>
        <w:rPr>
          <w:b/>
        </w:rPr>
        <w:fldChar w:fldCharType="end"/>
      </w:r>
      <w:bookmarkStart w:id="362" w:name="_Hlt474031874"/>
      <w:bookmarkEnd w:id="362"/>
      <w:r>
        <w:rPr>
          <w:b/>
        </w:rPr>
        <w:fldChar w:fldCharType="begin"/>
      </w:r>
      <w:r>
        <w:rPr>
          <w:b/>
        </w:rPr>
        <w:instrText>tc \l2 "Transmission Services Use of System Charges Background</w:instrText>
      </w:r>
      <w:r>
        <w:rPr>
          <w:b/>
        </w:rPr>
        <w:fldChar w:fldCharType="end"/>
      </w:r>
    </w:p>
    <w:p w14:paraId="2C7D0FEF" w14:textId="2408F1CE" w:rsidR="00750515" w:rsidRDefault="31950FA6" w:rsidP="007D27B2">
      <w:pPr>
        <w:pStyle w:val="1"/>
        <w:numPr>
          <w:ilvl w:val="0"/>
          <w:numId w:val="78"/>
        </w:numPr>
        <w:jc w:val="both"/>
      </w:pPr>
      <w:r>
        <w:t xml:space="preserve">The </w:t>
      </w:r>
      <w:r w:rsidR="0E1BE22B" w:rsidRPr="009919C1">
        <w:rPr>
          <w:b/>
          <w:bCs/>
        </w:rPr>
        <w:t>ESO</w:t>
      </w:r>
      <w:r w:rsidRPr="009919C1">
        <w:rPr>
          <w:b/>
          <w:bCs/>
        </w:rPr>
        <w:t xml:space="preserve"> Licence</w:t>
      </w:r>
      <w:r>
        <w:t xml:space="preserve"> allows </w:t>
      </w:r>
      <w:r w:rsidR="4C0F0931" w:rsidRPr="03871E98">
        <w:rPr>
          <w:b/>
          <w:bCs/>
        </w:rPr>
        <w:t>The Company</w:t>
      </w:r>
      <w:r>
        <w:t xml:space="preserve"> to derive revenue through the Balancing Services Use of System (BSUoS) </w:t>
      </w:r>
      <w:r w:rsidR="7F61B945">
        <w:t>C</w:t>
      </w:r>
      <w:r>
        <w:t xml:space="preserve">harges.  This statement explains the methodology used in order to calculate the BSUoS </w:t>
      </w:r>
      <w:r w:rsidR="7F61B945">
        <w:t>C</w:t>
      </w:r>
      <w:r>
        <w:t>harges.</w:t>
      </w:r>
    </w:p>
    <w:p w14:paraId="54D910C6" w14:textId="77777777" w:rsidR="00750515" w:rsidRDefault="00750515" w:rsidP="00750515">
      <w:pPr>
        <w:pStyle w:val="1"/>
        <w:jc w:val="both"/>
      </w:pPr>
    </w:p>
    <w:p w14:paraId="1BBA3429" w14:textId="77777777" w:rsidR="00750515" w:rsidRDefault="00750515" w:rsidP="00750515">
      <w:pPr>
        <w:pStyle w:val="1"/>
        <w:jc w:val="both"/>
      </w:pPr>
    </w:p>
    <w:p w14:paraId="516FBD0B" w14:textId="350EE560" w:rsidR="00750515" w:rsidRPr="00CF4B8F" w:rsidRDefault="4C0F0931" w:rsidP="007D27B2">
      <w:pPr>
        <w:pStyle w:val="1"/>
        <w:numPr>
          <w:ilvl w:val="0"/>
          <w:numId w:val="78"/>
        </w:numPr>
        <w:jc w:val="both"/>
      </w:pPr>
      <w:r w:rsidRPr="325E90A3">
        <w:rPr>
          <w:b/>
          <w:bCs/>
        </w:rPr>
        <w:t>The Company</w:t>
      </w:r>
      <w:r w:rsidR="31950FA6">
        <w:t xml:space="preserve"> keeps the electricity system in balance (energy balancing) and maintains the quality and security of supply (system balancing).  Users pay for the cost of these through BSUoS </w:t>
      </w:r>
      <w:r w:rsidR="7F61B945">
        <w:t>C</w:t>
      </w:r>
      <w:r w:rsidR="31950FA6">
        <w:t>harge</w:t>
      </w:r>
      <w:r w:rsidR="7F61B945">
        <w:t>s</w:t>
      </w:r>
      <w:r w:rsidR="31950FA6">
        <w:t xml:space="preserve">.  </w:t>
      </w:r>
    </w:p>
    <w:p w14:paraId="46B43905" w14:textId="77777777" w:rsidR="00750515" w:rsidRDefault="00750515" w:rsidP="00750515">
      <w:pPr>
        <w:pStyle w:val="1"/>
        <w:jc w:val="both"/>
      </w:pPr>
    </w:p>
    <w:p w14:paraId="0AFC4F7C" w14:textId="77777777" w:rsidR="00953509" w:rsidRDefault="00953509" w:rsidP="007D27B2">
      <w:pPr>
        <w:pStyle w:val="1"/>
        <w:numPr>
          <w:ilvl w:val="0"/>
          <w:numId w:val="78"/>
        </w:numPr>
        <w:jc w:val="both"/>
      </w:pPr>
      <w:r>
        <w:t xml:space="preserve">All Users excluding those Users with valid Declarations, Interconnectors and Virtual Lead Parties are liable for Balancing Services Use of System charges based on their Final Demand in each Settlement </w:t>
      </w:r>
      <w:r w:rsidR="00C837D0">
        <w:t>Day</w:t>
      </w:r>
      <w:r>
        <w:t>.</w:t>
      </w:r>
    </w:p>
    <w:p w14:paraId="0C81F349" w14:textId="77777777" w:rsidR="00C837D0" w:rsidRDefault="00C837D0" w:rsidP="00CD5631">
      <w:pPr>
        <w:pStyle w:val="ListParagraph"/>
      </w:pPr>
    </w:p>
    <w:p w14:paraId="705EE393" w14:textId="02DD387E" w:rsidR="00C837D0" w:rsidRDefault="51404162" w:rsidP="007D27B2">
      <w:pPr>
        <w:pStyle w:val="1"/>
        <w:numPr>
          <w:ilvl w:val="0"/>
          <w:numId w:val="78"/>
        </w:numPr>
        <w:jc w:val="both"/>
      </w:pPr>
      <w:r>
        <w:t>BSUoS Charges are calculated on a fixed price basis as described in Section 14.3</w:t>
      </w:r>
      <w:r w:rsidR="1DF3326B">
        <w:t>1</w:t>
      </w:r>
      <w:r>
        <w:t>.</w:t>
      </w:r>
    </w:p>
    <w:p w14:paraId="034D771E" w14:textId="77777777" w:rsidR="00750515" w:rsidRDefault="00750515" w:rsidP="00750515">
      <w:pPr>
        <w:pStyle w:val="1"/>
        <w:jc w:val="both"/>
      </w:pPr>
      <w:bookmarkStart w:id="363" w:name="_Hlk43984034"/>
    </w:p>
    <w:p w14:paraId="4DDF5EFD" w14:textId="77777777" w:rsidR="00750515" w:rsidRDefault="00750515" w:rsidP="007D27B2">
      <w:pPr>
        <w:pStyle w:val="1"/>
        <w:numPr>
          <w:ilvl w:val="0"/>
          <w:numId w:val="78"/>
        </w:numPr>
        <w:jc w:val="both"/>
      </w:pPr>
      <w:r>
        <w:t xml:space="preserve">BSUoS </w:t>
      </w:r>
      <w:r w:rsidR="00305F7A">
        <w:t>C</w:t>
      </w:r>
      <w:r>
        <w:t>harges comprise the following costs:</w:t>
      </w:r>
    </w:p>
    <w:p w14:paraId="0D4BE662" w14:textId="77777777" w:rsidR="00750515" w:rsidRDefault="00750515" w:rsidP="00750515">
      <w:pPr>
        <w:pStyle w:val="1"/>
        <w:jc w:val="both"/>
      </w:pPr>
      <w:r>
        <w:t xml:space="preserve"> </w:t>
      </w:r>
    </w:p>
    <w:p w14:paraId="33D1F93F" w14:textId="77777777" w:rsidR="00750515"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The Total Costs of the Balancing Mechanism</w:t>
      </w:r>
    </w:p>
    <w:p w14:paraId="1953AFD8"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Total Balancing Services Contract costs</w:t>
      </w:r>
    </w:p>
    <w:p w14:paraId="3A8DAFA9" w14:textId="0A407902" w:rsidR="00750515" w:rsidRPr="009919C1" w:rsidRDefault="49EEC1E2" w:rsidP="00AD0F03">
      <w:pPr>
        <w:pStyle w:val="ListParagraph"/>
        <w:numPr>
          <w:ilvl w:val="0"/>
          <w:numId w:val="61"/>
        </w:numPr>
        <w:tabs>
          <w:tab w:val="clear" w:pos="1440"/>
          <w:tab w:val="num" w:pos="8647"/>
        </w:tabs>
        <w:spacing w:line="259" w:lineRule="auto"/>
        <w:ind w:left="2347"/>
        <w:rPr>
          <w:rFonts w:ascii="Arial" w:hAnsi="Arial"/>
          <w:sz w:val="22"/>
          <w:szCs w:val="22"/>
        </w:rPr>
      </w:pPr>
      <w:r w:rsidRPr="009919C1">
        <w:rPr>
          <w:rFonts w:ascii="Arial" w:hAnsi="Arial"/>
          <w:sz w:val="22"/>
          <w:szCs w:val="22"/>
        </w:rPr>
        <w:t xml:space="preserve">Internal Expenditure (as defined in the </w:t>
      </w:r>
      <w:r w:rsidRPr="009919C1">
        <w:rPr>
          <w:rFonts w:ascii="Arial" w:hAnsi="Arial"/>
          <w:b/>
          <w:bCs/>
          <w:sz w:val="22"/>
          <w:szCs w:val="22"/>
        </w:rPr>
        <w:t>ESO Licence</w:t>
      </w:r>
      <w:r w:rsidRPr="009919C1">
        <w:rPr>
          <w:rFonts w:ascii="Arial" w:hAnsi="Arial"/>
          <w:sz w:val="22"/>
          <w:szCs w:val="22"/>
        </w:rPr>
        <w:t xml:space="preserve">) </w:t>
      </w:r>
    </w:p>
    <w:p w14:paraId="6898B717" w14:textId="666F00F7" w:rsidR="00750515" w:rsidRPr="009919C1" w:rsidRDefault="694C5441" w:rsidP="00AD0F03">
      <w:pPr>
        <w:pStyle w:val="ListParagraph"/>
        <w:numPr>
          <w:ilvl w:val="0"/>
          <w:numId w:val="61"/>
        </w:numPr>
        <w:tabs>
          <w:tab w:val="clear" w:pos="1440"/>
          <w:tab w:val="num" w:pos="8647"/>
        </w:tabs>
        <w:spacing w:line="259" w:lineRule="auto"/>
        <w:ind w:left="2347"/>
        <w:rPr>
          <w:rFonts w:ascii="Arial" w:hAnsi="Arial"/>
          <w:sz w:val="22"/>
          <w:szCs w:val="22"/>
        </w:rPr>
      </w:pPr>
      <w:r w:rsidRPr="009919C1">
        <w:rPr>
          <w:rFonts w:ascii="Arial" w:hAnsi="Arial"/>
          <w:sz w:val="22"/>
          <w:szCs w:val="22"/>
        </w:rPr>
        <w:t xml:space="preserve">RAV Returns (as defined in the </w:t>
      </w:r>
      <w:r w:rsidRPr="009919C1">
        <w:rPr>
          <w:rFonts w:ascii="Arial" w:hAnsi="Arial"/>
          <w:b/>
          <w:bCs/>
          <w:sz w:val="22"/>
          <w:szCs w:val="22"/>
        </w:rPr>
        <w:t>ESO Licence)</w:t>
      </w:r>
    </w:p>
    <w:p w14:paraId="45B4DF3F"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Costs associated with contracting for and developing Balancing Services</w:t>
      </w:r>
    </w:p>
    <w:p w14:paraId="46E55152"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Adjustments</w:t>
      </w:r>
    </w:p>
    <w:p w14:paraId="666DA408" w14:textId="77777777" w:rsidR="00750515"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 xml:space="preserve">Costs invoiced to </w:t>
      </w:r>
      <w:r w:rsidR="4C0F0931" w:rsidRPr="325E90A3">
        <w:rPr>
          <w:rFonts w:ascii="Arial" w:hAnsi="Arial"/>
          <w:b/>
          <w:bCs/>
          <w:sz w:val="22"/>
          <w:szCs w:val="22"/>
        </w:rPr>
        <w:t>The Company</w:t>
      </w:r>
      <w:r w:rsidRPr="325E90A3">
        <w:rPr>
          <w:rFonts w:ascii="Arial" w:hAnsi="Arial"/>
          <w:sz w:val="22"/>
          <w:szCs w:val="22"/>
        </w:rPr>
        <w:t xml:space="preserve"> associated with Manifest Errors and Special Provisions.</w:t>
      </w:r>
    </w:p>
    <w:p w14:paraId="36359A93" w14:textId="194B6114" w:rsidR="007F14BA" w:rsidRDefault="0049181B" w:rsidP="00AD0F03">
      <w:pPr>
        <w:numPr>
          <w:ilvl w:val="0"/>
          <w:numId w:val="61"/>
        </w:numPr>
        <w:tabs>
          <w:tab w:val="clear" w:pos="1440"/>
          <w:tab w:val="num" w:pos="8647"/>
        </w:tabs>
        <w:ind w:left="2347"/>
        <w:rPr>
          <w:rFonts w:ascii="Arial" w:hAnsi="Arial"/>
          <w:sz w:val="22"/>
          <w:szCs w:val="22"/>
        </w:rPr>
      </w:pPr>
      <w:r>
        <w:rPr>
          <w:rFonts w:ascii="Arial" w:hAnsi="Arial"/>
          <w:sz w:val="22"/>
          <w:szCs w:val="22"/>
        </w:rPr>
        <w:t>All</w:t>
      </w:r>
      <w:r w:rsidR="00651A74">
        <w:rPr>
          <w:rFonts w:ascii="Arial" w:hAnsi="Arial"/>
          <w:sz w:val="22"/>
          <w:szCs w:val="22"/>
        </w:rPr>
        <w:t xml:space="preserve"> costs</w:t>
      </w:r>
      <w:r w:rsidR="00603909">
        <w:rPr>
          <w:rFonts w:ascii="Arial" w:hAnsi="Arial"/>
          <w:sz w:val="22"/>
          <w:szCs w:val="22"/>
        </w:rPr>
        <w:t xml:space="preserve"> under Relevant Contracts awarded through the Onshore Tender Process.</w:t>
      </w:r>
    </w:p>
    <w:bookmarkEnd w:id="363"/>
    <w:p w14:paraId="0636FB44" w14:textId="77777777" w:rsidR="00750515" w:rsidRDefault="00750515" w:rsidP="00750515">
      <w:pPr>
        <w:pStyle w:val="Date"/>
        <w:ind w:left="907"/>
      </w:pPr>
    </w:p>
    <w:p w14:paraId="06520DB7" w14:textId="77777777" w:rsidR="00C95284" w:rsidRPr="002653AC" w:rsidRDefault="00750515" w:rsidP="00C95284">
      <w:pPr>
        <w:pStyle w:val="Heading1"/>
        <w:rPr>
          <w:i/>
          <w:color w:val="auto"/>
          <w:sz w:val="28"/>
          <w:szCs w:val="28"/>
        </w:rPr>
      </w:pPr>
      <w:r>
        <w:br w:type="page"/>
      </w:r>
      <w:r w:rsidR="00C95284" w:rsidRPr="002653AC">
        <w:rPr>
          <w:color w:val="auto"/>
          <w:sz w:val="28"/>
          <w:szCs w:val="28"/>
        </w:rPr>
        <w:t>14.3</w:t>
      </w:r>
      <w:r w:rsidR="00C95284">
        <w:rPr>
          <w:color w:val="auto"/>
          <w:sz w:val="28"/>
          <w:szCs w:val="28"/>
        </w:rPr>
        <w:t>1</w:t>
      </w:r>
      <w:r w:rsidR="00C95284" w:rsidRPr="002653AC">
        <w:rPr>
          <w:color w:val="auto"/>
          <w:sz w:val="28"/>
          <w:szCs w:val="28"/>
        </w:rPr>
        <w:t xml:space="preserve"> Calculation of the Daily Balancing Services Use of System </w:t>
      </w:r>
      <w:r w:rsidR="00C95284">
        <w:rPr>
          <w:color w:val="auto"/>
          <w:sz w:val="28"/>
          <w:szCs w:val="28"/>
        </w:rPr>
        <w:t>C</w:t>
      </w:r>
      <w:r w:rsidR="00C95284" w:rsidRPr="002653AC">
        <w:rPr>
          <w:color w:val="auto"/>
          <w:sz w:val="28"/>
          <w:szCs w:val="28"/>
        </w:rPr>
        <w:t>harge</w:t>
      </w:r>
      <w:r w:rsidR="00C95284">
        <w:rPr>
          <w:color w:val="auto"/>
          <w:sz w:val="28"/>
          <w:szCs w:val="28"/>
        </w:rPr>
        <w:t>s</w:t>
      </w:r>
    </w:p>
    <w:p w14:paraId="14E4C6D4"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14:paraId="27AC5FF9" w14:textId="77777777" w:rsidR="00C95284" w:rsidRDefault="00C95284" w:rsidP="00C95284">
      <w:pPr>
        <w:pStyle w:val="Heading2"/>
      </w:pPr>
      <w:r>
        <w:t>Calculation of the Daily Balancing Services Use of System Charges</w:t>
      </w:r>
    </w:p>
    <w:p w14:paraId="1AEAACB3" w14:textId="77777777" w:rsidR="00C95284" w:rsidRDefault="00C95284" w:rsidP="00C95284"/>
    <w:p w14:paraId="37F00F51" w14:textId="77777777" w:rsidR="00C95284" w:rsidRDefault="00C95284" w:rsidP="007D27B2">
      <w:pPr>
        <w:pStyle w:val="ListParagraph"/>
        <w:numPr>
          <w:ilvl w:val="0"/>
          <w:numId w:val="79"/>
        </w:numPr>
        <w:rPr>
          <w:rFonts w:ascii="Arial (W1)" w:hAnsi="Arial (W1)"/>
          <w:sz w:val="22"/>
          <w:lang w:eastAsia="en-US"/>
        </w:rPr>
      </w:pPr>
      <w:r w:rsidRPr="006D666F">
        <w:rPr>
          <w:rFonts w:ascii="Arial (W1)" w:hAnsi="Arial (W1)"/>
          <w:sz w:val="22"/>
          <w:lang w:eastAsia="en-US"/>
        </w:rPr>
        <w:t xml:space="preserve">BSUoS Charges are calculated and levied </w:t>
      </w:r>
      <w:r>
        <w:rPr>
          <w:rFonts w:ascii="Arial (W1)" w:hAnsi="Arial (W1)"/>
          <w:sz w:val="22"/>
          <w:lang w:eastAsia="en-US"/>
        </w:rPr>
        <w:t xml:space="preserve">for </w:t>
      </w:r>
      <w:r w:rsidRPr="006D666F">
        <w:rPr>
          <w:rFonts w:ascii="Arial (W1)" w:hAnsi="Arial (W1)"/>
          <w:sz w:val="22"/>
          <w:lang w:eastAsia="en-US"/>
        </w:rPr>
        <w:t xml:space="preserve">each Settlement Day </w:t>
      </w:r>
      <w:r>
        <w:rPr>
          <w:rFonts w:ascii="Arial (W1)" w:hAnsi="Arial (W1)"/>
          <w:sz w:val="22"/>
          <w:lang w:eastAsia="en-US"/>
        </w:rPr>
        <w:t xml:space="preserve">based </w:t>
      </w:r>
      <w:r w:rsidRPr="006D666F">
        <w:rPr>
          <w:rFonts w:ascii="Arial (W1)" w:hAnsi="Arial (W1)"/>
          <w:sz w:val="22"/>
          <w:lang w:eastAsia="en-US"/>
        </w:rPr>
        <w:t>on the Fixed BSUoS Price.</w:t>
      </w:r>
    </w:p>
    <w:p w14:paraId="0F886A6C" w14:textId="77777777" w:rsidR="00C95284" w:rsidRPr="0085208F" w:rsidRDefault="00C95284" w:rsidP="00C95284">
      <w:pPr>
        <w:rPr>
          <w:rFonts w:ascii="Arial (W1)" w:hAnsi="Arial (W1)"/>
          <w:sz w:val="22"/>
          <w:lang w:eastAsia="en-US"/>
        </w:rPr>
      </w:pPr>
    </w:p>
    <w:p w14:paraId="7F677C75" w14:textId="7EF5C4A6"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Fixed BSUoS Price will be the same for all Settlement Days within the same Fixed Price Period, unless a revised Fixed BSUoS Price comes into effect as outlined in Paragraph 14.3</w:t>
      </w:r>
      <w:r w:rsidR="10E36CAF" w:rsidRPr="325E90A3">
        <w:rPr>
          <w:rFonts w:ascii="Arial (W1)" w:hAnsi="Arial (W1)"/>
          <w:sz w:val="22"/>
          <w:szCs w:val="22"/>
          <w:lang w:eastAsia="en-US"/>
        </w:rPr>
        <w:t>1</w:t>
      </w:r>
      <w:r w:rsidRPr="325E90A3">
        <w:rPr>
          <w:rFonts w:ascii="Arial (W1)" w:hAnsi="Arial (W1)"/>
          <w:sz w:val="22"/>
          <w:szCs w:val="22"/>
          <w:lang w:eastAsia="en-US"/>
        </w:rPr>
        <w:t>.1</w:t>
      </w:r>
      <w:r w:rsidR="4253C9FA" w:rsidRPr="325E90A3">
        <w:rPr>
          <w:rFonts w:ascii="Arial (W1)" w:hAnsi="Arial (W1)"/>
          <w:sz w:val="22"/>
          <w:szCs w:val="22"/>
          <w:lang w:eastAsia="en-US"/>
        </w:rPr>
        <w:t>5</w:t>
      </w:r>
      <w:r w:rsidRPr="325E90A3">
        <w:rPr>
          <w:rFonts w:ascii="Arial (W1)" w:hAnsi="Arial (W1)"/>
          <w:sz w:val="22"/>
          <w:szCs w:val="22"/>
          <w:lang w:eastAsia="en-US"/>
        </w:rPr>
        <w:t>.</w:t>
      </w:r>
    </w:p>
    <w:p w14:paraId="401EA2CB" w14:textId="77777777" w:rsidR="00C95284" w:rsidRPr="0085208F" w:rsidRDefault="00C95284" w:rsidP="00C95284">
      <w:pPr>
        <w:pStyle w:val="ListParagraph"/>
        <w:rPr>
          <w:rFonts w:ascii="Arial (W1)" w:hAnsi="Arial (W1)"/>
          <w:sz w:val="22"/>
          <w:lang w:eastAsia="en-US"/>
        </w:rPr>
      </w:pPr>
    </w:p>
    <w:p w14:paraId="72581D2F" w14:textId="77777777" w:rsidR="00C95284" w:rsidRPr="0085208F"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The </w:t>
      </w:r>
      <w:r w:rsidRPr="00BA6E47">
        <w:rPr>
          <w:rFonts w:ascii="Arial (W1)" w:hAnsi="Arial (W1)"/>
          <w:sz w:val="22"/>
          <w:lang w:eastAsia="en-US"/>
        </w:rPr>
        <w:t>Fixed BSUoS Price is calculated using forecast average Total BSUoS Costs.</w:t>
      </w:r>
    </w:p>
    <w:p w14:paraId="3964934E" w14:textId="77777777" w:rsidR="00C95284" w:rsidRDefault="00C95284" w:rsidP="00461271">
      <w:pPr>
        <w:pStyle w:val="ListParagraph"/>
        <w:rPr>
          <w:rFonts w:ascii="Arial (W1)" w:hAnsi="Arial (W1)"/>
          <w:sz w:val="22"/>
          <w:lang w:eastAsia="en-US"/>
        </w:rPr>
      </w:pPr>
    </w:p>
    <w:p w14:paraId="6273DB4B" w14:textId="77777777" w:rsidR="00C95284" w:rsidRDefault="00C95284" w:rsidP="00461271">
      <w:pPr>
        <w:rPr>
          <w:rFonts w:ascii="Arial Bold" w:hAnsi="Arial Bold"/>
          <w:b/>
          <w:color w:val="008080"/>
          <w:sz w:val="22"/>
          <w:lang w:eastAsia="en-US"/>
        </w:rPr>
      </w:pPr>
      <w:r w:rsidRPr="0085208F">
        <w:rPr>
          <w:rFonts w:ascii="Arial Bold" w:hAnsi="Arial Bold"/>
          <w:b/>
          <w:color w:val="008080"/>
          <w:sz w:val="22"/>
          <w:lang w:eastAsia="en-US"/>
        </w:rPr>
        <w:t>Calculation of forecast Total BSUoS Costs</w:t>
      </w:r>
    </w:p>
    <w:p w14:paraId="11B0C2C9" w14:textId="77777777" w:rsidR="00C95284" w:rsidRPr="0085208F" w:rsidRDefault="00C95284" w:rsidP="00C95284">
      <w:pPr>
        <w:rPr>
          <w:rFonts w:ascii="Arial Bold" w:hAnsi="Arial Bold"/>
          <w:b/>
          <w:color w:val="008080"/>
          <w:sz w:val="22"/>
          <w:lang w:eastAsia="en-US"/>
        </w:rPr>
      </w:pPr>
    </w:p>
    <w:p w14:paraId="452D5A22" w14:textId="77777777" w:rsidR="00C95284" w:rsidRDefault="00C95284" w:rsidP="007D27B2">
      <w:pPr>
        <w:pStyle w:val="ListParagraph"/>
        <w:numPr>
          <w:ilvl w:val="0"/>
          <w:numId w:val="79"/>
        </w:numPr>
        <w:rPr>
          <w:rFonts w:ascii="Arial (W1)" w:hAnsi="Arial (W1)"/>
          <w:sz w:val="22"/>
          <w:lang w:eastAsia="en-US"/>
        </w:rPr>
      </w:pPr>
      <w:r w:rsidRPr="00625BEA">
        <w:rPr>
          <w:rFonts w:ascii="Arial (W1)" w:hAnsi="Arial (W1)"/>
          <w:sz w:val="22"/>
          <w:lang w:eastAsia="en-US"/>
        </w:rPr>
        <w:t>The forecast</w:t>
      </w:r>
      <w:r>
        <w:rPr>
          <w:rFonts w:ascii="Arial (W1)" w:hAnsi="Arial (W1)"/>
          <w:sz w:val="22"/>
          <w:lang w:eastAsia="en-US"/>
        </w:rPr>
        <w:t xml:space="preserve"> average</w:t>
      </w:r>
      <w:r w:rsidRPr="00625BEA">
        <w:rPr>
          <w:rFonts w:ascii="Arial (W1)" w:hAnsi="Arial (W1)"/>
          <w:sz w:val="22"/>
          <w:lang w:eastAsia="en-US"/>
        </w:rPr>
        <w:t xml:space="preserve"> </w:t>
      </w:r>
      <w:r>
        <w:rPr>
          <w:rFonts w:ascii="Arial (W1)" w:hAnsi="Arial (W1)"/>
          <w:sz w:val="22"/>
          <w:lang w:eastAsia="en-US"/>
        </w:rPr>
        <w:t>Total BSUoS</w:t>
      </w:r>
      <w:r w:rsidRPr="00625BEA">
        <w:rPr>
          <w:rFonts w:ascii="Arial (W1)" w:hAnsi="Arial (W1)"/>
          <w:sz w:val="22"/>
          <w:lang w:eastAsia="en-US"/>
        </w:rPr>
        <w:t xml:space="preserve"> </w:t>
      </w:r>
      <w:r>
        <w:rPr>
          <w:rFonts w:ascii="Arial (W1)" w:hAnsi="Arial (W1)"/>
          <w:sz w:val="22"/>
          <w:lang w:eastAsia="en-US"/>
        </w:rPr>
        <w:t xml:space="preserve">Costs </w:t>
      </w:r>
      <w:r w:rsidRPr="00625BEA">
        <w:rPr>
          <w:rFonts w:ascii="Arial (W1)" w:hAnsi="Arial (W1)"/>
          <w:sz w:val="22"/>
          <w:lang w:eastAsia="en-US"/>
        </w:rPr>
        <w:t xml:space="preserve">for a Fixed Price Period t (fBSUoSTOTt) </w:t>
      </w:r>
      <w:r>
        <w:rPr>
          <w:rFonts w:ascii="Arial (W1)" w:hAnsi="Arial (W1)"/>
          <w:sz w:val="22"/>
          <w:lang w:eastAsia="en-US"/>
        </w:rPr>
        <w:t>are</w:t>
      </w:r>
      <w:r w:rsidRPr="00625BEA">
        <w:rPr>
          <w:rFonts w:ascii="Arial (W1)" w:hAnsi="Arial (W1)"/>
          <w:sz w:val="22"/>
          <w:lang w:eastAsia="en-US"/>
        </w:rPr>
        <w:t xml:space="preserve"> calculated using the following formula:</w:t>
      </w:r>
    </w:p>
    <w:p w14:paraId="57911BF3" w14:textId="77777777" w:rsidR="007215E2" w:rsidRPr="007215E2" w:rsidRDefault="007215E2" w:rsidP="007215E2">
      <w:pPr>
        <w:ind w:left="720"/>
        <w:rPr>
          <w:rFonts w:ascii="Arial (W1)" w:hAnsi="Arial (W1)"/>
          <w:sz w:val="22"/>
          <w:lang w:eastAsia="en-US"/>
        </w:rPr>
      </w:pPr>
    </w:p>
    <w:p w14:paraId="0BEE68E9" w14:textId="7E9E8B0E" w:rsidR="3ACE47D0" w:rsidRDefault="00672F6E" w:rsidP="325E90A3">
      <m:oMathPara>
        <m:oMath>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fBSUoSEXT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fBSUoSINT</m:t>
              </m:r>
            </m:e>
            <m:sub>
              <m:r>
                <w:rPr>
                  <w:rFonts w:ascii="Cambria Math" w:hAnsi="Cambria Math"/>
                  <w:sz w:val="22"/>
                  <w:lang w:eastAsia="en-US"/>
                </w:rPr>
                <m:t>t</m:t>
              </m:r>
            </m:sub>
          </m:sSub>
          <m:r>
            <w:rPr>
              <w:rFonts w:ascii="Cambria Math" w:hAnsi="Cambria Math"/>
              <w:sz w:val="22"/>
              <w:lang w:eastAsia="en-US"/>
            </w:rPr>
            <m:t xml:space="preserve"> + </m:t>
          </m:r>
          <m:sSub>
            <m:sSubPr>
              <m:ctrlPr>
                <w:rPr>
                  <w:rFonts w:ascii="Cambria Math" w:hAnsi="Cambria Math"/>
                  <w:i/>
                  <w:sz w:val="22"/>
                  <w:lang w:eastAsia="en-US"/>
                </w:rPr>
              </m:ctrlPr>
            </m:sSubPr>
            <m:e>
              <m:r>
                <w:rPr>
                  <w:rFonts w:ascii="Cambria Math" w:hAnsi="Cambria Math"/>
                  <w:sz w:val="22"/>
                  <w:lang w:eastAsia="en-US"/>
                </w:rPr>
                <m:t>kb</m:t>
              </m:r>
            </m:e>
            <m:sub>
              <m:r>
                <w:rPr>
                  <w:rFonts w:ascii="Cambria Math" w:hAnsi="Cambria Math"/>
                  <w:sz w:val="22"/>
                  <w:lang w:eastAsia="en-US"/>
                </w:rPr>
                <m:t>t</m:t>
              </m:r>
            </m:sub>
          </m:sSub>
        </m:oMath>
      </m:oMathPara>
    </w:p>
    <w:p w14:paraId="6CC0F70E" w14:textId="77777777" w:rsidR="00C95284" w:rsidRPr="00A43371" w:rsidRDefault="00C95284" w:rsidP="00C95284">
      <w:pPr>
        <w:rPr>
          <w:rFonts w:ascii="Arial (W1)" w:hAnsi="Arial (W1)"/>
          <w:sz w:val="22"/>
          <w:lang w:eastAsia="en-US"/>
        </w:rPr>
      </w:pPr>
    </w:p>
    <w:p w14:paraId="41D2D869"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Where:</w:t>
      </w:r>
    </w:p>
    <w:p w14:paraId="50C50597" w14:textId="77777777" w:rsidR="00C95284" w:rsidRDefault="00C95284" w:rsidP="00C95284">
      <w:pPr>
        <w:pStyle w:val="ListParagraph"/>
        <w:ind w:left="1627"/>
        <w:rPr>
          <w:rFonts w:ascii="Arial (W1)" w:hAnsi="Arial (W1)"/>
          <w:sz w:val="22"/>
          <w:lang w:eastAsia="en-US"/>
        </w:rPr>
      </w:pPr>
    </w:p>
    <w:p w14:paraId="31745CB4" w14:textId="77777777" w:rsidR="00C95284" w:rsidRDefault="00C95284" w:rsidP="00C95284">
      <w:pPr>
        <w:pStyle w:val="1"/>
        <w:ind w:left="1627"/>
        <w:jc w:val="both"/>
      </w:pPr>
      <w:r>
        <w:t>fBSUoSTOT</w:t>
      </w:r>
      <w:r w:rsidRPr="0085208F">
        <w:rPr>
          <w:vertAlign w:val="subscript"/>
        </w:rPr>
        <w:t>t</w:t>
      </w:r>
      <w:r w:rsidRPr="009F1C91">
        <w:t xml:space="preserve"> </w:t>
      </w:r>
      <w:r>
        <w:t>= forecast average Total BSUoS</w:t>
      </w:r>
      <w:r w:rsidRPr="00625BEA">
        <w:t xml:space="preserve"> </w:t>
      </w:r>
      <w:r>
        <w:t>Costs associated with BSUoS</w:t>
      </w:r>
      <w:r w:rsidRPr="00625BEA">
        <w:t xml:space="preserve"> </w:t>
      </w:r>
      <w:r>
        <w:t>for the Fixed Price Period t</w:t>
      </w:r>
    </w:p>
    <w:p w14:paraId="58153FFA" w14:textId="77777777" w:rsidR="00C95284" w:rsidRDefault="00C95284" w:rsidP="00C95284">
      <w:pPr>
        <w:pStyle w:val="1"/>
        <w:ind w:left="1627"/>
        <w:jc w:val="both"/>
      </w:pPr>
    </w:p>
    <w:p w14:paraId="42444AD0" w14:textId="34D45F68" w:rsidR="00C95284" w:rsidRDefault="06D9DBBB" w:rsidP="00C95284">
      <w:pPr>
        <w:pStyle w:val="1"/>
        <w:ind w:left="1627"/>
        <w:jc w:val="both"/>
      </w:pPr>
      <w:r>
        <w:t>fBSUoSEXT</w:t>
      </w:r>
      <w:r w:rsidRPr="03871E98">
        <w:rPr>
          <w:vertAlign w:val="subscript"/>
        </w:rPr>
        <w:t>t</w:t>
      </w:r>
      <w:r>
        <w:t xml:space="preserve"> = forecast External BSUoS Costs. The terms which make up External BSUoS Costs are set out </w:t>
      </w:r>
      <w:r w:rsidR="58D3FBF1">
        <w:t>as term EXT</w:t>
      </w:r>
      <w:r w:rsidR="58D3FBF1" w:rsidRPr="03871E98">
        <w:rPr>
          <w:vertAlign w:val="subscript"/>
        </w:rPr>
        <w:t xml:space="preserve">t </w:t>
      </w:r>
      <w:r w:rsidR="481E28A2">
        <w:t xml:space="preserve">in part E of condition F1 of the </w:t>
      </w:r>
      <w:r w:rsidR="481E28A2" w:rsidRPr="009919C1">
        <w:rPr>
          <w:b/>
          <w:bCs/>
        </w:rPr>
        <w:t>ESO Licence</w:t>
      </w:r>
    </w:p>
    <w:p w14:paraId="50F6E41B" w14:textId="77777777" w:rsidR="00C95284" w:rsidRDefault="00C95284" w:rsidP="00C95284">
      <w:pPr>
        <w:pStyle w:val="1"/>
        <w:ind w:left="1627"/>
        <w:jc w:val="both"/>
      </w:pPr>
    </w:p>
    <w:p w14:paraId="7ED5B21F" w14:textId="525CE668" w:rsidR="00F47392" w:rsidRPr="00F47392" w:rsidRDefault="06D9DBBB" w:rsidP="00F47392">
      <w:pPr>
        <w:pStyle w:val="ListParagraph"/>
        <w:ind w:left="1627"/>
        <w:rPr>
          <w:rFonts w:ascii="Arial (W1)" w:hAnsi="Arial (W1)"/>
          <w:sz w:val="22"/>
          <w:szCs w:val="22"/>
          <w:lang w:eastAsia="en-US"/>
        </w:rPr>
      </w:pPr>
      <w:r w:rsidRPr="325E90A3">
        <w:rPr>
          <w:rFonts w:ascii="Arial (W1)" w:hAnsi="Arial (W1)"/>
          <w:sz w:val="22"/>
          <w:szCs w:val="22"/>
          <w:lang w:eastAsia="en-US"/>
        </w:rPr>
        <w:t>fBSUoSINT</w:t>
      </w:r>
      <w:r w:rsidRPr="325E90A3">
        <w:rPr>
          <w:rFonts w:ascii="Arial (W1)" w:hAnsi="Arial (W1)"/>
          <w:sz w:val="22"/>
          <w:szCs w:val="22"/>
          <w:vertAlign w:val="subscript"/>
          <w:lang w:eastAsia="en-US"/>
        </w:rPr>
        <w:t xml:space="preserve">t </w:t>
      </w:r>
      <w:r w:rsidRPr="325E90A3">
        <w:rPr>
          <w:rFonts w:ascii="Arial (W1)" w:hAnsi="Arial (W1)"/>
          <w:sz w:val="22"/>
          <w:szCs w:val="22"/>
          <w:lang w:eastAsia="en-US"/>
        </w:rPr>
        <w:t xml:space="preserve">= forecast Internal BSUoS Costs. The terms which make up Internal BSUoS Costs are set out </w:t>
      </w:r>
      <w:r w:rsidR="00F47392" w:rsidRPr="00F47392">
        <w:t xml:space="preserve"> </w:t>
      </w:r>
      <w:r w:rsidR="00F47392" w:rsidRPr="00F47392">
        <w:rPr>
          <w:rFonts w:ascii="Arial (W1)" w:hAnsi="Arial (W1)"/>
          <w:sz w:val="22"/>
          <w:szCs w:val="22"/>
          <w:lang w:eastAsia="en-US"/>
        </w:rPr>
        <w:t>as term INT</w:t>
      </w:r>
      <w:r w:rsidR="00F47392" w:rsidRPr="03871E98">
        <w:rPr>
          <w:vertAlign w:val="subscript"/>
        </w:rPr>
        <w:t>t</w:t>
      </w:r>
      <w:r w:rsidR="00F47392" w:rsidRPr="00F47392">
        <w:rPr>
          <w:rFonts w:ascii="Arial (W1)" w:hAnsi="Arial (W1)"/>
          <w:sz w:val="22"/>
          <w:szCs w:val="22"/>
          <w:lang w:eastAsia="en-US"/>
        </w:rPr>
        <w:t xml:space="preserve"> in Part D </w:t>
      </w:r>
    </w:p>
    <w:p w14:paraId="2A99B1C8" w14:textId="671F481E" w:rsidR="00C95284" w:rsidRDefault="00F47392" w:rsidP="00F47392">
      <w:pPr>
        <w:pStyle w:val="ListParagraph"/>
        <w:ind w:left="1627"/>
        <w:rPr>
          <w:rFonts w:ascii="Arial (W1)" w:hAnsi="Arial (W1)"/>
          <w:sz w:val="22"/>
          <w:szCs w:val="22"/>
          <w:lang w:eastAsia="en-US"/>
        </w:rPr>
      </w:pPr>
      <w:r w:rsidRPr="00F47392">
        <w:rPr>
          <w:rFonts w:ascii="Arial (W1)" w:hAnsi="Arial (W1)"/>
          <w:sz w:val="22"/>
          <w:szCs w:val="22"/>
          <w:lang w:eastAsia="en-US"/>
        </w:rPr>
        <w:t xml:space="preserve">of condition F1 of the </w:t>
      </w:r>
      <w:r w:rsidRPr="009919C1">
        <w:rPr>
          <w:rFonts w:ascii="Arial (W1)" w:hAnsi="Arial (W1)"/>
          <w:b/>
          <w:bCs/>
          <w:sz w:val="22"/>
          <w:szCs w:val="22"/>
          <w:lang w:eastAsia="en-US"/>
        </w:rPr>
        <w:t>ESO Licence</w:t>
      </w:r>
      <w:r w:rsidRPr="00F47392">
        <w:rPr>
          <w:rFonts w:ascii="Arial (W1)" w:hAnsi="Arial (W1)"/>
          <w:sz w:val="22"/>
          <w:szCs w:val="22"/>
          <w:lang w:eastAsia="en-US"/>
        </w:rPr>
        <w:t>.</w:t>
      </w:r>
    </w:p>
    <w:p w14:paraId="60B3D5BA" w14:textId="3435F646" w:rsidR="325E90A3" w:rsidRDefault="325E90A3" w:rsidP="325E90A3">
      <w:pPr>
        <w:pStyle w:val="ListParagraph"/>
        <w:ind w:left="1627"/>
        <w:rPr>
          <w:rFonts w:ascii="Arial (W1)" w:hAnsi="Arial (W1)"/>
          <w:sz w:val="22"/>
          <w:szCs w:val="22"/>
          <w:lang w:eastAsia="en-US"/>
        </w:rPr>
      </w:pPr>
    </w:p>
    <w:p w14:paraId="66319E0B" w14:textId="51000483" w:rsidR="41EE30FC" w:rsidRDefault="41EE30FC" w:rsidP="325E90A3">
      <w:pPr>
        <w:pStyle w:val="ListParagraph"/>
        <w:ind w:left="1627"/>
        <w:rPr>
          <w:rFonts w:ascii="Arial (W1)" w:hAnsi="Arial (W1)"/>
          <w:sz w:val="22"/>
          <w:szCs w:val="22"/>
          <w:lang w:eastAsia="en-US"/>
        </w:rPr>
      </w:pPr>
      <w:r w:rsidRPr="03871E98">
        <w:rPr>
          <w:rFonts w:ascii="Arial (W1)" w:hAnsi="Arial (W1)"/>
          <w:sz w:val="22"/>
          <w:szCs w:val="22"/>
          <w:lang w:eastAsia="en-US"/>
        </w:rPr>
        <w:t>fBSUoSRTN</w:t>
      </w:r>
      <w:r w:rsidR="00E63783" w:rsidRPr="03871E98">
        <w:rPr>
          <w:vertAlign w:val="subscript"/>
        </w:rPr>
        <w:t>t</w:t>
      </w:r>
      <w:r w:rsidRPr="03871E98">
        <w:rPr>
          <w:rFonts w:ascii="Arial (W1)" w:hAnsi="Arial (W1)"/>
          <w:sz w:val="22"/>
          <w:szCs w:val="22"/>
          <w:lang w:eastAsia="en-US"/>
        </w:rPr>
        <w:t xml:space="preserve"> = RAV Returns (as defined in the </w:t>
      </w:r>
      <w:r w:rsidRPr="009919C1">
        <w:rPr>
          <w:rFonts w:ascii="Arial (W1)" w:hAnsi="Arial (W1)"/>
          <w:b/>
          <w:bCs/>
          <w:sz w:val="22"/>
          <w:szCs w:val="22"/>
          <w:lang w:eastAsia="en-US"/>
        </w:rPr>
        <w:t>ESO Licence</w:t>
      </w:r>
      <w:r w:rsidRPr="03871E98">
        <w:rPr>
          <w:rFonts w:ascii="Arial (W1)" w:hAnsi="Arial (W1)"/>
          <w:sz w:val="22"/>
          <w:szCs w:val="22"/>
          <w:lang w:eastAsia="en-US"/>
        </w:rPr>
        <w:t xml:space="preserve">) and is set </w:t>
      </w:r>
    </w:p>
    <w:p w14:paraId="462557B0" w14:textId="08BA028A" w:rsidR="41EE30FC" w:rsidRDefault="41EE30FC" w:rsidP="009919C1">
      <w:pPr>
        <w:pStyle w:val="ListParagraph"/>
        <w:ind w:left="1627"/>
      </w:pPr>
      <w:r w:rsidRPr="03871E98">
        <w:rPr>
          <w:rFonts w:ascii="Arial (W1)" w:hAnsi="Arial (W1)"/>
          <w:sz w:val="22"/>
          <w:szCs w:val="22"/>
          <w:lang w:eastAsia="en-US"/>
        </w:rPr>
        <w:t>out as term RTN</w:t>
      </w:r>
      <w:r w:rsidR="004160D1" w:rsidRPr="03871E98">
        <w:rPr>
          <w:vertAlign w:val="subscript"/>
        </w:rPr>
        <w:t>t</w:t>
      </w:r>
      <w:r w:rsidRPr="03871E98">
        <w:rPr>
          <w:rFonts w:ascii="Arial (W1)" w:hAnsi="Arial (W1)"/>
          <w:sz w:val="22"/>
          <w:szCs w:val="22"/>
          <w:lang w:eastAsia="en-US"/>
        </w:rPr>
        <w:t xml:space="preserve"> in Part F of condition F1 of the </w:t>
      </w:r>
      <w:r w:rsidRPr="009919C1">
        <w:rPr>
          <w:rFonts w:ascii="Arial (W1)" w:hAnsi="Arial (W1)"/>
          <w:b/>
          <w:bCs/>
          <w:sz w:val="22"/>
          <w:szCs w:val="22"/>
          <w:lang w:eastAsia="en-US"/>
        </w:rPr>
        <w:t>ESO Licence</w:t>
      </w:r>
      <w:r w:rsidRPr="03871E98">
        <w:rPr>
          <w:rFonts w:ascii="Arial (W1)" w:hAnsi="Arial (W1)"/>
          <w:sz w:val="22"/>
          <w:szCs w:val="22"/>
          <w:lang w:eastAsia="en-US"/>
        </w:rPr>
        <w:t>.</w:t>
      </w:r>
    </w:p>
    <w:p w14:paraId="6546148E" w14:textId="77777777" w:rsidR="00C95284" w:rsidRDefault="00C95284" w:rsidP="00C95284">
      <w:pPr>
        <w:pStyle w:val="ListParagraph"/>
        <w:ind w:left="1627"/>
        <w:rPr>
          <w:rFonts w:ascii="Arial (W1)" w:hAnsi="Arial (W1)"/>
          <w:sz w:val="22"/>
          <w:lang w:eastAsia="en-US"/>
        </w:rPr>
      </w:pPr>
    </w:p>
    <w:p w14:paraId="4C8F6FB1"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kb</w:t>
      </w:r>
      <w:r>
        <w:rPr>
          <w:rFonts w:ascii="Arial (W1)" w:hAnsi="Arial (W1)"/>
          <w:sz w:val="22"/>
          <w:vertAlign w:val="subscript"/>
          <w:lang w:eastAsia="en-US"/>
        </w:rPr>
        <w:t xml:space="preserve">t </w:t>
      </w:r>
      <w:r>
        <w:rPr>
          <w:rFonts w:ascii="Arial (W1)" w:hAnsi="Arial (W1)"/>
          <w:sz w:val="22"/>
          <w:lang w:eastAsia="en-US"/>
        </w:rPr>
        <w:t xml:space="preserve">= </w:t>
      </w:r>
      <w:r w:rsidRPr="00C56C81">
        <w:rPr>
          <w:rFonts w:ascii="Arial (W1)" w:hAnsi="Arial (W1)"/>
          <w:sz w:val="22"/>
          <w:lang w:eastAsia="en-US"/>
        </w:rPr>
        <w:t>the amount included in the Fixed BSUoS Price for Fixed Price Period t, to account for any over or under recovery from previous Fixed Price Periods. For the first Fixed Price Period (t=0) this amount is zero.</w:t>
      </w:r>
    </w:p>
    <w:p w14:paraId="35BCA68E" w14:textId="77777777" w:rsidR="00C95284" w:rsidRPr="005300AB" w:rsidRDefault="00C95284" w:rsidP="00C95284">
      <w:pPr>
        <w:pStyle w:val="ListParagraph"/>
        <w:ind w:left="1627"/>
        <w:rPr>
          <w:rFonts w:ascii="Arial (W1)" w:hAnsi="Arial (W1)"/>
          <w:sz w:val="22"/>
          <w:lang w:eastAsia="en-US"/>
        </w:rPr>
      </w:pPr>
    </w:p>
    <w:p w14:paraId="214E537B" w14:textId="0D8ABC75"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amount included to account for over or under recovery, described in Paragraph 14.3</w:t>
      </w:r>
      <w:r w:rsidR="3AAE6F47" w:rsidRPr="325E90A3">
        <w:rPr>
          <w:rFonts w:ascii="Arial (W1)" w:hAnsi="Arial (W1)"/>
          <w:sz w:val="22"/>
          <w:szCs w:val="22"/>
          <w:lang w:eastAsia="en-US"/>
        </w:rPr>
        <w:t>1</w:t>
      </w:r>
      <w:r w:rsidRPr="325E90A3">
        <w:rPr>
          <w:rFonts w:ascii="Arial (W1)" w:hAnsi="Arial (W1)"/>
          <w:sz w:val="22"/>
          <w:szCs w:val="22"/>
          <w:lang w:eastAsia="en-US"/>
        </w:rPr>
        <w:t>.4, is calculated by subtracting the forecast revenue collected via the Fixed BSUoS Price allocated to Total BSUoS Costs in Fixed Price Periods prior to Fixed Price Period t, from the latest forecast of Total BSUoS Costs, as calculated by applying the latest values to the formula in Paragraph 14.3</w:t>
      </w:r>
      <w:r w:rsidR="66B667C8" w:rsidRPr="325E90A3">
        <w:rPr>
          <w:rFonts w:ascii="Arial (W1)" w:hAnsi="Arial (W1)"/>
          <w:sz w:val="22"/>
          <w:szCs w:val="22"/>
          <w:lang w:eastAsia="en-US"/>
        </w:rPr>
        <w:t>1</w:t>
      </w:r>
      <w:r w:rsidRPr="325E90A3">
        <w:rPr>
          <w:rFonts w:ascii="Arial (W1)" w:hAnsi="Arial (W1)"/>
          <w:sz w:val="22"/>
          <w:szCs w:val="22"/>
          <w:lang w:eastAsia="en-US"/>
        </w:rPr>
        <w:t>.4, for those same Fixed Price Periods prior to Fixed Price Period t. This is inclusive of any revenue collected from Final Reconciliation (RF) BSUoS Charges, pursuant to Paragraph 14.3</w:t>
      </w:r>
      <w:r w:rsidR="132A49C6" w:rsidRPr="325E90A3">
        <w:rPr>
          <w:rFonts w:ascii="Arial (W1)" w:hAnsi="Arial (W1)"/>
          <w:sz w:val="22"/>
          <w:szCs w:val="22"/>
          <w:lang w:eastAsia="en-US"/>
        </w:rPr>
        <w:t>2</w:t>
      </w:r>
      <w:r w:rsidRPr="325E90A3">
        <w:rPr>
          <w:rFonts w:ascii="Arial (W1)" w:hAnsi="Arial (W1)"/>
          <w:sz w:val="22"/>
          <w:szCs w:val="22"/>
          <w:lang w:eastAsia="en-US"/>
        </w:rPr>
        <w:t>.4.</w:t>
      </w:r>
    </w:p>
    <w:p w14:paraId="54E54A82" w14:textId="77777777" w:rsidR="00C95284" w:rsidRPr="00BA6E47" w:rsidRDefault="00C95284" w:rsidP="00C95284">
      <w:pPr>
        <w:pStyle w:val="ListParagraph"/>
        <w:ind w:left="1627"/>
        <w:rPr>
          <w:rFonts w:ascii="Arial (W1)" w:hAnsi="Arial (W1)"/>
          <w:sz w:val="22"/>
          <w:lang w:eastAsia="en-US"/>
        </w:rPr>
      </w:pPr>
    </w:p>
    <w:p w14:paraId="7B68393C" w14:textId="1E6C9099"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process described in Paragraph 14.</w:t>
      </w:r>
      <w:r w:rsidR="35406D62" w:rsidRPr="325E90A3">
        <w:rPr>
          <w:rFonts w:ascii="Arial (W1)" w:hAnsi="Arial (W1)"/>
          <w:sz w:val="22"/>
          <w:szCs w:val="22"/>
          <w:lang w:eastAsia="en-US"/>
        </w:rPr>
        <w:t>31</w:t>
      </w:r>
      <w:r w:rsidRPr="325E90A3">
        <w:rPr>
          <w:rFonts w:ascii="Arial (W1)" w:hAnsi="Arial (W1)"/>
          <w:sz w:val="22"/>
          <w:szCs w:val="22"/>
          <w:lang w:eastAsia="en-US"/>
        </w:rPr>
        <w:t>.5 does not apply to Final Reconciliation (RF) BSUoS Charges for Settlement Days which occur before the start of the first Fixed Price Period, on 1st April 2023.</w:t>
      </w:r>
    </w:p>
    <w:p w14:paraId="6868B518" w14:textId="77777777" w:rsidR="00C95284" w:rsidRDefault="00C95284" w:rsidP="00461271">
      <w:pPr>
        <w:pStyle w:val="ListParagraph"/>
        <w:rPr>
          <w:rFonts w:ascii="Arial (W1)" w:hAnsi="Arial (W1)"/>
          <w:sz w:val="22"/>
          <w:lang w:eastAsia="en-US"/>
        </w:rPr>
      </w:pPr>
    </w:p>
    <w:p w14:paraId="13F85521"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Calculating the Fixed BSUoS Price</w:t>
      </w:r>
    </w:p>
    <w:p w14:paraId="38E68CAF" w14:textId="77777777" w:rsidR="00C95284" w:rsidRPr="0085208F" w:rsidRDefault="00C95284" w:rsidP="00C95284">
      <w:pPr>
        <w:pStyle w:val="ListParagraph"/>
        <w:rPr>
          <w:rFonts w:ascii="Arial (W1)" w:hAnsi="Arial (W1)"/>
          <w:sz w:val="22"/>
          <w:lang w:eastAsia="en-US"/>
        </w:rPr>
      </w:pPr>
    </w:p>
    <w:p w14:paraId="7FAFEA2A" w14:textId="77777777" w:rsidR="00C95284" w:rsidRDefault="00C95284" w:rsidP="007D27B2">
      <w:pPr>
        <w:pStyle w:val="ListParagraph"/>
        <w:numPr>
          <w:ilvl w:val="0"/>
          <w:numId w:val="79"/>
        </w:numPr>
        <w:rPr>
          <w:rFonts w:ascii="Arial (W1)" w:hAnsi="Arial (W1)"/>
          <w:sz w:val="22"/>
          <w:lang w:eastAsia="en-US"/>
        </w:rPr>
      </w:pPr>
      <w:r w:rsidRPr="00D0324D">
        <w:rPr>
          <w:rFonts w:ascii="Arial (W1)" w:hAnsi="Arial (W1)"/>
          <w:sz w:val="22"/>
          <w:lang w:eastAsia="en-US"/>
        </w:rPr>
        <w:t>The Fixed BSUoS Price for each Fixed Price Period t is calculated by the following formula:</w:t>
      </w:r>
    </w:p>
    <w:p w14:paraId="1AB7503C" w14:textId="77777777" w:rsidR="00C95284" w:rsidRDefault="00C95284" w:rsidP="00C95284">
      <w:pPr>
        <w:rPr>
          <w:rFonts w:ascii="Arial (W1)" w:hAnsi="Arial (W1)"/>
          <w:sz w:val="22"/>
          <w:lang w:eastAsia="en-US"/>
        </w:rPr>
      </w:pPr>
    </w:p>
    <w:p w14:paraId="058DD4C2" w14:textId="1E964099" w:rsidR="00C95284" w:rsidRPr="008A41B4" w:rsidRDefault="00672F6E" w:rsidP="00C95284">
      <w:pPr>
        <w:pStyle w:val="1"/>
        <w:ind w:left="1627"/>
        <w:jc w:val="both"/>
      </w:pPr>
      <m:oMathPara>
        <m:oMath>
          <m:sSub>
            <m:sSubPr>
              <m:ctrlPr>
                <w:rPr>
                  <w:rFonts w:ascii="Cambria Math" w:hAnsi="Cambria Math"/>
                  <w:i/>
                </w:rPr>
              </m:ctrlPr>
            </m:sSubPr>
            <m:e>
              <m:r>
                <w:rPr>
                  <w:rFonts w:ascii="Cambria Math" w:hAnsi="Cambria Math"/>
                </w:rPr>
                <m:t>FixedBSUoSP</m:t>
              </m:r>
            </m:e>
            <m:sub>
              <m:r>
                <w:rPr>
                  <w:rFonts w:ascii="Cambria Math" w:hAnsi="Cambria Math"/>
                </w:rPr>
                <m:t>t</m:t>
              </m:r>
            </m:sub>
          </m:sSub>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fBSUoSTOT</m:t>
                  </m:r>
                </m:e>
                <m:sub>
                  <m:r>
                    <w:rPr>
                      <w:rFonts w:ascii="Cambria Math" w:hAnsi="Cambria Math"/>
                    </w:rPr>
                    <m:t>t</m:t>
                  </m:r>
                </m:sub>
              </m:sSub>
            </m:num>
            <m:den>
              <m:sSub>
                <m:sSubPr>
                  <m:ctrlPr>
                    <w:rPr>
                      <w:rFonts w:ascii="Cambria Math" w:hAnsi="Cambria Math"/>
                      <w:i/>
                    </w:rPr>
                  </m:ctrlPr>
                </m:sSubPr>
                <m:e>
                  <m:r>
                    <w:rPr>
                      <w:rFonts w:ascii="Cambria Math" w:hAnsi="Cambria Math"/>
                    </w:rPr>
                    <m:t>fTQM</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fSGQM</m:t>
                  </m:r>
                </m:e>
                <m:sub>
                  <m:r>
                    <w:rPr>
                      <w:rFonts w:ascii="Cambria Math" w:hAnsi="Cambria Math"/>
                    </w:rPr>
                    <m:t>t</m:t>
                  </m:r>
                </m:sub>
              </m:sSub>
            </m:den>
          </m:f>
        </m:oMath>
      </m:oMathPara>
    </w:p>
    <w:p w14:paraId="2D27CA7A" w14:textId="77777777" w:rsidR="00C95284" w:rsidRDefault="00C95284" w:rsidP="00C95284">
      <w:pPr>
        <w:pStyle w:val="1"/>
        <w:ind w:left="1627"/>
        <w:jc w:val="both"/>
      </w:pPr>
    </w:p>
    <w:p w14:paraId="6A8F8668" w14:textId="77777777" w:rsidR="00C95284" w:rsidRDefault="00C95284" w:rsidP="00C95284">
      <w:pPr>
        <w:pStyle w:val="1"/>
        <w:ind w:left="1627"/>
        <w:jc w:val="both"/>
      </w:pPr>
      <w:r>
        <w:t>Where:</w:t>
      </w:r>
    </w:p>
    <w:p w14:paraId="1F2426B0" w14:textId="77777777" w:rsidR="00C95284" w:rsidRDefault="00C95284" w:rsidP="00C95284">
      <w:pPr>
        <w:pStyle w:val="1"/>
        <w:ind w:left="1627"/>
        <w:jc w:val="both"/>
      </w:pPr>
    </w:p>
    <w:p w14:paraId="48ECFEC9" w14:textId="77777777" w:rsidR="00C95284" w:rsidRDefault="00C95284" w:rsidP="00C95284">
      <w:pPr>
        <w:pStyle w:val="1"/>
        <w:ind w:left="1627"/>
        <w:jc w:val="both"/>
      </w:pPr>
      <w:r>
        <w:t>FixedBSUoSP</w:t>
      </w:r>
      <w:r w:rsidRPr="00376AE1">
        <w:rPr>
          <w:vertAlign w:val="subscript"/>
        </w:rPr>
        <w:t xml:space="preserve">t </w:t>
      </w:r>
      <w:r>
        <w:t>= the Fixed BSUoS Price for the Fixed Price Period t</w:t>
      </w:r>
    </w:p>
    <w:p w14:paraId="1624F03E" w14:textId="77777777" w:rsidR="00C95284" w:rsidRDefault="00C95284" w:rsidP="00C95284">
      <w:pPr>
        <w:pStyle w:val="1"/>
        <w:ind w:left="1627"/>
        <w:jc w:val="both"/>
      </w:pPr>
      <w:r>
        <w:t>fBSUoSTOT</w:t>
      </w:r>
      <w:r w:rsidRPr="00376AE1">
        <w:rPr>
          <w:vertAlign w:val="subscript"/>
        </w:rPr>
        <w:t>t</w:t>
      </w:r>
      <w:r>
        <w:rPr>
          <w:vertAlign w:val="subscript"/>
        </w:rPr>
        <w:t xml:space="preserve"> </w:t>
      </w:r>
      <w:r>
        <w:t>= forecast average Total BSUoS Costs for the Fixed Price Period t</w:t>
      </w:r>
    </w:p>
    <w:p w14:paraId="22214228" w14:textId="77777777" w:rsidR="00C95284" w:rsidRDefault="00C95284" w:rsidP="00C95284">
      <w:pPr>
        <w:pStyle w:val="1"/>
        <w:jc w:val="both"/>
      </w:pPr>
    </w:p>
    <w:p w14:paraId="70F3C4E1" w14:textId="77777777" w:rsidR="00C95284" w:rsidRDefault="00C95284" w:rsidP="00C95284">
      <w:pPr>
        <w:pStyle w:val="1"/>
        <w:ind w:left="1627"/>
        <w:jc w:val="both"/>
      </w:pPr>
      <w:r>
        <w:t>fTQM</w:t>
      </w:r>
      <w:r w:rsidRPr="00376AE1">
        <w:rPr>
          <w:vertAlign w:val="subscript"/>
        </w:rPr>
        <w:t>t</w:t>
      </w:r>
      <w:r>
        <w:t xml:space="preserve"> = forecast of the total Transmission Connected Site BM Unit Metered Volume during the Fixed Price Period t</w:t>
      </w:r>
    </w:p>
    <w:p w14:paraId="52D4EF76" w14:textId="77777777" w:rsidR="00C95284" w:rsidRDefault="00C95284" w:rsidP="00C95284">
      <w:pPr>
        <w:pStyle w:val="1"/>
        <w:ind w:left="1627"/>
        <w:jc w:val="both"/>
      </w:pPr>
    </w:p>
    <w:p w14:paraId="4DF3684B" w14:textId="77777777" w:rsidR="00C95284" w:rsidRDefault="00C95284" w:rsidP="00C95284">
      <w:pPr>
        <w:pStyle w:val="1"/>
        <w:ind w:left="1627"/>
        <w:jc w:val="both"/>
      </w:pPr>
      <w:r>
        <w:t>fSGQM</w:t>
      </w:r>
      <w:r w:rsidRPr="00376AE1">
        <w:rPr>
          <w:vertAlign w:val="subscript"/>
        </w:rPr>
        <w:t>t</w:t>
      </w:r>
      <w:r>
        <w:t xml:space="preserve"> = forecast of the total Gross Demand BM Unit Volume during the Fixed Price Period t</w:t>
      </w:r>
    </w:p>
    <w:p w14:paraId="0DF4EAB4" w14:textId="77777777" w:rsidR="00C95284" w:rsidRDefault="00C95284" w:rsidP="00461271">
      <w:pPr>
        <w:rPr>
          <w:rFonts w:ascii="Arial (W1)" w:hAnsi="Arial (W1)"/>
          <w:sz w:val="22"/>
          <w:lang w:eastAsia="en-US"/>
        </w:rPr>
      </w:pPr>
    </w:p>
    <w:p w14:paraId="07DCAC9F"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Notice of Fixed BSUoS Price</w:t>
      </w:r>
    </w:p>
    <w:p w14:paraId="37D71033" w14:textId="77777777" w:rsidR="00C95284" w:rsidRPr="0085208F" w:rsidRDefault="00C95284" w:rsidP="00C95284">
      <w:pPr>
        <w:rPr>
          <w:rFonts w:ascii="Arial (W1)" w:hAnsi="Arial (W1)"/>
          <w:sz w:val="22"/>
          <w:lang w:eastAsia="en-US"/>
        </w:rPr>
      </w:pPr>
    </w:p>
    <w:p w14:paraId="50955675" w14:textId="40B87FBF" w:rsidR="00C95284"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Users </w:t>
      </w:r>
      <w:r w:rsidRPr="00BA6E47">
        <w:rPr>
          <w:rFonts w:ascii="Arial (W1)" w:hAnsi="Arial (W1)"/>
          <w:sz w:val="22"/>
          <w:lang w:eastAsia="en-US"/>
        </w:rPr>
        <w:t xml:space="preserve">are given a notice period of at least </w:t>
      </w:r>
      <w:r w:rsidR="002B2B74">
        <w:rPr>
          <w:rFonts w:ascii="Arial (W1)" w:hAnsi="Arial (W1)"/>
          <w:sz w:val="22"/>
          <w:lang w:eastAsia="en-US"/>
        </w:rPr>
        <w:t>three</w:t>
      </w:r>
      <w:r w:rsidRPr="00BA6E47">
        <w:rPr>
          <w:rFonts w:ascii="Arial (W1)" w:hAnsi="Arial (W1)"/>
          <w:sz w:val="22"/>
          <w:lang w:eastAsia="en-US"/>
        </w:rPr>
        <w:t xml:space="preserve"> months of the Fixed BSUoS Price, for the next Fixed Price Period.</w:t>
      </w:r>
    </w:p>
    <w:p w14:paraId="0C22AFDB" w14:textId="77777777" w:rsidR="00C95284" w:rsidRPr="0085208F" w:rsidRDefault="00C95284" w:rsidP="00C95284">
      <w:pPr>
        <w:pStyle w:val="ListParagraph"/>
        <w:rPr>
          <w:rFonts w:ascii="Arial (W1)" w:hAnsi="Arial (W1)"/>
          <w:sz w:val="22"/>
          <w:lang w:eastAsia="en-US"/>
        </w:rPr>
      </w:pPr>
    </w:p>
    <w:p w14:paraId="71FD0955" w14:textId="77777777" w:rsidR="00C95284" w:rsidRDefault="00C95284" w:rsidP="00461271">
      <w:pPr>
        <w:pStyle w:val="ListParagraph"/>
        <w:rPr>
          <w:rFonts w:ascii="Arial (W1)" w:hAnsi="Arial (W1)"/>
          <w:sz w:val="22"/>
          <w:lang w:eastAsia="en-US"/>
        </w:rPr>
      </w:pPr>
    </w:p>
    <w:p w14:paraId="135BF74B" w14:textId="77777777" w:rsidR="00C95284" w:rsidRPr="0085208F" w:rsidRDefault="00C95284" w:rsidP="325E90A3">
      <w:pPr>
        <w:rPr>
          <w:rFonts w:ascii="Arial Bold" w:hAnsi="Arial Bold"/>
          <w:b/>
          <w:bCs/>
          <w:color w:val="008080"/>
          <w:sz w:val="22"/>
          <w:szCs w:val="22"/>
          <w:lang w:eastAsia="en-US"/>
        </w:rPr>
      </w:pPr>
      <w:r w:rsidRPr="325E90A3">
        <w:rPr>
          <w:rFonts w:ascii="Arial Bold" w:hAnsi="Arial Bold"/>
          <w:b/>
          <w:bCs/>
          <w:color w:val="008080"/>
          <w:sz w:val="22"/>
          <w:szCs w:val="22"/>
          <w:lang w:eastAsia="en-US"/>
        </w:rPr>
        <w:t>Calculation of BSUoS Charges for BM Units</w:t>
      </w:r>
    </w:p>
    <w:p w14:paraId="4A2AC400" w14:textId="77777777" w:rsidR="00C95284" w:rsidRPr="0085208F" w:rsidRDefault="00C95284" w:rsidP="325E90A3">
      <w:pPr>
        <w:pStyle w:val="ListParagraph"/>
        <w:rPr>
          <w:rFonts w:ascii="Arial (W1)" w:hAnsi="Arial (W1)"/>
          <w:sz w:val="22"/>
          <w:szCs w:val="22"/>
          <w:lang w:eastAsia="en-US"/>
        </w:rPr>
      </w:pPr>
    </w:p>
    <w:p w14:paraId="65ADFFFA" w14:textId="77777777"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Total BSUoS Charges for an individual BM Unit are calculated for each Settlement Day, denoted by d, based on the BM Unit’s metered volumes for each Settlement Period, denoted by j, and based on the Fixed BSUoS Price.</w:t>
      </w:r>
    </w:p>
    <w:p w14:paraId="5F41FAB3" w14:textId="77777777" w:rsidR="00C95284" w:rsidRPr="0085208F" w:rsidRDefault="00C95284" w:rsidP="325E90A3">
      <w:pPr>
        <w:pStyle w:val="ListParagraph"/>
        <w:rPr>
          <w:rFonts w:ascii="Arial (W1)" w:hAnsi="Arial (W1)"/>
          <w:sz w:val="22"/>
          <w:szCs w:val="22"/>
          <w:lang w:eastAsia="en-US"/>
        </w:rPr>
      </w:pPr>
    </w:p>
    <w:p w14:paraId="013B9FEA" w14:textId="2476F49D" w:rsidR="00C95284" w:rsidRPr="00D66F37" w:rsidRDefault="00910880"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Suppli</w:t>
      </w:r>
      <w:r>
        <w:rPr>
          <w:rFonts w:ascii="Arial (W1)" w:hAnsi="Arial (W1)"/>
          <w:sz w:val="22"/>
          <w:szCs w:val="22"/>
          <w:lang w:eastAsia="en-US"/>
        </w:rPr>
        <w:t>e</w:t>
      </w:r>
      <w:r w:rsidRPr="325E90A3">
        <w:rPr>
          <w:rFonts w:ascii="Arial (W1)" w:hAnsi="Arial (W1)"/>
          <w:sz w:val="22"/>
          <w:szCs w:val="22"/>
          <w:lang w:eastAsia="en-US"/>
        </w:rPr>
        <w:t>r</w:t>
      </w:r>
      <w:r w:rsidR="00C95284" w:rsidRPr="325E90A3">
        <w:rPr>
          <w:rFonts w:ascii="Arial (W1)" w:hAnsi="Arial (W1)"/>
          <w:sz w:val="22"/>
          <w:szCs w:val="22"/>
          <w:lang w:eastAsia="en-US"/>
        </w:rPr>
        <w:t xml:space="preserve"> BM Units and Exempt Export BM Units, prefixed by i, have their Total BSUoS Charges calculated by the following formula:</w:t>
      </w:r>
    </w:p>
    <w:p w14:paraId="67728349" w14:textId="77777777" w:rsidR="00C95284" w:rsidRDefault="00C95284" w:rsidP="325E90A3">
      <w:pPr>
        <w:pStyle w:val="ListParagraph"/>
        <w:ind w:left="1627"/>
        <w:rPr>
          <w:rFonts w:ascii="Arial (W1)" w:hAnsi="Arial (W1)"/>
          <w:sz w:val="22"/>
          <w:szCs w:val="22"/>
          <w:lang w:eastAsia="en-US"/>
        </w:rPr>
      </w:pPr>
    </w:p>
    <w:p w14:paraId="13B25D30" w14:textId="48A9DEB3" w:rsidR="00970A62" w:rsidRDefault="00672F6E" w:rsidP="325E90A3">
      <w:pPr>
        <w:pStyle w:val="ListParagraph"/>
        <w:ind w:left="1627"/>
        <w:rPr>
          <w:rFonts w:ascii="Arial (W1)" w:hAnsi="Arial (W1)"/>
          <w:sz w:val="22"/>
          <w:szCs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id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 xml:space="preserve"> x</m:t>
          </m:r>
          <m:nary>
            <m:naryPr>
              <m:chr m:val="∑"/>
              <m:limLoc m:val="subSup"/>
              <m:supHide m:val="1"/>
              <m:ctrlPr>
                <w:rPr>
                  <w:rFonts w:ascii="Cambria Math" w:hAnsi="Cambria Math"/>
                  <w:i/>
                  <w:sz w:val="22"/>
                  <w:lang w:eastAsia="en-US"/>
                </w:rPr>
              </m:ctrlPr>
            </m:naryPr>
            <m:sub>
              <m:r>
                <w:rPr>
                  <w:rFonts w:ascii="Cambria Math" w:hAnsi="Cambria Math"/>
                  <w:sz w:val="22"/>
                  <w:lang w:eastAsia="en-US"/>
                </w:rPr>
                <m:t>j∈d</m:t>
              </m:r>
            </m:sub>
            <m:sup/>
            <m:e>
              <m:sSub>
                <m:sSubPr>
                  <m:ctrlPr>
                    <w:rPr>
                      <w:rFonts w:ascii="Cambria Math" w:hAnsi="Cambria Math"/>
                      <w:i/>
                      <w:sz w:val="22"/>
                      <w:lang w:eastAsia="en-US"/>
                    </w:rPr>
                  </m:ctrlPr>
                </m:sSubPr>
                <m:e>
                  <m:r>
                    <w:rPr>
                      <w:rFonts w:ascii="Cambria Math" w:hAnsi="Cambria Math"/>
                      <w:sz w:val="22"/>
                      <w:lang w:eastAsia="en-US"/>
                    </w:rPr>
                    <m:t>SGQM</m:t>
                  </m:r>
                </m:e>
                <m:sub>
                  <m:r>
                    <w:rPr>
                      <w:rFonts w:ascii="Cambria Math" w:hAnsi="Cambria Math"/>
                      <w:sz w:val="22"/>
                      <w:lang w:eastAsia="en-US"/>
                    </w:rPr>
                    <m:t>ij</m:t>
                  </m:r>
                </m:sub>
              </m:sSub>
            </m:e>
          </m:nary>
        </m:oMath>
      </m:oMathPara>
    </w:p>
    <w:p w14:paraId="2F2378F7" w14:textId="429C2E10" w:rsidR="00C95284" w:rsidRPr="008A41B4" w:rsidRDefault="00C95284" w:rsidP="009919C1">
      <w:pPr>
        <w:ind w:left="2160" w:firstLine="720"/>
      </w:pPr>
    </w:p>
    <w:p w14:paraId="7EE45AD1" w14:textId="1D2B79FE" w:rsidR="00C95284" w:rsidRPr="00786BBB"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Where:</w:t>
      </w:r>
      <w:r w:rsidR="00970A62">
        <w:rPr>
          <w:rFonts w:ascii="Arial (W1)" w:hAnsi="Arial (W1)"/>
          <w:sz w:val="22"/>
          <w:szCs w:val="22"/>
          <w:lang w:eastAsia="en-US"/>
        </w:rPr>
        <w:t xml:space="preserve"> </w:t>
      </w:r>
      <w:r w:rsidR="00970A62" w:rsidRPr="00970A62">
        <w:rPr>
          <w:rFonts w:ascii="Cambria Math" w:hAnsi="Cambria Math"/>
          <w:i/>
          <w:sz w:val="22"/>
          <w:lang w:eastAsia="en-US"/>
        </w:rPr>
        <w:br/>
      </w:r>
    </w:p>
    <w:p w14:paraId="197D01E2" w14:textId="77777777" w:rsidR="00C95284" w:rsidRPr="00786BBB" w:rsidRDefault="00C95284" w:rsidP="325E90A3">
      <w:pPr>
        <w:pStyle w:val="ListParagraph"/>
        <w:ind w:left="1627"/>
        <w:rPr>
          <w:rFonts w:ascii="Arial (W1)" w:hAnsi="Arial (W1)"/>
          <w:sz w:val="22"/>
          <w:szCs w:val="22"/>
          <w:lang w:eastAsia="en-US"/>
        </w:rPr>
      </w:pPr>
    </w:p>
    <w:p w14:paraId="6BBDFB9D" w14:textId="77777777" w:rsidR="00C95284" w:rsidRPr="00786BBB"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id</w:t>
      </w:r>
      <w:r w:rsidRPr="325E90A3">
        <w:rPr>
          <w:rFonts w:ascii="Arial (W1)" w:hAnsi="Arial (W1)"/>
          <w:sz w:val="22"/>
          <w:szCs w:val="22"/>
          <w:lang w:eastAsia="en-US"/>
        </w:rPr>
        <w:t xml:space="preserve"> = the Total BSUoS Charges for a Supplier or Exempt Export BM Unit i, on Settlement Day d</w:t>
      </w:r>
    </w:p>
    <w:p w14:paraId="726A9EEF" w14:textId="77777777" w:rsidR="00C95284" w:rsidRPr="00786BBB" w:rsidRDefault="00C95284" w:rsidP="325E90A3">
      <w:pPr>
        <w:pStyle w:val="ListParagraph"/>
        <w:ind w:left="1627"/>
        <w:rPr>
          <w:rFonts w:ascii="Arial (W1)" w:hAnsi="Arial (W1)"/>
          <w:sz w:val="22"/>
          <w:szCs w:val="22"/>
          <w:lang w:eastAsia="en-US"/>
        </w:rPr>
      </w:pPr>
    </w:p>
    <w:p w14:paraId="7F601C0C" w14:textId="77777777" w:rsidR="00C95284" w:rsidRPr="00786BBB"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FixedBSUoSP</w:t>
      </w:r>
      <w:r w:rsidRPr="325E90A3">
        <w:rPr>
          <w:rFonts w:ascii="Arial (W1)" w:hAnsi="Arial (W1)"/>
          <w:sz w:val="22"/>
          <w:szCs w:val="22"/>
          <w:vertAlign w:val="subscript"/>
          <w:lang w:eastAsia="en-US"/>
        </w:rPr>
        <w:t xml:space="preserve">d </w:t>
      </w:r>
      <w:r w:rsidRPr="325E90A3">
        <w:rPr>
          <w:rFonts w:ascii="Arial (W1)" w:hAnsi="Arial (W1)"/>
          <w:sz w:val="22"/>
          <w:szCs w:val="22"/>
          <w:lang w:eastAsia="en-US"/>
        </w:rPr>
        <w:t xml:space="preserve">= the Fixed BSUoS Price on Settlement Day d. </w:t>
      </w:r>
    </w:p>
    <w:p w14:paraId="252107D9" w14:textId="77777777" w:rsidR="00C95284" w:rsidRPr="00786BBB" w:rsidRDefault="00C95284" w:rsidP="325E90A3">
      <w:pPr>
        <w:pStyle w:val="ListParagraph"/>
        <w:ind w:left="1627"/>
        <w:rPr>
          <w:rFonts w:ascii="Arial (W1)" w:hAnsi="Arial (W1)"/>
          <w:sz w:val="22"/>
          <w:szCs w:val="22"/>
          <w:lang w:eastAsia="en-US"/>
        </w:rPr>
      </w:pPr>
    </w:p>
    <w:p w14:paraId="7F36E3AC" w14:textId="77777777" w:rsidR="00C95284" w:rsidRPr="0085208F"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SGQM</w:t>
      </w:r>
      <w:r w:rsidRPr="325E90A3">
        <w:rPr>
          <w:rFonts w:ascii="Arial (W1)" w:hAnsi="Arial (W1)"/>
          <w:sz w:val="22"/>
          <w:szCs w:val="22"/>
          <w:vertAlign w:val="subscript"/>
          <w:lang w:eastAsia="en-US"/>
        </w:rPr>
        <w:t>ij</w:t>
      </w:r>
      <w:r w:rsidRPr="325E90A3">
        <w:rPr>
          <w:rFonts w:ascii="Arial (W1)" w:hAnsi="Arial (W1)"/>
          <w:sz w:val="22"/>
          <w:szCs w:val="22"/>
          <w:lang w:eastAsia="en-US"/>
        </w:rPr>
        <w:t xml:space="preserve"> = the Gross Demand Supplier or Exempt Export BM Unit Volume for a Supplier or Exempt Export BM Unit i for Settlement Period j</w:t>
      </w:r>
    </w:p>
    <w:p w14:paraId="77C94780" w14:textId="77777777" w:rsidR="00C95284" w:rsidRPr="0085208F" w:rsidRDefault="00C95284" w:rsidP="325E90A3">
      <w:pPr>
        <w:pStyle w:val="ListParagraph"/>
        <w:rPr>
          <w:rFonts w:ascii="Arial (W1)" w:hAnsi="Arial (W1)"/>
          <w:sz w:val="22"/>
          <w:szCs w:val="22"/>
          <w:lang w:eastAsia="en-US"/>
        </w:rPr>
      </w:pPr>
    </w:p>
    <w:p w14:paraId="7FC8E9D0"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All Transmission Connected BM Units, prefixed by m, have their Total BSUoS Charges calculated by the following formula:</w:t>
      </w:r>
    </w:p>
    <w:p w14:paraId="59BEDB8E" w14:textId="77777777" w:rsidR="00C95284" w:rsidRDefault="00C95284" w:rsidP="325E90A3">
      <w:pPr>
        <w:rPr>
          <w:rFonts w:ascii="Arial (W1)" w:hAnsi="Arial (W1)"/>
          <w:sz w:val="22"/>
          <w:szCs w:val="22"/>
          <w:lang w:eastAsia="en-US"/>
        </w:rPr>
      </w:pPr>
    </w:p>
    <w:p w14:paraId="09F9AE55" w14:textId="37E2AD1C" w:rsidR="00C95284" w:rsidRPr="008A41B4" w:rsidRDefault="00672F6E" w:rsidP="325E90A3">
      <w:pPr>
        <w:pStyle w:val="ListParagraph"/>
        <w:ind w:left="1627"/>
        <w:jc w:val="cente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 xml:space="preserve"> x</m:t>
          </m:r>
          <m:nary>
            <m:naryPr>
              <m:chr m:val="∑"/>
              <m:limLoc m:val="subSup"/>
              <m:supHide m:val="1"/>
              <m:ctrlPr>
                <w:rPr>
                  <w:rFonts w:ascii="Cambria Math" w:hAnsi="Cambria Math"/>
                  <w:i/>
                  <w:sz w:val="22"/>
                  <w:lang w:eastAsia="en-US"/>
                </w:rPr>
              </m:ctrlPr>
            </m:naryPr>
            <m:sub>
              <m:r>
                <w:rPr>
                  <w:rFonts w:ascii="Cambria Math" w:hAnsi="Cambria Math"/>
                  <w:sz w:val="22"/>
                  <w:lang w:eastAsia="en-US"/>
                </w:rPr>
                <m:t>j∈d</m:t>
              </m:r>
            </m:sub>
            <m:sup/>
            <m:e>
              <m:sSub>
                <m:sSubPr>
                  <m:ctrlPr>
                    <w:rPr>
                      <w:rFonts w:ascii="Cambria Math" w:hAnsi="Cambria Math"/>
                      <w:i/>
                      <w:sz w:val="22"/>
                      <w:lang w:eastAsia="en-US"/>
                    </w:rPr>
                  </m:ctrlPr>
                </m:sSubPr>
                <m:e>
                  <m:r>
                    <w:rPr>
                      <w:rFonts w:ascii="Cambria Math" w:hAnsi="Cambria Math"/>
                      <w:sz w:val="22"/>
                      <w:lang w:eastAsia="en-US"/>
                    </w:rPr>
                    <m:t>TQM</m:t>
                  </m:r>
                </m:e>
                <m:sub>
                  <m:r>
                    <w:rPr>
                      <w:rFonts w:ascii="Cambria Math" w:hAnsi="Cambria Math"/>
                      <w:sz w:val="22"/>
                      <w:lang w:eastAsia="en-US"/>
                    </w:rPr>
                    <m:t>mj</m:t>
                  </m:r>
                </m:sub>
              </m:sSub>
            </m:e>
          </m:nary>
        </m:oMath>
      </m:oMathPara>
    </w:p>
    <w:p w14:paraId="4AA19AE4"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Where:</w:t>
      </w:r>
    </w:p>
    <w:p w14:paraId="34BFF685" w14:textId="77777777" w:rsidR="00C95284" w:rsidRPr="00D6554D" w:rsidRDefault="00C95284" w:rsidP="325E90A3">
      <w:pPr>
        <w:pStyle w:val="ListParagraph"/>
        <w:ind w:left="1627"/>
        <w:rPr>
          <w:rFonts w:ascii="Arial (W1)" w:hAnsi="Arial (W1)"/>
          <w:sz w:val="22"/>
          <w:szCs w:val="22"/>
          <w:lang w:eastAsia="en-US"/>
        </w:rPr>
      </w:pPr>
    </w:p>
    <w:p w14:paraId="4361100D" w14:textId="77777777" w:rsidR="00C95284" w:rsidRPr="00D66F37"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BSUoSTOTmd = the Total BSUoS Charges for a Transmission Connected BM Unit m on Settlement Day d</w:t>
      </w:r>
    </w:p>
    <w:p w14:paraId="7DB1A45A" w14:textId="77777777" w:rsidR="00C95284" w:rsidRPr="00D66F37" w:rsidRDefault="00C95284" w:rsidP="325E90A3">
      <w:pPr>
        <w:pStyle w:val="ListParagraph"/>
        <w:ind w:left="1627"/>
        <w:rPr>
          <w:rFonts w:ascii="Arial (W1)" w:hAnsi="Arial (W1)"/>
          <w:sz w:val="22"/>
          <w:szCs w:val="22"/>
          <w:lang w:eastAsia="en-US"/>
        </w:rPr>
      </w:pPr>
    </w:p>
    <w:p w14:paraId="22FB0489" w14:textId="77777777" w:rsidR="00C95284" w:rsidRPr="00D66F37"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 xml:space="preserve">FixedBSUoSPd = the Fixed BSUoS Price on Settlement Day d. </w:t>
      </w:r>
    </w:p>
    <w:p w14:paraId="12E9CEB8" w14:textId="77777777" w:rsidR="00C95284" w:rsidRPr="00D66F37" w:rsidRDefault="00C95284" w:rsidP="325E90A3">
      <w:pPr>
        <w:pStyle w:val="ListParagraph"/>
        <w:ind w:left="1627"/>
        <w:rPr>
          <w:rFonts w:ascii="Arial (W1)" w:hAnsi="Arial (W1)"/>
          <w:sz w:val="22"/>
          <w:szCs w:val="22"/>
          <w:lang w:eastAsia="en-US"/>
        </w:rPr>
      </w:pPr>
    </w:p>
    <w:p w14:paraId="2EAC1F3E" w14:textId="77777777" w:rsidR="00C95284" w:rsidRPr="00D6554D"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TQMmj = the total Transmission Connected Site BM Unit Metered Volume for a Transmission Connected BM Unit m for Settlement Period j</w:t>
      </w:r>
    </w:p>
    <w:p w14:paraId="1C37626B" w14:textId="77777777" w:rsidR="00C95284" w:rsidRDefault="00C95284" w:rsidP="325E90A3">
      <w:pPr>
        <w:rPr>
          <w:rFonts w:ascii="Arial (W1)" w:hAnsi="Arial (W1)"/>
          <w:sz w:val="22"/>
          <w:szCs w:val="22"/>
          <w:lang w:eastAsia="en-US"/>
        </w:rPr>
      </w:pPr>
    </w:p>
    <w:p w14:paraId="13C774FF" w14:textId="77777777" w:rsidR="00C95284" w:rsidRPr="0085208F" w:rsidRDefault="00C95284" w:rsidP="325E90A3">
      <w:pPr>
        <w:rPr>
          <w:rFonts w:ascii="Arial Bold" w:hAnsi="Arial Bold"/>
          <w:b/>
          <w:bCs/>
          <w:color w:val="008080"/>
          <w:sz w:val="22"/>
          <w:szCs w:val="22"/>
          <w:lang w:eastAsia="en-US"/>
        </w:rPr>
      </w:pPr>
      <w:r w:rsidRPr="325E90A3">
        <w:rPr>
          <w:rFonts w:ascii="Arial Bold" w:hAnsi="Arial Bold"/>
          <w:b/>
          <w:bCs/>
          <w:color w:val="008080"/>
          <w:sz w:val="22"/>
          <w:szCs w:val="22"/>
          <w:lang w:eastAsia="en-US"/>
        </w:rPr>
        <w:t>Calculation of BSUoS Charges for a BSUoS liable customer</w:t>
      </w:r>
    </w:p>
    <w:p w14:paraId="65E0111C" w14:textId="77777777" w:rsidR="00C95284" w:rsidRPr="0085208F" w:rsidRDefault="00C95284" w:rsidP="325E90A3">
      <w:pPr>
        <w:pStyle w:val="ListParagraph"/>
        <w:rPr>
          <w:rFonts w:ascii="Arial (W1)" w:hAnsi="Arial (W1)"/>
          <w:sz w:val="22"/>
          <w:szCs w:val="22"/>
          <w:lang w:eastAsia="en-US"/>
        </w:rPr>
      </w:pPr>
    </w:p>
    <w:p w14:paraId="5FFD3B08"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The BSUoS Charges for a BSUoS liable customer c on a Settlement Day d will be calculated by the following formula: </w:t>
      </w:r>
    </w:p>
    <w:p w14:paraId="73091156" w14:textId="77777777" w:rsidR="009828F6" w:rsidRPr="009828F6" w:rsidRDefault="009828F6" w:rsidP="009828F6">
      <w:pPr>
        <w:ind w:left="720"/>
        <w:rPr>
          <w:rFonts w:ascii="Arial (W1)" w:hAnsi="Arial (W1)"/>
          <w:sz w:val="22"/>
          <w:szCs w:val="22"/>
          <w:lang w:eastAsia="en-US"/>
        </w:rPr>
      </w:pPr>
    </w:p>
    <w:p w14:paraId="10CE9646" w14:textId="7DFD05F6" w:rsidR="00C95284" w:rsidRDefault="00672F6E" w:rsidP="325E90A3">
      <w:pPr>
        <w:pStyle w:val="ListParagraph"/>
        <w:ind w:left="1627"/>
        <w:rPr>
          <w:rFonts w:ascii="Arial (W1)" w:hAnsi="Arial (W1)"/>
          <w:sz w:val="22"/>
          <w:szCs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cd</m:t>
              </m:r>
            </m:sub>
          </m:sSub>
          <m:r>
            <w:rPr>
              <w:rFonts w:ascii="Cambria Math" w:hAnsi="Cambria Math"/>
              <w:sz w:val="22"/>
              <w:lang w:eastAsia="en-US"/>
            </w:rPr>
            <m:t xml:space="preserve">= </m:t>
          </m:r>
          <m:nary>
            <m:naryPr>
              <m:chr m:val="∑"/>
              <m:limLoc m:val="subSup"/>
              <m:supHide m:val="1"/>
              <m:ctrlPr>
                <w:rPr>
                  <w:rFonts w:ascii="Cambria Math" w:hAnsi="Cambria Math"/>
                  <w:i/>
                  <w:sz w:val="22"/>
                  <w:lang w:eastAsia="en-US"/>
                </w:rPr>
              </m:ctrlPr>
            </m:naryPr>
            <m:sub>
              <m:r>
                <w:rPr>
                  <w:rFonts w:ascii="Cambria Math" w:hAnsi="Cambria Math"/>
                  <w:sz w:val="22"/>
                  <w:lang w:eastAsia="en-US"/>
                </w:rPr>
                <m:t>i,m∈c</m:t>
              </m:r>
            </m:sub>
            <m:sup/>
            <m:e>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id</m:t>
                  </m:r>
                </m:sub>
              </m:sSub>
            </m:e>
          </m:nary>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oMath>
      </m:oMathPara>
    </w:p>
    <w:p w14:paraId="6067B247" w14:textId="24655E8F" w:rsidR="00C95284" w:rsidRPr="008A41B4" w:rsidRDefault="00C95284" w:rsidP="325E90A3">
      <w:pPr>
        <w:ind w:left="2160"/>
        <w:jc w:val="center"/>
      </w:pPr>
    </w:p>
    <w:p w14:paraId="7CD6C61B"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 xml:space="preserve">Where: </w:t>
      </w:r>
    </w:p>
    <w:p w14:paraId="567AFF41" w14:textId="77777777" w:rsidR="00C95284" w:rsidRDefault="00C95284" w:rsidP="325E90A3">
      <w:pPr>
        <w:pStyle w:val="ListParagraph"/>
        <w:ind w:left="1627"/>
        <w:rPr>
          <w:rFonts w:ascii="Arial (W1)" w:hAnsi="Arial (W1)"/>
          <w:sz w:val="22"/>
          <w:szCs w:val="22"/>
          <w:lang w:eastAsia="en-US"/>
        </w:rPr>
      </w:pPr>
    </w:p>
    <w:p w14:paraId="479F4DC9"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 xml:space="preserve">cd </w:t>
      </w:r>
      <w:r w:rsidRPr="325E90A3">
        <w:rPr>
          <w:rFonts w:ascii="Arial (W1)" w:hAnsi="Arial (W1)"/>
          <w:sz w:val="22"/>
          <w:szCs w:val="22"/>
          <w:lang w:eastAsia="en-US"/>
        </w:rPr>
        <w:t>= the Total BSUoS Charges for a BSUoS liable customer c on Settlement Day d</w:t>
      </w:r>
    </w:p>
    <w:p w14:paraId="4577E472" w14:textId="77777777" w:rsidR="00C95284" w:rsidRDefault="00C95284" w:rsidP="325E90A3">
      <w:pPr>
        <w:pStyle w:val="ListParagraph"/>
        <w:ind w:left="1627"/>
        <w:rPr>
          <w:rFonts w:ascii="Arial (W1)" w:hAnsi="Arial (W1)"/>
          <w:sz w:val="22"/>
          <w:szCs w:val="22"/>
          <w:lang w:eastAsia="en-US"/>
        </w:rPr>
      </w:pPr>
    </w:p>
    <w:p w14:paraId="2383CDBF"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id</w:t>
      </w:r>
      <w:r w:rsidRPr="325E90A3">
        <w:rPr>
          <w:rFonts w:ascii="Arial (W1)" w:hAnsi="Arial (W1)"/>
          <w:sz w:val="22"/>
          <w:szCs w:val="22"/>
          <w:lang w:eastAsia="en-US"/>
        </w:rPr>
        <w:t xml:space="preserve"> = the Total BSUoS Charges for a Supplier or Exempt Export BM Unit i on Settlement Day d</w:t>
      </w:r>
    </w:p>
    <w:p w14:paraId="1278D42F" w14:textId="77777777" w:rsidR="00C95284" w:rsidRDefault="00C95284" w:rsidP="325E90A3">
      <w:pPr>
        <w:pStyle w:val="ListParagraph"/>
        <w:ind w:left="1627"/>
        <w:rPr>
          <w:rFonts w:ascii="Arial (W1)" w:hAnsi="Arial (W1)"/>
          <w:sz w:val="22"/>
          <w:szCs w:val="22"/>
          <w:lang w:eastAsia="en-US"/>
        </w:rPr>
      </w:pPr>
    </w:p>
    <w:p w14:paraId="4070C09A"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md</w:t>
      </w:r>
      <w:r w:rsidRPr="325E90A3">
        <w:rPr>
          <w:rFonts w:ascii="Arial (W1)" w:hAnsi="Arial (W1)"/>
          <w:sz w:val="22"/>
          <w:szCs w:val="22"/>
          <w:lang w:eastAsia="en-US"/>
        </w:rPr>
        <w:t xml:space="preserve"> = the Total BSUoS Charges for a Transmission Connected BM Unit m on Settlement Day d</w:t>
      </w:r>
    </w:p>
    <w:p w14:paraId="4099B042" w14:textId="77777777" w:rsidR="00C95284" w:rsidRPr="0085208F" w:rsidRDefault="00C95284" w:rsidP="325E90A3">
      <w:pPr>
        <w:rPr>
          <w:rFonts w:ascii="Arial (W1)" w:hAnsi="Arial (W1)"/>
          <w:sz w:val="22"/>
          <w:szCs w:val="22"/>
          <w:lang w:eastAsia="en-US"/>
        </w:rPr>
      </w:pPr>
    </w:p>
    <w:p w14:paraId="630BA56C" w14:textId="77777777" w:rsidR="00C95284" w:rsidRPr="0085208F" w:rsidRDefault="00C95284" w:rsidP="325E90A3">
      <w:pPr>
        <w:pStyle w:val="1"/>
        <w:jc w:val="both"/>
        <w:rPr>
          <w:rFonts w:ascii="Arial Bold" w:hAnsi="Arial Bold"/>
          <w:b/>
          <w:bCs/>
          <w:color w:val="008080"/>
        </w:rPr>
      </w:pPr>
      <w:r w:rsidRPr="325E90A3">
        <w:rPr>
          <w:rFonts w:ascii="Arial Bold" w:hAnsi="Arial Bold"/>
          <w:b/>
          <w:bCs/>
          <w:color w:val="008080"/>
        </w:rPr>
        <w:t>Definition of the BSUoS charging base</w:t>
      </w:r>
    </w:p>
    <w:p w14:paraId="50D60B15" w14:textId="77777777" w:rsidR="00C95284" w:rsidRPr="0085208F" w:rsidRDefault="00C95284" w:rsidP="325E90A3">
      <w:pPr>
        <w:pStyle w:val="ListParagraph"/>
        <w:rPr>
          <w:rFonts w:ascii="Arial (W1)" w:hAnsi="Arial (W1)"/>
          <w:sz w:val="22"/>
          <w:szCs w:val="22"/>
          <w:lang w:eastAsia="en-US"/>
        </w:rPr>
      </w:pPr>
    </w:p>
    <w:p w14:paraId="3E73FF38" w14:textId="77777777"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XBSUoS liability is based on a User’s Final Demand.</w:t>
      </w:r>
    </w:p>
    <w:p w14:paraId="0312D1FA" w14:textId="77777777" w:rsidR="00C95284" w:rsidRDefault="00C95284" w:rsidP="00C95284">
      <w:pPr>
        <w:ind w:left="1094" w:firstLine="533"/>
        <w:jc w:val="center"/>
      </w:pPr>
    </w:p>
    <w:p w14:paraId="040E1401" w14:textId="77777777" w:rsidR="00C95284" w:rsidRDefault="00C95284" w:rsidP="00C95284">
      <w:pPr>
        <w:pStyle w:val="Heading2"/>
      </w:pPr>
      <w:r>
        <w:t>Interconnector BM Units</w:t>
      </w:r>
    </w:p>
    <w:p w14:paraId="2B2215FA" w14:textId="77777777" w:rsidR="00C95284" w:rsidRDefault="00C95284" w:rsidP="00C95284">
      <w:pPr>
        <w:keepNext/>
      </w:pPr>
    </w:p>
    <w:p w14:paraId="55B1D759" w14:textId="77777777" w:rsidR="00C95284" w:rsidRDefault="00C95284" w:rsidP="007D27B2">
      <w:pPr>
        <w:pStyle w:val="1"/>
        <w:numPr>
          <w:ilvl w:val="0"/>
          <w:numId w:val="79"/>
        </w:numPr>
        <w:jc w:val="both"/>
      </w:pPr>
      <w:r>
        <w:t xml:space="preserve">BM Unit and Trading Units associated with Interconnectors, including those associated with the Interconnector Error Administrator, are not liable for BSUoS Charges. BM Units, including Secondary BM Units, which are associated with Virtual Lead Parties are not liable for BSUoS Charges. </w:t>
      </w:r>
    </w:p>
    <w:p w14:paraId="229F637D" w14:textId="77777777" w:rsidR="00C95284" w:rsidRDefault="00C95284" w:rsidP="00C95284">
      <w:pPr>
        <w:pStyle w:val="1"/>
        <w:jc w:val="both"/>
      </w:pPr>
    </w:p>
    <w:p w14:paraId="57B86EA7" w14:textId="77777777" w:rsidR="00C95284" w:rsidRDefault="00C95284" w:rsidP="325E90A3">
      <w:pPr>
        <w:pStyle w:val="1"/>
        <w:jc w:val="both"/>
        <w:rPr>
          <w:rFonts w:ascii="Arial Bold" w:hAnsi="Arial Bold"/>
          <w:b/>
          <w:bCs/>
          <w:color w:val="008080"/>
        </w:rPr>
      </w:pPr>
      <w:r w:rsidRPr="325E90A3">
        <w:rPr>
          <w:rFonts w:ascii="Arial Bold" w:hAnsi="Arial Bold"/>
          <w:b/>
          <w:bCs/>
          <w:color w:val="008080"/>
        </w:rPr>
        <w:t>Issuing a revised Fixed BSUoS Price</w:t>
      </w:r>
    </w:p>
    <w:p w14:paraId="5979D801" w14:textId="77777777" w:rsidR="00C95284" w:rsidRPr="0085208F" w:rsidRDefault="00C95284" w:rsidP="325E90A3">
      <w:pPr>
        <w:pStyle w:val="1"/>
        <w:jc w:val="both"/>
        <w:rPr>
          <w:rFonts w:ascii="Arial Bold" w:hAnsi="Arial Bold"/>
          <w:b/>
          <w:bCs/>
          <w:color w:val="008080"/>
        </w:rPr>
      </w:pPr>
    </w:p>
    <w:p w14:paraId="32608850"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If before or during a Fixed Price Period, The Company forecasts that it will neither recover sufficient funds through BSUoS Charges nor will it hold sufficient funds in the Industry BSUoS Fund and the BSUoS Working Capital Facility to meet balancing costs during that Fixed Price Period, The Company has the right to set a revised Fixed BSUoS Price for the entirety of or remainder of that Fixed Price Period.</w:t>
      </w:r>
    </w:p>
    <w:p w14:paraId="3C5A38C2" w14:textId="77777777" w:rsidR="00C95284" w:rsidRPr="00D66F37" w:rsidRDefault="00C95284" w:rsidP="325E90A3">
      <w:pPr>
        <w:pStyle w:val="ListParagraph"/>
        <w:ind w:left="1627"/>
        <w:rPr>
          <w:rFonts w:ascii="Arial (W1)" w:hAnsi="Arial (W1)"/>
          <w:sz w:val="22"/>
          <w:szCs w:val="22"/>
          <w:lang w:eastAsia="en-US"/>
        </w:rPr>
      </w:pPr>
    </w:p>
    <w:p w14:paraId="6C404031" w14:textId="77777777"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In the case that The Company needs to issue a revised Fixed BSUoS Price, then The Company will use reasonable endeavours to consult on the revised Fixed BSUoS Price prior to its application. The Company will provide a minimum notice of five Business Days before the commencement of a revised Fixed BSUoS Price. </w:t>
      </w:r>
    </w:p>
    <w:p w14:paraId="77EB9035" w14:textId="77777777" w:rsidR="00C95284" w:rsidRDefault="00C95284" w:rsidP="00C95284">
      <w:pPr>
        <w:pStyle w:val="ListParagraph"/>
      </w:pPr>
    </w:p>
    <w:p w14:paraId="23083D90" w14:textId="1A137EE5"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revised Fixed BSUoS Price, described in Paragraph 14.3</w:t>
      </w:r>
      <w:r w:rsidR="00EB62F1">
        <w:rPr>
          <w:rFonts w:ascii="Arial (W1)" w:hAnsi="Arial (W1)"/>
          <w:sz w:val="22"/>
          <w:szCs w:val="22"/>
          <w:lang w:eastAsia="en-US"/>
        </w:rPr>
        <w:t>1</w:t>
      </w:r>
      <w:r w:rsidRPr="325E90A3">
        <w:rPr>
          <w:rFonts w:ascii="Arial (W1)" w:hAnsi="Arial (W1)"/>
          <w:sz w:val="22"/>
          <w:szCs w:val="22"/>
          <w:lang w:eastAsia="en-US"/>
        </w:rPr>
        <w:t>.1</w:t>
      </w:r>
      <w:r w:rsidR="00EB62F1">
        <w:rPr>
          <w:rFonts w:ascii="Arial (W1)" w:hAnsi="Arial (W1)"/>
          <w:sz w:val="22"/>
          <w:szCs w:val="22"/>
          <w:lang w:eastAsia="en-US"/>
        </w:rPr>
        <w:t>5</w:t>
      </w:r>
      <w:r w:rsidRPr="325E90A3">
        <w:rPr>
          <w:rFonts w:ascii="Arial (W1)" w:hAnsi="Arial (W1)"/>
          <w:sz w:val="22"/>
          <w:szCs w:val="22"/>
          <w:lang w:eastAsia="en-US"/>
        </w:rPr>
        <w:t>, is determined by the following formula:</w:t>
      </w:r>
    </w:p>
    <w:p w14:paraId="64B88D75" w14:textId="77777777" w:rsidR="0090277D" w:rsidRPr="0090277D" w:rsidRDefault="0090277D" w:rsidP="0090277D">
      <w:pPr>
        <w:pStyle w:val="ListParagraph"/>
        <w:rPr>
          <w:rFonts w:ascii="Arial (W1)" w:hAnsi="Arial (W1)"/>
          <w:sz w:val="22"/>
          <w:szCs w:val="22"/>
          <w:lang w:eastAsia="en-US"/>
        </w:rPr>
      </w:pPr>
    </w:p>
    <w:p w14:paraId="0E2E7DFB" w14:textId="17160826" w:rsidR="00C95284" w:rsidRPr="008A41B4" w:rsidRDefault="00672F6E" w:rsidP="325E90A3">
      <w:pPr>
        <w:ind w:left="2160" w:firstLine="720"/>
        <w:jc w:val="center"/>
      </w:pPr>
      <m:oMathPara>
        <m:oMath>
          <m:sSub>
            <m:sSubPr>
              <m:ctrlPr>
                <w:rPr>
                  <w:rFonts w:ascii="Cambria Math" w:hAnsi="Cambria Math"/>
                  <w:i/>
                  <w:sz w:val="22"/>
                  <w:lang w:eastAsia="en-US"/>
                </w:rPr>
              </m:ctrlPr>
            </m:sSubPr>
            <m:e>
              <m:r>
                <w:rPr>
                  <w:rFonts w:ascii="Cambria Math" w:hAnsi="Cambria Math"/>
                  <w:sz w:val="22"/>
                  <w:lang w:eastAsia="en-US"/>
                </w:rPr>
                <m:t>FixedBSUoSPrev</m:t>
              </m:r>
            </m:e>
            <m:sub>
              <m:r>
                <w:rPr>
                  <w:rFonts w:ascii="Cambria Math" w:hAnsi="Cambria Math"/>
                  <w:sz w:val="22"/>
                  <w:lang w:eastAsia="en-US"/>
                </w:rPr>
                <m:t>s</m:t>
              </m:r>
            </m:sub>
          </m:sSub>
          <m:r>
            <w:rPr>
              <w:rFonts w:ascii="Cambria Math" w:hAnsi="Cambria Math"/>
              <w:sz w:val="22"/>
              <w:lang w:eastAsia="en-US"/>
            </w:rPr>
            <m:t>=</m:t>
          </m:r>
          <m:f>
            <m:fPr>
              <m:ctrlPr>
                <w:rPr>
                  <w:rFonts w:ascii="Cambria Math" w:hAnsi="Cambria Math"/>
                  <w:i/>
                  <w:sz w:val="22"/>
                  <w:lang w:eastAsia="en-US"/>
                </w:rPr>
              </m:ctrlPr>
            </m:fPr>
            <m:num>
              <w:bookmarkStart w:id="364" w:name="_Hlk82512519"/>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s</m:t>
                  </m:r>
                </m:sub>
              </m:sSub>
              <w:bookmarkEnd w:id="364"/>
            </m:num>
            <m:den>
              <m:sSub>
                <m:sSubPr>
                  <m:ctrlPr>
                    <w:rPr>
                      <w:rFonts w:ascii="Cambria Math" w:hAnsi="Cambria Math"/>
                      <w:i/>
                      <w:sz w:val="22"/>
                      <w:lang w:eastAsia="en-US"/>
                    </w:rPr>
                  </m:ctrlPr>
                </m:sSubPr>
                <m:e>
                  <m:r>
                    <w:rPr>
                      <w:rFonts w:ascii="Cambria Math" w:hAnsi="Cambria Math"/>
                      <w:sz w:val="22"/>
                      <w:lang w:eastAsia="en-US"/>
                    </w:rPr>
                    <m:t>fTQM</m:t>
                  </m:r>
                </m:e>
                <m:sub>
                  <m:r>
                    <w:rPr>
                      <w:rFonts w:ascii="Cambria Math" w:hAnsi="Cambria Math"/>
                      <w:sz w:val="22"/>
                      <w:lang w:eastAsia="en-US"/>
                    </w:rPr>
                    <m:t>s</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fSGQM</m:t>
                  </m:r>
                </m:e>
                <m:sub>
                  <m:r>
                    <w:rPr>
                      <w:rFonts w:ascii="Cambria Math" w:hAnsi="Cambria Math"/>
                      <w:sz w:val="22"/>
                      <w:lang w:eastAsia="en-US"/>
                    </w:rPr>
                    <m:t>s</m:t>
                  </m:r>
                </m:sub>
              </m:sSub>
            </m:den>
          </m:f>
        </m:oMath>
      </m:oMathPara>
    </w:p>
    <w:p w14:paraId="5EDB1DE0" w14:textId="77777777" w:rsidR="0090277D" w:rsidRDefault="0090277D" w:rsidP="325E90A3">
      <w:pPr>
        <w:pStyle w:val="ListParagraph"/>
        <w:ind w:left="1627"/>
        <w:rPr>
          <w:rFonts w:ascii="Arial (W1)" w:hAnsi="Arial (W1)"/>
          <w:sz w:val="22"/>
          <w:szCs w:val="22"/>
          <w:lang w:eastAsia="en-US"/>
        </w:rPr>
      </w:pPr>
    </w:p>
    <w:p w14:paraId="28A3B04C" w14:textId="2E7BCFAE"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Where:</w:t>
      </w:r>
    </w:p>
    <w:p w14:paraId="2AAF0A3C" w14:textId="77777777" w:rsidR="00C95284" w:rsidRPr="00866282" w:rsidRDefault="00C95284" w:rsidP="325E90A3">
      <w:pPr>
        <w:pStyle w:val="ListParagraph"/>
        <w:ind w:left="1627"/>
        <w:rPr>
          <w:rFonts w:ascii="Arial (W1)" w:hAnsi="Arial (W1)"/>
          <w:sz w:val="22"/>
          <w:szCs w:val="22"/>
          <w:lang w:eastAsia="en-US"/>
        </w:rPr>
      </w:pPr>
    </w:p>
    <w:p w14:paraId="1828633C" w14:textId="77777777"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FixedBSUoSPrev</w:t>
      </w:r>
      <w:r w:rsidRPr="325E90A3">
        <w:rPr>
          <w:rFonts w:ascii="Arial (W1)" w:hAnsi="Arial (W1)"/>
          <w:sz w:val="22"/>
          <w:szCs w:val="22"/>
          <w:vertAlign w:val="subscript"/>
          <w:lang w:eastAsia="en-US"/>
        </w:rPr>
        <w:t>s</w:t>
      </w:r>
      <w:r w:rsidRPr="325E90A3">
        <w:rPr>
          <w:rFonts w:ascii="Arial (W1)" w:hAnsi="Arial (W1)"/>
          <w:sz w:val="22"/>
          <w:szCs w:val="22"/>
          <w:lang w:eastAsia="en-US"/>
        </w:rPr>
        <w:t xml:space="preserve"> = The revised Fixed BSUoS Price for the number of Settlement Days s remaining in the Fixed Price Period</w:t>
      </w:r>
    </w:p>
    <w:p w14:paraId="6073BA8E" w14:textId="77777777" w:rsidR="00C95284" w:rsidRPr="00866282" w:rsidRDefault="00C95284" w:rsidP="325E90A3">
      <w:pPr>
        <w:pStyle w:val="ListParagraph"/>
        <w:ind w:left="1627"/>
        <w:rPr>
          <w:rFonts w:ascii="Arial (W1)" w:hAnsi="Arial (W1)"/>
          <w:sz w:val="22"/>
          <w:szCs w:val="22"/>
          <w:lang w:eastAsia="en-US"/>
        </w:rPr>
      </w:pPr>
    </w:p>
    <w:p w14:paraId="52C8B78C" w14:textId="679CE55F"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fBSUoSTOT</w:t>
      </w:r>
      <w:r w:rsidRPr="325E90A3">
        <w:rPr>
          <w:rFonts w:ascii="Arial (W1)" w:hAnsi="Arial (W1)"/>
          <w:sz w:val="22"/>
          <w:szCs w:val="22"/>
          <w:vertAlign w:val="subscript"/>
          <w:lang w:eastAsia="en-US"/>
        </w:rPr>
        <w:t>s</w:t>
      </w:r>
      <w:r w:rsidRPr="325E90A3">
        <w:rPr>
          <w:rFonts w:ascii="Arial (W1)" w:hAnsi="Arial (W1)"/>
          <w:sz w:val="22"/>
          <w:szCs w:val="22"/>
          <w:lang w:eastAsia="en-US"/>
        </w:rPr>
        <w:t xml:space="preserve"> = forecast of remaining balancing costs for the number of Settlement Days s remaining in the Fixed Price Period. The Company would use reasonable endeavours to consult on this value, pursuant to Paragraph 14.3</w:t>
      </w:r>
      <w:r w:rsidR="00D67CE5">
        <w:rPr>
          <w:rFonts w:ascii="Arial (W1)" w:hAnsi="Arial (W1)"/>
          <w:sz w:val="22"/>
          <w:szCs w:val="22"/>
          <w:lang w:eastAsia="en-US"/>
        </w:rPr>
        <w:t>1</w:t>
      </w:r>
      <w:r w:rsidRPr="325E90A3">
        <w:rPr>
          <w:rFonts w:ascii="Arial (W1)" w:hAnsi="Arial (W1)"/>
          <w:sz w:val="22"/>
          <w:szCs w:val="22"/>
          <w:lang w:eastAsia="en-US"/>
        </w:rPr>
        <w:t>.1</w:t>
      </w:r>
      <w:r w:rsidR="00D67CE5">
        <w:rPr>
          <w:rFonts w:ascii="Arial (W1)" w:hAnsi="Arial (W1)"/>
          <w:sz w:val="22"/>
          <w:szCs w:val="22"/>
          <w:lang w:eastAsia="en-US"/>
        </w:rPr>
        <w:t>6</w:t>
      </w:r>
      <w:r w:rsidRPr="325E90A3">
        <w:rPr>
          <w:rFonts w:ascii="Arial (W1)" w:hAnsi="Arial (W1)"/>
          <w:sz w:val="22"/>
          <w:szCs w:val="22"/>
          <w:lang w:eastAsia="en-US"/>
        </w:rPr>
        <w:t xml:space="preserve">. </w:t>
      </w:r>
    </w:p>
    <w:p w14:paraId="79364727" w14:textId="77777777" w:rsidR="00C95284" w:rsidRPr="00866282" w:rsidRDefault="00C95284" w:rsidP="325E90A3">
      <w:pPr>
        <w:pStyle w:val="ListParagraph"/>
        <w:ind w:left="1627"/>
        <w:rPr>
          <w:rFonts w:ascii="Arial (W1)" w:hAnsi="Arial (W1)"/>
          <w:sz w:val="22"/>
          <w:szCs w:val="22"/>
          <w:lang w:eastAsia="en-US"/>
        </w:rPr>
      </w:pPr>
    </w:p>
    <w:p w14:paraId="3254A672" w14:textId="77777777"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fTQM</w:t>
      </w:r>
      <w:r w:rsidRPr="325E90A3">
        <w:rPr>
          <w:rFonts w:ascii="Arial (W1)" w:hAnsi="Arial (W1)"/>
          <w:sz w:val="22"/>
          <w:szCs w:val="22"/>
          <w:vertAlign w:val="subscript"/>
          <w:lang w:eastAsia="en-US"/>
        </w:rPr>
        <w:t>s</w:t>
      </w:r>
      <w:r w:rsidRPr="325E90A3">
        <w:rPr>
          <w:rFonts w:ascii="Arial (W1)" w:hAnsi="Arial (W1)"/>
          <w:sz w:val="22"/>
          <w:szCs w:val="22"/>
          <w:lang w:eastAsia="en-US"/>
        </w:rPr>
        <w:t xml:space="preserve"> = forecast of the total Transmission Connected Site BM Unit Metered Volume for the number of Settlement Days s remaining in the Fixed Price Period </w:t>
      </w:r>
    </w:p>
    <w:p w14:paraId="74821FE1" w14:textId="77777777" w:rsidR="00C95284" w:rsidRPr="00866282" w:rsidRDefault="00C95284" w:rsidP="325E90A3">
      <w:pPr>
        <w:pStyle w:val="ListParagraph"/>
        <w:ind w:left="1627"/>
        <w:rPr>
          <w:rFonts w:ascii="Arial (W1)" w:hAnsi="Arial (W1)"/>
          <w:sz w:val="22"/>
          <w:szCs w:val="22"/>
          <w:lang w:eastAsia="en-US"/>
        </w:rPr>
      </w:pPr>
    </w:p>
    <w:p w14:paraId="3F0DEAFB" w14:textId="77777777" w:rsidR="00C95284" w:rsidRPr="0085208F"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fSGQM</w:t>
      </w:r>
      <w:r w:rsidRPr="325E90A3">
        <w:rPr>
          <w:rFonts w:ascii="Arial (W1)" w:hAnsi="Arial (W1)"/>
          <w:sz w:val="22"/>
          <w:szCs w:val="22"/>
          <w:vertAlign w:val="subscript"/>
          <w:lang w:eastAsia="en-US"/>
        </w:rPr>
        <w:t>s</w:t>
      </w:r>
      <w:r w:rsidRPr="325E90A3">
        <w:rPr>
          <w:rFonts w:ascii="Arial (W1)" w:hAnsi="Arial (W1)"/>
          <w:sz w:val="22"/>
          <w:szCs w:val="22"/>
          <w:lang w:eastAsia="en-US"/>
        </w:rPr>
        <w:t xml:space="preserve"> = forecast of the total Gross Demand BM Unit Volume for the number of Settlement Days s remaining in the Fixed Price Period</w:t>
      </w:r>
    </w:p>
    <w:p w14:paraId="13FC7CEC" w14:textId="77777777" w:rsidR="00C95284" w:rsidRDefault="00C95284" w:rsidP="00C95284">
      <w:pPr>
        <w:pStyle w:val="ListParagraph"/>
      </w:pPr>
    </w:p>
    <w:p w14:paraId="58512620" w14:textId="54EB8080"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Pursuant to Paragraph 14.3</w:t>
      </w:r>
      <w:r w:rsidR="00EB62F1">
        <w:rPr>
          <w:rFonts w:ascii="Arial (W1)" w:hAnsi="Arial (W1)"/>
          <w:sz w:val="22"/>
          <w:szCs w:val="22"/>
          <w:lang w:eastAsia="en-US"/>
        </w:rPr>
        <w:t xml:space="preserve"> 1</w:t>
      </w:r>
      <w:r w:rsidRPr="325E90A3">
        <w:rPr>
          <w:rFonts w:ascii="Arial (W1)" w:hAnsi="Arial (W1)"/>
          <w:sz w:val="22"/>
          <w:szCs w:val="22"/>
          <w:lang w:eastAsia="en-US"/>
        </w:rPr>
        <w:t>.</w:t>
      </w:r>
      <w:r w:rsidR="00D67CE5">
        <w:rPr>
          <w:rFonts w:ascii="Arial (W1)" w:hAnsi="Arial (W1)"/>
          <w:sz w:val="22"/>
          <w:szCs w:val="22"/>
          <w:lang w:eastAsia="en-US"/>
        </w:rPr>
        <w:t>17</w:t>
      </w:r>
      <w:r w:rsidRPr="325E90A3">
        <w:rPr>
          <w:rFonts w:ascii="Arial (W1)" w:hAnsi="Arial (W1)"/>
          <w:sz w:val="22"/>
          <w:szCs w:val="22"/>
          <w:lang w:eastAsia="en-US"/>
        </w:rPr>
        <w:t>, the revised Fixed BSUoS Price only covers costs for the remainder of the fixed Price Period. The BSUoS Working Capital Facility would be built back up in subsequent Fixed Price Periods, via the Fixed BSUoS Prices calculated for those Fixed Price Periods.</w:t>
      </w:r>
    </w:p>
    <w:p w14:paraId="3C3082E6" w14:textId="77777777" w:rsidR="00C95284" w:rsidRDefault="00C95284" w:rsidP="00C95284">
      <w:pPr>
        <w:pStyle w:val="1"/>
        <w:jc w:val="both"/>
      </w:pPr>
    </w:p>
    <w:p w14:paraId="45E49EAF" w14:textId="77777777" w:rsidR="00C95284" w:rsidRPr="0085208F" w:rsidRDefault="00C95284" w:rsidP="00C95284">
      <w:pPr>
        <w:rPr>
          <w:lang w:eastAsia="en-US"/>
        </w:rPr>
      </w:pPr>
    </w:p>
    <w:p w14:paraId="56D3078E" w14:textId="112C0744" w:rsidR="00C95284" w:rsidRDefault="00C95284" w:rsidP="00C95284">
      <w:pPr>
        <w:pStyle w:val="1"/>
        <w:jc w:val="both"/>
        <w:rPr>
          <w:b/>
          <w:color w:val="008080"/>
        </w:rPr>
      </w:pPr>
      <w:r>
        <w:tab/>
      </w:r>
    </w:p>
    <w:p w14:paraId="78D5B81C" w14:textId="77777777" w:rsidR="00C95284" w:rsidRPr="00C53DD0" w:rsidRDefault="00C95284" w:rsidP="00C95284">
      <w:pPr>
        <w:pStyle w:val="Heading1"/>
        <w:jc w:val="left"/>
      </w:pPr>
      <w:r w:rsidRPr="002653AC">
        <w:rPr>
          <w:color w:val="auto"/>
          <w:sz w:val="28"/>
          <w:szCs w:val="28"/>
        </w:rPr>
        <w:t>14.3</w:t>
      </w:r>
      <w:r>
        <w:rPr>
          <w:color w:val="auto"/>
          <w:sz w:val="28"/>
          <w:szCs w:val="28"/>
        </w:rPr>
        <w:t>2</w:t>
      </w:r>
      <w:r w:rsidRPr="002653AC">
        <w:rPr>
          <w:color w:val="auto"/>
          <w:sz w:val="28"/>
          <w:szCs w:val="28"/>
        </w:rPr>
        <w:t xml:space="preserve"> Settlement of BSUoS</w:t>
      </w:r>
    </w:p>
    <w:p w14:paraId="3A050F18" w14:textId="77777777" w:rsidR="00C95284" w:rsidRDefault="00C95284" w:rsidP="00C95284">
      <w:pPr>
        <w:pStyle w:val="Heading2"/>
      </w:pPr>
    </w:p>
    <w:p w14:paraId="6F20EE8C" w14:textId="77777777" w:rsidR="00C95284" w:rsidRDefault="00C95284" w:rsidP="00C95284">
      <w:pPr>
        <w:pStyle w:val="Heading2"/>
      </w:pPr>
      <w:r>
        <w:t>Settlement and Reconciliation of BSUoS Charges</w:t>
      </w:r>
    </w:p>
    <w:p w14:paraId="5D6C611A" w14:textId="77777777" w:rsidR="00C95284" w:rsidRDefault="00C95284" w:rsidP="00C95284"/>
    <w:p w14:paraId="21D6002F" w14:textId="77777777" w:rsidR="00C95284" w:rsidRDefault="00C95284" w:rsidP="007D27B2">
      <w:pPr>
        <w:pStyle w:val="1"/>
        <w:numPr>
          <w:ilvl w:val="0"/>
          <w:numId w:val="80"/>
        </w:numPr>
        <w:jc w:val="both"/>
      </w:pPr>
      <w:r>
        <w:t>There are two stages of the reconciliation of BSUoS Charges described below:</w:t>
      </w:r>
    </w:p>
    <w:p w14:paraId="29D1C778" w14:textId="77777777" w:rsidR="00C95284" w:rsidRDefault="00C95284" w:rsidP="00C95284">
      <w:pPr>
        <w:rPr>
          <w:rFonts w:ascii="Arial" w:hAnsi="Arial"/>
          <w:sz w:val="22"/>
        </w:rPr>
      </w:pPr>
    </w:p>
    <w:p w14:paraId="6FDE0981" w14:textId="77777777" w:rsidR="00C95284" w:rsidRDefault="00C95284" w:rsidP="007D27B2">
      <w:pPr>
        <w:numPr>
          <w:ilvl w:val="0"/>
          <w:numId w:val="62"/>
        </w:numPr>
        <w:tabs>
          <w:tab w:val="clear" w:pos="360"/>
          <w:tab w:val="num" w:pos="1440"/>
          <w:tab w:val="num" w:pos="1500"/>
        </w:tabs>
        <w:ind w:left="1800"/>
        <w:rPr>
          <w:rFonts w:ascii="Arial" w:hAnsi="Arial"/>
          <w:sz w:val="22"/>
        </w:rPr>
      </w:pPr>
      <w:r>
        <w:rPr>
          <w:rFonts w:ascii="Arial" w:hAnsi="Arial"/>
          <w:sz w:val="22"/>
        </w:rPr>
        <w:t>Initial Settlement (SF)</w:t>
      </w:r>
    </w:p>
    <w:p w14:paraId="341F7B92" w14:textId="77777777" w:rsidR="00C95284" w:rsidRDefault="00C95284" w:rsidP="007D27B2">
      <w:pPr>
        <w:numPr>
          <w:ilvl w:val="0"/>
          <w:numId w:val="63"/>
        </w:numPr>
        <w:tabs>
          <w:tab w:val="clear" w:pos="360"/>
          <w:tab w:val="num" w:pos="1440"/>
          <w:tab w:val="num" w:pos="1500"/>
        </w:tabs>
        <w:ind w:left="1800"/>
        <w:rPr>
          <w:rFonts w:ascii="Arial" w:hAnsi="Arial"/>
          <w:sz w:val="22"/>
        </w:rPr>
      </w:pPr>
      <w:r>
        <w:rPr>
          <w:rFonts w:ascii="Arial" w:hAnsi="Arial"/>
          <w:sz w:val="22"/>
        </w:rPr>
        <w:t>Final Reconciliation (RF)</w:t>
      </w:r>
    </w:p>
    <w:p w14:paraId="36D4647C" w14:textId="77777777" w:rsidR="00C95284" w:rsidRDefault="00C95284" w:rsidP="00C95284">
      <w:pPr>
        <w:tabs>
          <w:tab w:val="num" w:pos="1140"/>
        </w:tabs>
        <w:ind w:left="780"/>
        <w:rPr>
          <w:rFonts w:ascii="Arial" w:hAnsi="Arial"/>
          <w:sz w:val="22"/>
        </w:rPr>
      </w:pPr>
    </w:p>
    <w:p w14:paraId="0D1FB7BA" w14:textId="77777777" w:rsidR="00C95284" w:rsidRDefault="00C95284" w:rsidP="00C95284">
      <w:pPr>
        <w:pStyle w:val="Heading2"/>
      </w:pPr>
      <w:r>
        <w:t>Initial Settlement of BSUoS</w:t>
      </w:r>
    </w:p>
    <w:p w14:paraId="14D80369" w14:textId="77777777" w:rsidR="00C95284" w:rsidRDefault="00C95284" w:rsidP="00C95284"/>
    <w:p w14:paraId="3E078665" w14:textId="611F77A5" w:rsidR="00C95284" w:rsidRDefault="06D9DBBB" w:rsidP="007D27B2">
      <w:pPr>
        <w:pStyle w:val="1"/>
        <w:numPr>
          <w:ilvl w:val="0"/>
          <w:numId w:val="80"/>
        </w:numPr>
        <w:jc w:val="both"/>
      </w:pPr>
      <w:r w:rsidRPr="325E90A3">
        <w:rPr>
          <w:b/>
          <w:bCs/>
        </w:rPr>
        <w:t>The Company</w:t>
      </w:r>
      <w:r>
        <w:t xml:space="preserve"> will calculate initial settlement (SF) BSUoS Charges in accordance with the methodology set out in section 14.3</w:t>
      </w:r>
      <w:r w:rsidR="01597651">
        <w:t>1</w:t>
      </w:r>
      <w:r>
        <w:t xml:space="preserve"> above, using the latest available data, including data from the Initial Settlement Run and the Initial Volume Allocation Run.</w:t>
      </w:r>
    </w:p>
    <w:p w14:paraId="41BBB3D2" w14:textId="77777777" w:rsidR="00C95284" w:rsidRDefault="00C95284" w:rsidP="00C95284">
      <w:pPr>
        <w:pStyle w:val="1"/>
        <w:jc w:val="both"/>
      </w:pPr>
    </w:p>
    <w:p w14:paraId="58EE650A" w14:textId="77777777" w:rsidR="00C95284" w:rsidRDefault="00C95284" w:rsidP="00C95284">
      <w:pPr>
        <w:pStyle w:val="Heading2"/>
        <w:tabs>
          <w:tab w:val="left" w:pos="2160"/>
          <w:tab w:val="left" w:pos="3600"/>
          <w:tab w:val="left" w:pos="4680"/>
        </w:tabs>
      </w:pPr>
      <w:r>
        <w:t xml:space="preserve">Reconciliation of BSUoS Charges </w:t>
      </w:r>
    </w:p>
    <w:p w14:paraId="4CA72419" w14:textId="77777777" w:rsidR="00C95284" w:rsidRDefault="00C95284" w:rsidP="00C95284">
      <w:pPr>
        <w:pStyle w:val="1"/>
        <w:jc w:val="both"/>
      </w:pPr>
    </w:p>
    <w:p w14:paraId="4320A966" w14:textId="77777777" w:rsidR="00C95284" w:rsidRDefault="00C95284" w:rsidP="00C95284">
      <w:pPr>
        <w:pStyle w:val="1"/>
        <w:jc w:val="both"/>
      </w:pPr>
    </w:p>
    <w:p w14:paraId="570F917C" w14:textId="77777777" w:rsidR="00C95284" w:rsidRDefault="00C95284" w:rsidP="007D27B2">
      <w:pPr>
        <w:numPr>
          <w:ilvl w:val="0"/>
          <w:numId w:val="80"/>
        </w:numPr>
        <w:jc w:val="both"/>
        <w:rPr>
          <w:rFonts w:ascii="Arial" w:hAnsi="Arial"/>
          <w:sz w:val="22"/>
        </w:rPr>
      </w:pPr>
      <w:r>
        <w:rPr>
          <w:rFonts w:ascii="Arial" w:hAnsi="Arial"/>
          <w:sz w:val="22"/>
        </w:rPr>
        <w:t xml:space="preserve">Final Reconciliation will result in the calculation of a reconciled charge for each Settlement Day in the Financial Year.  </w:t>
      </w:r>
      <w:r w:rsidRPr="0085208F">
        <w:rPr>
          <w:rFonts w:ascii="Arial" w:hAnsi="Arial"/>
          <w:b/>
          <w:bCs/>
          <w:sz w:val="22"/>
        </w:rPr>
        <w:t>The Company</w:t>
      </w:r>
      <w:r>
        <w:rPr>
          <w:rFonts w:ascii="Arial" w:hAnsi="Arial"/>
          <w:sz w:val="22"/>
        </w:rPr>
        <w:t xml:space="preserve"> will calculate Final Reconciliation (RF) BSUoS Charges (with the inclusion of interest as defined in the CUSC) in accordance with the methodology set out in </w:t>
      </w:r>
      <w:r w:rsidRPr="0070333E">
        <w:rPr>
          <w:rFonts w:ascii="Arial" w:hAnsi="Arial"/>
          <w:sz w:val="22"/>
        </w:rPr>
        <w:t>section 14.3</w:t>
      </w:r>
      <w:r>
        <w:rPr>
          <w:rFonts w:ascii="Arial" w:hAnsi="Arial"/>
          <w:sz w:val="22"/>
        </w:rPr>
        <w:t>1</w:t>
      </w:r>
      <w:r w:rsidRPr="0070333E">
        <w:rPr>
          <w:rFonts w:ascii="Arial" w:hAnsi="Arial"/>
          <w:sz w:val="22"/>
        </w:rPr>
        <w:t xml:space="preserve"> above,</w:t>
      </w:r>
      <w:r>
        <w:rPr>
          <w:rFonts w:ascii="Arial" w:hAnsi="Arial"/>
          <w:sz w:val="22"/>
        </w:rPr>
        <w:t xml:space="preserve"> using the latest available data, including data from the Final Reconciliation Settlement Run and the Final Reconciliation Volume Allocation Run.</w:t>
      </w:r>
    </w:p>
    <w:p w14:paraId="0B4D1D50" w14:textId="77777777" w:rsidR="00C95284" w:rsidRDefault="00C95284" w:rsidP="00C95284">
      <w:pPr>
        <w:ind w:left="1627"/>
        <w:jc w:val="both"/>
        <w:rPr>
          <w:rFonts w:ascii="Arial" w:hAnsi="Arial"/>
          <w:sz w:val="22"/>
        </w:rPr>
      </w:pPr>
    </w:p>
    <w:p w14:paraId="286A42AE" w14:textId="0F3DDAC6" w:rsidR="00C95284" w:rsidRDefault="06D9DBBB" w:rsidP="007D27B2">
      <w:pPr>
        <w:numPr>
          <w:ilvl w:val="0"/>
          <w:numId w:val="80"/>
        </w:numPr>
      </w:pPr>
      <w:r w:rsidRPr="325E90A3">
        <w:rPr>
          <w:rFonts w:ascii="Arial" w:hAnsi="Arial"/>
          <w:sz w:val="22"/>
          <w:szCs w:val="22"/>
        </w:rPr>
        <w:t>Pursuant to Paragraph 14.3</w:t>
      </w:r>
      <w:r w:rsidR="014B1709" w:rsidRPr="325E90A3">
        <w:rPr>
          <w:rFonts w:ascii="Arial" w:hAnsi="Arial"/>
          <w:sz w:val="22"/>
          <w:szCs w:val="22"/>
        </w:rPr>
        <w:t>1</w:t>
      </w:r>
      <w:r w:rsidRPr="325E90A3">
        <w:rPr>
          <w:rFonts w:ascii="Arial" w:hAnsi="Arial"/>
          <w:sz w:val="22"/>
          <w:szCs w:val="22"/>
        </w:rPr>
        <w:t>.5, any revenue collected or paid out by The Company as part of Final Reconciliation (RF) BSUoS Charges during a Fixed Price Period t will be considered as part of the revenue associated with that Fixed Price Period t, for the purposes of calculating the over or under recovery factor for subsequent Fixed Price Periods.</w:t>
      </w:r>
    </w:p>
    <w:p w14:paraId="0F8CE508" w14:textId="77777777" w:rsidR="00C95284" w:rsidRDefault="00C95284" w:rsidP="00C95284">
      <w:pPr>
        <w:pStyle w:val="1"/>
        <w:jc w:val="both"/>
      </w:pPr>
    </w:p>
    <w:p w14:paraId="2B3B12E3" w14:textId="77777777" w:rsidR="00C95284" w:rsidRDefault="00C95284" w:rsidP="00C95284">
      <w:pPr>
        <w:pStyle w:val="Heading2"/>
      </w:pPr>
      <w:r>
        <w:t>Unavailability of Data</w:t>
      </w:r>
    </w:p>
    <w:p w14:paraId="14506409" w14:textId="77777777" w:rsidR="00C95284" w:rsidRDefault="00C95284" w:rsidP="00C95284">
      <w:pPr>
        <w:jc w:val="both"/>
        <w:rPr>
          <w:rFonts w:ascii="Arial" w:hAnsi="Arial"/>
          <w:sz w:val="22"/>
        </w:rPr>
      </w:pPr>
      <w:r>
        <w:rPr>
          <w:rFonts w:ascii="Arial" w:hAnsi="Arial"/>
          <w:b/>
          <w:sz w:val="22"/>
        </w:rPr>
        <w:fldChar w:fldCharType="begin"/>
      </w:r>
      <w:r>
        <w:rPr>
          <w:rFonts w:ascii="Arial" w:hAnsi="Arial"/>
          <w:b/>
          <w:sz w:val="22"/>
        </w:rPr>
        <w:instrText>tc \l2 "Unavailability of Data</w:instrText>
      </w:r>
      <w:r>
        <w:rPr>
          <w:rFonts w:ascii="Arial" w:hAnsi="Arial"/>
          <w:b/>
          <w:sz w:val="22"/>
        </w:rPr>
        <w:fldChar w:fldCharType="end"/>
      </w:r>
    </w:p>
    <w:p w14:paraId="6B1A7161" w14:textId="77777777" w:rsidR="00C95284" w:rsidRDefault="00C95284" w:rsidP="007D27B2">
      <w:pPr>
        <w:numPr>
          <w:ilvl w:val="0"/>
          <w:numId w:val="80"/>
        </w:numPr>
        <w:jc w:val="both"/>
        <w:rPr>
          <w:rFonts w:ascii="Arial" w:hAnsi="Arial"/>
          <w:sz w:val="22"/>
        </w:rPr>
      </w:pPr>
      <w:r>
        <w:rPr>
          <w:rFonts w:ascii="Arial" w:hAnsi="Arial"/>
          <w:sz w:val="22"/>
        </w:rPr>
        <w:t xml:space="preserve">If any of the elements required to calculate the BSUoS Charges in respect of any Settlement Day have not been notified to </w:t>
      </w:r>
      <w:r w:rsidRPr="0085208F">
        <w:rPr>
          <w:rFonts w:ascii="Arial" w:hAnsi="Arial"/>
          <w:b/>
          <w:bCs/>
          <w:sz w:val="22"/>
        </w:rPr>
        <w:t>The Company</w:t>
      </w:r>
      <w:r>
        <w:rPr>
          <w:rFonts w:ascii="Arial" w:hAnsi="Arial"/>
          <w:sz w:val="22"/>
        </w:rPr>
        <w:t xml:space="preserve"> in time for it to do the calculations then </w:t>
      </w:r>
      <w:r w:rsidRPr="0085208F">
        <w:rPr>
          <w:rFonts w:ascii="Arial" w:hAnsi="Arial"/>
          <w:b/>
          <w:bCs/>
          <w:sz w:val="22"/>
        </w:rPr>
        <w:t>The Company</w:t>
      </w:r>
      <w:r>
        <w:rPr>
          <w:rFonts w:ascii="Arial" w:hAnsi="Arial"/>
          <w:sz w:val="22"/>
        </w:rPr>
        <w:t xml:space="preserve"> will use data for the corresponding Settlement Day in the previous week.  If no such values for the previous week are available to </w:t>
      </w:r>
      <w:r w:rsidRPr="0085208F">
        <w:rPr>
          <w:rFonts w:ascii="Arial" w:hAnsi="Arial"/>
          <w:b/>
          <w:bCs/>
          <w:sz w:val="22"/>
        </w:rPr>
        <w:t>The Company</w:t>
      </w:r>
      <w:r>
        <w:rPr>
          <w:rFonts w:ascii="Arial" w:hAnsi="Arial"/>
          <w:sz w:val="22"/>
        </w:rPr>
        <w:t xml:space="preserve"> then </w:t>
      </w:r>
      <w:r w:rsidRPr="0085208F">
        <w:rPr>
          <w:rFonts w:ascii="Arial" w:hAnsi="Arial"/>
          <w:b/>
          <w:bCs/>
          <w:sz w:val="22"/>
        </w:rPr>
        <w:t>The Company</w:t>
      </w:r>
      <w:r>
        <w:rPr>
          <w:rFonts w:ascii="Arial" w:hAnsi="Arial"/>
          <w:sz w:val="22"/>
        </w:rPr>
        <w:t xml:space="preserve"> will substitute such variables as it shall, at its reasonable discretion, think fit and calculate Balancing Services Use of System Charges on the basis of these values. When the actual data becomes available a reconciliation run will be undertaken.</w:t>
      </w:r>
    </w:p>
    <w:p w14:paraId="707C7458" w14:textId="77777777" w:rsidR="00C95284" w:rsidRDefault="00C95284" w:rsidP="00C95284">
      <w:pPr>
        <w:jc w:val="both"/>
        <w:rPr>
          <w:rFonts w:ascii="Arial" w:hAnsi="Arial"/>
          <w:sz w:val="22"/>
        </w:rPr>
      </w:pPr>
    </w:p>
    <w:p w14:paraId="71885990" w14:textId="77777777" w:rsidR="00C95284" w:rsidRDefault="00C95284" w:rsidP="00C95284">
      <w:pPr>
        <w:pStyle w:val="Heading2"/>
      </w:pPr>
      <w:r>
        <w:t>Disputes</w:t>
      </w:r>
    </w:p>
    <w:p w14:paraId="16E0E46C" w14:textId="77777777" w:rsidR="00C95284" w:rsidRDefault="00C95284" w:rsidP="00C95284">
      <w:pPr>
        <w:jc w:val="both"/>
      </w:pPr>
      <w:r>
        <w:rPr>
          <w:b/>
        </w:rPr>
        <w:fldChar w:fldCharType="begin"/>
      </w:r>
      <w:r>
        <w:rPr>
          <w:b/>
        </w:rPr>
        <w:instrText>tc \l2 "Disputes</w:instrText>
      </w:r>
      <w:r>
        <w:rPr>
          <w:b/>
        </w:rPr>
        <w:fldChar w:fldCharType="end"/>
      </w:r>
    </w:p>
    <w:p w14:paraId="4CA7C77E" w14:textId="77777777" w:rsidR="00C95284" w:rsidRDefault="00C95284" w:rsidP="007D27B2">
      <w:pPr>
        <w:pStyle w:val="1"/>
        <w:numPr>
          <w:ilvl w:val="0"/>
          <w:numId w:val="80"/>
        </w:numPr>
        <w:jc w:val="both"/>
      </w:pPr>
      <w:r>
        <w:t xml:space="preserve">If </w:t>
      </w:r>
      <w:r w:rsidRPr="0085208F">
        <w:rPr>
          <w:b/>
          <w:bCs/>
        </w:rPr>
        <w:t>The Company</w:t>
      </w:r>
      <w:r>
        <w:t xml:space="preserve"> or any customer identifies any error which would affect the total Balancing Services Use of System Charges on a Settlement Day then </w:t>
      </w:r>
      <w:r w:rsidRPr="0085208F">
        <w:rPr>
          <w:b/>
          <w:bCs/>
        </w:rPr>
        <w:t>The Company</w:t>
      </w:r>
      <w:r>
        <w:t xml:space="preserve"> will recalculate the charges following resolution of the error.  Revised invoices and/or credit notes will be issued for the change in charges, plus interest as set out in the CUSC.  The charge recalculation and issuing of revised invoices and/or credit notes will not take place for any day where the total change in the Balancing Services </w:t>
      </w:r>
      <w:r w:rsidRPr="00F503BC">
        <w:t>Use of System Charges</w:t>
      </w:r>
      <w:r>
        <w:t xml:space="preserve"> are</w:t>
      </w:r>
      <w:r w:rsidRPr="00F503BC">
        <w:t xml:space="preserve"> </w:t>
      </w:r>
      <w:r>
        <w:t xml:space="preserve">less than </w:t>
      </w:r>
      <w:r w:rsidRPr="005B5BE6">
        <w:t>£2000.</w:t>
      </w:r>
      <w:r>
        <w:t xml:space="preserve"> </w:t>
      </w:r>
    </w:p>
    <w:p w14:paraId="6E05869E" w14:textId="77777777" w:rsidR="00E86998" w:rsidRDefault="00E86998" w:rsidP="009919C1">
      <w:pPr>
        <w:pStyle w:val="Heading2"/>
        <w:tabs>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spacing w:line="259" w:lineRule="auto"/>
      </w:pPr>
    </w:p>
    <w:p w14:paraId="34CE0748" w14:textId="2FE48D17" w:rsidR="00C95284" w:rsidRDefault="06D9DBBB" w:rsidP="009919C1">
      <w:pPr>
        <w:pStyle w:val="Heading2"/>
        <w:tabs>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spacing w:line="259" w:lineRule="auto"/>
      </w:pPr>
      <w:r>
        <w:t xml:space="preserve">Relationship between the Statement of the Use of System Charging Methodology and the </w:t>
      </w:r>
      <w:r w:rsidR="34F6C666">
        <w:t>ESO</w:t>
      </w:r>
      <w:r>
        <w:t xml:space="preserve"> Licence</w:t>
      </w:r>
    </w:p>
    <w:p w14:paraId="5EFA2A93"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\l2 "Relationship Between Licence Condition 10 Charging Statement and Transmission Licence</w:instrText>
      </w:r>
      <w:r>
        <w:rPr>
          <w:b/>
        </w:rPr>
        <w:fldChar w:fldCharType="end"/>
      </w:r>
    </w:p>
    <w:p w14:paraId="3E4025F0" w14:textId="11833306" w:rsidR="00C95284" w:rsidRDefault="06D9DBBB" w:rsidP="007D27B2">
      <w:pPr>
        <w:pStyle w:val="1"/>
        <w:numPr>
          <w:ilvl w:val="0"/>
          <w:numId w:val="80"/>
        </w:numPr>
        <w:jc w:val="both"/>
      </w:pPr>
      <w:r>
        <w:t xml:space="preserve">BSUoS Charges are made on a daily basis and as such  this Statement sets out the details of the calculation of such charges on a daily basis. Customers may, when verifying Balancing Services Use of System Charges refer to the </w:t>
      </w:r>
      <w:r w:rsidR="39EEBC32" w:rsidRPr="009919C1">
        <w:rPr>
          <w:b/>
          <w:bCs/>
        </w:rPr>
        <w:t>ESO</w:t>
      </w:r>
      <w:r w:rsidRPr="009919C1">
        <w:rPr>
          <w:b/>
          <w:bCs/>
        </w:rPr>
        <w:t xml:space="preserve"> Licence</w:t>
      </w:r>
      <w:r>
        <w:t xml:space="preserve"> which sets out the maximum allowed revenue that </w:t>
      </w:r>
      <w:r w:rsidRPr="03871E98">
        <w:rPr>
          <w:b/>
          <w:bCs/>
        </w:rPr>
        <w:t>The Company</w:t>
      </w:r>
      <w:r>
        <w:t xml:space="preserve"> may recover .</w:t>
      </w:r>
    </w:p>
    <w:p w14:paraId="3DFC4E8A"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135DE29F" w14:textId="77777777" w:rsidR="00C95284" w:rsidRDefault="00C95284" w:rsidP="007D27B2">
      <w:pPr>
        <w:pStyle w:val="1"/>
        <w:numPr>
          <w:ilvl w:val="0"/>
          <w:numId w:val="80"/>
        </w:numPr>
        <w:jc w:val="both"/>
      </w:pPr>
      <w:r w:rsidRPr="0085208F">
        <w:rPr>
          <w:b/>
          <w:bCs/>
        </w:rPr>
        <w:t>The Company</w:t>
      </w:r>
      <w:r>
        <w:t xml:space="preserve"> has, where possible and appropriate, attempted to ensure that acronyms allocated to variables within the Balancing Services charging software, and associated reporting, match with the acronyms given to those variables used within this statement.</w:t>
      </w:r>
    </w:p>
    <w:p w14:paraId="13CBA31D" w14:textId="77777777" w:rsidR="00C95284" w:rsidRDefault="00C95284" w:rsidP="00C95284">
      <w:pPr>
        <w:pStyle w:val="1"/>
        <w:ind w:left="720"/>
        <w:jc w:val="both"/>
      </w:pPr>
    </w:p>
    <w:p w14:paraId="063D4F9A" w14:textId="77777777" w:rsidR="00C95284" w:rsidRDefault="00C95284" w:rsidP="00C95284">
      <w:pPr>
        <w:pStyle w:val="Heading2"/>
        <w:keepNext w:val="0"/>
        <w:tabs>
          <w:tab w:val="left" w:pos="2160"/>
          <w:tab w:val="left" w:pos="3600"/>
          <w:tab w:val="left" w:pos="4680"/>
        </w:tabs>
        <w:jc w:val="both"/>
        <w:rPr>
          <w:b w:val="0"/>
        </w:rPr>
      </w:pPr>
    </w:p>
    <w:p w14:paraId="79238608" w14:textId="77777777" w:rsidR="00C95284" w:rsidRDefault="00C95284" w:rsidP="00C95284"/>
    <w:p w14:paraId="62D9DEDC" w14:textId="77777777" w:rsidR="00C95284" w:rsidRDefault="00C95284" w:rsidP="00C95284">
      <w:pPr>
        <w:pStyle w:val="1"/>
        <w:ind w:left="720"/>
        <w:jc w:val="both"/>
      </w:pPr>
    </w:p>
    <w:p w14:paraId="5B4784CC" w14:textId="77777777" w:rsidR="00C95284" w:rsidRDefault="00C95284" w:rsidP="007D27B2">
      <w:pPr>
        <w:pStyle w:val="Heading2"/>
        <w:keepNext w:val="0"/>
        <w:numPr>
          <w:ilvl w:val="0"/>
          <w:numId w:val="80"/>
        </w:numPr>
        <w:tabs>
          <w:tab w:val="clear" w:pos="720"/>
          <w:tab w:val="num" w:pos="360"/>
          <w:tab w:val="num" w:pos="1209"/>
          <w:tab w:val="left" w:pos="2160"/>
          <w:tab w:val="left" w:pos="3600"/>
          <w:tab w:val="left" w:pos="4680"/>
        </w:tabs>
        <w:ind w:left="0" w:firstLine="0"/>
        <w:jc w:val="both"/>
      </w:pPr>
      <w:r>
        <w:br w:type="page"/>
        <w:t>Balancing Services Use of System Acronym Definitions</w:t>
      </w:r>
    </w:p>
    <w:p w14:paraId="61BE6F02" w14:textId="77777777" w:rsidR="00C95284" w:rsidRDefault="00C95284" w:rsidP="00C95284">
      <w:pPr>
        <w:tabs>
          <w:tab w:val="left" w:pos="2160"/>
          <w:tab w:val="left" w:pos="3600"/>
          <w:tab w:val="left" w:pos="4680"/>
        </w:tabs>
        <w:jc w:val="both"/>
        <w:rPr>
          <w:rFonts w:ascii="Arial" w:hAnsi="Arial"/>
          <w:sz w:val="22"/>
        </w:rPr>
      </w:pPr>
    </w:p>
    <w:p w14:paraId="61B584F4" w14:textId="77777777" w:rsidR="00C95284" w:rsidRDefault="00C95284" w:rsidP="00C95284">
      <w:pPr>
        <w:tabs>
          <w:tab w:val="left" w:pos="2160"/>
          <w:tab w:val="left" w:pos="3600"/>
          <w:tab w:val="left" w:pos="4680"/>
        </w:tabs>
        <w:ind w:left="2160"/>
        <w:jc w:val="both"/>
        <w:rPr>
          <w:rFonts w:ascii="Arial" w:hAnsi="Arial"/>
          <w:sz w:val="22"/>
        </w:rPr>
      </w:pPr>
      <w:r>
        <w:rPr>
          <w:rFonts w:ascii="Arial" w:hAnsi="Arial"/>
          <w:sz w:val="22"/>
        </w:rPr>
        <w:t>For the avoidance of doubt “as defined in the BSC” relates to the Balancing and Settlement Code as published from time to time.</w:t>
      </w:r>
    </w:p>
    <w:p w14:paraId="0BBA6DB2" w14:textId="77777777" w:rsidR="00C95284" w:rsidRDefault="00C95284" w:rsidP="00C95284">
      <w:pPr>
        <w:tabs>
          <w:tab w:val="left" w:pos="2160"/>
          <w:tab w:val="left" w:pos="3600"/>
          <w:tab w:val="left" w:pos="4680"/>
        </w:tabs>
        <w:jc w:val="both"/>
        <w:rPr>
          <w:rFonts w:ascii="Arial" w:hAnsi="Arial"/>
          <w:sz w:val="22"/>
        </w:rPr>
      </w:pPr>
      <w:r>
        <w:rPr>
          <w:rFonts w:ascii="Arial" w:hAnsi="Arial"/>
          <w:sz w:val="22"/>
        </w:rPr>
        <w:fldChar w:fldCharType="begin"/>
      </w:r>
      <w:r>
        <w:rPr>
          <w:rFonts w:ascii="Arial" w:hAnsi="Arial"/>
          <w:sz w:val="22"/>
        </w:rPr>
        <w:instrText>tc \l2 "Transmission Services Use of System Acronym Definitions </w:instrText>
      </w:r>
      <w:r>
        <w:rPr>
          <w:rFonts w:ascii="Arial" w:hAnsi="Arial"/>
          <w:sz w:val="22"/>
        </w:rPr>
        <w:fldChar w:fldCharType="end"/>
      </w:r>
    </w:p>
    <w:tbl>
      <w:tblPr>
        <w:tblW w:w="9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1731"/>
        <w:gridCol w:w="766"/>
        <w:gridCol w:w="4401"/>
      </w:tblGrid>
      <w:tr w:rsidR="00C95284" w14:paraId="71FBAED3" w14:textId="77777777" w:rsidTr="325E90A3">
        <w:trPr>
          <w:trHeight w:val="428"/>
          <w:tblHeader/>
        </w:trPr>
        <w:tc>
          <w:tcPr>
            <w:tcW w:w="2518" w:type="dxa"/>
            <w:vAlign w:val="center"/>
          </w:tcPr>
          <w:p w14:paraId="0A0EEC1B" w14:textId="77777777" w:rsidR="00C95284" w:rsidRDefault="00C95284" w:rsidP="00E75DBA">
            <w:pPr>
              <w:pStyle w:val="TOC1"/>
            </w:pPr>
            <w:r>
              <w:t>Expression</w:t>
            </w:r>
          </w:p>
        </w:tc>
        <w:tc>
          <w:tcPr>
            <w:tcW w:w="1731" w:type="dxa"/>
            <w:vAlign w:val="center"/>
          </w:tcPr>
          <w:p w14:paraId="79848240" w14:textId="77777777" w:rsidR="00C95284" w:rsidRDefault="00C95284" w:rsidP="00E75DBA">
            <w:pPr>
              <w:pStyle w:val="TOC1"/>
            </w:pPr>
            <w:r>
              <w:t>Acronym</w:t>
            </w:r>
          </w:p>
        </w:tc>
        <w:tc>
          <w:tcPr>
            <w:tcW w:w="766" w:type="dxa"/>
            <w:vAlign w:val="center"/>
          </w:tcPr>
          <w:p w14:paraId="6B85C529" w14:textId="77777777" w:rsidR="00C95284" w:rsidRDefault="00C95284" w:rsidP="00E75DBA">
            <w:pPr>
              <w:tabs>
                <w:tab w:val="left" w:pos="2160"/>
                <w:tab w:val="left" w:pos="3600"/>
                <w:tab w:val="left" w:pos="4680"/>
              </w:tabs>
              <w:jc w:val="center"/>
              <w:rPr>
                <w:rFonts w:ascii="Arial" w:hAnsi="Arial"/>
                <w:b/>
                <w:sz w:val="22"/>
              </w:rPr>
            </w:pPr>
            <w:r>
              <w:rPr>
                <w:rFonts w:ascii="Arial" w:hAnsi="Arial"/>
                <w:b/>
                <w:sz w:val="22"/>
              </w:rPr>
              <w:t>Unit</w:t>
            </w:r>
          </w:p>
        </w:tc>
        <w:tc>
          <w:tcPr>
            <w:tcW w:w="4401" w:type="dxa"/>
            <w:vAlign w:val="center"/>
          </w:tcPr>
          <w:p w14:paraId="05E9B61A" w14:textId="77777777" w:rsidR="00C95284" w:rsidRDefault="00C95284" w:rsidP="00E75DBA">
            <w:pPr>
              <w:tabs>
                <w:tab w:val="left" w:pos="2160"/>
                <w:tab w:val="left" w:pos="3600"/>
                <w:tab w:val="left" w:pos="4680"/>
              </w:tabs>
              <w:rPr>
                <w:rFonts w:ascii="Arial" w:hAnsi="Arial"/>
                <w:b/>
                <w:sz w:val="22"/>
              </w:rPr>
            </w:pPr>
            <w:r>
              <w:rPr>
                <w:rFonts w:ascii="Arial" w:hAnsi="Arial"/>
                <w:b/>
                <w:sz w:val="22"/>
              </w:rPr>
              <w:t>Definition</w:t>
            </w:r>
          </w:p>
        </w:tc>
      </w:tr>
      <w:tr w:rsidR="00C95284" w14:paraId="41B8F1C4" w14:textId="77777777" w:rsidTr="325E90A3">
        <w:trPr>
          <w:trHeight w:val="702"/>
        </w:trPr>
        <w:tc>
          <w:tcPr>
            <w:tcW w:w="2518" w:type="dxa"/>
            <w:vAlign w:val="center"/>
          </w:tcPr>
          <w:p w14:paraId="44F82984" w14:textId="77777777" w:rsidR="00C95284" w:rsidRDefault="00C95284" w:rsidP="00E75DBA">
            <w:pPr>
              <w:pStyle w:val="1"/>
            </w:pPr>
            <w:r>
              <w:t>Balancing Mechanism Unit</w:t>
            </w:r>
          </w:p>
        </w:tc>
        <w:tc>
          <w:tcPr>
            <w:tcW w:w="1731" w:type="dxa"/>
            <w:vAlign w:val="center"/>
          </w:tcPr>
          <w:p w14:paraId="7F5D7F85" w14:textId="77777777" w:rsidR="00C95284" w:rsidRDefault="00C95284" w:rsidP="00E75DBA">
            <w:pPr>
              <w:pStyle w:val="1"/>
            </w:pPr>
            <w:r>
              <w:t>BM Unit or BMU</w:t>
            </w:r>
          </w:p>
        </w:tc>
        <w:tc>
          <w:tcPr>
            <w:tcW w:w="766" w:type="dxa"/>
            <w:vAlign w:val="center"/>
          </w:tcPr>
          <w:p w14:paraId="40F217F6" w14:textId="77777777" w:rsidR="00C95284" w:rsidRDefault="00C95284" w:rsidP="00E75DBA">
            <w:pPr>
              <w:pStyle w:val="1"/>
              <w:jc w:val="center"/>
            </w:pPr>
          </w:p>
        </w:tc>
        <w:tc>
          <w:tcPr>
            <w:tcW w:w="4401" w:type="dxa"/>
            <w:vAlign w:val="center"/>
          </w:tcPr>
          <w:p w14:paraId="228E21F1" w14:textId="77777777" w:rsidR="00C95284" w:rsidRDefault="00C95284" w:rsidP="00E75DBA">
            <w:pPr>
              <w:pStyle w:val="1"/>
            </w:pPr>
            <w:r>
              <w:t>As defined in the BSC</w:t>
            </w:r>
          </w:p>
        </w:tc>
      </w:tr>
      <w:tr w:rsidR="00C95284" w14:paraId="7F9953A3" w14:textId="77777777" w:rsidTr="325E90A3">
        <w:trPr>
          <w:trHeight w:val="702"/>
        </w:trPr>
        <w:tc>
          <w:tcPr>
            <w:tcW w:w="2518" w:type="dxa"/>
            <w:vAlign w:val="center"/>
          </w:tcPr>
          <w:p w14:paraId="6F1FD686" w14:textId="40334253" w:rsidR="00C95284" w:rsidRDefault="00BD7639" w:rsidP="00E75DBA">
            <w:pPr>
              <w:pStyle w:val="1"/>
            </w:pPr>
            <w:r>
              <w:t xml:space="preserve">System Restoration </w:t>
            </w:r>
            <w:r w:rsidR="00C95284">
              <w:t>Costs</w:t>
            </w:r>
          </w:p>
        </w:tc>
        <w:tc>
          <w:tcPr>
            <w:tcW w:w="1731" w:type="dxa"/>
            <w:vAlign w:val="center"/>
          </w:tcPr>
          <w:p w14:paraId="3375C938" w14:textId="098444E5" w:rsidR="00C95284" w:rsidRDefault="00927287" w:rsidP="00E75DBA">
            <w:pPr>
              <w:pStyle w:val="1"/>
            </w:pPr>
            <w:r>
              <w:t>SRC</w:t>
            </w:r>
            <w:r w:rsidRPr="00FA7F65">
              <w:rPr>
                <w:vertAlign w:val="subscript"/>
              </w:rPr>
              <w:t>d</w:t>
            </w:r>
          </w:p>
        </w:tc>
        <w:tc>
          <w:tcPr>
            <w:tcW w:w="766" w:type="dxa"/>
            <w:vAlign w:val="center"/>
          </w:tcPr>
          <w:p w14:paraId="48B52A9B" w14:textId="77777777" w:rsidR="00C95284" w:rsidRDefault="00C95284" w:rsidP="00E75DBA">
            <w:pPr>
              <w:pStyle w:val="1"/>
              <w:jc w:val="center"/>
            </w:pPr>
            <w:r>
              <w:t>£</w:t>
            </w:r>
          </w:p>
        </w:tc>
        <w:tc>
          <w:tcPr>
            <w:tcW w:w="4401" w:type="dxa"/>
            <w:vAlign w:val="center"/>
          </w:tcPr>
          <w:p w14:paraId="69305E2A" w14:textId="737CCAF9" w:rsidR="00C95284" w:rsidRDefault="00BE42E7" w:rsidP="00E75DBA">
            <w:pPr>
              <w:pStyle w:val="1"/>
            </w:pPr>
            <w:r w:rsidRPr="00EE4D44">
              <w:rPr>
                <w:rFonts w:ascii="Arial" w:hAnsi="Arial" w:cs="Arial"/>
                <w:szCs w:val="22"/>
              </w:rPr>
              <w:t xml:space="preserve">The total costs associated with the provision of System Restoration (as defined in the </w:t>
            </w:r>
            <w:r w:rsidRPr="00EE4D44">
              <w:rPr>
                <w:rFonts w:ascii="Arial" w:hAnsi="Arial" w:cs="Arial"/>
                <w:b/>
                <w:bCs/>
                <w:szCs w:val="22"/>
              </w:rPr>
              <w:t>Grid Code</w:t>
            </w:r>
            <w:r w:rsidRPr="00EE4D44">
              <w:rPr>
                <w:rFonts w:ascii="Arial" w:hAnsi="Arial" w:cs="Arial"/>
                <w:szCs w:val="22"/>
              </w:rPr>
              <w:t>), including procuring, testing, warming, utilisation, capital contributions and payments for the cost of feasibility studies</w:t>
            </w:r>
            <w:r>
              <w:rPr>
                <w:rFonts w:ascii="Arial" w:hAnsi="Arial" w:cs="Arial"/>
                <w:szCs w:val="22"/>
              </w:rPr>
              <w:t xml:space="preserve">.  </w:t>
            </w:r>
            <w:r w:rsidR="00B37C80" w:rsidRPr="00EE4D44">
              <w:rPr>
                <w:rFonts w:ascii="Arial" w:hAnsi="Arial" w:cs="Arial"/>
                <w:szCs w:val="22"/>
              </w:rPr>
              <w:t xml:space="preserve">This item also includes the costs of any validated claims made for costs of supporting the Electricity System Restoration Standard at </w:t>
            </w:r>
            <w:r w:rsidR="00B37C80" w:rsidRPr="00956DCA">
              <w:rPr>
                <w:rFonts w:ascii="Arial" w:hAnsi="Arial" w:cs="Arial"/>
                <w:b/>
                <w:bCs/>
                <w:szCs w:val="22"/>
              </w:rPr>
              <w:t>Users’</w:t>
            </w:r>
            <w:r w:rsidR="00B37C80" w:rsidRPr="00EE4D44">
              <w:rPr>
                <w:rFonts w:ascii="Arial" w:hAnsi="Arial" w:cs="Arial"/>
                <w:szCs w:val="22"/>
              </w:rPr>
              <w:t xml:space="preserve"> sites, in accordance with CMP398</w:t>
            </w:r>
            <w:r w:rsidR="00B37C80">
              <w:rPr>
                <w:rFonts w:ascii="Arial" w:hAnsi="Arial" w:cs="Arial"/>
                <w:szCs w:val="22"/>
              </w:rPr>
              <w:t xml:space="preserve">.  </w:t>
            </w:r>
          </w:p>
        </w:tc>
      </w:tr>
      <w:tr w:rsidR="00C95284" w14:paraId="2905F171" w14:textId="77777777" w:rsidTr="325E90A3">
        <w:trPr>
          <w:trHeight w:val="970"/>
        </w:trPr>
        <w:tc>
          <w:tcPr>
            <w:tcW w:w="2518" w:type="dxa"/>
            <w:vAlign w:val="center"/>
          </w:tcPr>
          <w:p w14:paraId="438EBC5D" w14:textId="77777777" w:rsidR="00C95284" w:rsidRDefault="00C95284" w:rsidP="00E75DBA">
            <w:pPr>
              <w:pStyle w:val="1"/>
            </w:pPr>
            <w:r>
              <w:t>External Balancing Services Use of System Costs</w:t>
            </w:r>
          </w:p>
        </w:tc>
        <w:tc>
          <w:tcPr>
            <w:tcW w:w="1731" w:type="dxa"/>
            <w:vAlign w:val="center"/>
          </w:tcPr>
          <w:p w14:paraId="55DD134D" w14:textId="77777777" w:rsidR="00C95284" w:rsidRDefault="00C95284" w:rsidP="00E75DBA">
            <w:pPr>
              <w:pStyle w:val="1"/>
              <w:ind w:right="-261"/>
            </w:pPr>
            <w:r>
              <w:t>BSUoSEXT</w:t>
            </w:r>
            <w:r>
              <w:rPr>
                <w:vertAlign w:val="subscript"/>
              </w:rPr>
              <w:t>jd</w:t>
            </w:r>
          </w:p>
        </w:tc>
        <w:tc>
          <w:tcPr>
            <w:tcW w:w="766" w:type="dxa"/>
            <w:vAlign w:val="center"/>
          </w:tcPr>
          <w:p w14:paraId="1D3A50CF" w14:textId="77777777" w:rsidR="00C95284" w:rsidRDefault="00C95284" w:rsidP="00E75DBA">
            <w:pPr>
              <w:pStyle w:val="1"/>
              <w:jc w:val="center"/>
            </w:pPr>
            <w:r>
              <w:t>£</w:t>
            </w:r>
          </w:p>
        </w:tc>
        <w:tc>
          <w:tcPr>
            <w:tcW w:w="4401" w:type="dxa"/>
            <w:vAlign w:val="center"/>
          </w:tcPr>
          <w:p w14:paraId="613AD4E3" w14:textId="77777777" w:rsidR="00C95284" w:rsidRDefault="00C95284" w:rsidP="00E75DBA">
            <w:pPr>
              <w:pStyle w:val="1"/>
              <w:jc w:val="both"/>
            </w:pPr>
            <w:r>
              <w:t>External System Operator (SO) Balancing Services Use of System Costs applicable to Settlement Period j for Settlement Day d</w:t>
            </w:r>
          </w:p>
        </w:tc>
      </w:tr>
      <w:tr w:rsidR="00C95284" w14:paraId="69B48A50" w14:textId="77777777" w:rsidTr="325E90A3">
        <w:trPr>
          <w:trHeight w:val="984"/>
        </w:trPr>
        <w:tc>
          <w:tcPr>
            <w:tcW w:w="2518" w:type="dxa"/>
            <w:vAlign w:val="center"/>
          </w:tcPr>
          <w:p w14:paraId="640C41E2" w14:textId="77777777" w:rsidR="00C95284" w:rsidRDefault="00C95284" w:rsidP="00E75DBA">
            <w:pPr>
              <w:pStyle w:val="1"/>
            </w:pPr>
            <w:r>
              <w:t>Internal Balancing Services Use of System Costs</w:t>
            </w:r>
          </w:p>
        </w:tc>
        <w:tc>
          <w:tcPr>
            <w:tcW w:w="1731" w:type="dxa"/>
            <w:vAlign w:val="center"/>
          </w:tcPr>
          <w:p w14:paraId="45486008" w14:textId="77777777" w:rsidR="00C95284" w:rsidRDefault="00C95284" w:rsidP="00E75DBA">
            <w:pPr>
              <w:pStyle w:val="1"/>
              <w:ind w:right="-261"/>
            </w:pPr>
            <w:r w:rsidRPr="00E305A0">
              <w:t>BSUoSINT</w:t>
            </w:r>
            <w:r>
              <w:rPr>
                <w:vertAlign w:val="subscript"/>
              </w:rPr>
              <w:t>d</w:t>
            </w:r>
          </w:p>
        </w:tc>
        <w:tc>
          <w:tcPr>
            <w:tcW w:w="766" w:type="dxa"/>
            <w:vAlign w:val="center"/>
          </w:tcPr>
          <w:p w14:paraId="0498E016" w14:textId="77777777" w:rsidR="00C95284" w:rsidRDefault="00C95284" w:rsidP="00E75DBA">
            <w:pPr>
              <w:pStyle w:val="1"/>
              <w:jc w:val="center"/>
            </w:pPr>
            <w:r>
              <w:t>£</w:t>
            </w:r>
          </w:p>
        </w:tc>
        <w:tc>
          <w:tcPr>
            <w:tcW w:w="4401" w:type="dxa"/>
            <w:vAlign w:val="center"/>
          </w:tcPr>
          <w:p w14:paraId="77D962E9" w14:textId="77777777" w:rsidR="00C95284" w:rsidRDefault="00C95284" w:rsidP="00E75DBA">
            <w:pPr>
              <w:pStyle w:val="1"/>
              <w:jc w:val="both"/>
            </w:pPr>
            <w:r>
              <w:t>Internal System Operator (SO) Balancing Services Use of System Costs applicable to Settlement Period j for Settlement Day d</w:t>
            </w:r>
          </w:p>
        </w:tc>
      </w:tr>
      <w:tr w:rsidR="00C95284" w14:paraId="54B16212" w14:textId="77777777" w:rsidTr="325E90A3">
        <w:trPr>
          <w:trHeight w:val="984"/>
        </w:trPr>
        <w:tc>
          <w:tcPr>
            <w:tcW w:w="2518" w:type="dxa"/>
            <w:vAlign w:val="center"/>
          </w:tcPr>
          <w:p w14:paraId="4E2B2110" w14:textId="77777777" w:rsidR="00C95284" w:rsidRDefault="00C95284" w:rsidP="00E75DBA">
            <w:pPr>
              <w:pStyle w:val="1"/>
            </w:pPr>
            <w:r>
              <w:t>Balancing Services Use of System tariff</w:t>
            </w:r>
          </w:p>
        </w:tc>
        <w:tc>
          <w:tcPr>
            <w:tcW w:w="1731" w:type="dxa"/>
            <w:vAlign w:val="center"/>
          </w:tcPr>
          <w:p w14:paraId="67A04245" w14:textId="77777777" w:rsidR="00C95284" w:rsidRDefault="00C95284" w:rsidP="00E75DBA">
            <w:pPr>
              <w:pStyle w:val="1"/>
              <w:ind w:right="-261"/>
            </w:pPr>
            <w:r>
              <w:t>BSUoStariff</w:t>
            </w:r>
            <w:r>
              <w:rPr>
                <w:vertAlign w:val="subscript"/>
              </w:rPr>
              <w:t>j</w:t>
            </w:r>
          </w:p>
        </w:tc>
        <w:tc>
          <w:tcPr>
            <w:tcW w:w="766" w:type="dxa"/>
            <w:vAlign w:val="center"/>
          </w:tcPr>
          <w:p w14:paraId="0A1B3AA5" w14:textId="77777777" w:rsidR="00C95284" w:rsidRDefault="00C95284" w:rsidP="00E75DBA">
            <w:pPr>
              <w:pStyle w:val="1"/>
              <w:jc w:val="center"/>
            </w:pPr>
            <w:r>
              <w:t>£/MWh</w:t>
            </w:r>
          </w:p>
        </w:tc>
        <w:tc>
          <w:tcPr>
            <w:tcW w:w="4401" w:type="dxa"/>
            <w:vAlign w:val="center"/>
          </w:tcPr>
          <w:p w14:paraId="51A57CCB" w14:textId="77777777" w:rsidR="00C95284" w:rsidRDefault="00C95284" w:rsidP="00E75DBA">
            <w:pPr>
              <w:pStyle w:val="1"/>
              <w:jc w:val="both"/>
            </w:pPr>
            <w:r>
              <w:t>Tariff for the Balancing Services Use of System Charge applicable to Settlement Period j</w:t>
            </w:r>
          </w:p>
        </w:tc>
      </w:tr>
      <w:tr w:rsidR="00C95284" w14:paraId="3F44244A" w14:textId="77777777" w:rsidTr="325E90A3">
        <w:trPr>
          <w:trHeight w:val="976"/>
        </w:trPr>
        <w:tc>
          <w:tcPr>
            <w:tcW w:w="2518" w:type="dxa"/>
            <w:vAlign w:val="center"/>
          </w:tcPr>
          <w:p w14:paraId="340C1CB7" w14:textId="77777777" w:rsidR="00C95284" w:rsidRDefault="00C95284" w:rsidP="00E75DBA">
            <w:pPr>
              <w:pStyle w:val="1"/>
            </w:pPr>
            <w:r>
              <w:t>Total Balancing Services Use of System Costs</w:t>
            </w:r>
          </w:p>
        </w:tc>
        <w:tc>
          <w:tcPr>
            <w:tcW w:w="1731" w:type="dxa"/>
            <w:vAlign w:val="center"/>
          </w:tcPr>
          <w:p w14:paraId="4FB65998" w14:textId="77777777" w:rsidR="00C95284" w:rsidRDefault="00C95284" w:rsidP="00E75DBA">
            <w:pPr>
              <w:pStyle w:val="1"/>
            </w:pPr>
            <w:r>
              <w:t>BSUoSTOT</w:t>
            </w:r>
          </w:p>
        </w:tc>
        <w:tc>
          <w:tcPr>
            <w:tcW w:w="766" w:type="dxa"/>
            <w:vAlign w:val="center"/>
          </w:tcPr>
          <w:p w14:paraId="2197F024" w14:textId="77777777" w:rsidR="00C95284" w:rsidRDefault="00C95284" w:rsidP="00E75DBA">
            <w:pPr>
              <w:pStyle w:val="1"/>
              <w:jc w:val="center"/>
            </w:pPr>
            <w:r>
              <w:t>£</w:t>
            </w:r>
          </w:p>
        </w:tc>
        <w:tc>
          <w:tcPr>
            <w:tcW w:w="4401" w:type="dxa"/>
            <w:vAlign w:val="center"/>
          </w:tcPr>
          <w:p w14:paraId="5CE45956" w14:textId="77777777" w:rsidR="00C95284" w:rsidRDefault="00C95284" w:rsidP="00E75DBA">
            <w:pPr>
              <w:pStyle w:val="1"/>
              <w:jc w:val="both"/>
            </w:pPr>
            <w:r>
              <w:t>Total Balancing Services Use of System Charges</w:t>
            </w:r>
          </w:p>
        </w:tc>
      </w:tr>
      <w:tr w:rsidR="00C95284" w14:paraId="61EE20F1" w14:textId="77777777" w:rsidTr="325E90A3">
        <w:trPr>
          <w:trHeight w:val="655"/>
        </w:trPr>
        <w:tc>
          <w:tcPr>
            <w:tcW w:w="2518" w:type="dxa"/>
            <w:vAlign w:val="center"/>
          </w:tcPr>
          <w:p w14:paraId="1DC541D5" w14:textId="77777777" w:rsidR="00C95284" w:rsidRDefault="00C95284" w:rsidP="00E75DBA">
            <w:pPr>
              <w:pStyle w:val="1"/>
            </w:pPr>
            <w:r>
              <w:t>BSUoS Working Capital Facility</w:t>
            </w:r>
          </w:p>
        </w:tc>
        <w:tc>
          <w:tcPr>
            <w:tcW w:w="1731" w:type="dxa"/>
            <w:vAlign w:val="center"/>
          </w:tcPr>
          <w:p w14:paraId="337B4872" w14:textId="77777777" w:rsidR="00C95284" w:rsidRDefault="00C95284" w:rsidP="00E75DBA">
            <w:pPr>
              <w:pStyle w:val="1"/>
              <w:rPr>
                <w:rFonts w:ascii="Arial" w:hAnsi="Arial" w:cs="Arial"/>
                <w:szCs w:val="22"/>
              </w:rPr>
            </w:pPr>
            <w:r>
              <w:t>BWCF</w:t>
            </w:r>
          </w:p>
        </w:tc>
        <w:tc>
          <w:tcPr>
            <w:tcW w:w="766" w:type="dxa"/>
            <w:vAlign w:val="center"/>
          </w:tcPr>
          <w:p w14:paraId="1B96FC82" w14:textId="77777777" w:rsidR="00C95284" w:rsidRDefault="00C95284" w:rsidP="00E75DBA">
            <w:pPr>
              <w:pStyle w:val="1"/>
              <w:jc w:val="center"/>
            </w:pPr>
            <w:r>
              <w:t>£</w:t>
            </w:r>
          </w:p>
        </w:tc>
        <w:tc>
          <w:tcPr>
            <w:tcW w:w="4401" w:type="dxa"/>
            <w:vAlign w:val="center"/>
          </w:tcPr>
          <w:p w14:paraId="0A61B875" w14:textId="77777777" w:rsidR="00C95284" w:rsidRDefault="00C95284" w:rsidP="00E75DBA">
            <w:pPr>
              <w:pStyle w:val="1"/>
              <w:jc w:val="both"/>
            </w:pPr>
            <w:r>
              <w:t>As defined in Section 11</w:t>
            </w:r>
          </w:p>
        </w:tc>
      </w:tr>
      <w:tr w:rsidR="00C95284" w14:paraId="27E780A2" w14:textId="77777777" w:rsidTr="325E90A3">
        <w:trPr>
          <w:trHeight w:val="974"/>
        </w:trPr>
        <w:tc>
          <w:tcPr>
            <w:tcW w:w="2518" w:type="dxa"/>
            <w:vAlign w:val="center"/>
          </w:tcPr>
          <w:p w14:paraId="6EFC77F0" w14:textId="77777777" w:rsidR="00C95284" w:rsidRDefault="00C95284" w:rsidP="00E75DBA">
            <w:pPr>
              <w:pStyle w:val="1"/>
            </w:pPr>
            <w:r>
              <w:t>Fixed BSUoS Price</w:t>
            </w:r>
          </w:p>
        </w:tc>
        <w:tc>
          <w:tcPr>
            <w:tcW w:w="1731" w:type="dxa"/>
            <w:vAlign w:val="center"/>
          </w:tcPr>
          <w:p w14:paraId="66923217" w14:textId="77777777" w:rsidR="00C95284" w:rsidRDefault="00C95284" w:rsidP="00E75DBA">
            <w:pPr>
              <w:pStyle w:val="1"/>
            </w:pPr>
            <w:r>
              <w:t>FixedBSUoSP</w:t>
            </w:r>
            <w:r w:rsidRPr="0085208F">
              <w:rPr>
                <w:vertAlign w:val="subscript"/>
              </w:rPr>
              <w:t>t</w:t>
            </w:r>
          </w:p>
        </w:tc>
        <w:tc>
          <w:tcPr>
            <w:tcW w:w="766" w:type="dxa"/>
            <w:vAlign w:val="center"/>
          </w:tcPr>
          <w:p w14:paraId="11987898" w14:textId="77777777" w:rsidR="00C95284" w:rsidRDefault="00C95284" w:rsidP="00E75DBA">
            <w:pPr>
              <w:pStyle w:val="1"/>
              <w:jc w:val="center"/>
            </w:pPr>
            <w:r>
              <w:t>£/MWh</w:t>
            </w:r>
          </w:p>
        </w:tc>
        <w:tc>
          <w:tcPr>
            <w:tcW w:w="4401" w:type="dxa"/>
            <w:vAlign w:val="center"/>
          </w:tcPr>
          <w:p w14:paraId="215729B3" w14:textId="77777777" w:rsidR="00C95284" w:rsidRDefault="00C95284" w:rsidP="00E75DBA">
            <w:pPr>
              <w:pStyle w:val="1"/>
              <w:jc w:val="both"/>
            </w:pPr>
            <w:r>
              <w:t>The Fixed BSUoS Price for the Fixed Price Period t, as defined in Section 11</w:t>
            </w:r>
          </w:p>
        </w:tc>
      </w:tr>
      <w:tr w:rsidR="00C95284" w14:paraId="432754F0" w14:textId="77777777" w:rsidTr="325E90A3">
        <w:trPr>
          <w:trHeight w:val="974"/>
        </w:trPr>
        <w:tc>
          <w:tcPr>
            <w:tcW w:w="2518" w:type="dxa"/>
            <w:vAlign w:val="center"/>
          </w:tcPr>
          <w:p w14:paraId="773EA110" w14:textId="77777777" w:rsidR="00C95284" w:rsidRDefault="00C95284" w:rsidP="00E75DBA">
            <w:pPr>
              <w:pStyle w:val="1"/>
            </w:pPr>
            <w:r>
              <w:t>Revised Fixed BSUoS Price</w:t>
            </w:r>
          </w:p>
        </w:tc>
        <w:tc>
          <w:tcPr>
            <w:tcW w:w="1731" w:type="dxa"/>
            <w:vAlign w:val="center"/>
          </w:tcPr>
          <w:p w14:paraId="38B5D754" w14:textId="77777777" w:rsidR="00C95284" w:rsidRDefault="00C95284" w:rsidP="00E75DBA">
            <w:pPr>
              <w:pStyle w:val="1"/>
            </w:pPr>
            <w:r>
              <w:t>FixedBSUoSPrev</w:t>
            </w:r>
            <w:r w:rsidRPr="0085208F">
              <w:rPr>
                <w:vertAlign w:val="subscript"/>
              </w:rPr>
              <w:t>s</w:t>
            </w:r>
          </w:p>
        </w:tc>
        <w:tc>
          <w:tcPr>
            <w:tcW w:w="766" w:type="dxa"/>
            <w:vAlign w:val="center"/>
          </w:tcPr>
          <w:p w14:paraId="33127660" w14:textId="77777777" w:rsidR="00C95284" w:rsidRDefault="00C95284" w:rsidP="00E75DBA">
            <w:pPr>
              <w:pStyle w:val="1"/>
              <w:jc w:val="center"/>
            </w:pPr>
            <w:r>
              <w:t>£/MWh</w:t>
            </w:r>
          </w:p>
        </w:tc>
        <w:tc>
          <w:tcPr>
            <w:tcW w:w="4401" w:type="dxa"/>
            <w:vAlign w:val="center"/>
          </w:tcPr>
          <w:p w14:paraId="665417F1" w14:textId="5B6E7282" w:rsidR="00C95284" w:rsidRDefault="00C95284" w:rsidP="00E75DBA">
            <w:pPr>
              <w:pStyle w:val="1"/>
              <w:jc w:val="both"/>
            </w:pPr>
            <w:r>
              <w:t>The revised Fixed BSUoS Price which applies for a number of Settlement Days s within a Fixed Price Period, as described in Paragraph 14.3</w:t>
            </w:r>
            <w:r w:rsidR="00110BB3">
              <w:t>1</w:t>
            </w:r>
            <w:r>
              <w:t>.1</w:t>
            </w:r>
            <w:r w:rsidR="00110BB3">
              <w:t>5</w:t>
            </w:r>
          </w:p>
        </w:tc>
      </w:tr>
      <w:tr w:rsidR="00C95284" w14:paraId="5A772443" w14:textId="77777777" w:rsidTr="325E90A3">
        <w:trPr>
          <w:trHeight w:val="969"/>
        </w:trPr>
        <w:tc>
          <w:tcPr>
            <w:tcW w:w="2518" w:type="dxa"/>
            <w:vAlign w:val="center"/>
          </w:tcPr>
          <w:p w14:paraId="0450D944" w14:textId="77777777" w:rsidR="00C95284" w:rsidRDefault="00C95284" w:rsidP="00E75DBA">
            <w:pPr>
              <w:pStyle w:val="1"/>
            </w:pPr>
            <w:r>
              <w:t>Over/under recovery factor</w:t>
            </w:r>
          </w:p>
        </w:tc>
        <w:tc>
          <w:tcPr>
            <w:tcW w:w="1731" w:type="dxa"/>
            <w:vAlign w:val="center"/>
          </w:tcPr>
          <w:p w14:paraId="2CABC312" w14:textId="77777777" w:rsidR="00C95284" w:rsidRDefault="00C95284" w:rsidP="00E75DBA">
            <w:pPr>
              <w:pStyle w:val="1"/>
            </w:pPr>
            <w:r>
              <w:t>kb</w:t>
            </w:r>
            <w:r>
              <w:rPr>
                <w:vertAlign w:val="subscript"/>
              </w:rPr>
              <w:t>t</w:t>
            </w:r>
          </w:p>
        </w:tc>
        <w:tc>
          <w:tcPr>
            <w:tcW w:w="766" w:type="dxa"/>
            <w:vAlign w:val="center"/>
          </w:tcPr>
          <w:p w14:paraId="54675A50" w14:textId="77777777" w:rsidR="00C95284" w:rsidRDefault="00C95284" w:rsidP="00E75DBA">
            <w:pPr>
              <w:pStyle w:val="1"/>
              <w:jc w:val="center"/>
            </w:pPr>
            <w:r>
              <w:t>£</w:t>
            </w:r>
          </w:p>
        </w:tc>
        <w:tc>
          <w:tcPr>
            <w:tcW w:w="4401" w:type="dxa"/>
            <w:vAlign w:val="center"/>
          </w:tcPr>
          <w:p w14:paraId="1C008190" w14:textId="77777777" w:rsidR="00C95284" w:rsidRDefault="00C95284" w:rsidP="00E75DBA">
            <w:pPr>
              <w:pStyle w:val="1"/>
              <w:jc w:val="both"/>
            </w:pPr>
            <w:r>
              <w:t>The</w:t>
            </w:r>
            <w:r w:rsidRPr="00806B9A">
              <w:t xml:space="preserve"> factor </w:t>
            </w:r>
            <w:r>
              <w:t xml:space="preserve">included in the Fixed BSUoS Price for Fixed Price Period t, </w:t>
            </w:r>
            <w:r w:rsidRPr="00806B9A">
              <w:t xml:space="preserve">to account for any over or under recovery from previous Fixed Price Periods. For the first Fixed Price Period </w:t>
            </w:r>
            <w:r>
              <w:t xml:space="preserve">(t=0) </w:t>
            </w:r>
            <w:r w:rsidRPr="00806B9A">
              <w:t>this factor is zero.</w:t>
            </w:r>
          </w:p>
        </w:tc>
      </w:tr>
      <w:tr w:rsidR="00C95284" w14:paraId="60474F7C" w14:textId="77777777" w:rsidTr="325E90A3">
        <w:trPr>
          <w:trHeight w:val="706"/>
        </w:trPr>
        <w:tc>
          <w:tcPr>
            <w:tcW w:w="2518" w:type="dxa"/>
            <w:vAlign w:val="center"/>
          </w:tcPr>
          <w:p w14:paraId="52F68558" w14:textId="77777777" w:rsidR="00C95284" w:rsidRDefault="00C95284" w:rsidP="00E75DBA">
            <w:pPr>
              <w:pStyle w:val="1"/>
            </w:pPr>
            <w:r>
              <w:t>BM Unit Metered Volume</w:t>
            </w:r>
          </w:p>
        </w:tc>
        <w:tc>
          <w:tcPr>
            <w:tcW w:w="1731" w:type="dxa"/>
            <w:vAlign w:val="center"/>
          </w:tcPr>
          <w:p w14:paraId="56665124" w14:textId="77777777" w:rsidR="00C95284" w:rsidRDefault="00C95284" w:rsidP="00E75DBA">
            <w:pPr>
              <w:pStyle w:val="1"/>
            </w:pPr>
            <w:r>
              <w:t>QM</w:t>
            </w:r>
            <w:r>
              <w:rPr>
                <w:vertAlign w:val="subscript"/>
              </w:rPr>
              <w:t>ij</w:t>
            </w:r>
          </w:p>
        </w:tc>
        <w:tc>
          <w:tcPr>
            <w:tcW w:w="766" w:type="dxa"/>
            <w:vAlign w:val="center"/>
          </w:tcPr>
          <w:p w14:paraId="2E43B98E" w14:textId="77777777" w:rsidR="00C95284" w:rsidRDefault="00C95284" w:rsidP="00E75DBA">
            <w:pPr>
              <w:pStyle w:val="1"/>
              <w:jc w:val="center"/>
            </w:pPr>
            <w:r>
              <w:t>MWh</w:t>
            </w:r>
          </w:p>
        </w:tc>
        <w:tc>
          <w:tcPr>
            <w:tcW w:w="4401" w:type="dxa"/>
            <w:vAlign w:val="center"/>
          </w:tcPr>
          <w:p w14:paraId="77325081" w14:textId="77777777" w:rsidR="00C95284" w:rsidRDefault="00C95284" w:rsidP="00E75DBA">
            <w:pPr>
              <w:pStyle w:val="1"/>
              <w:jc w:val="both"/>
            </w:pPr>
            <w:r w:rsidRPr="00E83108">
              <w:rPr>
                <w:rFonts w:ascii="Arial" w:hAnsi="Arial" w:cs="Arial"/>
                <w:szCs w:val="22"/>
              </w:rPr>
              <w:t xml:space="preserve">As defined in the BSC </w:t>
            </w:r>
          </w:p>
        </w:tc>
      </w:tr>
      <w:tr w:rsidR="00C95284" w14:paraId="03D09410" w14:textId="77777777" w:rsidTr="325E90A3">
        <w:trPr>
          <w:trHeight w:val="982"/>
        </w:trPr>
        <w:tc>
          <w:tcPr>
            <w:tcW w:w="2518" w:type="dxa"/>
            <w:vAlign w:val="center"/>
          </w:tcPr>
          <w:p w14:paraId="2AC1342C" w14:textId="77777777" w:rsidR="00C95284" w:rsidRPr="007F556A" w:rsidRDefault="00C95284" w:rsidP="00E75DBA">
            <w:pPr>
              <w:pStyle w:val="1"/>
            </w:pPr>
            <w:r w:rsidRPr="00BD21E1">
              <w:t>Gross</w:t>
            </w:r>
            <w:r>
              <w:t xml:space="preserve"> Final</w:t>
            </w:r>
            <w:r w:rsidRPr="00BD21E1">
              <w:t xml:space="preserve"> Demand BM Unit Volume</w:t>
            </w:r>
          </w:p>
        </w:tc>
        <w:tc>
          <w:tcPr>
            <w:tcW w:w="1731" w:type="dxa"/>
            <w:vAlign w:val="center"/>
          </w:tcPr>
          <w:p w14:paraId="50FB3395" w14:textId="77777777" w:rsidR="00C95284" w:rsidRPr="007F556A" w:rsidRDefault="00C95284" w:rsidP="00E75DBA">
            <w:pPr>
              <w:pStyle w:val="1"/>
            </w:pPr>
            <w:r w:rsidRPr="00BD21E1">
              <w:t>SGQM</w:t>
            </w:r>
          </w:p>
        </w:tc>
        <w:tc>
          <w:tcPr>
            <w:tcW w:w="766" w:type="dxa"/>
            <w:vAlign w:val="center"/>
          </w:tcPr>
          <w:p w14:paraId="4FF6AC6D" w14:textId="77777777" w:rsidR="00C95284" w:rsidRPr="007F556A" w:rsidRDefault="00C95284" w:rsidP="00E75DBA">
            <w:pPr>
              <w:pStyle w:val="1"/>
              <w:jc w:val="center"/>
            </w:pPr>
            <w:r w:rsidRPr="00BD21E1">
              <w:t>MWh</w:t>
            </w:r>
          </w:p>
        </w:tc>
        <w:tc>
          <w:tcPr>
            <w:tcW w:w="4401" w:type="dxa"/>
            <w:vAlign w:val="center"/>
          </w:tcPr>
          <w:p w14:paraId="4541AE82" w14:textId="77777777" w:rsidR="00C95284" w:rsidRPr="0085208F" w:rsidRDefault="00C95284" w:rsidP="00E75DBA">
            <w:pPr>
              <w:pStyle w:val="1"/>
              <w:jc w:val="both"/>
              <w:rPr>
                <w:rFonts w:ascii="Arial" w:hAnsi="Arial"/>
                <w:szCs w:val="22"/>
                <w:highlight w:val="yellow"/>
              </w:rPr>
            </w:pPr>
            <w:r w:rsidRPr="005D195B">
              <w:rPr>
                <w:rFonts w:ascii="Arial" w:hAnsi="Arial"/>
                <w:szCs w:val="22"/>
              </w:rPr>
              <w:t>The Import data as at the Transmission System Boundary by Settlement Period for Supplier BM Units</w:t>
            </w:r>
            <w:r>
              <w:t xml:space="preserve"> </w:t>
            </w:r>
            <w:r w:rsidRPr="004845D7">
              <w:rPr>
                <w:rFonts w:ascii="Arial" w:hAnsi="Arial"/>
                <w:szCs w:val="22"/>
              </w:rPr>
              <w:t>in respect to gross Final Demand volume (exclusive of all export volumes and import volumes from BM Units or Single Sites with a valid Declaration)</w:t>
            </w:r>
          </w:p>
        </w:tc>
      </w:tr>
      <w:tr w:rsidR="00C95284" w14:paraId="33B0273B" w14:textId="77777777" w:rsidTr="325E90A3">
        <w:trPr>
          <w:trHeight w:val="982"/>
        </w:trPr>
        <w:tc>
          <w:tcPr>
            <w:tcW w:w="2518" w:type="dxa"/>
            <w:vAlign w:val="center"/>
          </w:tcPr>
          <w:p w14:paraId="7D09CFA4" w14:textId="77777777" w:rsidR="00C95284" w:rsidRDefault="00C95284" w:rsidP="00E75DBA">
            <w:pPr>
              <w:pStyle w:val="1"/>
            </w:pPr>
            <w:r w:rsidRPr="005D195B">
              <w:t>Supplier BM Unit</w:t>
            </w:r>
          </w:p>
        </w:tc>
        <w:tc>
          <w:tcPr>
            <w:tcW w:w="1731" w:type="dxa"/>
            <w:vAlign w:val="center"/>
          </w:tcPr>
          <w:p w14:paraId="7C6FBAF0" w14:textId="77777777" w:rsidR="00C95284" w:rsidRDefault="00C95284" w:rsidP="00E75DBA">
            <w:pPr>
              <w:pStyle w:val="1"/>
            </w:pPr>
          </w:p>
        </w:tc>
        <w:tc>
          <w:tcPr>
            <w:tcW w:w="766" w:type="dxa"/>
            <w:vAlign w:val="center"/>
          </w:tcPr>
          <w:p w14:paraId="65638CD6" w14:textId="77777777" w:rsidR="00C95284" w:rsidRDefault="00C95284" w:rsidP="00E75DBA">
            <w:pPr>
              <w:pStyle w:val="1"/>
              <w:jc w:val="center"/>
            </w:pPr>
          </w:p>
        </w:tc>
        <w:tc>
          <w:tcPr>
            <w:tcW w:w="4401" w:type="dxa"/>
            <w:vAlign w:val="center"/>
          </w:tcPr>
          <w:p w14:paraId="371ECD20" w14:textId="77777777" w:rsidR="00C95284" w:rsidRDefault="00C95284" w:rsidP="00E75DBA">
            <w:pPr>
              <w:pStyle w:val="1"/>
              <w:jc w:val="both"/>
            </w:pPr>
            <w:r>
              <w:t>As defined in the BSC</w:t>
            </w:r>
          </w:p>
        </w:tc>
      </w:tr>
      <w:tr w:rsidR="00C95284" w14:paraId="4EEA6C5D" w14:textId="77777777" w:rsidTr="325E90A3">
        <w:trPr>
          <w:trHeight w:val="982"/>
        </w:trPr>
        <w:tc>
          <w:tcPr>
            <w:tcW w:w="2518" w:type="dxa"/>
            <w:vAlign w:val="center"/>
          </w:tcPr>
          <w:p w14:paraId="391583F0" w14:textId="77777777" w:rsidR="00C95284" w:rsidRPr="00D25F09" w:rsidRDefault="00C95284" w:rsidP="00E75DBA">
            <w:pPr>
              <w:pStyle w:val="1"/>
            </w:pPr>
            <w:r w:rsidRPr="00D25F09">
              <w:t>Transmission Loss Multiplier</w:t>
            </w:r>
          </w:p>
        </w:tc>
        <w:tc>
          <w:tcPr>
            <w:tcW w:w="1731" w:type="dxa"/>
            <w:vAlign w:val="center"/>
          </w:tcPr>
          <w:p w14:paraId="09736E2D" w14:textId="77777777" w:rsidR="00C95284" w:rsidRPr="00D25F09" w:rsidRDefault="00C95284" w:rsidP="00E75DBA">
            <w:pPr>
              <w:pStyle w:val="1"/>
            </w:pPr>
            <w:r w:rsidRPr="00D25F09">
              <w:t>TLM</w:t>
            </w:r>
            <w:r w:rsidRPr="00D25F09">
              <w:rPr>
                <w:vertAlign w:val="subscript"/>
              </w:rPr>
              <w:t>ij</w:t>
            </w:r>
          </w:p>
        </w:tc>
        <w:tc>
          <w:tcPr>
            <w:tcW w:w="766" w:type="dxa"/>
            <w:vAlign w:val="center"/>
          </w:tcPr>
          <w:p w14:paraId="2C565B9D" w14:textId="77777777" w:rsidR="00C95284" w:rsidRPr="00D25F09" w:rsidRDefault="00C95284" w:rsidP="00E75DBA">
            <w:pPr>
              <w:pStyle w:val="1"/>
              <w:jc w:val="center"/>
            </w:pPr>
          </w:p>
        </w:tc>
        <w:tc>
          <w:tcPr>
            <w:tcW w:w="4401" w:type="dxa"/>
            <w:vAlign w:val="center"/>
          </w:tcPr>
          <w:p w14:paraId="08055068" w14:textId="77777777" w:rsidR="00C95284" w:rsidRPr="00D25F09" w:rsidRDefault="00C95284" w:rsidP="00E75DBA">
            <w:pPr>
              <w:pStyle w:val="1"/>
              <w:jc w:val="both"/>
            </w:pPr>
            <w:r w:rsidRPr="00D25F09">
              <w:t>As defined in the BSC</w:t>
            </w:r>
          </w:p>
        </w:tc>
      </w:tr>
      <w:tr w:rsidR="00C95284" w14:paraId="1095B440" w14:textId="77777777" w:rsidTr="325E90A3">
        <w:trPr>
          <w:trHeight w:val="982"/>
        </w:trPr>
        <w:tc>
          <w:tcPr>
            <w:tcW w:w="2518" w:type="dxa"/>
            <w:vAlign w:val="center"/>
          </w:tcPr>
          <w:p w14:paraId="124C09AC" w14:textId="77777777" w:rsidR="00C95284" w:rsidRPr="00D25F09" w:rsidRDefault="00C95284" w:rsidP="00E75DBA">
            <w:pPr>
              <w:pStyle w:val="1"/>
            </w:pPr>
            <w:r w:rsidRPr="00EE0BD9">
              <w:t xml:space="preserve">Transmission Connected </w:t>
            </w:r>
            <w:r>
              <w:t xml:space="preserve">Final Demand </w:t>
            </w:r>
            <w:r w:rsidRPr="00EE0BD9">
              <w:t>BM Unit Metered Volume</w:t>
            </w:r>
          </w:p>
        </w:tc>
        <w:tc>
          <w:tcPr>
            <w:tcW w:w="1731" w:type="dxa"/>
            <w:vAlign w:val="center"/>
          </w:tcPr>
          <w:p w14:paraId="0A1BD5D1" w14:textId="77777777" w:rsidR="00C95284" w:rsidRPr="00D25F09" w:rsidRDefault="00C95284" w:rsidP="00E75DBA">
            <w:pPr>
              <w:pStyle w:val="1"/>
            </w:pPr>
            <w:r w:rsidRPr="00EE0BD9">
              <w:t>TQM</w:t>
            </w:r>
          </w:p>
        </w:tc>
        <w:tc>
          <w:tcPr>
            <w:tcW w:w="766" w:type="dxa"/>
            <w:vAlign w:val="center"/>
          </w:tcPr>
          <w:p w14:paraId="68E66D98" w14:textId="77777777" w:rsidR="00C95284" w:rsidRPr="00D25F09" w:rsidRDefault="00C95284" w:rsidP="00E75DBA">
            <w:pPr>
              <w:pStyle w:val="1"/>
              <w:jc w:val="center"/>
            </w:pPr>
            <w:r w:rsidRPr="00EE0BD9">
              <w:t>MWh</w:t>
            </w:r>
          </w:p>
        </w:tc>
        <w:tc>
          <w:tcPr>
            <w:tcW w:w="4401" w:type="dxa"/>
            <w:vAlign w:val="center"/>
          </w:tcPr>
          <w:p w14:paraId="6B0742AC" w14:textId="77777777" w:rsidR="00C95284" w:rsidRPr="00D25F09" w:rsidRDefault="00C95284" w:rsidP="00E75DBA">
            <w:pPr>
              <w:pStyle w:val="1"/>
              <w:jc w:val="both"/>
            </w:pPr>
            <w:r w:rsidRPr="005D195B">
              <w:t xml:space="preserve">The BM Unit Metered Volume for </w:t>
            </w:r>
            <w:r>
              <w:t xml:space="preserve">Final Demand </w:t>
            </w:r>
            <w:r w:rsidRPr="005D195B">
              <w:t xml:space="preserve">with a Bilateral Agreement with The Company, </w:t>
            </w:r>
            <w:r>
              <w:t>exclusive of export volumes</w:t>
            </w:r>
            <w:r w:rsidRPr="005D195B">
              <w:t xml:space="preserve">, which is multiplied by the TLM </w:t>
            </w:r>
          </w:p>
        </w:tc>
      </w:tr>
      <w:tr w:rsidR="00C95284" w14:paraId="6D720CD7" w14:textId="77777777" w:rsidTr="325E90A3">
        <w:trPr>
          <w:trHeight w:val="982"/>
        </w:trPr>
        <w:tc>
          <w:tcPr>
            <w:tcW w:w="2518" w:type="dxa"/>
            <w:vAlign w:val="center"/>
          </w:tcPr>
          <w:p w14:paraId="5A30C727" w14:textId="77777777" w:rsidR="00C95284" w:rsidRDefault="00C95284" w:rsidP="00E75DBA">
            <w:pPr>
              <w:pStyle w:val="1"/>
            </w:pPr>
            <w:r w:rsidRPr="005D195B">
              <w:t>Transmission System Boundary</w:t>
            </w:r>
          </w:p>
        </w:tc>
        <w:tc>
          <w:tcPr>
            <w:tcW w:w="1731" w:type="dxa"/>
            <w:vAlign w:val="center"/>
          </w:tcPr>
          <w:p w14:paraId="1C54FD16" w14:textId="77777777" w:rsidR="00C95284" w:rsidRDefault="00C95284" w:rsidP="00E75DBA">
            <w:pPr>
              <w:pStyle w:val="1"/>
            </w:pPr>
          </w:p>
        </w:tc>
        <w:tc>
          <w:tcPr>
            <w:tcW w:w="766" w:type="dxa"/>
            <w:vAlign w:val="center"/>
          </w:tcPr>
          <w:p w14:paraId="037DE746" w14:textId="77777777" w:rsidR="00C95284" w:rsidRDefault="00C95284" w:rsidP="00E75DBA">
            <w:pPr>
              <w:pStyle w:val="1"/>
              <w:jc w:val="center"/>
            </w:pPr>
          </w:p>
        </w:tc>
        <w:tc>
          <w:tcPr>
            <w:tcW w:w="4401" w:type="dxa"/>
            <w:vAlign w:val="center"/>
          </w:tcPr>
          <w:p w14:paraId="101E1757" w14:textId="77777777" w:rsidR="00C95284" w:rsidRDefault="00C95284" w:rsidP="00E75DBA">
            <w:pPr>
              <w:pStyle w:val="1"/>
              <w:jc w:val="both"/>
            </w:pPr>
            <w:r w:rsidRPr="005D195B">
              <w:t>As defined in the Balancing and Settlement Code</w:t>
            </w:r>
          </w:p>
        </w:tc>
      </w:tr>
      <w:tr w:rsidR="00C95284" w14:paraId="4106787C" w14:textId="77777777" w:rsidTr="325E90A3">
        <w:trPr>
          <w:trHeight w:val="982"/>
        </w:trPr>
        <w:tc>
          <w:tcPr>
            <w:tcW w:w="2518" w:type="dxa"/>
            <w:vAlign w:val="center"/>
          </w:tcPr>
          <w:p w14:paraId="4B6382B3" w14:textId="77777777" w:rsidR="00C95284" w:rsidRDefault="00C95284" w:rsidP="00E75DBA">
            <w:pPr>
              <w:pStyle w:val="1"/>
            </w:pPr>
            <w:r>
              <w:t>Total System Energy Imbalance Volume</w:t>
            </w:r>
          </w:p>
        </w:tc>
        <w:tc>
          <w:tcPr>
            <w:tcW w:w="1731" w:type="dxa"/>
            <w:vAlign w:val="center"/>
          </w:tcPr>
          <w:p w14:paraId="4399EAC3" w14:textId="77777777" w:rsidR="00C95284" w:rsidRDefault="00C95284" w:rsidP="00E75DBA">
            <w:pPr>
              <w:pStyle w:val="1"/>
            </w:pPr>
            <w:r>
              <w:t>TQEI</w:t>
            </w:r>
            <w:r>
              <w:rPr>
                <w:vertAlign w:val="subscript"/>
              </w:rPr>
              <w:t>j</w:t>
            </w:r>
          </w:p>
        </w:tc>
        <w:tc>
          <w:tcPr>
            <w:tcW w:w="766" w:type="dxa"/>
            <w:vAlign w:val="center"/>
          </w:tcPr>
          <w:p w14:paraId="02D01D99" w14:textId="77777777" w:rsidR="00C95284" w:rsidRDefault="00C95284" w:rsidP="00E75DBA">
            <w:pPr>
              <w:pStyle w:val="1"/>
              <w:jc w:val="center"/>
            </w:pPr>
            <w:r>
              <w:t>MWh</w:t>
            </w:r>
          </w:p>
        </w:tc>
        <w:tc>
          <w:tcPr>
            <w:tcW w:w="4401" w:type="dxa"/>
            <w:vAlign w:val="center"/>
          </w:tcPr>
          <w:p w14:paraId="050C397F" w14:textId="77777777" w:rsidR="00C95284" w:rsidRDefault="00C95284" w:rsidP="00E75DBA">
            <w:pPr>
              <w:pStyle w:val="1"/>
              <w:jc w:val="both"/>
            </w:pPr>
            <w:r>
              <w:t>As defined in the Balancing and Settlement Code in force immediately prior to 1 April 2001</w:t>
            </w:r>
          </w:p>
        </w:tc>
      </w:tr>
      <w:tr w:rsidR="00C95284" w14:paraId="057E80D1" w14:textId="77777777" w:rsidTr="325E90A3">
        <w:trPr>
          <w:trHeight w:val="712"/>
        </w:trPr>
        <w:tc>
          <w:tcPr>
            <w:tcW w:w="2518" w:type="dxa"/>
            <w:vAlign w:val="center"/>
          </w:tcPr>
          <w:p w14:paraId="3048F21F" w14:textId="77777777" w:rsidR="00C95284" w:rsidRDefault="00C95284" w:rsidP="00E75DBA">
            <w:pPr>
              <w:pStyle w:val="1"/>
            </w:pPr>
            <w:r>
              <w:t>Final Reconciliation Settlement Run</w:t>
            </w:r>
          </w:p>
        </w:tc>
        <w:tc>
          <w:tcPr>
            <w:tcW w:w="1731" w:type="dxa"/>
            <w:vAlign w:val="center"/>
          </w:tcPr>
          <w:p w14:paraId="797D6BF2" w14:textId="77777777" w:rsidR="00C95284" w:rsidRDefault="00C95284" w:rsidP="00E75DBA">
            <w:pPr>
              <w:pStyle w:val="1"/>
            </w:pPr>
          </w:p>
        </w:tc>
        <w:tc>
          <w:tcPr>
            <w:tcW w:w="766" w:type="dxa"/>
            <w:vAlign w:val="center"/>
          </w:tcPr>
          <w:p w14:paraId="5BA31734" w14:textId="77777777" w:rsidR="00C95284" w:rsidRDefault="00C95284" w:rsidP="00E75DBA">
            <w:pPr>
              <w:pStyle w:val="1"/>
              <w:jc w:val="center"/>
            </w:pPr>
          </w:p>
        </w:tc>
        <w:tc>
          <w:tcPr>
            <w:tcW w:w="4401" w:type="dxa"/>
            <w:vAlign w:val="center"/>
          </w:tcPr>
          <w:p w14:paraId="1ABDFC23" w14:textId="77777777" w:rsidR="00C95284" w:rsidRDefault="00C95284" w:rsidP="00E75DBA">
            <w:pPr>
              <w:pStyle w:val="1"/>
              <w:jc w:val="both"/>
            </w:pPr>
            <w:r>
              <w:t>As defined in the BSC</w:t>
            </w:r>
          </w:p>
        </w:tc>
      </w:tr>
      <w:tr w:rsidR="00C95284" w14:paraId="746BEA17" w14:textId="77777777" w:rsidTr="325E90A3">
        <w:trPr>
          <w:trHeight w:val="712"/>
        </w:trPr>
        <w:tc>
          <w:tcPr>
            <w:tcW w:w="2518" w:type="dxa"/>
            <w:vAlign w:val="center"/>
          </w:tcPr>
          <w:p w14:paraId="61208AF2" w14:textId="77777777" w:rsidR="00C95284" w:rsidRDefault="00C95284" w:rsidP="00E75DBA">
            <w:pPr>
              <w:pStyle w:val="1"/>
            </w:pPr>
            <w:r>
              <w:t>Final Reconciliation Volume Allocation Run</w:t>
            </w:r>
          </w:p>
        </w:tc>
        <w:tc>
          <w:tcPr>
            <w:tcW w:w="1731" w:type="dxa"/>
            <w:vAlign w:val="center"/>
          </w:tcPr>
          <w:p w14:paraId="387F4885" w14:textId="77777777" w:rsidR="00C95284" w:rsidRDefault="00C95284" w:rsidP="00E75DBA">
            <w:pPr>
              <w:pStyle w:val="1"/>
            </w:pPr>
          </w:p>
        </w:tc>
        <w:tc>
          <w:tcPr>
            <w:tcW w:w="766" w:type="dxa"/>
            <w:vAlign w:val="center"/>
          </w:tcPr>
          <w:p w14:paraId="060DF1A8" w14:textId="77777777" w:rsidR="00C95284" w:rsidRDefault="00C95284" w:rsidP="00E75DBA">
            <w:pPr>
              <w:pStyle w:val="1"/>
              <w:jc w:val="center"/>
            </w:pPr>
          </w:p>
        </w:tc>
        <w:tc>
          <w:tcPr>
            <w:tcW w:w="4401" w:type="dxa"/>
            <w:vAlign w:val="center"/>
          </w:tcPr>
          <w:p w14:paraId="5FFC7D9D" w14:textId="77777777" w:rsidR="00C95284" w:rsidRDefault="00C95284" w:rsidP="00E75DBA">
            <w:pPr>
              <w:pStyle w:val="1"/>
              <w:jc w:val="both"/>
            </w:pPr>
            <w:r>
              <w:t>As defined in the BSC</w:t>
            </w:r>
          </w:p>
        </w:tc>
      </w:tr>
      <w:tr w:rsidR="00C95284" w14:paraId="6DB1250A" w14:textId="77777777" w:rsidTr="325E90A3">
        <w:trPr>
          <w:trHeight w:val="695"/>
        </w:trPr>
        <w:tc>
          <w:tcPr>
            <w:tcW w:w="2518" w:type="dxa"/>
            <w:vAlign w:val="center"/>
          </w:tcPr>
          <w:p w14:paraId="6B00706F" w14:textId="77777777" w:rsidR="00C95284" w:rsidRDefault="00C95284" w:rsidP="00E75DBA">
            <w:pPr>
              <w:pStyle w:val="1"/>
            </w:pPr>
            <w:r>
              <w:t>Initial Settlement Run</w:t>
            </w:r>
          </w:p>
        </w:tc>
        <w:tc>
          <w:tcPr>
            <w:tcW w:w="1731" w:type="dxa"/>
            <w:vAlign w:val="center"/>
          </w:tcPr>
          <w:p w14:paraId="0AE64ABD" w14:textId="77777777" w:rsidR="00C95284" w:rsidRDefault="00C95284" w:rsidP="00E75DBA">
            <w:pPr>
              <w:pStyle w:val="1"/>
            </w:pPr>
          </w:p>
        </w:tc>
        <w:tc>
          <w:tcPr>
            <w:tcW w:w="766" w:type="dxa"/>
            <w:vAlign w:val="center"/>
          </w:tcPr>
          <w:p w14:paraId="3FCDE43D" w14:textId="77777777" w:rsidR="00C95284" w:rsidRDefault="00C95284" w:rsidP="00E75DBA">
            <w:pPr>
              <w:pStyle w:val="1"/>
              <w:jc w:val="center"/>
            </w:pPr>
          </w:p>
        </w:tc>
        <w:tc>
          <w:tcPr>
            <w:tcW w:w="4401" w:type="dxa"/>
            <w:vAlign w:val="center"/>
          </w:tcPr>
          <w:p w14:paraId="58B9DF1C" w14:textId="77777777" w:rsidR="00C95284" w:rsidRDefault="00C95284" w:rsidP="00E75DBA">
            <w:pPr>
              <w:pStyle w:val="1"/>
              <w:jc w:val="both"/>
            </w:pPr>
            <w:r>
              <w:t>As defined in the BSC</w:t>
            </w:r>
          </w:p>
        </w:tc>
      </w:tr>
      <w:tr w:rsidR="00C95284" w14:paraId="0DC7E547" w14:textId="77777777" w:rsidTr="325E90A3">
        <w:trPr>
          <w:trHeight w:val="1257"/>
        </w:trPr>
        <w:tc>
          <w:tcPr>
            <w:tcW w:w="2518" w:type="dxa"/>
            <w:vAlign w:val="center"/>
          </w:tcPr>
          <w:p w14:paraId="3FE6D1BD" w14:textId="77777777" w:rsidR="00C95284" w:rsidRDefault="00C95284" w:rsidP="00E75DBA">
            <w:pPr>
              <w:pStyle w:val="1"/>
            </w:pPr>
            <w:r>
              <w:t>Initial Volume Allocation Run</w:t>
            </w:r>
          </w:p>
        </w:tc>
        <w:tc>
          <w:tcPr>
            <w:tcW w:w="1731" w:type="dxa"/>
            <w:vAlign w:val="center"/>
          </w:tcPr>
          <w:p w14:paraId="15092916" w14:textId="77777777" w:rsidR="00C95284" w:rsidRDefault="00C95284" w:rsidP="00E75DBA">
            <w:pPr>
              <w:pStyle w:val="1"/>
            </w:pPr>
          </w:p>
        </w:tc>
        <w:tc>
          <w:tcPr>
            <w:tcW w:w="766" w:type="dxa"/>
            <w:vAlign w:val="center"/>
          </w:tcPr>
          <w:p w14:paraId="1B79FA46" w14:textId="77777777" w:rsidR="00C95284" w:rsidRDefault="00C95284" w:rsidP="00E75DBA">
            <w:pPr>
              <w:pStyle w:val="1"/>
              <w:jc w:val="center"/>
            </w:pPr>
          </w:p>
        </w:tc>
        <w:tc>
          <w:tcPr>
            <w:tcW w:w="4401" w:type="dxa"/>
            <w:vAlign w:val="center"/>
          </w:tcPr>
          <w:p w14:paraId="31831BA2" w14:textId="77777777" w:rsidR="00C95284" w:rsidRDefault="00C95284" w:rsidP="00E75DBA">
            <w:pPr>
              <w:pStyle w:val="1"/>
              <w:jc w:val="both"/>
            </w:pPr>
            <w:r>
              <w:t>As defined in the BSC</w:t>
            </w:r>
          </w:p>
        </w:tc>
      </w:tr>
      <w:tr w:rsidR="00C95284" w14:paraId="7F4283DE" w14:textId="77777777" w:rsidTr="325E90A3">
        <w:trPr>
          <w:trHeight w:val="992"/>
        </w:trPr>
        <w:tc>
          <w:tcPr>
            <w:tcW w:w="2518" w:type="dxa"/>
            <w:vAlign w:val="center"/>
          </w:tcPr>
          <w:p w14:paraId="48B39CF3" w14:textId="77777777" w:rsidR="00C95284" w:rsidRDefault="00C95284" w:rsidP="00E75DBA">
            <w:pPr>
              <w:pStyle w:val="1"/>
            </w:pPr>
            <w:r>
              <w:t>Lead Party</w:t>
            </w:r>
          </w:p>
        </w:tc>
        <w:tc>
          <w:tcPr>
            <w:tcW w:w="1731" w:type="dxa"/>
            <w:vAlign w:val="center"/>
          </w:tcPr>
          <w:p w14:paraId="2D98ED0C" w14:textId="77777777" w:rsidR="00C95284" w:rsidRDefault="00C95284" w:rsidP="00E75DBA">
            <w:pPr>
              <w:pStyle w:val="1"/>
            </w:pPr>
          </w:p>
        </w:tc>
        <w:tc>
          <w:tcPr>
            <w:tcW w:w="766" w:type="dxa"/>
            <w:vAlign w:val="center"/>
          </w:tcPr>
          <w:p w14:paraId="5ECAA5DF" w14:textId="77777777" w:rsidR="00C95284" w:rsidRDefault="00C95284" w:rsidP="00E75DBA">
            <w:pPr>
              <w:pStyle w:val="1"/>
              <w:jc w:val="center"/>
            </w:pPr>
          </w:p>
        </w:tc>
        <w:tc>
          <w:tcPr>
            <w:tcW w:w="4401" w:type="dxa"/>
            <w:vAlign w:val="center"/>
          </w:tcPr>
          <w:p w14:paraId="1F4A44EA" w14:textId="77777777" w:rsidR="00C95284" w:rsidRDefault="00C95284" w:rsidP="00E75DBA">
            <w:pPr>
              <w:pStyle w:val="1"/>
              <w:jc w:val="both"/>
            </w:pPr>
            <w:r>
              <w:t>As defined in the BSC</w:t>
            </w:r>
          </w:p>
        </w:tc>
      </w:tr>
    </w:tbl>
    <w:p w14:paraId="35C9EB10" w14:textId="77777777" w:rsidR="00C95284" w:rsidRDefault="00C95284" w:rsidP="00C95284">
      <w:pPr>
        <w:pStyle w:val="Heading2"/>
      </w:pPr>
    </w:p>
    <w:p w14:paraId="1E4B91C4" w14:textId="5EE8B58C" w:rsidR="00430AFD" w:rsidRDefault="00430AFD">
      <w:pPr>
        <w:rPr>
          <w:rFonts w:ascii="Arial Bold" w:hAnsi="Arial Bold"/>
          <w:b/>
          <w:strike/>
          <w:color w:val="000080"/>
          <w:sz w:val="30"/>
          <w:lang w:eastAsia="en-US"/>
        </w:rPr>
      </w:pPr>
      <w:bookmarkStart w:id="365" w:name="BSUoSend"/>
      <w:bookmarkEnd w:id="365"/>
      <w:r>
        <w:rPr>
          <w:strike/>
        </w:rPr>
        <w:br w:type="page"/>
      </w:r>
    </w:p>
    <w:p w14:paraId="586BF0F5" w14:textId="3A757185" w:rsidR="00080C1B" w:rsidRPr="006351F1" w:rsidRDefault="00080C1B" w:rsidP="006351F1">
      <w:pPr>
        <w:spacing w:after="100" w:afterAutospacing="1"/>
        <w:jc w:val="center"/>
        <w:rPr>
          <w:rFonts w:ascii="Arial" w:hAnsi="Arial"/>
          <w:szCs w:val="28"/>
        </w:rPr>
      </w:pPr>
      <w:r w:rsidRPr="006351F1">
        <w:rPr>
          <w:rFonts w:ascii="Arial" w:hAnsi="Arial" w:cs="Arial"/>
          <w:b/>
          <w:bCs/>
          <w:sz w:val="28"/>
          <w:szCs w:val="28"/>
        </w:rPr>
        <w:t>CUSC Section 14 Schedule 1</w:t>
      </w:r>
    </w:p>
    <w:p w14:paraId="4007CC02" w14:textId="77777777" w:rsidR="00080C1B" w:rsidRPr="006351F1" w:rsidRDefault="00080C1B" w:rsidP="00C35AAC">
      <w:pPr>
        <w:jc w:val="center"/>
        <w:rPr>
          <w:rFonts w:ascii="Arial" w:hAnsi="Arial" w:cs="Arial"/>
          <w:b/>
          <w:bCs/>
          <w:kern w:val="28"/>
          <w:sz w:val="28"/>
          <w:szCs w:val="28"/>
        </w:rPr>
      </w:pPr>
      <w:r w:rsidRPr="006351F1">
        <w:rPr>
          <w:rFonts w:ascii="Arial" w:hAnsi="Arial" w:cs="Arial"/>
          <w:b/>
          <w:bCs/>
          <w:kern w:val="28"/>
          <w:sz w:val="28"/>
          <w:szCs w:val="28"/>
        </w:rPr>
        <w:t>Calculation of charges that fall within the Connection Exclusion</w:t>
      </w:r>
    </w:p>
    <w:p w14:paraId="062A3CE0" w14:textId="77777777" w:rsidR="00080C1B" w:rsidRPr="006351F1" w:rsidRDefault="00080C1B" w:rsidP="00C35AAC">
      <w:pPr>
        <w:jc w:val="center"/>
        <w:rPr>
          <w:rFonts w:ascii="Arial" w:hAnsi="Arial" w:cs="Arial"/>
          <w:b/>
          <w:bCs/>
          <w:kern w:val="28"/>
          <w:sz w:val="28"/>
          <w:szCs w:val="28"/>
        </w:rPr>
      </w:pPr>
      <w:r w:rsidRPr="006351F1">
        <w:rPr>
          <w:rFonts w:ascii="Arial" w:hAnsi="Arial" w:cs="Arial"/>
          <w:b/>
          <w:bCs/>
          <w:kern w:val="28"/>
          <w:sz w:val="28"/>
          <w:szCs w:val="28"/>
        </w:rPr>
        <w:t>EU Regulation 838/2010</w:t>
      </w:r>
    </w:p>
    <w:p w14:paraId="1D6E102E" w14:textId="2842904F" w:rsidR="00080C1B" w:rsidRDefault="00080C1B" w:rsidP="00080C1B">
      <w:pPr>
        <w:rPr>
          <w:rFonts w:ascii="Arial" w:hAnsi="Arial" w:cs="Arial"/>
          <w:b/>
          <w:bCs/>
          <w:kern w:val="28"/>
          <w:sz w:val="28"/>
          <w:szCs w:val="32"/>
          <w:u w:val="single"/>
        </w:rPr>
      </w:pPr>
    </w:p>
    <w:p w14:paraId="6162A964" w14:textId="77777777" w:rsidR="006227D4" w:rsidRDefault="006227D4" w:rsidP="004C41F4">
      <w:pPr>
        <w:rPr>
          <w:rFonts w:ascii="Arial" w:hAnsi="Arial" w:cs="Arial"/>
          <w:sz w:val="22"/>
          <w:lang w:eastAsia="en-US"/>
        </w:rPr>
      </w:pPr>
    </w:p>
    <w:p w14:paraId="72F78FB0" w14:textId="5793EFC8" w:rsidR="004C41F4" w:rsidRPr="006351F1" w:rsidRDefault="004C41F4" w:rsidP="004C41F4">
      <w:pPr>
        <w:rPr>
          <w:rFonts w:ascii="Arial" w:hAnsi="Arial" w:cs="Arial"/>
          <w:sz w:val="22"/>
          <w:lang w:eastAsia="en-US"/>
        </w:rPr>
      </w:pPr>
      <w:r w:rsidRPr="006351F1">
        <w:rPr>
          <w:rFonts w:ascii="Arial" w:hAnsi="Arial" w:cs="Arial"/>
          <w:sz w:val="22"/>
          <w:lang w:eastAsia="en-US"/>
        </w:rPr>
        <w:t>Schedule 1</w:t>
      </w:r>
    </w:p>
    <w:p w14:paraId="1E505098" w14:textId="77777777" w:rsidR="004C41F4" w:rsidRPr="006351F1" w:rsidRDefault="004C41F4" w:rsidP="004C41F4">
      <w:pPr>
        <w:rPr>
          <w:rFonts w:ascii="Arial" w:hAnsi="Arial" w:cs="Arial"/>
          <w:sz w:val="22"/>
          <w:lang w:eastAsia="en-US"/>
        </w:rPr>
      </w:pPr>
      <w:r w:rsidRPr="006351F1">
        <w:rPr>
          <w:rFonts w:ascii="Arial" w:hAnsi="Arial" w:cs="Arial"/>
          <w:sz w:val="22"/>
          <w:lang w:eastAsia="en-US"/>
        </w:rPr>
        <w:t>The proforma of the form and content to be published for the purposes of the calculation in accordance with Paragraph 14.29.</w:t>
      </w:r>
    </w:p>
    <w:p w14:paraId="0A30A23A" w14:textId="77777777" w:rsidR="004C41F4" w:rsidRDefault="004C41F4" w:rsidP="004C41F4">
      <w:pPr>
        <w:rPr>
          <w:rFonts w:ascii="Arial" w:hAnsi="Arial" w:cs="Arial"/>
          <w:b/>
          <w:bCs/>
          <w:kern w:val="28"/>
          <w:sz w:val="28"/>
          <w:szCs w:val="32"/>
          <w:u w:val="single"/>
        </w:rPr>
      </w:pPr>
    </w:p>
    <w:tbl>
      <w:tblPr>
        <w:tblStyle w:val="TableGrid"/>
        <w:tblW w:w="0" w:type="auto"/>
        <w:tblLook w:val="04A0" w:firstRow="1" w:lastRow="0" w:firstColumn="1" w:lastColumn="0" w:noHBand="0" w:noVBand="1"/>
      </w:tblPr>
      <w:tblGrid>
        <w:gridCol w:w="1279"/>
        <w:gridCol w:w="2060"/>
        <w:gridCol w:w="1704"/>
        <w:gridCol w:w="2068"/>
        <w:gridCol w:w="927"/>
        <w:gridCol w:w="1017"/>
      </w:tblGrid>
      <w:tr w:rsidR="004C41F4" w14:paraId="16F295DD" w14:textId="77777777" w:rsidTr="00672F6E">
        <w:trPr>
          <w:trHeight w:val="1830"/>
        </w:trPr>
        <w:tc>
          <w:tcPr>
            <w:tcW w:w="2265" w:type="dxa"/>
          </w:tcPr>
          <w:p w14:paraId="06CC37BB" w14:textId="77777777" w:rsidR="004C41F4" w:rsidRPr="00656D88" w:rsidRDefault="004C41F4" w:rsidP="00672F6E">
            <w:pPr>
              <w:rPr>
                <w:rFonts w:ascii="Arial" w:hAnsi="Arial" w:cs="Arial"/>
                <w:b/>
                <w:bCs/>
                <w:kern w:val="28"/>
                <w:sz w:val="28"/>
                <w:szCs w:val="32"/>
                <w:u w:val="single"/>
              </w:rPr>
            </w:pPr>
            <w:r w:rsidRPr="00656D88">
              <w:rPr>
                <w:rFonts w:ascii="Arial" w:hAnsi="Arial" w:cs="Arial"/>
                <w:b/>
                <w:bCs/>
                <w:kern w:val="28"/>
                <w:sz w:val="28"/>
                <w:szCs w:val="32"/>
                <w:u w:val="single"/>
              </w:rPr>
              <w:t>Project Name</w:t>
            </w:r>
          </w:p>
        </w:tc>
        <w:tc>
          <w:tcPr>
            <w:tcW w:w="2388" w:type="dxa"/>
          </w:tcPr>
          <w:p w14:paraId="6382BE4C" w14:textId="77777777" w:rsidR="004C41F4" w:rsidRDefault="004C41F4" w:rsidP="00672F6E">
            <w:pPr>
              <w:rPr>
                <w:rFonts w:ascii="Arial" w:hAnsi="Arial" w:cs="Arial"/>
                <w:b/>
                <w:bCs/>
                <w:kern w:val="28"/>
                <w:sz w:val="28"/>
                <w:szCs w:val="32"/>
                <w:u w:val="single"/>
              </w:rPr>
            </w:pPr>
            <w:r>
              <w:rPr>
                <w:rFonts w:ascii="Arial" w:hAnsi="Arial" w:cs="Arial"/>
                <w:b/>
                <w:bCs/>
                <w:kern w:val="28"/>
                <w:sz w:val="28"/>
                <w:szCs w:val="32"/>
                <w:u w:val="single"/>
              </w:rPr>
              <w:t>Transmission Asset name</w:t>
            </w:r>
          </w:p>
        </w:tc>
        <w:tc>
          <w:tcPr>
            <w:tcW w:w="2513" w:type="dxa"/>
          </w:tcPr>
          <w:p w14:paraId="29CB60BF" w14:textId="77777777" w:rsidR="004C41F4" w:rsidRDefault="004C41F4" w:rsidP="00672F6E">
            <w:pPr>
              <w:rPr>
                <w:rFonts w:ascii="Arial" w:hAnsi="Arial" w:cs="Arial"/>
                <w:b/>
                <w:bCs/>
                <w:kern w:val="28"/>
                <w:sz w:val="28"/>
                <w:szCs w:val="32"/>
                <w:u w:val="single"/>
              </w:rPr>
            </w:pPr>
            <w:r>
              <w:rPr>
                <w:rFonts w:ascii="Arial" w:hAnsi="Arial" w:cs="Arial"/>
                <w:b/>
                <w:bCs/>
                <w:kern w:val="28"/>
                <w:sz w:val="28"/>
                <w:szCs w:val="32"/>
                <w:u w:val="single"/>
              </w:rPr>
              <w:t>PARC/Non PARC</w:t>
            </w:r>
          </w:p>
        </w:tc>
        <w:tc>
          <w:tcPr>
            <w:tcW w:w="2468" w:type="dxa"/>
          </w:tcPr>
          <w:p w14:paraId="7A4B51E1" w14:textId="77777777" w:rsidR="004C41F4" w:rsidRDefault="004C41F4" w:rsidP="00672F6E">
            <w:pPr>
              <w:rPr>
                <w:rFonts w:ascii="Arial" w:hAnsi="Arial" w:cs="Arial"/>
                <w:b/>
                <w:bCs/>
                <w:kern w:val="28"/>
                <w:sz w:val="28"/>
                <w:szCs w:val="32"/>
                <w:u w:val="single"/>
              </w:rPr>
            </w:pPr>
            <w:r>
              <w:rPr>
                <w:rFonts w:ascii="Arial" w:hAnsi="Arial" w:cs="Arial"/>
                <w:b/>
                <w:bCs/>
                <w:kern w:val="28"/>
                <w:sz w:val="28"/>
                <w:szCs w:val="32"/>
                <w:u w:val="single"/>
              </w:rPr>
              <w:t>Annual Local Charge for company Transmission Asset</w:t>
            </w:r>
          </w:p>
        </w:tc>
        <w:tc>
          <w:tcPr>
            <w:tcW w:w="2241" w:type="dxa"/>
          </w:tcPr>
          <w:p w14:paraId="3691246B" w14:textId="77777777" w:rsidR="004C41F4" w:rsidRDefault="004C41F4" w:rsidP="00672F6E">
            <w:pPr>
              <w:rPr>
                <w:rFonts w:ascii="Arial" w:hAnsi="Arial" w:cs="Arial"/>
                <w:b/>
                <w:bCs/>
                <w:kern w:val="28"/>
                <w:sz w:val="28"/>
                <w:szCs w:val="32"/>
                <w:u w:val="single"/>
              </w:rPr>
            </w:pPr>
            <w:r>
              <w:rPr>
                <w:rFonts w:ascii="Arial" w:hAnsi="Arial" w:cs="Arial"/>
                <w:b/>
                <w:bCs/>
                <w:kern w:val="28"/>
                <w:sz w:val="28"/>
                <w:szCs w:val="32"/>
                <w:u w:val="single"/>
              </w:rPr>
              <w:t>TEC</w:t>
            </w:r>
          </w:p>
        </w:tc>
        <w:tc>
          <w:tcPr>
            <w:tcW w:w="2071" w:type="dxa"/>
          </w:tcPr>
          <w:p w14:paraId="792EE420" w14:textId="77777777" w:rsidR="004C41F4" w:rsidRDefault="004C41F4" w:rsidP="00672F6E">
            <w:pPr>
              <w:rPr>
                <w:rFonts w:ascii="Arial" w:hAnsi="Arial" w:cs="Arial"/>
                <w:b/>
                <w:bCs/>
                <w:kern w:val="28"/>
                <w:sz w:val="28"/>
                <w:szCs w:val="32"/>
                <w:u w:val="single"/>
              </w:rPr>
            </w:pPr>
            <w:r>
              <w:rPr>
                <w:rFonts w:ascii="Arial" w:hAnsi="Arial" w:cs="Arial"/>
                <w:b/>
                <w:bCs/>
                <w:kern w:val="28"/>
                <w:sz w:val="28"/>
                <w:szCs w:val="32"/>
                <w:u w:val="single"/>
              </w:rPr>
              <w:t>Tariff</w:t>
            </w:r>
          </w:p>
        </w:tc>
      </w:tr>
      <w:tr w:rsidR="004C41F4" w14:paraId="7D700E11" w14:textId="77777777" w:rsidTr="00672F6E">
        <w:trPr>
          <w:trHeight w:val="343"/>
        </w:trPr>
        <w:tc>
          <w:tcPr>
            <w:tcW w:w="2265" w:type="dxa"/>
          </w:tcPr>
          <w:p w14:paraId="736C0B09" w14:textId="77777777" w:rsidR="004C41F4" w:rsidRDefault="004C41F4" w:rsidP="00672F6E">
            <w:pPr>
              <w:rPr>
                <w:rFonts w:ascii="Arial" w:hAnsi="Arial" w:cs="Arial"/>
                <w:b/>
                <w:bCs/>
                <w:kern w:val="28"/>
                <w:sz w:val="28"/>
                <w:szCs w:val="32"/>
                <w:u w:val="single"/>
              </w:rPr>
            </w:pPr>
          </w:p>
        </w:tc>
        <w:tc>
          <w:tcPr>
            <w:tcW w:w="2388" w:type="dxa"/>
          </w:tcPr>
          <w:p w14:paraId="12F04A9D" w14:textId="77777777" w:rsidR="004C41F4" w:rsidRDefault="004C41F4" w:rsidP="00672F6E">
            <w:pPr>
              <w:rPr>
                <w:rFonts w:ascii="Arial" w:hAnsi="Arial" w:cs="Arial"/>
                <w:b/>
                <w:bCs/>
                <w:kern w:val="28"/>
                <w:sz w:val="28"/>
                <w:szCs w:val="32"/>
                <w:u w:val="single"/>
              </w:rPr>
            </w:pPr>
          </w:p>
        </w:tc>
        <w:tc>
          <w:tcPr>
            <w:tcW w:w="2513" w:type="dxa"/>
          </w:tcPr>
          <w:p w14:paraId="276B23B5" w14:textId="77777777" w:rsidR="004C41F4" w:rsidRDefault="004C41F4" w:rsidP="00672F6E">
            <w:pPr>
              <w:rPr>
                <w:rFonts w:ascii="Arial" w:hAnsi="Arial" w:cs="Arial"/>
                <w:b/>
                <w:bCs/>
                <w:kern w:val="28"/>
                <w:sz w:val="28"/>
                <w:szCs w:val="32"/>
                <w:u w:val="single"/>
              </w:rPr>
            </w:pPr>
          </w:p>
        </w:tc>
        <w:tc>
          <w:tcPr>
            <w:tcW w:w="2468" w:type="dxa"/>
          </w:tcPr>
          <w:p w14:paraId="544592D8" w14:textId="77777777" w:rsidR="004C41F4" w:rsidRDefault="004C41F4" w:rsidP="00672F6E">
            <w:pPr>
              <w:rPr>
                <w:rFonts w:ascii="Arial" w:hAnsi="Arial" w:cs="Arial"/>
                <w:b/>
                <w:bCs/>
                <w:kern w:val="28"/>
                <w:sz w:val="28"/>
                <w:szCs w:val="32"/>
                <w:u w:val="single"/>
              </w:rPr>
            </w:pPr>
          </w:p>
        </w:tc>
        <w:tc>
          <w:tcPr>
            <w:tcW w:w="2241" w:type="dxa"/>
          </w:tcPr>
          <w:p w14:paraId="0C1F5C3D" w14:textId="77777777" w:rsidR="004C41F4" w:rsidRDefault="004C41F4" w:rsidP="00672F6E">
            <w:pPr>
              <w:rPr>
                <w:rFonts w:ascii="Arial" w:hAnsi="Arial" w:cs="Arial"/>
                <w:b/>
                <w:bCs/>
                <w:kern w:val="28"/>
                <w:sz w:val="28"/>
                <w:szCs w:val="32"/>
                <w:u w:val="single"/>
              </w:rPr>
            </w:pPr>
          </w:p>
        </w:tc>
        <w:tc>
          <w:tcPr>
            <w:tcW w:w="2071" w:type="dxa"/>
          </w:tcPr>
          <w:p w14:paraId="2A2235A0" w14:textId="77777777" w:rsidR="004C41F4" w:rsidRDefault="004C41F4" w:rsidP="00672F6E">
            <w:pPr>
              <w:rPr>
                <w:rFonts w:ascii="Arial" w:hAnsi="Arial" w:cs="Arial"/>
                <w:b/>
                <w:bCs/>
                <w:kern w:val="28"/>
                <w:sz w:val="28"/>
                <w:szCs w:val="32"/>
                <w:u w:val="single"/>
              </w:rPr>
            </w:pPr>
          </w:p>
        </w:tc>
      </w:tr>
    </w:tbl>
    <w:p w14:paraId="09F72E47" w14:textId="77777777" w:rsidR="004C41F4" w:rsidRDefault="004C41F4" w:rsidP="00080C1B">
      <w:pPr>
        <w:rPr>
          <w:rFonts w:ascii="Arial" w:hAnsi="Arial" w:cs="Arial"/>
          <w:b/>
          <w:bCs/>
          <w:kern w:val="28"/>
          <w:sz w:val="28"/>
          <w:szCs w:val="32"/>
          <w:u w:val="single"/>
        </w:rPr>
      </w:pPr>
    </w:p>
    <w:p w14:paraId="52442B4B" w14:textId="77777777" w:rsidR="004C41F4" w:rsidRDefault="004C41F4" w:rsidP="00080C1B">
      <w:pPr>
        <w:rPr>
          <w:rFonts w:ascii="Arial" w:hAnsi="Arial" w:cs="Arial"/>
          <w:b/>
          <w:bCs/>
          <w:kern w:val="28"/>
          <w:sz w:val="28"/>
          <w:szCs w:val="32"/>
          <w:u w:val="single"/>
        </w:rPr>
      </w:pPr>
    </w:p>
    <w:p w14:paraId="2AADC7D8" w14:textId="77777777" w:rsidR="009B51C4" w:rsidRDefault="009B51C4" w:rsidP="00080C1B">
      <w:pPr>
        <w:rPr>
          <w:rFonts w:ascii="Arial" w:hAnsi="Arial" w:cs="Arial"/>
          <w:b/>
          <w:bCs/>
          <w:kern w:val="28"/>
          <w:sz w:val="28"/>
          <w:szCs w:val="32"/>
          <w:u w:val="single"/>
        </w:rPr>
      </w:pPr>
    </w:p>
    <w:p w14:paraId="0E75E137" w14:textId="77777777" w:rsidR="009B51C4" w:rsidRDefault="009B51C4" w:rsidP="00080C1B">
      <w:pPr>
        <w:rPr>
          <w:rFonts w:ascii="Arial" w:hAnsi="Arial" w:cs="Arial"/>
          <w:b/>
          <w:bCs/>
          <w:kern w:val="28"/>
          <w:sz w:val="28"/>
          <w:szCs w:val="32"/>
          <w:u w:val="single"/>
        </w:rPr>
      </w:pPr>
    </w:p>
    <w:p w14:paraId="2089AE94" w14:textId="77777777" w:rsidR="006A4386" w:rsidRPr="00FC681D" w:rsidRDefault="006A4386" w:rsidP="006351F1">
      <w:pPr>
        <w:pStyle w:val="Heading1"/>
        <w:jc w:val="center"/>
        <w:rPr>
          <w:strike/>
        </w:rPr>
      </w:pPr>
    </w:p>
    <w:sectPr w:rsidR="006A4386" w:rsidRPr="00FC681D" w:rsidSect="002E5004">
      <w:headerReference w:type="even" r:id="rId99"/>
      <w:headerReference w:type="default" r:id="rId100"/>
      <w:footerReference w:type="even" r:id="rId101"/>
      <w:footerReference w:type="default" r:id="rId102"/>
      <w:headerReference w:type="first" r:id="rId103"/>
      <w:footnotePr>
        <w:numRestart w:val="eachPage"/>
      </w:footnotePr>
      <w:pgSz w:w="11906" w:h="16838" w:code="9"/>
      <w:pgMar w:top="1140" w:right="1140" w:bottom="1140"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51C624" w14:textId="77777777" w:rsidR="0039285F" w:rsidRDefault="0039285F" w:rsidP="001046D7">
      <w:pPr>
        <w:pStyle w:val="LogoCaption"/>
      </w:pPr>
      <w:r>
        <w:separator/>
      </w:r>
    </w:p>
  </w:endnote>
  <w:endnote w:type="continuationSeparator" w:id="0">
    <w:p w14:paraId="732FE4F8" w14:textId="77777777" w:rsidR="0039285F" w:rsidRDefault="0039285F" w:rsidP="001046D7">
      <w:pPr>
        <w:pStyle w:val="LogoCaption"/>
      </w:pPr>
      <w:r>
        <w:continuationSeparator/>
      </w:r>
    </w:p>
  </w:endnote>
  <w:endnote w:type="continuationNotice" w:id="1">
    <w:p w14:paraId="52BB7217" w14:textId="77777777" w:rsidR="0039285F" w:rsidRDefault="0039285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old">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W1)">
    <w:altName w:val="Arial"/>
    <w:panose1 w:val="00000000000000000000"/>
    <w:charset w:val="00"/>
    <w:family w:val="swiss"/>
    <w:notTrueType/>
    <w:pitch w:val="variable"/>
    <w:sig w:usb0="00000003" w:usb1="00000000" w:usb2="00000000" w:usb3="00000000" w:csb0="00000001" w:csb1="00000000"/>
  </w:font>
  <w:font w:name="CG Omega">
    <w:panose1 w:val="00000000000000000000"/>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Bookman Old Style">
    <w:charset w:val="00"/>
    <w:family w:val="roman"/>
    <w:pitch w:val="variable"/>
    <w:sig w:usb0="00000287" w:usb1="00000000" w:usb2="00000000" w:usb3="00000000" w:csb0="0000009F" w:csb1="00000000"/>
  </w:font>
  <w:font w:name="Yu Mincho">
    <w:altName w:val="游明朝"/>
    <w:panose1 w:val="00000000000000000000"/>
    <w:charset w:val="80"/>
    <w:family w:val="roman"/>
    <w:notTrueType/>
    <w:pitch w:val="default"/>
  </w:font>
  <w:font w:name="Helvetica">
    <w:panose1 w:val="020B0604020202020204"/>
    <w:charset w:val="00"/>
    <w:family w:val="swiss"/>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23A4AA" w14:textId="77777777" w:rsidR="00CD5631" w:rsidRDefault="00CD5631">
    <w:pPr>
      <w:pStyle w:val="Footer"/>
      <w:jc w:val="center"/>
    </w:pPr>
    <w:r>
      <w:fldChar w:fldCharType="begin"/>
    </w:r>
    <w:r>
      <w:instrText xml:space="preserve"> PAGE  \* MERGEFORMAT </w:instrText>
    </w:r>
    <w:r>
      <w:fldChar w:fldCharType="separate"/>
    </w:r>
    <w:r>
      <w:rPr>
        <w:noProof/>
      </w:rPr>
      <w:t>1</w:t>
    </w:r>
    <w:r>
      <w:fldChar w:fldCharType="end"/>
    </w:r>
  </w:p>
  <w:p w14:paraId="0770CB94" w14:textId="5816BDE1" w:rsidR="00CD5631" w:rsidRDefault="00CD5631">
    <w:pPr>
      <w:pStyle w:val="Footer"/>
    </w:pPr>
    <w:r>
      <w:fldChar w:fldCharType="begin"/>
    </w:r>
    <w:r>
      <w:instrText xml:space="preserve"> DOCPROPERTY "DocID" \* MERGEFORMAT </w:instrText>
    </w:r>
    <w:r>
      <w:fldChar w:fldCharType="separate"/>
    </w:r>
    <w:r w:rsidR="005642D4">
      <w:rPr>
        <w:b/>
        <w:bCs/>
        <w:lang w:val="en-US"/>
      </w:rPr>
      <w:t>Error! Unknown document property name.</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BEA5E5" w14:textId="011E880A" w:rsidR="00CD5631" w:rsidRPr="004D2C72" w:rsidRDefault="325E90A3" w:rsidP="00094C68">
    <w:pPr>
      <w:pStyle w:val="Footer"/>
      <w:jc w:val="right"/>
      <w:rPr>
        <w:rFonts w:ascii="Arial" w:hAnsi="Arial" w:cs="Arial"/>
        <w:sz w:val="18"/>
        <w:szCs w:val="18"/>
      </w:rPr>
    </w:pPr>
    <w:r w:rsidRPr="325E90A3">
      <w:rPr>
        <w:rStyle w:val="PageNumber"/>
        <w:rFonts w:ascii="Arial" w:hAnsi="Arial" w:cs="Arial"/>
        <w:sz w:val="18"/>
        <w:szCs w:val="18"/>
      </w:rPr>
      <w:t xml:space="preserve">Page </w:t>
    </w:r>
    <w:r w:rsidR="00CD5631" w:rsidRPr="325E90A3">
      <w:rPr>
        <w:rStyle w:val="PageNumber"/>
        <w:rFonts w:ascii="Arial" w:hAnsi="Arial" w:cs="Arial"/>
        <w:noProof/>
        <w:sz w:val="18"/>
        <w:szCs w:val="18"/>
      </w:rPr>
      <w:fldChar w:fldCharType="begin"/>
    </w:r>
    <w:r w:rsidR="00CD5631" w:rsidRPr="325E90A3">
      <w:rPr>
        <w:rStyle w:val="PageNumber"/>
        <w:rFonts w:ascii="Arial" w:hAnsi="Arial" w:cs="Arial"/>
        <w:sz w:val="18"/>
        <w:szCs w:val="18"/>
      </w:rPr>
      <w:instrText xml:space="preserve"> PAGE </w:instrText>
    </w:r>
    <w:r w:rsidR="00CD5631" w:rsidRPr="325E90A3">
      <w:rPr>
        <w:rStyle w:val="PageNumber"/>
        <w:rFonts w:ascii="Arial" w:hAnsi="Arial" w:cs="Arial"/>
        <w:sz w:val="18"/>
        <w:szCs w:val="18"/>
      </w:rPr>
      <w:fldChar w:fldCharType="separate"/>
    </w:r>
    <w:r w:rsidRPr="325E90A3">
      <w:rPr>
        <w:rStyle w:val="PageNumber"/>
        <w:rFonts w:ascii="Arial" w:hAnsi="Arial" w:cs="Arial"/>
        <w:noProof/>
        <w:sz w:val="18"/>
        <w:szCs w:val="18"/>
      </w:rPr>
      <w:t>57</w:t>
    </w:r>
    <w:r w:rsidR="00CD5631" w:rsidRPr="325E90A3">
      <w:rPr>
        <w:rStyle w:val="PageNumber"/>
        <w:rFonts w:ascii="Arial" w:hAnsi="Arial" w:cs="Arial"/>
        <w:noProof/>
        <w:sz w:val="18"/>
        <w:szCs w:val="18"/>
      </w:rPr>
      <w:fldChar w:fldCharType="end"/>
    </w:r>
    <w:r w:rsidRPr="325E90A3">
      <w:rPr>
        <w:rStyle w:val="PageNumber"/>
        <w:rFonts w:ascii="Arial" w:hAnsi="Arial" w:cs="Arial"/>
        <w:sz w:val="18"/>
        <w:szCs w:val="18"/>
      </w:rPr>
      <w:t xml:space="preserve"> of </w:t>
    </w:r>
    <w:r w:rsidR="00CD5631" w:rsidRPr="325E90A3">
      <w:rPr>
        <w:rStyle w:val="PageNumber"/>
        <w:rFonts w:ascii="Arial" w:hAnsi="Arial" w:cs="Arial"/>
        <w:noProof/>
        <w:sz w:val="18"/>
        <w:szCs w:val="18"/>
      </w:rPr>
      <w:fldChar w:fldCharType="begin"/>
    </w:r>
    <w:r w:rsidR="00CD5631" w:rsidRPr="325E90A3">
      <w:rPr>
        <w:rStyle w:val="PageNumber"/>
        <w:rFonts w:ascii="Arial" w:hAnsi="Arial" w:cs="Arial"/>
        <w:sz w:val="18"/>
        <w:szCs w:val="18"/>
      </w:rPr>
      <w:instrText xml:space="preserve"> NUMPAGES </w:instrText>
    </w:r>
    <w:r w:rsidR="00CD5631" w:rsidRPr="325E90A3">
      <w:rPr>
        <w:rStyle w:val="PageNumber"/>
        <w:rFonts w:ascii="Arial" w:hAnsi="Arial" w:cs="Arial"/>
        <w:sz w:val="18"/>
        <w:szCs w:val="18"/>
      </w:rPr>
      <w:fldChar w:fldCharType="separate"/>
    </w:r>
    <w:r w:rsidRPr="325E90A3">
      <w:rPr>
        <w:rStyle w:val="PageNumber"/>
        <w:rFonts w:ascii="Arial" w:hAnsi="Arial" w:cs="Arial"/>
        <w:noProof/>
        <w:sz w:val="18"/>
        <w:szCs w:val="18"/>
      </w:rPr>
      <w:t>150</w:t>
    </w:r>
    <w:r w:rsidR="00CD5631" w:rsidRPr="325E90A3">
      <w:rPr>
        <w:rStyle w:val="PageNumber"/>
        <w:rFonts w:ascii="Arial" w:hAnsi="Arial" w:cs="Arial"/>
        <w:noProof/>
        <w:sz w:val="18"/>
        <w:szCs w:val="18"/>
      </w:rPr>
      <w:fldChar w:fldCharType="end"/>
    </w:r>
    <w:r w:rsidRPr="325E90A3">
      <w:rPr>
        <w:rStyle w:val="PageNumber"/>
        <w:rFonts w:ascii="Arial" w:hAnsi="Arial" w:cs="Arial"/>
        <w:sz w:val="18"/>
        <w:szCs w:val="18"/>
      </w:rPr>
      <w:t xml:space="preserve">   </w:t>
    </w:r>
    <w:r w:rsidRPr="325E90A3">
      <w:rPr>
        <w:rStyle w:val="PageNumber"/>
      </w:rPr>
      <w:t xml:space="preserve">                                                </w:t>
    </w:r>
    <w:r w:rsidR="007E7918" w:rsidRPr="325E90A3">
      <w:rPr>
        <w:rFonts w:ascii="Arial" w:hAnsi="Arial" w:cs="Arial"/>
        <w:sz w:val="18"/>
        <w:szCs w:val="18"/>
      </w:rPr>
      <w:t>V1.4</w:t>
    </w:r>
    <w:r w:rsidR="006D2410">
      <w:rPr>
        <w:rFonts w:ascii="Arial" w:hAnsi="Arial" w:cs="Arial"/>
        <w:sz w:val="18"/>
        <w:szCs w:val="18"/>
      </w:rPr>
      <w:t>6</w:t>
    </w:r>
    <w:r w:rsidR="007E7918">
      <w:rPr>
        <w:rFonts w:ascii="Arial" w:hAnsi="Arial" w:cs="Arial"/>
        <w:sz w:val="18"/>
        <w:szCs w:val="18"/>
      </w:rPr>
      <w:t xml:space="preserve"> 0</w:t>
    </w:r>
    <w:r w:rsidR="006D2410">
      <w:rPr>
        <w:rFonts w:ascii="Arial" w:hAnsi="Arial" w:cs="Arial"/>
        <w:sz w:val="18"/>
        <w:szCs w:val="18"/>
      </w:rPr>
      <w:t>8</w:t>
    </w:r>
    <w:r w:rsidR="007E7918">
      <w:rPr>
        <w:rFonts w:ascii="Arial" w:hAnsi="Arial" w:cs="Arial"/>
        <w:sz w:val="18"/>
        <w:szCs w:val="18"/>
      </w:rPr>
      <w:t xml:space="preserve"> April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2F27CB" w14:textId="77777777" w:rsidR="0039285F" w:rsidRDefault="0039285F" w:rsidP="001046D7">
      <w:pPr>
        <w:pStyle w:val="LogoCaption"/>
      </w:pPr>
      <w:r>
        <w:separator/>
      </w:r>
    </w:p>
  </w:footnote>
  <w:footnote w:type="continuationSeparator" w:id="0">
    <w:p w14:paraId="1B7C6A23" w14:textId="77777777" w:rsidR="0039285F" w:rsidRDefault="0039285F" w:rsidP="001046D7">
      <w:pPr>
        <w:pStyle w:val="LogoCaption"/>
      </w:pPr>
      <w:r>
        <w:continuationSeparator/>
      </w:r>
    </w:p>
  </w:footnote>
  <w:footnote w:type="continuationNotice" w:id="1">
    <w:p w14:paraId="2036E4CF" w14:textId="77777777" w:rsidR="0039285F" w:rsidRDefault="0039285F"/>
  </w:footnote>
  <w:footnote w:id="2">
    <w:p w14:paraId="660E26ED" w14:textId="77777777" w:rsidR="00A104FD" w:rsidRDefault="00A104FD">
      <w:pPr>
        <w:pStyle w:val="FootnoteText"/>
        <w:rPr>
          <w:color w:val="FFFFFF"/>
          <w:sz w:val="2"/>
        </w:rPr>
      </w:pPr>
      <w:r>
        <w:rPr>
          <w:rStyle w:val="FootnoteReference"/>
          <w:color w:val="FFFFFF"/>
          <w:sz w:val="2"/>
        </w:rPr>
        <w:footnoteRef/>
      </w:r>
      <w:r>
        <w:rPr>
          <w:color w:val="FFFFFF"/>
          <w:sz w:val="2"/>
        </w:rPr>
        <w:t xml:space="preserve"> </w:t>
      </w:r>
    </w:p>
  </w:footnote>
  <w:footnote w:id="3">
    <w:p w14:paraId="47F83D2C" w14:textId="77777777" w:rsidR="00D60ED8" w:rsidRDefault="00D60ED8">
      <w:pPr>
        <w:pStyle w:val="FootnoteText"/>
      </w:pPr>
      <w:r>
        <w:rPr>
          <w:rStyle w:val="FootnoteReference"/>
        </w:rPr>
        <w:footnoteRef/>
      </w:r>
      <w:r>
        <w:t xml:space="preserve"> </w:t>
      </w:r>
      <w:hyperlink r:id="rId1" w:tgtFrame="_blank" w:tooltip="https://www.nationalgrideso.com/industry-information/charging" w:history="1">
        <w:r w:rsidRPr="00D60ED8">
          <w:rPr>
            <w:rStyle w:val="Hyperlink"/>
          </w:rPr>
          <w:t>https://www.nationalgrideso.com/industry-information/charging</w:t>
        </w:r>
      </w:hyperlink>
    </w:p>
  </w:footnote>
  <w:footnote w:id="4">
    <w:p w14:paraId="194F8A1E" w14:textId="77777777" w:rsidR="00CD5631" w:rsidRPr="00222B22" w:rsidRDefault="00CD5631" w:rsidP="006661FE">
      <w:pPr>
        <w:pStyle w:val="FootnoteText"/>
        <w:tabs>
          <w:tab w:val="left" w:pos="180"/>
        </w:tabs>
        <w:spacing w:after="120"/>
        <w:ind w:left="180" w:hanging="180"/>
        <w:rPr>
          <w:rFonts w:cs="Arial"/>
          <w:sz w:val="18"/>
          <w:szCs w:val="18"/>
        </w:rPr>
      </w:pPr>
      <w:r w:rsidRPr="00222B22">
        <w:rPr>
          <w:rStyle w:val="FootnoteReference"/>
          <w:rFonts w:cs="Arial"/>
          <w:sz w:val="18"/>
          <w:szCs w:val="18"/>
          <w:vertAlign w:val="superscript"/>
        </w:rPr>
        <w:footnoteRef/>
      </w:r>
      <w:r w:rsidRPr="00222B22">
        <w:rPr>
          <w:rFonts w:cs="Arial"/>
          <w:sz w:val="18"/>
          <w:szCs w:val="18"/>
        </w:rPr>
        <w:t xml:space="preserve"> </w:t>
      </w:r>
      <w:r w:rsidRPr="00222B22">
        <w:rPr>
          <w:rFonts w:cs="Arial"/>
          <w:sz w:val="18"/>
          <w:szCs w:val="18"/>
        </w:rPr>
        <w:tab/>
        <w:t>where an LDTEC Block Offer has been accepted (Profiled Block LDTEC) and a firm profile of capacity has been purchased.</w:t>
      </w:r>
    </w:p>
  </w:footnote>
  <w:footnote w:id="5">
    <w:p w14:paraId="1B725F2B" w14:textId="77777777" w:rsidR="00CD5631" w:rsidRPr="008C4F65" w:rsidRDefault="00CD5631" w:rsidP="006661FE">
      <w:pPr>
        <w:pStyle w:val="FootnoteText"/>
        <w:tabs>
          <w:tab w:val="left" w:pos="180"/>
        </w:tabs>
        <w:spacing w:after="120"/>
        <w:ind w:left="180" w:hanging="180"/>
        <w:rPr>
          <w:rStyle w:val="FootnoteReference"/>
        </w:rPr>
      </w:pPr>
      <w:r w:rsidRPr="00222B22">
        <w:rPr>
          <w:rStyle w:val="FootnoteReference"/>
          <w:rFonts w:cs="Arial"/>
          <w:sz w:val="18"/>
          <w:szCs w:val="18"/>
          <w:vertAlign w:val="superscript"/>
        </w:rPr>
        <w:footnoteRef/>
      </w:r>
      <w:r w:rsidRPr="00222B22">
        <w:rPr>
          <w:rFonts w:cs="Arial"/>
          <w:sz w:val="18"/>
          <w:szCs w:val="18"/>
        </w:rPr>
        <w:tab/>
        <w:t xml:space="preserve">where an </w:t>
      </w:r>
      <w:bookmarkStart w:id="267" w:name="OLE_LINK4"/>
      <w:bookmarkStart w:id="268" w:name="OLE_LINK5"/>
      <w:r w:rsidRPr="00222B22">
        <w:rPr>
          <w:rFonts w:cs="Arial"/>
          <w:sz w:val="18"/>
          <w:szCs w:val="18"/>
        </w:rPr>
        <w:t xml:space="preserve">LDTEC Indicative Block Offer </w:t>
      </w:r>
      <w:bookmarkEnd w:id="267"/>
      <w:bookmarkEnd w:id="268"/>
      <w:r w:rsidRPr="00222B22">
        <w:rPr>
          <w:rFonts w:cs="Arial"/>
          <w:sz w:val="18"/>
          <w:szCs w:val="18"/>
        </w:rPr>
        <w:t>has been accepted (Indicative Profiled Block LDTEC) and a right to future additional capacity up to a requested level has been purchased, the availability of which will be notified on a weekly basis in accordance with the CUSC.</w:t>
      </w:r>
    </w:p>
  </w:footnote>
  <w:footnote w:id="6">
    <w:p w14:paraId="0DB9A5ED" w14:textId="77777777" w:rsidR="00CD5631" w:rsidRDefault="00CD5631" w:rsidP="00BE1EF5">
      <w:pPr>
        <w:pStyle w:val="FootnoteText"/>
      </w:pPr>
      <w:r>
        <w:rPr>
          <w:rStyle w:val="FootnoteReference"/>
        </w:rPr>
        <w:t>†</w:t>
      </w:r>
      <w:r>
        <w:t xml:space="preserve"> For simplicity, fixed reference node has been used instead of a distributed reference node.</w:t>
      </w:r>
    </w:p>
  </w:footnote>
  <w:footnote w:id="7">
    <w:p w14:paraId="261F3C82" w14:textId="77777777" w:rsidR="00CD5631" w:rsidRPr="00E616B3" w:rsidRDefault="00CD5631" w:rsidP="006661FE">
      <w:pPr>
        <w:pStyle w:val="FootnoteText"/>
      </w:pPr>
      <w:r w:rsidRPr="00E616B3">
        <w:rPr>
          <w:rStyle w:val="FootnoteReference"/>
          <w:vertAlign w:val="superscript"/>
        </w:rPr>
        <w:footnoteRef/>
      </w:r>
      <w:r>
        <w:t xml:space="preserve"> </w:t>
      </w:r>
      <w:r w:rsidRPr="00E616B3">
        <w:t>http://www.nationalgrid.com/uk/Electricity/Charges/gbchargingapprovalconditions/5/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C59F38" w14:textId="77777777" w:rsidR="00CD5631" w:rsidRDefault="00CD5631">
    <w:pPr>
      <w:pStyle w:val="HeadMinimalSpacer"/>
    </w:pPr>
  </w:p>
  <w:tbl>
    <w:tblPr>
      <w:tblW w:w="0" w:type="auto"/>
      <w:tblCellMar>
        <w:left w:w="0" w:type="dxa"/>
        <w:right w:w="0" w:type="dxa"/>
      </w:tblCellMar>
      <w:tblLook w:val="0000" w:firstRow="0" w:lastRow="0" w:firstColumn="0" w:lastColumn="0" w:noHBand="0" w:noVBand="0"/>
    </w:tblPr>
    <w:tblGrid>
      <w:gridCol w:w="9065"/>
    </w:tblGrid>
    <w:tr w:rsidR="00CD5631" w:rsidRPr="00506BD8" w14:paraId="694DAAA1" w14:textId="77777777">
      <w:trPr>
        <w:trHeight w:hRule="exact" w:val="680"/>
      </w:trPr>
      <w:tc>
        <w:tcPr>
          <w:tcW w:w="9368" w:type="dxa"/>
          <w:vAlign w:val="bottom"/>
        </w:tcPr>
        <w:p w14:paraId="1279E4DD" w14:textId="77777777" w:rsidR="00CD5631" w:rsidRPr="00506BD8" w:rsidRDefault="00CD5631">
          <w:pPr>
            <w:pStyle w:val="Header"/>
          </w:pPr>
          <w:bookmarkStart w:id="366" w:name="bmkLogoEven" w:colFirst="0" w:colLast="0"/>
        </w:p>
      </w:tc>
    </w:tr>
    <w:tr w:rsidR="00CD5631" w:rsidRPr="00506BD8" w14:paraId="528A8CDF" w14:textId="77777777">
      <w:trPr>
        <w:trHeight w:hRule="exact" w:val="340"/>
      </w:trPr>
      <w:tc>
        <w:tcPr>
          <w:tcW w:w="9368" w:type="dxa"/>
          <w:vAlign w:val="bottom"/>
        </w:tcPr>
        <w:p w14:paraId="6397D31B" w14:textId="77777777" w:rsidR="00CD5631" w:rsidRPr="00506BD8" w:rsidRDefault="00CD5631">
          <w:pPr>
            <w:pStyle w:val="LogoCaption"/>
          </w:pPr>
          <w:bookmarkStart w:id="367" w:name="bmkLogoCaptionEven" w:colFirst="0" w:colLast="0"/>
          <w:bookmarkEnd w:id="366"/>
        </w:p>
      </w:tc>
    </w:tr>
    <w:bookmarkEnd w:id="367"/>
  </w:tbl>
  <w:p w14:paraId="284B2D97" w14:textId="77777777" w:rsidR="00CD5631" w:rsidRDefault="00CD5631">
    <w:pPr>
      <w:pStyle w:val="HeadMinimalSpacer"/>
    </w:pPr>
  </w:p>
  <w:p w14:paraId="6720C6E1" w14:textId="77777777" w:rsidR="00CD5631" w:rsidRDefault="00CD5631">
    <w:pPr>
      <w:pStyle w:val="HeadMinimalSpac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AA7254" w14:textId="297281EE" w:rsidR="00CD5631" w:rsidRPr="00F22EB8" w:rsidRDefault="325E90A3">
    <w:pPr>
      <w:pStyle w:val="Header"/>
      <w:rPr>
        <w:rFonts w:ascii="Arial" w:hAnsi="Arial" w:cs="Arial"/>
        <w:sz w:val="18"/>
        <w:szCs w:val="18"/>
      </w:rPr>
    </w:pPr>
    <w:r w:rsidRPr="325E90A3">
      <w:rPr>
        <w:rFonts w:ascii="Arial" w:hAnsi="Arial" w:cs="Arial"/>
        <w:sz w:val="18"/>
        <w:szCs w:val="18"/>
      </w:rPr>
      <w:t>CUSC v1.4</w:t>
    </w:r>
    <w:r w:rsidR="006D2410">
      <w:rPr>
        <w:rFonts w:ascii="Arial" w:hAnsi="Arial" w:cs="Arial"/>
        <w:sz w:val="18"/>
        <w:szCs w:val="18"/>
      </w:rPr>
      <w:t>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CellMar>
        <w:left w:w="0" w:type="dxa"/>
        <w:right w:w="0" w:type="dxa"/>
      </w:tblCellMar>
      <w:tblLook w:val="0000" w:firstRow="0" w:lastRow="0" w:firstColumn="0" w:lastColumn="0" w:noHBand="0" w:noVBand="0"/>
    </w:tblPr>
    <w:tblGrid>
      <w:gridCol w:w="9065"/>
    </w:tblGrid>
    <w:tr w:rsidR="00CD5631" w:rsidRPr="00506BD8" w14:paraId="288EFAB8" w14:textId="77777777">
      <w:trPr>
        <w:trHeight w:hRule="exact" w:val="680"/>
      </w:trPr>
      <w:tc>
        <w:tcPr>
          <w:tcW w:w="9368" w:type="dxa"/>
          <w:vAlign w:val="bottom"/>
        </w:tcPr>
        <w:p w14:paraId="09554D9B" w14:textId="77777777" w:rsidR="00CD5631" w:rsidRPr="00506BD8" w:rsidRDefault="00CD5631">
          <w:pPr>
            <w:pStyle w:val="Header"/>
          </w:pPr>
          <w:bookmarkStart w:id="368" w:name="bmkLogo" w:colFirst="0" w:colLast="0"/>
        </w:p>
      </w:tc>
    </w:tr>
    <w:tr w:rsidR="00CD5631" w:rsidRPr="00506BD8" w14:paraId="608B2C9B" w14:textId="77777777">
      <w:trPr>
        <w:trHeight w:hRule="exact" w:val="340"/>
      </w:trPr>
      <w:tc>
        <w:tcPr>
          <w:tcW w:w="9368" w:type="dxa"/>
          <w:vAlign w:val="bottom"/>
        </w:tcPr>
        <w:p w14:paraId="10351C4B" w14:textId="77777777" w:rsidR="00CD5631" w:rsidRPr="00506BD8" w:rsidRDefault="00CD5631">
          <w:pPr>
            <w:pStyle w:val="LogoCaption"/>
          </w:pPr>
          <w:bookmarkStart w:id="369" w:name="bmkLogoCaption" w:colFirst="0" w:colLast="0"/>
          <w:bookmarkEnd w:id="368"/>
        </w:p>
      </w:tc>
    </w:tr>
    <w:bookmarkEnd w:id="369"/>
  </w:tbl>
  <w:p w14:paraId="563B1B76" w14:textId="77777777" w:rsidR="00CD5631" w:rsidRDefault="00CD5631">
    <w:pPr>
      <w:pStyle w:val="HeadMinimalSpac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1B482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FA65B2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B82905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68CA23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B24A57F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52EB1EE"/>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00C94D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F64A77E"/>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31E5F2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1DA7B1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3"/>
    <w:multiLevelType w:val="singleLevel"/>
    <w:tmpl w:val="00000000"/>
    <w:lvl w:ilvl="0">
      <w:start w:val="1"/>
      <w:numFmt w:val="lowerRoman"/>
      <w:pStyle w:val="i"/>
      <w:lvlText w:val="(%1)"/>
      <w:lvlJc w:val="left"/>
    </w:lvl>
  </w:abstractNum>
  <w:abstractNum w:abstractNumId="11" w15:restartNumberingAfterBreak="0">
    <w:nsid w:val="0081777C"/>
    <w:multiLevelType w:val="hybridMultilevel"/>
    <w:tmpl w:val="246A4954"/>
    <w:lvl w:ilvl="0" w:tplc="48844D84">
      <w:start w:val="40"/>
      <w:numFmt w:val="decimal"/>
      <w:lvlText w:val="14.30.%1"/>
      <w:lvlJc w:val="left"/>
      <w:pPr>
        <w:tabs>
          <w:tab w:val="num" w:pos="720"/>
        </w:tabs>
        <w:ind w:left="1627" w:hanging="907"/>
      </w:pPr>
      <w:rPr>
        <w:rFonts w:ascii="Arial" w:hAnsi="Arial" w:hint="default"/>
        <w:b w:val="0"/>
        <w:i w:val="0"/>
        <w:strike w:val="0"/>
        <w:color w:val="000000"/>
        <w:sz w:val="22"/>
      </w:rPr>
    </w:lvl>
    <w:lvl w:ilvl="1" w:tplc="08090019" w:tentative="1">
      <w:start w:val="1"/>
      <w:numFmt w:val="lowerLetter"/>
      <w:lvlText w:val="%2."/>
      <w:lvlJc w:val="left"/>
      <w:pPr>
        <w:ind w:left="533" w:hanging="360"/>
      </w:pPr>
    </w:lvl>
    <w:lvl w:ilvl="2" w:tplc="0809001B" w:tentative="1">
      <w:start w:val="1"/>
      <w:numFmt w:val="lowerRoman"/>
      <w:lvlText w:val="%3."/>
      <w:lvlJc w:val="right"/>
      <w:pPr>
        <w:ind w:left="1253" w:hanging="180"/>
      </w:pPr>
    </w:lvl>
    <w:lvl w:ilvl="3" w:tplc="0809000F" w:tentative="1">
      <w:start w:val="1"/>
      <w:numFmt w:val="decimal"/>
      <w:lvlText w:val="%4."/>
      <w:lvlJc w:val="left"/>
      <w:pPr>
        <w:ind w:left="1973" w:hanging="360"/>
      </w:pPr>
    </w:lvl>
    <w:lvl w:ilvl="4" w:tplc="08090019" w:tentative="1">
      <w:start w:val="1"/>
      <w:numFmt w:val="lowerLetter"/>
      <w:lvlText w:val="%5."/>
      <w:lvlJc w:val="left"/>
      <w:pPr>
        <w:ind w:left="2693" w:hanging="360"/>
      </w:pPr>
    </w:lvl>
    <w:lvl w:ilvl="5" w:tplc="0809001B" w:tentative="1">
      <w:start w:val="1"/>
      <w:numFmt w:val="lowerRoman"/>
      <w:lvlText w:val="%6."/>
      <w:lvlJc w:val="right"/>
      <w:pPr>
        <w:ind w:left="3413" w:hanging="180"/>
      </w:pPr>
    </w:lvl>
    <w:lvl w:ilvl="6" w:tplc="0809000F" w:tentative="1">
      <w:start w:val="1"/>
      <w:numFmt w:val="decimal"/>
      <w:lvlText w:val="%7."/>
      <w:lvlJc w:val="left"/>
      <w:pPr>
        <w:ind w:left="4133" w:hanging="360"/>
      </w:pPr>
    </w:lvl>
    <w:lvl w:ilvl="7" w:tplc="08090019" w:tentative="1">
      <w:start w:val="1"/>
      <w:numFmt w:val="lowerLetter"/>
      <w:lvlText w:val="%8."/>
      <w:lvlJc w:val="left"/>
      <w:pPr>
        <w:ind w:left="4853" w:hanging="360"/>
      </w:pPr>
    </w:lvl>
    <w:lvl w:ilvl="8" w:tplc="0809001B" w:tentative="1">
      <w:start w:val="1"/>
      <w:numFmt w:val="lowerRoman"/>
      <w:lvlText w:val="%9."/>
      <w:lvlJc w:val="right"/>
      <w:pPr>
        <w:ind w:left="5573" w:hanging="180"/>
      </w:pPr>
    </w:lvl>
  </w:abstractNum>
  <w:abstractNum w:abstractNumId="12" w15:restartNumberingAfterBreak="0">
    <w:nsid w:val="012A60C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04EF0294"/>
    <w:multiLevelType w:val="hybridMultilevel"/>
    <w:tmpl w:val="E80EFF94"/>
    <w:lvl w:ilvl="0" w:tplc="E92492FA">
      <w:start w:val="96"/>
      <w:numFmt w:val="decimal"/>
      <w:lvlText w:val="14.15.%1"/>
      <w:lvlJc w:val="left"/>
      <w:pPr>
        <w:tabs>
          <w:tab w:val="num" w:pos="720"/>
        </w:tabs>
        <w:ind w:left="1627" w:hanging="1060"/>
      </w:pPr>
      <w:rPr>
        <w:rFonts w:ascii="Arial" w:hAnsi="Arial" w:hint="default"/>
        <w:b w:val="0"/>
        <w:i w:val="0"/>
        <w:sz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06BC12E1"/>
    <w:multiLevelType w:val="hybridMultilevel"/>
    <w:tmpl w:val="6A12C88A"/>
    <w:lvl w:ilvl="0" w:tplc="08090001">
      <w:start w:val="1"/>
      <w:numFmt w:val="bullet"/>
      <w:lvlText w:val=""/>
      <w:lvlJc w:val="left"/>
      <w:pPr>
        <w:ind w:left="1778"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07D940E8"/>
    <w:multiLevelType w:val="singleLevel"/>
    <w:tmpl w:val="866A0194"/>
    <w:lvl w:ilvl="0">
      <w:start w:val="1"/>
      <w:numFmt w:val="decimal"/>
      <w:lvlText w:val="14.14.%1"/>
      <w:lvlJc w:val="left"/>
      <w:pPr>
        <w:tabs>
          <w:tab w:val="num" w:pos="0"/>
        </w:tabs>
        <w:ind w:left="907" w:hanging="907"/>
      </w:pPr>
      <w:rPr>
        <w:rFonts w:ascii="Arial" w:hAnsi="Arial" w:hint="default"/>
        <w:b w:val="0"/>
        <w:i w:val="0"/>
        <w:sz w:val="22"/>
      </w:rPr>
    </w:lvl>
  </w:abstractNum>
  <w:abstractNum w:abstractNumId="16" w15:restartNumberingAfterBreak="0">
    <w:nsid w:val="0A56393F"/>
    <w:multiLevelType w:val="hybridMultilevel"/>
    <w:tmpl w:val="617A238C"/>
    <w:lvl w:ilvl="0" w:tplc="279289E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0B754B8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0BAB51A5"/>
    <w:multiLevelType w:val="hybridMultilevel"/>
    <w:tmpl w:val="CA5CB9A6"/>
    <w:lvl w:ilvl="0" w:tplc="6C8CCE18">
      <w:start w:val="1"/>
      <w:numFmt w:val="decimal"/>
      <w:lvlText w:val="14.6.%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0CC109FB"/>
    <w:multiLevelType w:val="hybridMultilevel"/>
    <w:tmpl w:val="1068BADC"/>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0D261D41"/>
    <w:multiLevelType w:val="hybridMultilevel"/>
    <w:tmpl w:val="05D61B20"/>
    <w:lvl w:ilvl="0" w:tplc="41B8A240">
      <w:start w:val="3"/>
      <w:numFmt w:val="decimal"/>
      <w:lvlText w:val="14.14.%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0F381AB4"/>
    <w:multiLevelType w:val="hybridMultilevel"/>
    <w:tmpl w:val="9C32DB72"/>
    <w:lvl w:ilvl="0" w:tplc="A72CDCEE">
      <w:start w:val="143"/>
      <w:numFmt w:val="decimal"/>
      <w:lvlText w:val="14.15.%1"/>
      <w:lvlJc w:val="left"/>
      <w:pPr>
        <w:tabs>
          <w:tab w:val="num" w:pos="513"/>
        </w:tabs>
        <w:ind w:left="1420" w:hanging="10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11B04F9D"/>
    <w:multiLevelType w:val="singleLevel"/>
    <w:tmpl w:val="53568E94"/>
    <w:lvl w:ilvl="0">
      <w:start w:val="1"/>
      <w:numFmt w:val="lowerRoman"/>
      <w:lvlText w:val="%1.)"/>
      <w:lvlJc w:val="left"/>
      <w:pPr>
        <w:tabs>
          <w:tab w:val="num" w:pos="1440"/>
        </w:tabs>
        <w:ind w:left="1440" w:hanging="720"/>
      </w:pPr>
      <w:rPr>
        <w:rFonts w:hint="default"/>
      </w:rPr>
    </w:lvl>
  </w:abstractNum>
  <w:abstractNum w:abstractNumId="23" w15:restartNumberingAfterBreak="0">
    <w:nsid w:val="13886B75"/>
    <w:multiLevelType w:val="multilevel"/>
    <w:tmpl w:val="4920E62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14010C2B"/>
    <w:multiLevelType w:val="hybridMultilevel"/>
    <w:tmpl w:val="5590CCB6"/>
    <w:lvl w:ilvl="0" w:tplc="4B4C17D2">
      <w:start w:val="1"/>
      <w:numFmt w:val="decimal"/>
      <w:lvlText w:val="14.17.%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16F560DC"/>
    <w:multiLevelType w:val="hybridMultilevel"/>
    <w:tmpl w:val="2BF6E402"/>
    <w:lvl w:ilvl="0" w:tplc="28D6061E">
      <w:start w:val="138"/>
      <w:numFmt w:val="decimal"/>
      <w:lvlText w:val="14.15.%1"/>
      <w:lvlJc w:val="left"/>
      <w:pPr>
        <w:tabs>
          <w:tab w:val="num" w:pos="513"/>
        </w:tabs>
        <w:ind w:left="1420" w:hanging="1060"/>
      </w:pPr>
      <w:rPr>
        <w:rFonts w:ascii="Arial" w:hAnsi="Arial" w:hint="default"/>
        <w:b w:val="0"/>
        <w:i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177B0342"/>
    <w:multiLevelType w:val="hybridMultilevel"/>
    <w:tmpl w:val="7750BA4C"/>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185A586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18AF2D75"/>
    <w:multiLevelType w:val="hybridMultilevel"/>
    <w:tmpl w:val="15B6385C"/>
    <w:lvl w:ilvl="0" w:tplc="C5F86EB2">
      <w:start w:val="1"/>
      <w:numFmt w:val="decimal"/>
      <w:lvlText w:val="14.18.%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19B3105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1CA234CE"/>
    <w:multiLevelType w:val="hybridMultilevel"/>
    <w:tmpl w:val="1D000AEC"/>
    <w:lvl w:ilvl="0" w:tplc="08090001">
      <w:start w:val="1"/>
      <w:numFmt w:val="bullet"/>
      <w:lvlText w:val=""/>
      <w:lvlJc w:val="left"/>
      <w:pPr>
        <w:ind w:left="2171" w:hanging="360"/>
      </w:pPr>
      <w:rPr>
        <w:rFonts w:ascii="Symbol" w:hAnsi="Symbol" w:hint="default"/>
      </w:rPr>
    </w:lvl>
    <w:lvl w:ilvl="1" w:tplc="08090003" w:tentative="1">
      <w:start w:val="1"/>
      <w:numFmt w:val="bullet"/>
      <w:lvlText w:val="o"/>
      <w:lvlJc w:val="left"/>
      <w:pPr>
        <w:ind w:left="2891" w:hanging="360"/>
      </w:pPr>
      <w:rPr>
        <w:rFonts w:ascii="Courier New" w:hAnsi="Courier New" w:cs="Courier New" w:hint="default"/>
      </w:rPr>
    </w:lvl>
    <w:lvl w:ilvl="2" w:tplc="08090005" w:tentative="1">
      <w:start w:val="1"/>
      <w:numFmt w:val="bullet"/>
      <w:lvlText w:val=""/>
      <w:lvlJc w:val="left"/>
      <w:pPr>
        <w:ind w:left="3611" w:hanging="360"/>
      </w:pPr>
      <w:rPr>
        <w:rFonts w:ascii="Wingdings" w:hAnsi="Wingdings" w:hint="default"/>
      </w:rPr>
    </w:lvl>
    <w:lvl w:ilvl="3" w:tplc="08090001" w:tentative="1">
      <w:start w:val="1"/>
      <w:numFmt w:val="bullet"/>
      <w:lvlText w:val=""/>
      <w:lvlJc w:val="left"/>
      <w:pPr>
        <w:ind w:left="4331" w:hanging="360"/>
      </w:pPr>
      <w:rPr>
        <w:rFonts w:ascii="Symbol" w:hAnsi="Symbol" w:hint="default"/>
      </w:rPr>
    </w:lvl>
    <w:lvl w:ilvl="4" w:tplc="08090003" w:tentative="1">
      <w:start w:val="1"/>
      <w:numFmt w:val="bullet"/>
      <w:lvlText w:val="o"/>
      <w:lvlJc w:val="left"/>
      <w:pPr>
        <w:ind w:left="5051" w:hanging="360"/>
      </w:pPr>
      <w:rPr>
        <w:rFonts w:ascii="Courier New" w:hAnsi="Courier New" w:cs="Courier New" w:hint="default"/>
      </w:rPr>
    </w:lvl>
    <w:lvl w:ilvl="5" w:tplc="08090005" w:tentative="1">
      <w:start w:val="1"/>
      <w:numFmt w:val="bullet"/>
      <w:lvlText w:val=""/>
      <w:lvlJc w:val="left"/>
      <w:pPr>
        <w:ind w:left="5771" w:hanging="360"/>
      </w:pPr>
      <w:rPr>
        <w:rFonts w:ascii="Wingdings" w:hAnsi="Wingdings" w:hint="default"/>
      </w:rPr>
    </w:lvl>
    <w:lvl w:ilvl="6" w:tplc="08090001" w:tentative="1">
      <w:start w:val="1"/>
      <w:numFmt w:val="bullet"/>
      <w:lvlText w:val=""/>
      <w:lvlJc w:val="left"/>
      <w:pPr>
        <w:ind w:left="6491" w:hanging="360"/>
      </w:pPr>
      <w:rPr>
        <w:rFonts w:ascii="Symbol" w:hAnsi="Symbol" w:hint="default"/>
      </w:rPr>
    </w:lvl>
    <w:lvl w:ilvl="7" w:tplc="08090003" w:tentative="1">
      <w:start w:val="1"/>
      <w:numFmt w:val="bullet"/>
      <w:lvlText w:val="o"/>
      <w:lvlJc w:val="left"/>
      <w:pPr>
        <w:ind w:left="7211" w:hanging="360"/>
      </w:pPr>
      <w:rPr>
        <w:rFonts w:ascii="Courier New" w:hAnsi="Courier New" w:cs="Courier New" w:hint="default"/>
      </w:rPr>
    </w:lvl>
    <w:lvl w:ilvl="8" w:tplc="08090005" w:tentative="1">
      <w:start w:val="1"/>
      <w:numFmt w:val="bullet"/>
      <w:lvlText w:val=""/>
      <w:lvlJc w:val="left"/>
      <w:pPr>
        <w:ind w:left="7931" w:hanging="360"/>
      </w:pPr>
      <w:rPr>
        <w:rFonts w:ascii="Wingdings" w:hAnsi="Wingdings" w:hint="default"/>
      </w:rPr>
    </w:lvl>
  </w:abstractNum>
  <w:abstractNum w:abstractNumId="31" w15:restartNumberingAfterBreak="0">
    <w:nsid w:val="1CCB53E6"/>
    <w:multiLevelType w:val="hybridMultilevel"/>
    <w:tmpl w:val="06A6544A"/>
    <w:lvl w:ilvl="0" w:tplc="F0966C0A">
      <w:start w:val="1"/>
      <w:numFmt w:val="lowerLetter"/>
      <w:lvlText w:val="(%1)"/>
      <w:lvlJc w:val="left"/>
      <w:pPr>
        <w:ind w:left="783" w:hanging="360"/>
      </w:pPr>
    </w:lvl>
    <w:lvl w:ilvl="1" w:tplc="0FFA3C7C">
      <w:start w:val="1"/>
      <w:numFmt w:val="lowerRoman"/>
      <w:lvlText w:val="(%2)"/>
      <w:lvlJc w:val="left"/>
      <w:pPr>
        <w:ind w:left="1503" w:hanging="360"/>
      </w:pPr>
      <w:rPr>
        <w:rFonts w:ascii="Arial" w:eastAsia="Times New Roman" w:hAnsi="Arial" w:cs="Arial"/>
      </w:rPr>
    </w:lvl>
    <w:lvl w:ilvl="2" w:tplc="0809001B">
      <w:start w:val="1"/>
      <w:numFmt w:val="lowerRoman"/>
      <w:lvlText w:val="%3."/>
      <w:lvlJc w:val="right"/>
      <w:pPr>
        <w:ind w:left="2223" w:hanging="180"/>
      </w:pPr>
    </w:lvl>
    <w:lvl w:ilvl="3" w:tplc="0809000F">
      <w:start w:val="1"/>
      <w:numFmt w:val="decimal"/>
      <w:lvlText w:val="%4."/>
      <w:lvlJc w:val="left"/>
      <w:pPr>
        <w:ind w:left="2943" w:hanging="360"/>
      </w:pPr>
    </w:lvl>
    <w:lvl w:ilvl="4" w:tplc="08090019">
      <w:start w:val="1"/>
      <w:numFmt w:val="lowerLetter"/>
      <w:lvlText w:val="%5."/>
      <w:lvlJc w:val="left"/>
      <w:pPr>
        <w:ind w:left="3663" w:hanging="360"/>
      </w:pPr>
    </w:lvl>
    <w:lvl w:ilvl="5" w:tplc="0809001B">
      <w:start w:val="1"/>
      <w:numFmt w:val="lowerRoman"/>
      <w:lvlText w:val="%6."/>
      <w:lvlJc w:val="right"/>
      <w:pPr>
        <w:ind w:left="4383" w:hanging="180"/>
      </w:pPr>
    </w:lvl>
    <w:lvl w:ilvl="6" w:tplc="0809000F">
      <w:start w:val="1"/>
      <w:numFmt w:val="decimal"/>
      <w:lvlText w:val="%7."/>
      <w:lvlJc w:val="left"/>
      <w:pPr>
        <w:ind w:left="5103" w:hanging="360"/>
      </w:pPr>
    </w:lvl>
    <w:lvl w:ilvl="7" w:tplc="08090019">
      <w:start w:val="1"/>
      <w:numFmt w:val="lowerLetter"/>
      <w:lvlText w:val="%8."/>
      <w:lvlJc w:val="left"/>
      <w:pPr>
        <w:ind w:left="5823" w:hanging="360"/>
      </w:pPr>
    </w:lvl>
    <w:lvl w:ilvl="8" w:tplc="0809001B">
      <w:start w:val="1"/>
      <w:numFmt w:val="lowerRoman"/>
      <w:lvlText w:val="%9."/>
      <w:lvlJc w:val="right"/>
      <w:pPr>
        <w:ind w:left="6543" w:hanging="180"/>
      </w:pPr>
    </w:lvl>
  </w:abstractNum>
  <w:abstractNum w:abstractNumId="32" w15:restartNumberingAfterBreak="0">
    <w:nsid w:val="1CFE74D0"/>
    <w:multiLevelType w:val="hybridMultilevel"/>
    <w:tmpl w:val="0CF6AECA"/>
    <w:lvl w:ilvl="0" w:tplc="0809000F">
      <w:start w:val="1"/>
      <w:numFmt w:val="decimal"/>
      <w:lvlText w:val="%1."/>
      <w:lvlJc w:val="left"/>
      <w:pPr>
        <w:ind w:left="720" w:hanging="360"/>
      </w:p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3" w15:restartNumberingAfterBreak="0">
    <w:nsid w:val="1D2C5116"/>
    <w:multiLevelType w:val="multilevel"/>
    <w:tmpl w:val="976A5F02"/>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7"/>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4" w15:restartNumberingAfterBreak="0">
    <w:nsid w:val="1DA572CC"/>
    <w:multiLevelType w:val="singleLevel"/>
    <w:tmpl w:val="917CE02C"/>
    <w:lvl w:ilvl="0">
      <w:start w:val="1"/>
      <w:numFmt w:val="decimal"/>
      <w:pStyle w:val="Paranumber"/>
      <w:lvlText w:val="%1."/>
      <w:lvlJc w:val="left"/>
      <w:pPr>
        <w:tabs>
          <w:tab w:val="num" w:pos="360"/>
        </w:tabs>
        <w:ind w:left="360" w:hanging="360"/>
      </w:pPr>
    </w:lvl>
  </w:abstractNum>
  <w:abstractNum w:abstractNumId="35" w15:restartNumberingAfterBreak="0">
    <w:nsid w:val="1DB27BC5"/>
    <w:multiLevelType w:val="multilevel"/>
    <w:tmpl w:val="2AA0AF8A"/>
    <w:lvl w:ilvl="0">
      <w:start w:val="14"/>
      <w:numFmt w:val="decimal"/>
      <w:lvlText w:val="%1"/>
      <w:lvlJc w:val="left"/>
      <w:pPr>
        <w:ind w:left="1020" w:hanging="1020"/>
      </w:pPr>
      <w:rPr>
        <w:rFonts w:ascii="Arial" w:hAnsi="Arial" w:hint="default"/>
      </w:rPr>
    </w:lvl>
    <w:lvl w:ilvl="1">
      <w:start w:val="17"/>
      <w:numFmt w:val="decimal"/>
      <w:lvlText w:val="%1.%2"/>
      <w:lvlJc w:val="left"/>
      <w:pPr>
        <w:ind w:left="1260" w:hanging="1020"/>
      </w:pPr>
      <w:rPr>
        <w:rFonts w:ascii="Arial" w:hAnsi="Arial" w:hint="default"/>
      </w:rPr>
    </w:lvl>
    <w:lvl w:ilvl="2">
      <w:start w:val="35"/>
      <w:numFmt w:val="decimal"/>
      <w:lvlText w:val="%1.%2.%3"/>
      <w:lvlJc w:val="left"/>
      <w:pPr>
        <w:ind w:left="1500" w:hanging="1020"/>
      </w:pPr>
      <w:rPr>
        <w:rFonts w:ascii="Arial" w:hAnsi="Arial" w:hint="default"/>
      </w:rPr>
    </w:lvl>
    <w:lvl w:ilvl="3">
      <w:start w:val="1"/>
      <w:numFmt w:val="decimal"/>
      <w:lvlText w:val="14.17.39.%4"/>
      <w:lvlJc w:val="left"/>
      <w:pPr>
        <w:ind w:left="1740" w:hanging="1020"/>
      </w:pPr>
      <w:rPr>
        <w:rFonts w:hint="default"/>
      </w:rPr>
    </w:lvl>
    <w:lvl w:ilvl="4">
      <w:start w:val="1"/>
      <w:numFmt w:val="decimal"/>
      <w:lvlText w:val="%1.%2.%3.%4.%5"/>
      <w:lvlJc w:val="left"/>
      <w:pPr>
        <w:ind w:left="2040" w:hanging="1080"/>
      </w:pPr>
      <w:rPr>
        <w:rFonts w:ascii="Arial" w:hAnsi="Arial" w:hint="default"/>
      </w:rPr>
    </w:lvl>
    <w:lvl w:ilvl="5">
      <w:start w:val="1"/>
      <w:numFmt w:val="decimal"/>
      <w:lvlText w:val="%1.%2.%3.%4.%5.%6"/>
      <w:lvlJc w:val="left"/>
      <w:pPr>
        <w:ind w:left="2280" w:hanging="1080"/>
      </w:pPr>
      <w:rPr>
        <w:rFonts w:ascii="Arial" w:hAnsi="Arial" w:hint="default"/>
      </w:rPr>
    </w:lvl>
    <w:lvl w:ilvl="6">
      <w:start w:val="1"/>
      <w:numFmt w:val="decimal"/>
      <w:lvlText w:val="%1.%2.%3.%4.%5.%6.%7"/>
      <w:lvlJc w:val="left"/>
      <w:pPr>
        <w:ind w:left="2880" w:hanging="1440"/>
      </w:pPr>
      <w:rPr>
        <w:rFonts w:ascii="Arial" w:hAnsi="Arial" w:hint="default"/>
      </w:rPr>
    </w:lvl>
    <w:lvl w:ilvl="7">
      <w:start w:val="1"/>
      <w:numFmt w:val="decimal"/>
      <w:lvlText w:val="%1.%2.%3.%4.%5.%6.%7.%8"/>
      <w:lvlJc w:val="left"/>
      <w:pPr>
        <w:ind w:left="3120" w:hanging="1440"/>
      </w:pPr>
      <w:rPr>
        <w:rFonts w:ascii="Arial" w:hAnsi="Arial" w:hint="default"/>
      </w:rPr>
    </w:lvl>
    <w:lvl w:ilvl="8">
      <w:start w:val="1"/>
      <w:numFmt w:val="decimal"/>
      <w:lvlText w:val="%1.%2.%3.%4.%5.%6.%7.%8.%9"/>
      <w:lvlJc w:val="left"/>
      <w:pPr>
        <w:ind w:left="3720" w:hanging="1800"/>
      </w:pPr>
      <w:rPr>
        <w:rFonts w:ascii="Arial" w:hAnsi="Arial" w:hint="default"/>
      </w:rPr>
    </w:lvl>
  </w:abstractNum>
  <w:abstractNum w:abstractNumId="36" w15:restartNumberingAfterBreak="0">
    <w:nsid w:val="1F7E62F2"/>
    <w:multiLevelType w:val="hybridMultilevel"/>
    <w:tmpl w:val="79507FE0"/>
    <w:lvl w:ilvl="0" w:tplc="00587394">
      <w:numFmt w:val="bullet"/>
      <w:lvlText w:val=""/>
      <w:legacy w:legacy="1" w:legacySpace="360" w:legacyIndent="360"/>
      <w:lvlJc w:val="left"/>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1FA82B77"/>
    <w:multiLevelType w:val="hybridMultilevel"/>
    <w:tmpl w:val="31DE9D4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8" w15:restartNumberingAfterBreak="0">
    <w:nsid w:val="203262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20B8642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22096D56"/>
    <w:multiLevelType w:val="hybridMultilevel"/>
    <w:tmpl w:val="B5BED370"/>
    <w:lvl w:ilvl="0" w:tplc="26086FCC">
      <w:start w:val="88"/>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24AF7946"/>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263A3584"/>
    <w:multiLevelType w:val="hybridMultilevel"/>
    <w:tmpl w:val="6AC6AE7C"/>
    <w:lvl w:ilvl="0" w:tplc="A4C0CB30">
      <w:start w:val="3"/>
      <w:numFmt w:val="lowerLetter"/>
      <w:lvlText w:val="%1)"/>
      <w:lvlJc w:val="left"/>
      <w:pPr>
        <w:ind w:left="2520" w:hanging="360"/>
      </w:pPr>
      <w:rPr>
        <w:rFonts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43" w15:restartNumberingAfterBreak="0">
    <w:nsid w:val="26EC5537"/>
    <w:multiLevelType w:val="multilevel"/>
    <w:tmpl w:val="2B663DAC"/>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6"/>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4" w15:restartNumberingAfterBreak="0">
    <w:nsid w:val="28797607"/>
    <w:multiLevelType w:val="hybridMultilevel"/>
    <w:tmpl w:val="55A6216A"/>
    <w:lvl w:ilvl="0" w:tplc="613CA0E0">
      <w:start w:val="1"/>
      <w:numFmt w:val="decimal"/>
      <w:lvlText w:val="14.9.%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 w15:restartNumberingAfterBreak="0">
    <w:nsid w:val="2977645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2CDF303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2E5D66E1"/>
    <w:multiLevelType w:val="hybridMultilevel"/>
    <w:tmpl w:val="2820A92A"/>
    <w:lvl w:ilvl="0" w:tplc="4976B332">
      <w:start w:val="1"/>
      <w:numFmt w:val="decimal"/>
      <w:lvlText w:val="14.3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15:restartNumberingAfterBreak="0">
    <w:nsid w:val="2EAD4E9A"/>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49" w15:restartNumberingAfterBreak="0">
    <w:nsid w:val="2EE9573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0" w15:restartNumberingAfterBreak="0">
    <w:nsid w:val="2F2569C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1" w15:restartNumberingAfterBreak="0">
    <w:nsid w:val="30E625D9"/>
    <w:multiLevelType w:val="singleLevel"/>
    <w:tmpl w:val="08090001"/>
    <w:lvl w:ilvl="0">
      <w:start w:val="1"/>
      <w:numFmt w:val="bullet"/>
      <w:lvlText w:val=""/>
      <w:lvlJc w:val="left"/>
      <w:pPr>
        <w:ind w:left="720" w:hanging="360"/>
      </w:pPr>
      <w:rPr>
        <w:rFonts w:ascii="Symbol" w:hAnsi="Symbol" w:hint="default"/>
      </w:rPr>
    </w:lvl>
  </w:abstractNum>
  <w:abstractNum w:abstractNumId="52" w15:restartNumberingAfterBreak="0">
    <w:nsid w:val="331D284B"/>
    <w:multiLevelType w:val="hybridMultilevel"/>
    <w:tmpl w:val="214A5544"/>
    <w:lvl w:ilvl="0" w:tplc="973EA406">
      <w:start w:val="1"/>
      <w:numFmt w:val="lowerLetter"/>
      <w:lvlText w:val="%1)"/>
      <w:lvlJc w:val="left"/>
      <w:pPr>
        <w:tabs>
          <w:tab w:val="num" w:pos="1080"/>
        </w:tabs>
        <w:ind w:left="1080" w:hanging="360"/>
      </w:pPr>
      <w:rPr>
        <w:rFonts w:cs="Times New Roman" w:hint="default"/>
        <w:color w:val="auto"/>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3" w15:restartNumberingAfterBreak="0">
    <w:nsid w:val="337C659D"/>
    <w:multiLevelType w:val="hybridMultilevel"/>
    <w:tmpl w:val="E9421B40"/>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54" w15:restartNumberingAfterBreak="0">
    <w:nsid w:val="34304A05"/>
    <w:multiLevelType w:val="hybridMultilevel"/>
    <w:tmpl w:val="0C20AB4A"/>
    <w:lvl w:ilvl="0" w:tplc="414098FC">
      <w:start w:val="1"/>
      <w:numFmt w:val="decimal"/>
      <w:lvlText w:val="14.8.%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5" w15:restartNumberingAfterBreak="0">
    <w:nsid w:val="34AA0E47"/>
    <w:multiLevelType w:val="hybridMultilevel"/>
    <w:tmpl w:val="36886CCC"/>
    <w:lvl w:ilvl="0" w:tplc="95E2A28A">
      <w:start w:val="1"/>
      <w:numFmt w:val="decimal"/>
      <w:lvlText w:val="14.12.%1"/>
      <w:lvlJc w:val="center"/>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35DE37FF"/>
    <w:multiLevelType w:val="hybridMultilevel"/>
    <w:tmpl w:val="EFBCC218"/>
    <w:lvl w:ilvl="0" w:tplc="0152F102">
      <w:start w:val="1"/>
      <w:numFmt w:val="upperLetter"/>
      <w:lvlText w:val="14.15.79%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37DE7197"/>
    <w:multiLevelType w:val="hybridMultilevel"/>
    <w:tmpl w:val="338E182E"/>
    <w:lvl w:ilvl="0" w:tplc="7F0A287C">
      <w:start w:val="1"/>
      <w:numFmt w:val="decimal"/>
      <w:lvlText w:val="%1."/>
      <w:lvlJc w:val="left"/>
      <w:pPr>
        <w:ind w:left="720" w:hanging="360"/>
      </w:pPr>
    </w:lvl>
    <w:lvl w:ilvl="1" w:tplc="89284B28">
      <w:start w:val="1"/>
      <w:numFmt w:val="lowerLetter"/>
      <w:lvlText w:val="%2."/>
      <w:lvlJc w:val="left"/>
      <w:pPr>
        <w:ind w:left="1440" w:hanging="360"/>
      </w:pPr>
    </w:lvl>
    <w:lvl w:ilvl="2" w:tplc="AB1E1F12">
      <w:start w:val="1"/>
      <w:numFmt w:val="lowerRoman"/>
      <w:lvlText w:val="%3."/>
      <w:lvlJc w:val="right"/>
      <w:pPr>
        <w:ind w:left="2160" w:hanging="180"/>
      </w:pPr>
    </w:lvl>
    <w:lvl w:ilvl="3" w:tplc="4ABC8D3A">
      <w:start w:val="1"/>
      <w:numFmt w:val="decimal"/>
      <w:lvlText w:val="%4."/>
      <w:lvlJc w:val="left"/>
      <w:pPr>
        <w:ind w:left="2880" w:hanging="360"/>
      </w:pPr>
    </w:lvl>
    <w:lvl w:ilvl="4" w:tplc="5AB89CE2">
      <w:start w:val="1"/>
      <w:numFmt w:val="lowerLetter"/>
      <w:lvlText w:val="%5."/>
      <w:lvlJc w:val="left"/>
      <w:pPr>
        <w:ind w:left="3600" w:hanging="360"/>
      </w:pPr>
    </w:lvl>
    <w:lvl w:ilvl="5" w:tplc="1F5EABE4">
      <w:start w:val="1"/>
      <w:numFmt w:val="lowerRoman"/>
      <w:lvlText w:val="%6."/>
      <w:lvlJc w:val="right"/>
      <w:pPr>
        <w:ind w:left="4320" w:hanging="180"/>
      </w:pPr>
    </w:lvl>
    <w:lvl w:ilvl="6" w:tplc="E8FEE4B8">
      <w:start w:val="1"/>
      <w:numFmt w:val="decimal"/>
      <w:lvlText w:val="%7."/>
      <w:lvlJc w:val="left"/>
      <w:pPr>
        <w:ind w:left="5040" w:hanging="360"/>
      </w:pPr>
    </w:lvl>
    <w:lvl w:ilvl="7" w:tplc="E88A92DA">
      <w:start w:val="1"/>
      <w:numFmt w:val="lowerLetter"/>
      <w:lvlText w:val="%8."/>
      <w:lvlJc w:val="left"/>
      <w:pPr>
        <w:ind w:left="5760" w:hanging="360"/>
      </w:pPr>
    </w:lvl>
    <w:lvl w:ilvl="8" w:tplc="175681B0">
      <w:start w:val="1"/>
      <w:numFmt w:val="lowerRoman"/>
      <w:lvlText w:val="%9."/>
      <w:lvlJc w:val="right"/>
      <w:pPr>
        <w:ind w:left="6480" w:hanging="180"/>
      </w:pPr>
    </w:lvl>
  </w:abstractNum>
  <w:abstractNum w:abstractNumId="58" w15:restartNumberingAfterBreak="0">
    <w:nsid w:val="37E63A79"/>
    <w:multiLevelType w:val="singleLevel"/>
    <w:tmpl w:val="D7E62792"/>
    <w:lvl w:ilvl="0">
      <w:start w:val="1"/>
      <w:numFmt w:val="lowerRoman"/>
      <w:lvlText w:val="(%1)"/>
      <w:lvlJc w:val="left"/>
      <w:pPr>
        <w:tabs>
          <w:tab w:val="num" w:pos="720"/>
        </w:tabs>
        <w:ind w:left="720" w:hanging="720"/>
      </w:pPr>
      <w:rPr>
        <w:rFonts w:hint="default"/>
      </w:rPr>
    </w:lvl>
  </w:abstractNum>
  <w:abstractNum w:abstractNumId="59" w15:restartNumberingAfterBreak="0">
    <w:nsid w:val="38927DED"/>
    <w:multiLevelType w:val="hybridMultilevel"/>
    <w:tmpl w:val="83560C36"/>
    <w:lvl w:ilvl="0" w:tplc="D7264F10">
      <w:start w:val="1"/>
      <w:numFmt w:val="decimal"/>
      <w:lvlText w:val="14.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0" w15:restartNumberingAfterBreak="0">
    <w:nsid w:val="391B73A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1" w15:restartNumberingAfterBreak="0">
    <w:nsid w:val="39911F7C"/>
    <w:multiLevelType w:val="singleLevel"/>
    <w:tmpl w:val="347028E0"/>
    <w:lvl w:ilvl="0">
      <w:start w:val="1"/>
      <w:numFmt w:val="lowerLetter"/>
      <w:lvlText w:val="%1)"/>
      <w:lvlJc w:val="left"/>
      <w:pPr>
        <w:tabs>
          <w:tab w:val="num" w:pos="1080"/>
        </w:tabs>
        <w:ind w:left="1080" w:hanging="360"/>
      </w:pPr>
      <w:rPr>
        <w:rFonts w:hint="default"/>
      </w:rPr>
    </w:lvl>
  </w:abstractNum>
  <w:abstractNum w:abstractNumId="62" w15:restartNumberingAfterBreak="0">
    <w:nsid w:val="39FF380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3" w15:restartNumberingAfterBreak="0">
    <w:nsid w:val="3A9A647A"/>
    <w:multiLevelType w:val="hybridMultilevel"/>
    <w:tmpl w:val="C39CF31E"/>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64" w15:restartNumberingAfterBreak="0">
    <w:nsid w:val="3B5D14DD"/>
    <w:multiLevelType w:val="multilevel"/>
    <w:tmpl w:val="21BA3D60"/>
    <w:lvl w:ilvl="0">
      <w:start w:val="1"/>
      <w:numFmt w:val="decimal"/>
      <w:pStyle w:val="Sectionheading"/>
      <w:isLgl/>
      <w:suff w:val="space"/>
      <w:lvlText w:val="%1."/>
      <w:lvlJc w:val="left"/>
      <w:pPr>
        <w:ind w:left="792" w:hanging="792"/>
      </w:pPr>
    </w:lvl>
    <w:lvl w:ilvl="1">
      <w:start w:val="1"/>
      <w:numFmt w:val="decimal"/>
      <w:pStyle w:val="Text"/>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5" w15:restartNumberingAfterBreak="0">
    <w:nsid w:val="3D8E39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6" w15:restartNumberingAfterBreak="0">
    <w:nsid w:val="3E143F13"/>
    <w:multiLevelType w:val="multilevel"/>
    <w:tmpl w:val="1AD0F7CA"/>
    <w:lvl w:ilvl="0">
      <w:start w:val="1"/>
      <w:numFmt w:val="none"/>
      <w:lvlRestart w:val="0"/>
      <w:pStyle w:val="CMSHeadL2"/>
      <w:suff w:val="nothing"/>
      <w:lvlText w:val=""/>
      <w:lvlJc w:val="left"/>
      <w:pPr>
        <w:ind w:left="0" w:firstLine="0"/>
      </w:pPr>
      <w:rPr>
        <w:rFonts w:hint="default"/>
      </w:rPr>
    </w:lvl>
    <w:lvl w:ilvl="1">
      <w:start w:val="1"/>
      <w:numFmt w:val="decimal"/>
      <w:pStyle w:val="CMSHeadL3"/>
      <w:lvlText w:val="%2."/>
      <w:lvlJc w:val="left"/>
      <w:pPr>
        <w:tabs>
          <w:tab w:val="num" w:pos="850"/>
        </w:tabs>
        <w:ind w:left="850" w:hanging="850"/>
      </w:pPr>
      <w:rPr>
        <w:rFonts w:hint="default"/>
      </w:rPr>
    </w:lvl>
    <w:lvl w:ilvl="2">
      <w:start w:val="1"/>
      <w:numFmt w:val="decimal"/>
      <w:pStyle w:val="CMSHeadL4"/>
      <w:lvlText w:val="14.%3"/>
      <w:lvlJc w:val="left"/>
      <w:pPr>
        <w:tabs>
          <w:tab w:val="num" w:pos="850"/>
        </w:tabs>
        <w:ind w:left="850" w:hanging="850"/>
      </w:pPr>
      <w:rPr>
        <w:rFonts w:ascii="Arial" w:hAnsi="Arial" w:cs="Arial" w:hint="default"/>
      </w:rPr>
    </w:lvl>
    <w:lvl w:ilvl="3">
      <w:start w:val="1"/>
      <w:numFmt w:val="decimal"/>
      <w:pStyle w:val="CMSHeadL5"/>
      <w:lvlText w:val="14.1.%4"/>
      <w:lvlJc w:val="left"/>
      <w:pPr>
        <w:tabs>
          <w:tab w:val="num" w:pos="1701"/>
        </w:tabs>
        <w:ind w:left="1701" w:hanging="851"/>
      </w:pPr>
      <w:rPr>
        <w:rFonts w:hint="default"/>
      </w:rPr>
    </w:lvl>
    <w:lvl w:ilvl="4">
      <w:start w:val="1"/>
      <w:numFmt w:val="lowerLetter"/>
      <w:pStyle w:val="CMSHeadL6"/>
      <w:lvlText w:val="(%5)"/>
      <w:lvlJc w:val="left"/>
      <w:pPr>
        <w:tabs>
          <w:tab w:val="num" w:pos="2551"/>
        </w:tabs>
        <w:ind w:left="2551" w:hanging="850"/>
      </w:pPr>
      <w:rPr>
        <w:rFonts w:hint="default"/>
      </w:rPr>
    </w:lvl>
    <w:lvl w:ilvl="5">
      <w:start w:val="1"/>
      <w:numFmt w:val="lowerRoman"/>
      <w:pStyle w:val="CMSHeadL7"/>
      <w:lvlText w:val="(%6)"/>
      <w:lvlJc w:val="left"/>
      <w:pPr>
        <w:tabs>
          <w:tab w:val="num" w:pos="3402"/>
        </w:tabs>
        <w:ind w:left="3402" w:hanging="851"/>
      </w:pPr>
      <w:rPr>
        <w:rFonts w:hint="default"/>
      </w:rPr>
    </w:lvl>
    <w:lvl w:ilvl="6">
      <w:start w:val="1"/>
      <w:numFmt w:val="none"/>
      <w:pStyle w:val="CMSHeadL8"/>
      <w:suff w:val="nothing"/>
      <w:lvlText w:val=""/>
      <w:lvlJc w:val="left"/>
      <w:pPr>
        <w:ind w:left="851" w:firstLine="0"/>
      </w:pPr>
      <w:rPr>
        <w:rFonts w:hint="default"/>
      </w:rPr>
    </w:lvl>
    <w:lvl w:ilvl="7">
      <w:start w:val="1"/>
      <w:numFmt w:val="lowerLetter"/>
      <w:pStyle w:val="CMSHeadL9"/>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67" w15:restartNumberingAfterBreak="0">
    <w:nsid w:val="3E2F55C5"/>
    <w:multiLevelType w:val="hybridMultilevel"/>
    <w:tmpl w:val="74B004CE"/>
    <w:lvl w:ilvl="0" w:tplc="0809001B">
      <w:start w:val="1"/>
      <w:numFmt w:val="lowerRoman"/>
      <w:lvlText w:val="%1."/>
      <w:lvlJc w:val="righ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8" w15:restartNumberingAfterBreak="0">
    <w:nsid w:val="3EBB4BC2"/>
    <w:multiLevelType w:val="hybridMultilevel"/>
    <w:tmpl w:val="40DEF4DC"/>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69" w15:restartNumberingAfterBreak="0">
    <w:nsid w:val="3EFE4438"/>
    <w:multiLevelType w:val="hybridMultilevel"/>
    <w:tmpl w:val="222C6848"/>
    <w:lvl w:ilvl="0" w:tplc="9A309810">
      <w:start w:val="1"/>
      <w:numFmt w:val="decimal"/>
      <w:lvlText w:val="%1."/>
      <w:lvlJc w:val="left"/>
      <w:pPr>
        <w:ind w:left="1987" w:hanging="360"/>
      </w:pPr>
    </w:lvl>
    <w:lvl w:ilvl="1" w:tplc="08090019">
      <w:start w:val="1"/>
      <w:numFmt w:val="lowerLetter"/>
      <w:lvlText w:val="%2."/>
      <w:lvlJc w:val="left"/>
      <w:pPr>
        <w:ind w:left="2707" w:hanging="360"/>
      </w:pPr>
    </w:lvl>
    <w:lvl w:ilvl="2" w:tplc="0809001B">
      <w:start w:val="1"/>
      <w:numFmt w:val="lowerRoman"/>
      <w:lvlText w:val="%3."/>
      <w:lvlJc w:val="right"/>
      <w:pPr>
        <w:ind w:left="3427" w:hanging="180"/>
      </w:pPr>
    </w:lvl>
    <w:lvl w:ilvl="3" w:tplc="0809000F">
      <w:start w:val="1"/>
      <w:numFmt w:val="decimal"/>
      <w:lvlText w:val="%4."/>
      <w:lvlJc w:val="left"/>
      <w:pPr>
        <w:ind w:left="4147" w:hanging="360"/>
      </w:pPr>
    </w:lvl>
    <w:lvl w:ilvl="4" w:tplc="08090019">
      <w:start w:val="1"/>
      <w:numFmt w:val="lowerLetter"/>
      <w:lvlText w:val="%5."/>
      <w:lvlJc w:val="left"/>
      <w:pPr>
        <w:ind w:left="4867" w:hanging="360"/>
      </w:pPr>
    </w:lvl>
    <w:lvl w:ilvl="5" w:tplc="0809001B">
      <w:start w:val="1"/>
      <w:numFmt w:val="lowerRoman"/>
      <w:lvlText w:val="%6."/>
      <w:lvlJc w:val="right"/>
      <w:pPr>
        <w:ind w:left="5587" w:hanging="180"/>
      </w:pPr>
    </w:lvl>
    <w:lvl w:ilvl="6" w:tplc="0809000F">
      <w:start w:val="1"/>
      <w:numFmt w:val="decimal"/>
      <w:lvlText w:val="%7."/>
      <w:lvlJc w:val="left"/>
      <w:pPr>
        <w:ind w:left="6307" w:hanging="360"/>
      </w:pPr>
    </w:lvl>
    <w:lvl w:ilvl="7" w:tplc="08090019">
      <w:start w:val="1"/>
      <w:numFmt w:val="lowerLetter"/>
      <w:lvlText w:val="%8."/>
      <w:lvlJc w:val="left"/>
      <w:pPr>
        <w:ind w:left="7027" w:hanging="360"/>
      </w:pPr>
    </w:lvl>
    <w:lvl w:ilvl="8" w:tplc="0809001B">
      <w:start w:val="1"/>
      <w:numFmt w:val="lowerRoman"/>
      <w:lvlText w:val="%9."/>
      <w:lvlJc w:val="right"/>
      <w:pPr>
        <w:ind w:left="7747" w:hanging="180"/>
      </w:pPr>
    </w:lvl>
  </w:abstractNum>
  <w:abstractNum w:abstractNumId="70" w15:restartNumberingAfterBreak="0">
    <w:nsid w:val="418B24BA"/>
    <w:multiLevelType w:val="hybridMultilevel"/>
    <w:tmpl w:val="3FF286EA"/>
    <w:lvl w:ilvl="0" w:tplc="4DC4C9FC">
      <w:start w:val="4"/>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1" w15:restartNumberingAfterBreak="0">
    <w:nsid w:val="423D5858"/>
    <w:multiLevelType w:val="hybridMultilevel"/>
    <w:tmpl w:val="DEC02CAC"/>
    <w:lvl w:ilvl="0" w:tplc="3514BABE">
      <w:start w:val="1"/>
      <w:numFmt w:val="decimal"/>
      <w:lvlText w:val="14.19.%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2" w15:restartNumberingAfterBreak="0">
    <w:nsid w:val="43670CC0"/>
    <w:multiLevelType w:val="hybridMultilevel"/>
    <w:tmpl w:val="B1CC7A84"/>
    <w:lvl w:ilvl="0" w:tplc="00587394">
      <w:numFmt w:val="bullet"/>
      <w:lvlText w:val=""/>
      <w:legacy w:legacy="1" w:legacySpace="360" w:legacyIndent="360"/>
      <w:lvlJc w:val="left"/>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43EA3153"/>
    <w:multiLevelType w:val="hybridMultilevel"/>
    <w:tmpl w:val="CB48444C"/>
    <w:lvl w:ilvl="0" w:tplc="7CF2C58A">
      <w:start w:val="1"/>
      <w:numFmt w:val="upperLetter"/>
      <w:lvlText w:val="14.15.90%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4" w15:restartNumberingAfterBreak="0">
    <w:nsid w:val="445F3ACD"/>
    <w:multiLevelType w:val="singleLevel"/>
    <w:tmpl w:val="19F8B772"/>
    <w:lvl w:ilvl="0">
      <w:start w:val="1"/>
      <w:numFmt w:val="lowerRoman"/>
      <w:lvlText w:val="(%1)"/>
      <w:lvlJc w:val="left"/>
      <w:pPr>
        <w:tabs>
          <w:tab w:val="num" w:pos="1440"/>
        </w:tabs>
        <w:ind w:left="1440" w:hanging="720"/>
      </w:pPr>
      <w:rPr>
        <w:rFonts w:hint="default"/>
      </w:rPr>
    </w:lvl>
  </w:abstractNum>
  <w:abstractNum w:abstractNumId="75" w15:restartNumberingAfterBreak="0">
    <w:nsid w:val="457440DB"/>
    <w:multiLevelType w:val="singleLevel"/>
    <w:tmpl w:val="F9B2D1A0"/>
    <w:lvl w:ilvl="0">
      <w:start w:val="2"/>
      <w:numFmt w:val="lowerRoman"/>
      <w:lvlText w:val="%1)"/>
      <w:lvlJc w:val="left"/>
      <w:pPr>
        <w:tabs>
          <w:tab w:val="num" w:pos="567"/>
        </w:tabs>
        <w:ind w:left="567" w:hanging="567"/>
      </w:pPr>
      <w:rPr>
        <w:rFonts w:hint="default"/>
      </w:rPr>
    </w:lvl>
  </w:abstractNum>
  <w:abstractNum w:abstractNumId="76" w15:restartNumberingAfterBreak="0">
    <w:nsid w:val="479C6F09"/>
    <w:multiLevelType w:val="hybridMultilevel"/>
    <w:tmpl w:val="BDA6202C"/>
    <w:lvl w:ilvl="0" w:tplc="F0966C0A">
      <w:start w:val="1"/>
      <w:numFmt w:val="lowerLetter"/>
      <w:lvlText w:val="(%1)"/>
      <w:lvlJc w:val="left"/>
      <w:pPr>
        <w:ind w:left="1800" w:hanging="360"/>
      </w:pPr>
    </w:lvl>
    <w:lvl w:ilvl="1" w:tplc="C276DE72">
      <w:start w:val="1"/>
      <w:numFmt w:val="lowerRoman"/>
      <w:lvlText w:val="(%2)"/>
      <w:lvlJc w:val="left"/>
      <w:pPr>
        <w:ind w:left="2520" w:hanging="360"/>
      </w:pPr>
      <w:rPr>
        <w:rFonts w:ascii="Arial" w:eastAsia="Times New Roman" w:hAnsi="Arial" w:cs="Arial"/>
      </w:rPr>
    </w:lvl>
    <w:lvl w:ilvl="2" w:tplc="0809001B">
      <w:start w:val="1"/>
      <w:numFmt w:val="lowerRoman"/>
      <w:lvlText w:val="%3."/>
      <w:lvlJc w:val="right"/>
      <w:pPr>
        <w:ind w:left="3240" w:hanging="180"/>
      </w:pPr>
    </w:lvl>
    <w:lvl w:ilvl="3" w:tplc="0809000F">
      <w:start w:val="1"/>
      <w:numFmt w:val="decimal"/>
      <w:lvlText w:val="%4."/>
      <w:lvlJc w:val="left"/>
      <w:pPr>
        <w:ind w:left="3960" w:hanging="360"/>
      </w:pPr>
    </w:lvl>
    <w:lvl w:ilvl="4" w:tplc="08090019">
      <w:start w:val="1"/>
      <w:numFmt w:val="lowerLetter"/>
      <w:lvlText w:val="%5."/>
      <w:lvlJc w:val="left"/>
      <w:pPr>
        <w:ind w:left="4680" w:hanging="360"/>
      </w:pPr>
    </w:lvl>
    <w:lvl w:ilvl="5" w:tplc="0809001B">
      <w:start w:val="1"/>
      <w:numFmt w:val="lowerRoman"/>
      <w:lvlText w:val="%6."/>
      <w:lvlJc w:val="right"/>
      <w:pPr>
        <w:ind w:left="5400" w:hanging="180"/>
      </w:pPr>
    </w:lvl>
    <w:lvl w:ilvl="6" w:tplc="0809000F">
      <w:start w:val="1"/>
      <w:numFmt w:val="decimal"/>
      <w:lvlText w:val="%7."/>
      <w:lvlJc w:val="left"/>
      <w:pPr>
        <w:ind w:left="6120" w:hanging="360"/>
      </w:pPr>
    </w:lvl>
    <w:lvl w:ilvl="7" w:tplc="08090019">
      <w:start w:val="1"/>
      <w:numFmt w:val="lowerLetter"/>
      <w:lvlText w:val="%8."/>
      <w:lvlJc w:val="left"/>
      <w:pPr>
        <w:ind w:left="6840" w:hanging="360"/>
      </w:pPr>
    </w:lvl>
    <w:lvl w:ilvl="8" w:tplc="0809001B">
      <w:start w:val="1"/>
      <w:numFmt w:val="lowerRoman"/>
      <w:lvlText w:val="%9."/>
      <w:lvlJc w:val="right"/>
      <w:pPr>
        <w:ind w:left="7560" w:hanging="180"/>
      </w:pPr>
    </w:lvl>
  </w:abstractNum>
  <w:abstractNum w:abstractNumId="77" w15:restartNumberingAfterBreak="0">
    <w:nsid w:val="48053BC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8" w15:restartNumberingAfterBreak="0">
    <w:nsid w:val="489D6307"/>
    <w:multiLevelType w:val="hybridMultilevel"/>
    <w:tmpl w:val="7E1A10FA"/>
    <w:lvl w:ilvl="0" w:tplc="C75EF968">
      <w:start w:val="5"/>
      <w:numFmt w:val="decimal"/>
      <w:lvlText w:val="14.14.%1"/>
      <w:lvlJc w:val="left"/>
      <w:pPr>
        <w:tabs>
          <w:tab w:val="num" w:pos="568"/>
        </w:tabs>
        <w:ind w:left="1475" w:hanging="907"/>
      </w:pPr>
      <w:rPr>
        <w:rFonts w:ascii="Arial" w:hAnsi="Arial" w:hint="default"/>
        <w:b w:val="0"/>
        <w:i w:val="0"/>
        <w:sz w:val="22"/>
      </w:rPr>
    </w:lvl>
    <w:lvl w:ilvl="1" w:tplc="08090019">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79" w15:restartNumberingAfterBreak="0">
    <w:nsid w:val="48E1222C"/>
    <w:multiLevelType w:val="singleLevel"/>
    <w:tmpl w:val="4AF06B92"/>
    <w:lvl w:ilvl="0">
      <w:start w:val="1"/>
      <w:numFmt w:val="bullet"/>
      <w:lvlText w:val=""/>
      <w:lvlJc w:val="left"/>
      <w:pPr>
        <w:tabs>
          <w:tab w:val="num" w:pos="360"/>
        </w:tabs>
        <w:ind w:left="360" w:hanging="360"/>
      </w:pPr>
      <w:rPr>
        <w:rFonts w:ascii="Symbol" w:hAnsi="Symbol" w:hint="default"/>
      </w:rPr>
    </w:lvl>
  </w:abstractNum>
  <w:abstractNum w:abstractNumId="80" w15:restartNumberingAfterBreak="0">
    <w:nsid w:val="4C081EBD"/>
    <w:multiLevelType w:val="hybridMultilevel"/>
    <w:tmpl w:val="F6DCEFE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720"/>
        </w:tabs>
        <w:ind w:left="720" w:hanging="360"/>
      </w:pPr>
      <w:rPr>
        <w:rFonts w:ascii="Courier New" w:hAnsi="Courier New" w:cs="Courier New" w:hint="default"/>
      </w:rPr>
    </w:lvl>
    <w:lvl w:ilvl="2" w:tplc="08090005" w:tentative="1">
      <w:start w:val="1"/>
      <w:numFmt w:val="bullet"/>
      <w:lvlText w:val=""/>
      <w:lvlJc w:val="left"/>
      <w:pPr>
        <w:tabs>
          <w:tab w:val="num" w:pos="1440"/>
        </w:tabs>
        <w:ind w:left="1440" w:hanging="360"/>
      </w:pPr>
      <w:rPr>
        <w:rFonts w:ascii="Wingdings" w:hAnsi="Wingdings" w:hint="default"/>
      </w:rPr>
    </w:lvl>
    <w:lvl w:ilvl="3" w:tplc="08090001" w:tentative="1">
      <w:start w:val="1"/>
      <w:numFmt w:val="bullet"/>
      <w:lvlText w:val=""/>
      <w:lvlJc w:val="left"/>
      <w:pPr>
        <w:tabs>
          <w:tab w:val="num" w:pos="2160"/>
        </w:tabs>
        <w:ind w:left="2160" w:hanging="360"/>
      </w:pPr>
      <w:rPr>
        <w:rFonts w:ascii="Symbol" w:hAnsi="Symbol" w:hint="default"/>
      </w:rPr>
    </w:lvl>
    <w:lvl w:ilvl="4" w:tplc="08090003" w:tentative="1">
      <w:start w:val="1"/>
      <w:numFmt w:val="bullet"/>
      <w:lvlText w:val="o"/>
      <w:lvlJc w:val="left"/>
      <w:pPr>
        <w:tabs>
          <w:tab w:val="num" w:pos="2880"/>
        </w:tabs>
        <w:ind w:left="2880" w:hanging="360"/>
      </w:pPr>
      <w:rPr>
        <w:rFonts w:ascii="Courier New" w:hAnsi="Courier New" w:cs="Courier New" w:hint="default"/>
      </w:rPr>
    </w:lvl>
    <w:lvl w:ilvl="5" w:tplc="08090005" w:tentative="1">
      <w:start w:val="1"/>
      <w:numFmt w:val="bullet"/>
      <w:lvlText w:val=""/>
      <w:lvlJc w:val="left"/>
      <w:pPr>
        <w:tabs>
          <w:tab w:val="num" w:pos="3600"/>
        </w:tabs>
        <w:ind w:left="3600" w:hanging="360"/>
      </w:pPr>
      <w:rPr>
        <w:rFonts w:ascii="Wingdings" w:hAnsi="Wingdings" w:hint="default"/>
      </w:rPr>
    </w:lvl>
    <w:lvl w:ilvl="6" w:tplc="08090001" w:tentative="1">
      <w:start w:val="1"/>
      <w:numFmt w:val="bullet"/>
      <w:lvlText w:val=""/>
      <w:lvlJc w:val="left"/>
      <w:pPr>
        <w:tabs>
          <w:tab w:val="num" w:pos="4320"/>
        </w:tabs>
        <w:ind w:left="4320" w:hanging="360"/>
      </w:pPr>
      <w:rPr>
        <w:rFonts w:ascii="Symbol" w:hAnsi="Symbol" w:hint="default"/>
      </w:rPr>
    </w:lvl>
    <w:lvl w:ilvl="7" w:tplc="08090003" w:tentative="1">
      <w:start w:val="1"/>
      <w:numFmt w:val="bullet"/>
      <w:lvlText w:val="o"/>
      <w:lvlJc w:val="left"/>
      <w:pPr>
        <w:tabs>
          <w:tab w:val="num" w:pos="5040"/>
        </w:tabs>
        <w:ind w:left="5040" w:hanging="360"/>
      </w:pPr>
      <w:rPr>
        <w:rFonts w:ascii="Courier New" w:hAnsi="Courier New" w:cs="Courier New" w:hint="default"/>
      </w:rPr>
    </w:lvl>
    <w:lvl w:ilvl="8" w:tplc="08090005" w:tentative="1">
      <w:start w:val="1"/>
      <w:numFmt w:val="bullet"/>
      <w:lvlText w:val=""/>
      <w:lvlJc w:val="left"/>
      <w:pPr>
        <w:tabs>
          <w:tab w:val="num" w:pos="5760"/>
        </w:tabs>
        <w:ind w:left="5760" w:hanging="360"/>
      </w:pPr>
      <w:rPr>
        <w:rFonts w:ascii="Wingdings" w:hAnsi="Wingdings" w:hint="default"/>
      </w:rPr>
    </w:lvl>
  </w:abstractNum>
  <w:abstractNum w:abstractNumId="81" w15:restartNumberingAfterBreak="0">
    <w:nsid w:val="4C5948DD"/>
    <w:multiLevelType w:val="hybridMultilevel"/>
    <w:tmpl w:val="04BE37E8"/>
    <w:lvl w:ilvl="0" w:tplc="DC926502">
      <w:start w:val="1"/>
      <w:numFmt w:val="decimal"/>
      <w:lvlText w:val="14.10.%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2" w15:restartNumberingAfterBreak="0">
    <w:nsid w:val="4FAD777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3" w15:restartNumberingAfterBreak="0">
    <w:nsid w:val="50EC3564"/>
    <w:multiLevelType w:val="hybridMultilevel"/>
    <w:tmpl w:val="F44813C0"/>
    <w:lvl w:ilvl="0" w:tplc="12A6E158">
      <w:start w:val="41"/>
      <w:numFmt w:val="decimal"/>
      <w:lvlText w:val="14.17.%1"/>
      <w:lvlJc w:val="left"/>
      <w:pPr>
        <w:tabs>
          <w:tab w:val="num" w:pos="720"/>
        </w:tabs>
        <w:ind w:left="1627" w:hanging="907"/>
      </w:pPr>
      <w:rPr>
        <w:rFonts w:ascii="Arial" w:hAnsi="Arial" w:cs="Times New Roman"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4" w15:restartNumberingAfterBreak="0">
    <w:nsid w:val="523D3C1F"/>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85" w15:restartNumberingAfterBreak="0">
    <w:nsid w:val="539E2DD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6" w15:restartNumberingAfterBreak="0">
    <w:nsid w:val="552F2855"/>
    <w:multiLevelType w:val="hybridMultilevel"/>
    <w:tmpl w:val="1B9ED7E4"/>
    <w:lvl w:ilvl="0" w:tplc="0809000F">
      <w:start w:val="1"/>
      <w:numFmt w:val="decimal"/>
      <w:lvlText w:val="%1."/>
      <w:lvlJc w:val="left"/>
      <w:pPr>
        <w:ind w:left="1987" w:hanging="360"/>
      </w:pPr>
    </w:lvl>
    <w:lvl w:ilvl="1" w:tplc="08090019" w:tentative="1">
      <w:start w:val="1"/>
      <w:numFmt w:val="lowerLetter"/>
      <w:lvlText w:val="%2."/>
      <w:lvlJc w:val="left"/>
      <w:pPr>
        <w:ind w:left="2707" w:hanging="360"/>
      </w:pPr>
    </w:lvl>
    <w:lvl w:ilvl="2" w:tplc="0809001B" w:tentative="1">
      <w:start w:val="1"/>
      <w:numFmt w:val="lowerRoman"/>
      <w:lvlText w:val="%3."/>
      <w:lvlJc w:val="right"/>
      <w:pPr>
        <w:ind w:left="3427" w:hanging="180"/>
      </w:pPr>
    </w:lvl>
    <w:lvl w:ilvl="3" w:tplc="0809000F" w:tentative="1">
      <w:start w:val="1"/>
      <w:numFmt w:val="decimal"/>
      <w:lvlText w:val="%4."/>
      <w:lvlJc w:val="left"/>
      <w:pPr>
        <w:ind w:left="4147" w:hanging="360"/>
      </w:pPr>
    </w:lvl>
    <w:lvl w:ilvl="4" w:tplc="08090019" w:tentative="1">
      <w:start w:val="1"/>
      <w:numFmt w:val="lowerLetter"/>
      <w:lvlText w:val="%5."/>
      <w:lvlJc w:val="left"/>
      <w:pPr>
        <w:ind w:left="4867" w:hanging="360"/>
      </w:pPr>
    </w:lvl>
    <w:lvl w:ilvl="5" w:tplc="0809001B" w:tentative="1">
      <w:start w:val="1"/>
      <w:numFmt w:val="lowerRoman"/>
      <w:lvlText w:val="%6."/>
      <w:lvlJc w:val="right"/>
      <w:pPr>
        <w:ind w:left="5587" w:hanging="180"/>
      </w:pPr>
    </w:lvl>
    <w:lvl w:ilvl="6" w:tplc="0809000F" w:tentative="1">
      <w:start w:val="1"/>
      <w:numFmt w:val="decimal"/>
      <w:lvlText w:val="%7."/>
      <w:lvlJc w:val="left"/>
      <w:pPr>
        <w:ind w:left="6307" w:hanging="360"/>
      </w:pPr>
    </w:lvl>
    <w:lvl w:ilvl="7" w:tplc="08090019" w:tentative="1">
      <w:start w:val="1"/>
      <w:numFmt w:val="lowerLetter"/>
      <w:lvlText w:val="%8."/>
      <w:lvlJc w:val="left"/>
      <w:pPr>
        <w:ind w:left="7027" w:hanging="360"/>
      </w:pPr>
    </w:lvl>
    <w:lvl w:ilvl="8" w:tplc="0809001B" w:tentative="1">
      <w:start w:val="1"/>
      <w:numFmt w:val="lowerRoman"/>
      <w:lvlText w:val="%9."/>
      <w:lvlJc w:val="right"/>
      <w:pPr>
        <w:ind w:left="7747" w:hanging="180"/>
      </w:pPr>
    </w:lvl>
  </w:abstractNum>
  <w:abstractNum w:abstractNumId="87" w15:restartNumberingAfterBreak="0">
    <w:nsid w:val="55380D27"/>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88" w15:restartNumberingAfterBreak="0">
    <w:nsid w:val="556B395E"/>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9" w15:restartNumberingAfterBreak="0">
    <w:nsid w:val="583E7CE5"/>
    <w:multiLevelType w:val="singleLevel"/>
    <w:tmpl w:val="9948FFB0"/>
    <w:lvl w:ilvl="0">
      <w:start w:val="3"/>
      <w:numFmt w:val="lowerRoman"/>
      <w:lvlText w:val="%1)"/>
      <w:lvlJc w:val="left"/>
      <w:pPr>
        <w:tabs>
          <w:tab w:val="num" w:pos="567"/>
        </w:tabs>
        <w:ind w:left="567" w:hanging="567"/>
      </w:pPr>
      <w:rPr>
        <w:rFonts w:hint="default"/>
      </w:rPr>
    </w:lvl>
  </w:abstractNum>
  <w:abstractNum w:abstractNumId="90" w15:restartNumberingAfterBreak="0">
    <w:nsid w:val="5B662191"/>
    <w:multiLevelType w:val="singleLevel"/>
    <w:tmpl w:val="08090001"/>
    <w:lvl w:ilvl="0">
      <w:start w:val="1"/>
      <w:numFmt w:val="bullet"/>
      <w:lvlText w:val=""/>
      <w:lvlJc w:val="left"/>
      <w:pPr>
        <w:ind w:left="720" w:hanging="360"/>
      </w:pPr>
      <w:rPr>
        <w:rFonts w:ascii="Symbol" w:hAnsi="Symbol" w:hint="default"/>
      </w:rPr>
    </w:lvl>
  </w:abstractNum>
  <w:abstractNum w:abstractNumId="91" w15:restartNumberingAfterBreak="0">
    <w:nsid w:val="5B8F3709"/>
    <w:multiLevelType w:val="hybridMultilevel"/>
    <w:tmpl w:val="40CA1192"/>
    <w:lvl w:ilvl="0" w:tplc="5A90E376">
      <w:start w:val="1"/>
      <w:numFmt w:val="decimal"/>
      <w:lvlText w:val="14.17.4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2" w15:restartNumberingAfterBreak="0">
    <w:nsid w:val="5BFA4C0B"/>
    <w:multiLevelType w:val="hybridMultilevel"/>
    <w:tmpl w:val="23725280"/>
    <w:lvl w:ilvl="0" w:tplc="302A1B7C">
      <w:start w:val="1"/>
      <w:numFmt w:val="decimal"/>
      <w:lvlText w:val="14.7.%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3" w15:restartNumberingAfterBreak="0">
    <w:nsid w:val="5D3205C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4" w15:restartNumberingAfterBreak="0">
    <w:nsid w:val="5DDF0E9F"/>
    <w:multiLevelType w:val="hybridMultilevel"/>
    <w:tmpl w:val="3C2261F0"/>
    <w:lvl w:ilvl="0" w:tplc="FD7C139C">
      <w:start w:val="5"/>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5" w15:restartNumberingAfterBreak="0">
    <w:nsid w:val="5EDD092C"/>
    <w:multiLevelType w:val="hybridMultilevel"/>
    <w:tmpl w:val="1FA69D1E"/>
    <w:lvl w:ilvl="0" w:tplc="CD40B3A2">
      <w:start w:val="1"/>
      <w:numFmt w:val="decimal"/>
      <w:lvlText w:val="14.4.%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6" w15:restartNumberingAfterBreak="0">
    <w:nsid w:val="5F15750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7" w15:restartNumberingAfterBreak="0">
    <w:nsid w:val="5F75611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8" w15:restartNumberingAfterBreak="0">
    <w:nsid w:val="60904B0A"/>
    <w:multiLevelType w:val="hybridMultilevel"/>
    <w:tmpl w:val="EDC06C9C"/>
    <w:lvl w:ilvl="0" w:tplc="D6621346">
      <w:start w:val="1"/>
      <w:numFmt w:val="decimal"/>
      <w:lvlText w:val="14.16.%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9" w15:restartNumberingAfterBreak="0">
    <w:nsid w:val="60EB54E7"/>
    <w:multiLevelType w:val="hybridMultilevel"/>
    <w:tmpl w:val="B10CA6B8"/>
    <w:lvl w:ilvl="0" w:tplc="7FA8B5D8">
      <w:start w:val="1"/>
      <w:numFmt w:val="decimal"/>
      <w:lvlText w:val="14.2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0" w15:restartNumberingAfterBreak="0">
    <w:nsid w:val="61C6416F"/>
    <w:multiLevelType w:val="hybridMultilevel"/>
    <w:tmpl w:val="BE94DFEC"/>
    <w:lvl w:ilvl="0" w:tplc="64AA308A">
      <w:start w:val="1"/>
      <w:numFmt w:val="decimal"/>
      <w:lvlText w:val="14.31.%1"/>
      <w:lvlJc w:val="left"/>
      <w:pPr>
        <w:tabs>
          <w:tab w:val="num" w:pos="720"/>
        </w:tabs>
        <w:ind w:left="1627" w:hanging="907"/>
      </w:pPr>
      <w:rPr>
        <w:rFonts w:ascii="Arial" w:hAnsi="Arial" w:hint="default"/>
        <w:b w:val="0"/>
        <w:i w:val="0"/>
        <w:color w:val="00000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1" w15:restartNumberingAfterBreak="0">
    <w:nsid w:val="61FD65F1"/>
    <w:multiLevelType w:val="hybridMultilevel"/>
    <w:tmpl w:val="2E08661A"/>
    <w:lvl w:ilvl="0" w:tplc="08090003">
      <w:start w:val="1"/>
      <w:numFmt w:val="bullet"/>
      <w:lvlText w:val="o"/>
      <w:lvlJc w:val="left"/>
      <w:pPr>
        <w:ind w:left="1494" w:hanging="360"/>
      </w:pPr>
      <w:rPr>
        <w:rFonts w:ascii="Courier New" w:hAnsi="Courier New" w:cs="Courier New" w:hint="default"/>
      </w:rPr>
    </w:lvl>
    <w:lvl w:ilvl="1" w:tplc="08090003">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102" w15:restartNumberingAfterBreak="0">
    <w:nsid w:val="631608EE"/>
    <w:multiLevelType w:val="singleLevel"/>
    <w:tmpl w:val="B0E02CCA"/>
    <w:lvl w:ilvl="0">
      <w:start w:val="1"/>
      <w:numFmt w:val="decimal"/>
      <w:lvlText w:val="14.2.%1"/>
      <w:lvlJc w:val="left"/>
      <w:pPr>
        <w:tabs>
          <w:tab w:val="num" w:pos="0"/>
        </w:tabs>
        <w:ind w:left="907" w:hanging="907"/>
      </w:pPr>
      <w:rPr>
        <w:rFonts w:ascii="Arial" w:hAnsi="Arial" w:hint="default"/>
        <w:b w:val="0"/>
        <w:i w:val="0"/>
        <w:sz w:val="22"/>
      </w:rPr>
    </w:lvl>
  </w:abstractNum>
  <w:abstractNum w:abstractNumId="103" w15:restartNumberingAfterBreak="0">
    <w:nsid w:val="64880973"/>
    <w:multiLevelType w:val="hybridMultilevel"/>
    <w:tmpl w:val="479C90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4" w15:restartNumberingAfterBreak="0">
    <w:nsid w:val="64CF128E"/>
    <w:multiLevelType w:val="hybridMultilevel"/>
    <w:tmpl w:val="721E84C6"/>
    <w:lvl w:ilvl="0" w:tplc="24CE531E">
      <w:start w:val="1"/>
      <w:numFmt w:val="decimal"/>
      <w:lvlText w:val="14.5.%1"/>
      <w:lvlJc w:val="left"/>
      <w:pPr>
        <w:tabs>
          <w:tab w:val="num" w:pos="0"/>
        </w:tabs>
        <w:ind w:left="907" w:hanging="907"/>
      </w:pPr>
      <w:rPr>
        <w:rFonts w:ascii="Arial" w:hAnsi="Arial" w:hint="default"/>
        <w:b w:val="0"/>
        <w:i w:val="0"/>
        <w:color w:val="auto"/>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5" w15:restartNumberingAfterBreak="0">
    <w:nsid w:val="64FC51B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6" w15:restartNumberingAfterBreak="0">
    <w:nsid w:val="669E192F"/>
    <w:multiLevelType w:val="singleLevel"/>
    <w:tmpl w:val="4C1C4B52"/>
    <w:lvl w:ilvl="0">
      <w:start w:val="1"/>
      <w:numFmt w:val="lowerRoman"/>
      <w:lvlText w:val="%1)"/>
      <w:lvlJc w:val="left"/>
      <w:pPr>
        <w:ind w:left="720" w:hanging="360"/>
      </w:pPr>
      <w:rPr>
        <w:rFonts w:hint="default"/>
      </w:rPr>
    </w:lvl>
  </w:abstractNum>
  <w:abstractNum w:abstractNumId="107" w15:restartNumberingAfterBreak="0">
    <w:nsid w:val="66C02539"/>
    <w:multiLevelType w:val="hybridMultilevel"/>
    <w:tmpl w:val="D694A542"/>
    <w:lvl w:ilvl="0" w:tplc="0809000F">
      <w:start w:val="1"/>
      <w:numFmt w:val="decimal"/>
      <w:lvlText w:val="%1."/>
      <w:lvlJc w:val="left"/>
      <w:pPr>
        <w:ind w:left="2420" w:hanging="360"/>
      </w:pPr>
    </w:lvl>
    <w:lvl w:ilvl="1" w:tplc="08090019" w:tentative="1">
      <w:start w:val="1"/>
      <w:numFmt w:val="lowerLetter"/>
      <w:lvlText w:val="%2."/>
      <w:lvlJc w:val="left"/>
      <w:pPr>
        <w:ind w:left="3140" w:hanging="360"/>
      </w:pPr>
    </w:lvl>
    <w:lvl w:ilvl="2" w:tplc="0809001B" w:tentative="1">
      <w:start w:val="1"/>
      <w:numFmt w:val="lowerRoman"/>
      <w:lvlText w:val="%3."/>
      <w:lvlJc w:val="right"/>
      <w:pPr>
        <w:ind w:left="3860" w:hanging="180"/>
      </w:pPr>
    </w:lvl>
    <w:lvl w:ilvl="3" w:tplc="0809000F" w:tentative="1">
      <w:start w:val="1"/>
      <w:numFmt w:val="decimal"/>
      <w:lvlText w:val="%4."/>
      <w:lvlJc w:val="left"/>
      <w:pPr>
        <w:ind w:left="4580" w:hanging="360"/>
      </w:pPr>
    </w:lvl>
    <w:lvl w:ilvl="4" w:tplc="08090019" w:tentative="1">
      <w:start w:val="1"/>
      <w:numFmt w:val="lowerLetter"/>
      <w:lvlText w:val="%5."/>
      <w:lvlJc w:val="left"/>
      <w:pPr>
        <w:ind w:left="5300" w:hanging="360"/>
      </w:pPr>
    </w:lvl>
    <w:lvl w:ilvl="5" w:tplc="0809001B" w:tentative="1">
      <w:start w:val="1"/>
      <w:numFmt w:val="lowerRoman"/>
      <w:lvlText w:val="%6."/>
      <w:lvlJc w:val="right"/>
      <w:pPr>
        <w:ind w:left="6020" w:hanging="180"/>
      </w:pPr>
    </w:lvl>
    <w:lvl w:ilvl="6" w:tplc="0809000F" w:tentative="1">
      <w:start w:val="1"/>
      <w:numFmt w:val="decimal"/>
      <w:lvlText w:val="%7."/>
      <w:lvlJc w:val="left"/>
      <w:pPr>
        <w:ind w:left="6740" w:hanging="360"/>
      </w:pPr>
    </w:lvl>
    <w:lvl w:ilvl="7" w:tplc="08090019" w:tentative="1">
      <w:start w:val="1"/>
      <w:numFmt w:val="lowerLetter"/>
      <w:lvlText w:val="%8."/>
      <w:lvlJc w:val="left"/>
      <w:pPr>
        <w:ind w:left="7460" w:hanging="360"/>
      </w:pPr>
    </w:lvl>
    <w:lvl w:ilvl="8" w:tplc="0809001B" w:tentative="1">
      <w:start w:val="1"/>
      <w:numFmt w:val="lowerRoman"/>
      <w:lvlText w:val="%9."/>
      <w:lvlJc w:val="right"/>
      <w:pPr>
        <w:ind w:left="8180" w:hanging="180"/>
      </w:pPr>
    </w:lvl>
  </w:abstractNum>
  <w:abstractNum w:abstractNumId="108" w15:restartNumberingAfterBreak="0">
    <w:nsid w:val="67FE5189"/>
    <w:multiLevelType w:val="hybridMultilevel"/>
    <w:tmpl w:val="7E16AAAC"/>
    <w:lvl w:ilvl="0" w:tplc="1970307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9" w15:restartNumberingAfterBreak="0">
    <w:nsid w:val="68BC32C7"/>
    <w:multiLevelType w:val="hybridMultilevel"/>
    <w:tmpl w:val="8110CDDA"/>
    <w:lvl w:ilvl="0" w:tplc="FFFFFFFF">
      <w:start w:val="1"/>
      <w:numFmt w:val="decimal"/>
      <w:lvlText w:val="%1."/>
      <w:lvlJc w:val="left"/>
      <w:pPr>
        <w:ind w:left="770" w:hanging="360"/>
      </w:pPr>
    </w:lvl>
    <w:lvl w:ilvl="1" w:tplc="08090003">
      <w:start w:val="1"/>
      <w:numFmt w:val="bullet"/>
      <w:lvlText w:val="o"/>
      <w:lvlJc w:val="left"/>
      <w:pPr>
        <w:ind w:left="1490" w:hanging="360"/>
      </w:pPr>
      <w:rPr>
        <w:rFonts w:ascii="Courier New" w:hAnsi="Courier New" w:cs="Courier New" w:hint="default"/>
      </w:rPr>
    </w:lvl>
    <w:lvl w:ilvl="2" w:tplc="08090005">
      <w:start w:val="1"/>
      <w:numFmt w:val="bullet"/>
      <w:lvlText w:val=""/>
      <w:lvlJc w:val="left"/>
      <w:pPr>
        <w:ind w:left="2210" w:hanging="360"/>
      </w:pPr>
      <w:rPr>
        <w:rFonts w:ascii="Wingdings" w:hAnsi="Wingdings" w:hint="default"/>
      </w:rPr>
    </w:lvl>
    <w:lvl w:ilvl="3" w:tplc="08090001">
      <w:start w:val="1"/>
      <w:numFmt w:val="bullet"/>
      <w:lvlText w:val=""/>
      <w:lvlJc w:val="left"/>
      <w:pPr>
        <w:ind w:left="2930" w:hanging="360"/>
      </w:pPr>
      <w:rPr>
        <w:rFonts w:ascii="Symbol" w:hAnsi="Symbol" w:hint="default"/>
      </w:rPr>
    </w:lvl>
    <w:lvl w:ilvl="4" w:tplc="08090003">
      <w:start w:val="1"/>
      <w:numFmt w:val="bullet"/>
      <w:lvlText w:val="o"/>
      <w:lvlJc w:val="left"/>
      <w:pPr>
        <w:ind w:left="3650" w:hanging="360"/>
      </w:pPr>
      <w:rPr>
        <w:rFonts w:ascii="Courier New" w:hAnsi="Courier New" w:cs="Courier New" w:hint="default"/>
      </w:rPr>
    </w:lvl>
    <w:lvl w:ilvl="5" w:tplc="08090005">
      <w:start w:val="1"/>
      <w:numFmt w:val="bullet"/>
      <w:lvlText w:val=""/>
      <w:lvlJc w:val="left"/>
      <w:pPr>
        <w:ind w:left="4370" w:hanging="360"/>
      </w:pPr>
      <w:rPr>
        <w:rFonts w:ascii="Wingdings" w:hAnsi="Wingdings" w:hint="default"/>
      </w:rPr>
    </w:lvl>
    <w:lvl w:ilvl="6" w:tplc="08090001">
      <w:start w:val="1"/>
      <w:numFmt w:val="bullet"/>
      <w:lvlText w:val=""/>
      <w:lvlJc w:val="left"/>
      <w:pPr>
        <w:ind w:left="5090" w:hanging="360"/>
      </w:pPr>
      <w:rPr>
        <w:rFonts w:ascii="Symbol" w:hAnsi="Symbol" w:hint="default"/>
      </w:rPr>
    </w:lvl>
    <w:lvl w:ilvl="7" w:tplc="08090003">
      <w:start w:val="1"/>
      <w:numFmt w:val="bullet"/>
      <w:lvlText w:val="o"/>
      <w:lvlJc w:val="left"/>
      <w:pPr>
        <w:ind w:left="5810" w:hanging="360"/>
      </w:pPr>
      <w:rPr>
        <w:rFonts w:ascii="Courier New" w:hAnsi="Courier New" w:cs="Courier New" w:hint="default"/>
      </w:rPr>
    </w:lvl>
    <w:lvl w:ilvl="8" w:tplc="08090005">
      <w:start w:val="1"/>
      <w:numFmt w:val="bullet"/>
      <w:lvlText w:val=""/>
      <w:lvlJc w:val="left"/>
      <w:pPr>
        <w:ind w:left="6530" w:hanging="360"/>
      </w:pPr>
      <w:rPr>
        <w:rFonts w:ascii="Wingdings" w:hAnsi="Wingdings" w:hint="default"/>
      </w:rPr>
    </w:lvl>
  </w:abstractNum>
  <w:abstractNum w:abstractNumId="110" w15:restartNumberingAfterBreak="0">
    <w:nsid w:val="6B7E11FB"/>
    <w:multiLevelType w:val="singleLevel"/>
    <w:tmpl w:val="D7E62792"/>
    <w:lvl w:ilvl="0">
      <w:start w:val="1"/>
      <w:numFmt w:val="lowerRoman"/>
      <w:lvlText w:val="(%1)"/>
      <w:lvlJc w:val="left"/>
      <w:pPr>
        <w:tabs>
          <w:tab w:val="num" w:pos="720"/>
        </w:tabs>
        <w:ind w:left="720" w:hanging="720"/>
      </w:pPr>
      <w:rPr>
        <w:rFonts w:hint="default"/>
      </w:rPr>
    </w:lvl>
  </w:abstractNum>
  <w:abstractNum w:abstractNumId="111" w15:restartNumberingAfterBreak="0">
    <w:nsid w:val="6CBB0DA2"/>
    <w:multiLevelType w:val="hybridMultilevel"/>
    <w:tmpl w:val="3982B234"/>
    <w:lvl w:ilvl="0" w:tplc="76A07CB0">
      <w:start w:val="1"/>
      <w:numFmt w:val="decimal"/>
      <w:lvlText w:val="14.15.%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2" w15:restartNumberingAfterBreak="0">
    <w:nsid w:val="6D505904"/>
    <w:multiLevelType w:val="hybridMultilevel"/>
    <w:tmpl w:val="50C2B33E"/>
    <w:lvl w:ilvl="0" w:tplc="0F6CE6E0">
      <w:start w:val="1"/>
      <w:numFmt w:val="decimal"/>
      <w:lvlText w:val="14.1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3" w15:restartNumberingAfterBreak="0">
    <w:nsid w:val="6D842F5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4" w15:restartNumberingAfterBreak="0">
    <w:nsid w:val="6E630A94"/>
    <w:multiLevelType w:val="hybridMultilevel"/>
    <w:tmpl w:val="16D8D0B6"/>
    <w:lvl w:ilvl="0" w:tplc="FFFFFFFF">
      <w:start w:val="1"/>
      <w:numFmt w:val="bullet"/>
      <w:pStyle w:val="BulletBox"/>
      <w:lvlText w:val=""/>
      <w:lvlJc w:val="left"/>
      <w:pPr>
        <w:tabs>
          <w:tab w:val="num" w:pos="1440"/>
        </w:tabs>
        <w:ind w:left="1440" w:hanging="72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5" w15:restartNumberingAfterBreak="0">
    <w:nsid w:val="6F1C45AC"/>
    <w:multiLevelType w:val="hybridMultilevel"/>
    <w:tmpl w:val="4BF44B24"/>
    <w:lvl w:ilvl="0" w:tplc="4FEC80B0">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6" w15:restartNumberingAfterBreak="0">
    <w:nsid w:val="6FB96A36"/>
    <w:multiLevelType w:val="hybridMultilevel"/>
    <w:tmpl w:val="083AFACA"/>
    <w:lvl w:ilvl="0" w:tplc="CBC61988">
      <w:start w:val="1"/>
      <w:numFmt w:val="decimal"/>
      <w:lvlText w:val="14.11.%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7" w15:restartNumberingAfterBreak="0">
    <w:nsid w:val="70204A43"/>
    <w:multiLevelType w:val="hybridMultilevel"/>
    <w:tmpl w:val="7208FA26"/>
    <w:lvl w:ilvl="0" w:tplc="08090001">
      <w:start w:val="1"/>
      <w:numFmt w:val="bullet"/>
      <w:lvlText w:val=""/>
      <w:lvlJc w:val="left"/>
      <w:pPr>
        <w:ind w:left="1636" w:hanging="360"/>
      </w:pPr>
      <w:rPr>
        <w:rFonts w:ascii="Symbol" w:hAnsi="Symbol" w:hint="default"/>
      </w:rPr>
    </w:lvl>
    <w:lvl w:ilvl="1" w:tplc="08090003">
      <w:start w:val="1"/>
      <w:numFmt w:val="bullet"/>
      <w:lvlText w:val="o"/>
      <w:lvlJc w:val="left"/>
      <w:pPr>
        <w:ind w:left="2356" w:hanging="360"/>
      </w:pPr>
      <w:rPr>
        <w:rFonts w:ascii="Courier New" w:hAnsi="Courier New" w:cs="Courier New" w:hint="default"/>
      </w:rPr>
    </w:lvl>
    <w:lvl w:ilvl="2" w:tplc="08090005">
      <w:start w:val="1"/>
      <w:numFmt w:val="bullet"/>
      <w:lvlText w:val=""/>
      <w:lvlJc w:val="left"/>
      <w:pPr>
        <w:ind w:left="3076" w:hanging="360"/>
      </w:pPr>
      <w:rPr>
        <w:rFonts w:ascii="Wingdings" w:hAnsi="Wingdings" w:hint="default"/>
      </w:rPr>
    </w:lvl>
    <w:lvl w:ilvl="3" w:tplc="08090001" w:tentative="1">
      <w:start w:val="1"/>
      <w:numFmt w:val="bullet"/>
      <w:lvlText w:val=""/>
      <w:lvlJc w:val="left"/>
      <w:pPr>
        <w:ind w:left="3796" w:hanging="360"/>
      </w:pPr>
      <w:rPr>
        <w:rFonts w:ascii="Symbol" w:hAnsi="Symbol"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118" w15:restartNumberingAfterBreak="0">
    <w:nsid w:val="719535D9"/>
    <w:multiLevelType w:val="hybridMultilevel"/>
    <w:tmpl w:val="0486C7C6"/>
    <w:lvl w:ilvl="0" w:tplc="3D126360">
      <w:start w:val="2"/>
      <w:numFmt w:val="lowerLetter"/>
      <w:lvlText w:val="%1)"/>
      <w:lvlJc w:val="left"/>
      <w:pPr>
        <w:tabs>
          <w:tab w:val="num" w:pos="720"/>
        </w:tabs>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9" w15:restartNumberingAfterBreak="0">
    <w:nsid w:val="722B3CFD"/>
    <w:multiLevelType w:val="singleLevel"/>
    <w:tmpl w:val="61847FDE"/>
    <w:lvl w:ilvl="0">
      <w:start w:val="1"/>
      <w:numFmt w:val="lowerRoman"/>
      <w:lvlText w:val="%1)"/>
      <w:lvlJc w:val="left"/>
      <w:pPr>
        <w:tabs>
          <w:tab w:val="num" w:pos="720"/>
        </w:tabs>
        <w:ind w:left="360" w:hanging="360"/>
      </w:pPr>
    </w:lvl>
  </w:abstractNum>
  <w:abstractNum w:abstractNumId="120" w15:restartNumberingAfterBreak="0">
    <w:nsid w:val="73042B79"/>
    <w:multiLevelType w:val="hybridMultilevel"/>
    <w:tmpl w:val="B8320F00"/>
    <w:lvl w:ilvl="0" w:tplc="42400A18">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21" w15:restartNumberingAfterBreak="0">
    <w:nsid w:val="74B22EB7"/>
    <w:multiLevelType w:val="hybridMultilevel"/>
    <w:tmpl w:val="E116A28A"/>
    <w:lvl w:ilvl="0" w:tplc="343A1CE0">
      <w:start w:val="1"/>
      <w:numFmt w:val="lowerRoma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2" w15:restartNumberingAfterBreak="0">
    <w:nsid w:val="74FB0DB6"/>
    <w:multiLevelType w:val="hybridMultilevel"/>
    <w:tmpl w:val="AE6C1210"/>
    <w:lvl w:ilvl="0" w:tplc="95F8B96A">
      <w:start w:val="1"/>
      <w:numFmt w:val="decimal"/>
      <w:lvlText w:val="14.32.%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3" w15:restartNumberingAfterBreak="0">
    <w:nsid w:val="768177A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4" w15:restartNumberingAfterBreak="0">
    <w:nsid w:val="7729269E"/>
    <w:multiLevelType w:val="hybridMultilevel"/>
    <w:tmpl w:val="152459E2"/>
    <w:lvl w:ilvl="0" w:tplc="A9105014">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25" w15:restartNumberingAfterBreak="0">
    <w:nsid w:val="77AF566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6" w15:restartNumberingAfterBreak="0">
    <w:nsid w:val="78617D5D"/>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127" w15:restartNumberingAfterBreak="0">
    <w:nsid w:val="78CC6F6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8" w15:restartNumberingAfterBreak="0">
    <w:nsid w:val="7B5D6568"/>
    <w:multiLevelType w:val="singleLevel"/>
    <w:tmpl w:val="1B3C3DF0"/>
    <w:lvl w:ilvl="0">
      <w:start w:val="1"/>
      <w:numFmt w:val="lowerRoman"/>
      <w:lvlText w:val="%1)"/>
      <w:lvlJc w:val="left"/>
      <w:pPr>
        <w:ind w:left="720" w:hanging="360"/>
      </w:pPr>
      <w:rPr>
        <w:rFonts w:ascii="Arial" w:hAnsi="Arial" w:cs="Arial" w:hint="default"/>
        <w:sz w:val="22"/>
        <w:szCs w:val="22"/>
      </w:rPr>
    </w:lvl>
  </w:abstractNum>
  <w:abstractNum w:abstractNumId="129" w15:restartNumberingAfterBreak="0">
    <w:nsid w:val="7D527437"/>
    <w:multiLevelType w:val="singleLevel"/>
    <w:tmpl w:val="347028E0"/>
    <w:lvl w:ilvl="0">
      <w:start w:val="1"/>
      <w:numFmt w:val="lowerLetter"/>
      <w:lvlText w:val="%1)"/>
      <w:lvlJc w:val="left"/>
      <w:pPr>
        <w:ind w:left="720" w:hanging="360"/>
      </w:pPr>
      <w:rPr>
        <w:rFonts w:hint="default"/>
      </w:rPr>
    </w:lvl>
  </w:abstractNum>
  <w:abstractNum w:abstractNumId="130" w15:restartNumberingAfterBreak="0">
    <w:nsid w:val="7E683E64"/>
    <w:multiLevelType w:val="hybridMultilevel"/>
    <w:tmpl w:val="9F783516"/>
    <w:lvl w:ilvl="0" w:tplc="0809000F">
      <w:start w:val="1"/>
      <w:numFmt w:val="decimal"/>
      <w:lvlText w:val="%1."/>
      <w:lvlJc w:val="left"/>
      <w:pPr>
        <w:ind w:left="2347" w:hanging="360"/>
      </w:pPr>
    </w:lvl>
    <w:lvl w:ilvl="1" w:tplc="08090019" w:tentative="1">
      <w:start w:val="1"/>
      <w:numFmt w:val="lowerLetter"/>
      <w:lvlText w:val="%2."/>
      <w:lvlJc w:val="left"/>
      <w:pPr>
        <w:ind w:left="3067" w:hanging="360"/>
      </w:pPr>
    </w:lvl>
    <w:lvl w:ilvl="2" w:tplc="0809001B" w:tentative="1">
      <w:start w:val="1"/>
      <w:numFmt w:val="lowerRoman"/>
      <w:lvlText w:val="%3."/>
      <w:lvlJc w:val="right"/>
      <w:pPr>
        <w:ind w:left="3787" w:hanging="180"/>
      </w:pPr>
    </w:lvl>
    <w:lvl w:ilvl="3" w:tplc="0809000F" w:tentative="1">
      <w:start w:val="1"/>
      <w:numFmt w:val="decimal"/>
      <w:lvlText w:val="%4."/>
      <w:lvlJc w:val="left"/>
      <w:pPr>
        <w:ind w:left="4507" w:hanging="360"/>
      </w:pPr>
    </w:lvl>
    <w:lvl w:ilvl="4" w:tplc="08090019" w:tentative="1">
      <w:start w:val="1"/>
      <w:numFmt w:val="lowerLetter"/>
      <w:lvlText w:val="%5."/>
      <w:lvlJc w:val="left"/>
      <w:pPr>
        <w:ind w:left="5227" w:hanging="360"/>
      </w:pPr>
    </w:lvl>
    <w:lvl w:ilvl="5" w:tplc="0809001B" w:tentative="1">
      <w:start w:val="1"/>
      <w:numFmt w:val="lowerRoman"/>
      <w:lvlText w:val="%6."/>
      <w:lvlJc w:val="right"/>
      <w:pPr>
        <w:ind w:left="5947" w:hanging="180"/>
      </w:pPr>
    </w:lvl>
    <w:lvl w:ilvl="6" w:tplc="0809000F" w:tentative="1">
      <w:start w:val="1"/>
      <w:numFmt w:val="decimal"/>
      <w:lvlText w:val="%7."/>
      <w:lvlJc w:val="left"/>
      <w:pPr>
        <w:ind w:left="6667" w:hanging="360"/>
      </w:pPr>
    </w:lvl>
    <w:lvl w:ilvl="7" w:tplc="08090019" w:tentative="1">
      <w:start w:val="1"/>
      <w:numFmt w:val="lowerLetter"/>
      <w:lvlText w:val="%8."/>
      <w:lvlJc w:val="left"/>
      <w:pPr>
        <w:ind w:left="7387" w:hanging="360"/>
      </w:pPr>
    </w:lvl>
    <w:lvl w:ilvl="8" w:tplc="0809001B" w:tentative="1">
      <w:start w:val="1"/>
      <w:numFmt w:val="lowerRoman"/>
      <w:lvlText w:val="%9."/>
      <w:lvlJc w:val="right"/>
      <w:pPr>
        <w:ind w:left="8107" w:hanging="180"/>
      </w:pPr>
    </w:lvl>
  </w:abstractNum>
  <w:abstractNum w:abstractNumId="131" w15:restartNumberingAfterBreak="0">
    <w:nsid w:val="7F9F3F07"/>
    <w:multiLevelType w:val="singleLevel"/>
    <w:tmpl w:val="4AF06B92"/>
    <w:lvl w:ilvl="0">
      <w:start w:val="1"/>
      <w:numFmt w:val="bullet"/>
      <w:lvlText w:val=""/>
      <w:lvlJc w:val="left"/>
      <w:pPr>
        <w:tabs>
          <w:tab w:val="num" w:pos="360"/>
        </w:tabs>
        <w:ind w:left="360" w:hanging="360"/>
      </w:pPr>
      <w:rPr>
        <w:rFonts w:ascii="Symbol" w:hAnsi="Symbol" w:hint="default"/>
      </w:rPr>
    </w:lvl>
  </w:abstractNum>
  <w:num w:numId="1" w16cid:durableId="1294946301">
    <w:abstractNumId w:val="66"/>
  </w:num>
  <w:num w:numId="2" w16cid:durableId="1081869568">
    <w:abstractNumId w:val="9"/>
  </w:num>
  <w:num w:numId="3" w16cid:durableId="454063426">
    <w:abstractNumId w:val="7"/>
  </w:num>
  <w:num w:numId="4" w16cid:durableId="529412351">
    <w:abstractNumId w:val="6"/>
  </w:num>
  <w:num w:numId="5" w16cid:durableId="346180875">
    <w:abstractNumId w:val="5"/>
  </w:num>
  <w:num w:numId="6" w16cid:durableId="231281091">
    <w:abstractNumId w:val="4"/>
  </w:num>
  <w:num w:numId="7" w16cid:durableId="447623007">
    <w:abstractNumId w:val="8"/>
  </w:num>
  <w:num w:numId="8" w16cid:durableId="1596090332">
    <w:abstractNumId w:val="3"/>
  </w:num>
  <w:num w:numId="9" w16cid:durableId="1907765476">
    <w:abstractNumId w:val="2"/>
  </w:num>
  <w:num w:numId="10" w16cid:durableId="33162423">
    <w:abstractNumId w:val="1"/>
  </w:num>
  <w:num w:numId="11" w16cid:durableId="1231622174">
    <w:abstractNumId w:val="0"/>
  </w:num>
  <w:num w:numId="12" w16cid:durableId="682367982">
    <w:abstractNumId w:val="34"/>
  </w:num>
  <w:num w:numId="13" w16cid:durableId="2071802399">
    <w:abstractNumId w:val="102"/>
  </w:num>
  <w:num w:numId="14" w16cid:durableId="1717123476">
    <w:abstractNumId w:val="61"/>
  </w:num>
  <w:num w:numId="15" w16cid:durableId="1804423921">
    <w:abstractNumId w:val="93"/>
  </w:num>
  <w:num w:numId="16" w16cid:durableId="222109407">
    <w:abstractNumId w:val="77"/>
  </w:num>
  <w:num w:numId="17" w16cid:durableId="2094357796">
    <w:abstractNumId w:val="10"/>
  </w:num>
  <w:num w:numId="18" w16cid:durableId="1743720666">
    <w:abstractNumId w:val="48"/>
  </w:num>
  <w:num w:numId="19" w16cid:durableId="689529049">
    <w:abstractNumId w:val="82"/>
  </w:num>
  <w:num w:numId="20" w16cid:durableId="1479567228">
    <w:abstractNumId w:val="29"/>
  </w:num>
  <w:num w:numId="21" w16cid:durableId="974681360">
    <w:abstractNumId w:val="39"/>
  </w:num>
  <w:num w:numId="22" w16cid:durableId="2011564590">
    <w:abstractNumId w:val="123"/>
  </w:num>
  <w:num w:numId="23" w16cid:durableId="705788641">
    <w:abstractNumId w:val="113"/>
  </w:num>
  <w:num w:numId="24" w16cid:durableId="738089661">
    <w:abstractNumId w:val="49"/>
  </w:num>
  <w:num w:numId="25" w16cid:durableId="818885184">
    <w:abstractNumId w:val="97"/>
  </w:num>
  <w:num w:numId="26" w16cid:durableId="1342705191">
    <w:abstractNumId w:val="127"/>
  </w:num>
  <w:num w:numId="27" w16cid:durableId="1212688390">
    <w:abstractNumId w:val="87"/>
  </w:num>
  <w:num w:numId="28" w16cid:durableId="2025209318">
    <w:abstractNumId w:val="105"/>
  </w:num>
  <w:num w:numId="29" w16cid:durableId="1116098369">
    <w:abstractNumId w:val="129"/>
  </w:num>
  <w:num w:numId="30" w16cid:durableId="1668022375">
    <w:abstractNumId w:val="46"/>
  </w:num>
  <w:num w:numId="31" w16cid:durableId="1095394850">
    <w:abstractNumId w:val="50"/>
  </w:num>
  <w:num w:numId="32" w16cid:durableId="236868696">
    <w:abstractNumId w:val="125"/>
  </w:num>
  <w:num w:numId="33" w16cid:durableId="1199660472">
    <w:abstractNumId w:val="60"/>
  </w:num>
  <w:num w:numId="34" w16cid:durableId="1562131476">
    <w:abstractNumId w:val="126"/>
  </w:num>
  <w:num w:numId="35" w16cid:durableId="1593783032">
    <w:abstractNumId w:val="41"/>
  </w:num>
  <w:num w:numId="36" w16cid:durableId="1932467391">
    <w:abstractNumId w:val="84"/>
  </w:num>
  <w:num w:numId="37" w16cid:durableId="1825585835">
    <w:abstractNumId w:val="59"/>
  </w:num>
  <w:num w:numId="38" w16cid:durableId="652221816">
    <w:abstractNumId w:val="95"/>
  </w:num>
  <w:num w:numId="39" w16cid:durableId="74860716">
    <w:abstractNumId w:val="104"/>
  </w:num>
  <w:num w:numId="40" w16cid:durableId="394087964">
    <w:abstractNumId w:val="18"/>
  </w:num>
  <w:num w:numId="41" w16cid:durableId="334454382">
    <w:abstractNumId w:val="92"/>
  </w:num>
  <w:num w:numId="42" w16cid:durableId="911429566">
    <w:abstractNumId w:val="54"/>
  </w:num>
  <w:num w:numId="43" w16cid:durableId="1679190630">
    <w:abstractNumId w:val="44"/>
  </w:num>
  <w:num w:numId="44" w16cid:durableId="304820561">
    <w:abstractNumId w:val="81"/>
  </w:num>
  <w:num w:numId="45" w16cid:durableId="141771232">
    <w:abstractNumId w:val="112"/>
  </w:num>
  <w:num w:numId="46" w16cid:durableId="1360278576">
    <w:abstractNumId w:val="15"/>
  </w:num>
  <w:num w:numId="47" w16cid:durableId="834801188">
    <w:abstractNumId w:val="12"/>
  </w:num>
  <w:num w:numId="48" w16cid:durableId="297492059">
    <w:abstractNumId w:val="38"/>
  </w:num>
  <w:num w:numId="49" w16cid:durableId="56363234">
    <w:abstractNumId w:val="96"/>
  </w:num>
  <w:num w:numId="50" w16cid:durableId="1827938530">
    <w:abstractNumId w:val="45"/>
  </w:num>
  <w:num w:numId="51" w16cid:durableId="835192705">
    <w:abstractNumId w:val="90"/>
  </w:num>
  <w:num w:numId="52" w16cid:durableId="1261723885">
    <w:abstractNumId w:val="65"/>
  </w:num>
  <w:num w:numId="53" w16cid:durableId="1162237884">
    <w:abstractNumId w:val="131"/>
  </w:num>
  <w:num w:numId="54" w16cid:durableId="833766499">
    <w:abstractNumId w:val="85"/>
  </w:num>
  <w:num w:numId="55" w16cid:durableId="942301378">
    <w:abstractNumId w:val="79"/>
  </w:num>
  <w:num w:numId="56" w16cid:durableId="1117991261">
    <w:abstractNumId w:val="27"/>
  </w:num>
  <w:num w:numId="57" w16cid:durableId="990256311">
    <w:abstractNumId w:val="119"/>
  </w:num>
  <w:num w:numId="58" w16cid:durableId="1148740566">
    <w:abstractNumId w:val="64"/>
  </w:num>
  <w:num w:numId="59" w16cid:durableId="2141023162">
    <w:abstractNumId w:val="110"/>
  </w:num>
  <w:num w:numId="60" w16cid:durableId="408163391">
    <w:abstractNumId w:val="58"/>
  </w:num>
  <w:num w:numId="61" w16cid:durableId="2093744801">
    <w:abstractNumId w:val="74"/>
  </w:num>
  <w:num w:numId="62" w16cid:durableId="87652595">
    <w:abstractNumId w:val="17"/>
  </w:num>
  <w:num w:numId="63" w16cid:durableId="335770721">
    <w:abstractNumId w:val="62"/>
  </w:num>
  <w:num w:numId="64" w16cid:durableId="123042263">
    <w:abstractNumId w:val="22"/>
  </w:num>
  <w:num w:numId="65" w16cid:durableId="470826849">
    <w:abstractNumId w:val="19"/>
  </w:num>
  <w:num w:numId="66" w16cid:durableId="810556757">
    <w:abstractNumId w:val="26"/>
  </w:num>
  <w:num w:numId="67" w16cid:durableId="1696953868">
    <w:abstractNumId w:val="114"/>
  </w:num>
  <w:num w:numId="68" w16cid:durableId="1570655644">
    <w:abstractNumId w:val="80"/>
  </w:num>
  <w:num w:numId="69" w16cid:durableId="1375809632">
    <w:abstractNumId w:val="52"/>
  </w:num>
  <w:num w:numId="70" w16cid:durableId="2114855525">
    <w:abstractNumId w:val="111"/>
  </w:num>
  <w:num w:numId="71" w16cid:durableId="1608273475">
    <w:abstractNumId w:val="98"/>
  </w:num>
  <w:num w:numId="72" w16cid:durableId="1821463858">
    <w:abstractNumId w:val="24"/>
  </w:num>
  <w:num w:numId="73" w16cid:durableId="1132359222">
    <w:abstractNumId w:val="28"/>
  </w:num>
  <w:num w:numId="74" w16cid:durableId="462238152">
    <w:abstractNumId w:val="71"/>
  </w:num>
  <w:num w:numId="75" w16cid:durableId="56518462">
    <w:abstractNumId w:val="99"/>
  </w:num>
  <w:num w:numId="76" w16cid:durableId="1661079739">
    <w:abstractNumId w:val="72"/>
  </w:num>
  <w:num w:numId="77" w16cid:durableId="1650279771">
    <w:abstractNumId w:val="36"/>
  </w:num>
  <w:num w:numId="78" w16cid:durableId="1618681429">
    <w:abstractNumId w:val="47"/>
  </w:num>
  <w:num w:numId="79" w16cid:durableId="4329660">
    <w:abstractNumId w:val="100"/>
  </w:num>
  <w:num w:numId="80" w16cid:durableId="329065058">
    <w:abstractNumId w:val="122"/>
  </w:num>
  <w:num w:numId="81" w16cid:durableId="371882680">
    <w:abstractNumId w:val="78"/>
  </w:num>
  <w:num w:numId="82" w16cid:durableId="10839006">
    <w:abstractNumId w:val="68"/>
  </w:num>
  <w:num w:numId="83" w16cid:durableId="1920824130">
    <w:abstractNumId w:val="53"/>
  </w:num>
  <w:num w:numId="84" w16cid:durableId="623313609">
    <w:abstractNumId w:val="118"/>
  </w:num>
  <w:num w:numId="85" w16cid:durableId="788816744">
    <w:abstractNumId w:val="94"/>
  </w:num>
  <w:num w:numId="86" w16cid:durableId="1352485846">
    <w:abstractNumId w:val="70"/>
  </w:num>
  <w:num w:numId="87" w16cid:durableId="1413237035">
    <w:abstractNumId w:val="116"/>
  </w:num>
  <w:num w:numId="88" w16cid:durableId="1873180725">
    <w:abstractNumId w:val="55"/>
  </w:num>
  <w:num w:numId="89" w16cid:durableId="31350598">
    <w:abstractNumId w:val="40"/>
  </w:num>
  <w:num w:numId="90" w16cid:durableId="557669809">
    <w:abstractNumId w:val="13"/>
  </w:num>
  <w:num w:numId="91" w16cid:durableId="1510018792">
    <w:abstractNumId w:val="14"/>
  </w:num>
  <w:num w:numId="92" w16cid:durableId="493228684">
    <w:abstractNumId w:val="35"/>
  </w:num>
  <w:num w:numId="93" w16cid:durableId="506677719">
    <w:abstractNumId w:val="128"/>
  </w:num>
  <w:num w:numId="94" w16cid:durableId="1598905189">
    <w:abstractNumId w:val="107"/>
  </w:num>
  <w:num w:numId="95" w16cid:durableId="47769389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2094735038">
    <w:abstractNumId w:val="109"/>
    <w:lvlOverride w:ilvl="0">
      <w:startOverride w:val="1"/>
    </w:lvlOverride>
    <w:lvlOverride w:ilvl="1"/>
    <w:lvlOverride w:ilvl="2"/>
    <w:lvlOverride w:ilvl="3"/>
    <w:lvlOverride w:ilvl="4"/>
    <w:lvlOverride w:ilvl="5"/>
    <w:lvlOverride w:ilvl="6"/>
    <w:lvlOverride w:ilvl="7"/>
    <w:lvlOverride w:ilvl="8"/>
  </w:num>
  <w:num w:numId="97" w16cid:durableId="51211261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1447384451">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74346985">
    <w:abstractNumId w:val="24"/>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745490139">
    <w:abstractNumId w:val="30"/>
  </w:num>
  <w:num w:numId="101" w16cid:durableId="1071587397">
    <w:abstractNumId w:val="106"/>
    <w:lvlOverride w:ilvl="0">
      <w:startOverride w:val="1"/>
    </w:lvlOverride>
  </w:num>
  <w:num w:numId="102" w16cid:durableId="292099872">
    <w:abstractNumId w:val="75"/>
    <w:lvlOverride w:ilvl="0">
      <w:startOverride w:val="2"/>
    </w:lvlOverride>
  </w:num>
  <w:num w:numId="103" w16cid:durableId="1254435813">
    <w:abstractNumId w:val="89"/>
    <w:lvlOverride w:ilvl="0">
      <w:startOverride w:val="3"/>
    </w:lvlOverride>
  </w:num>
  <w:num w:numId="104" w16cid:durableId="1127236637">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184825367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809711105">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011761137">
    <w:abstractNumId w:val="7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671568040">
    <w:abstractNumId w:val="22"/>
  </w:num>
  <w:num w:numId="109" w16cid:durableId="1706251565">
    <w:abstractNumId w:val="43"/>
  </w:num>
  <w:num w:numId="110" w16cid:durableId="970206087">
    <w:abstractNumId w:val="124"/>
  </w:num>
  <w:num w:numId="111" w16cid:durableId="1775595339">
    <w:abstractNumId w:val="1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888540306">
    <w:abstractNumId w:val="1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487238910">
    <w:abstractNumId w:val="79"/>
  </w:num>
  <w:num w:numId="114" w16cid:durableId="712123631">
    <w:abstractNumId w:val="51"/>
  </w:num>
  <w:num w:numId="115" w16cid:durableId="263922419">
    <w:abstractNumId w:val="103"/>
  </w:num>
  <w:num w:numId="116" w16cid:durableId="1319073186">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59050644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1694114272">
    <w:abstractNumId w:val="91"/>
  </w:num>
  <w:num w:numId="119" w16cid:durableId="1616595295">
    <w:abstractNumId w:val="83"/>
  </w:num>
  <w:num w:numId="120" w16cid:durableId="722295680">
    <w:abstractNumId w:val="56"/>
  </w:num>
  <w:num w:numId="121" w16cid:durableId="1984769303">
    <w:abstractNumId w:val="73"/>
  </w:num>
  <w:num w:numId="122" w16cid:durableId="2107647054">
    <w:abstractNumId w:val="33"/>
  </w:num>
  <w:num w:numId="123" w16cid:durableId="1380737523">
    <w:abstractNumId w:val="25"/>
  </w:num>
  <w:num w:numId="124" w16cid:durableId="1566379448">
    <w:abstractNumId w:val="130"/>
  </w:num>
  <w:num w:numId="125" w16cid:durableId="1656563205">
    <w:abstractNumId w:val="86"/>
  </w:num>
  <w:num w:numId="126" w16cid:durableId="1493257453">
    <w:abstractNumId w:val="69"/>
  </w:num>
  <w:num w:numId="127" w16cid:durableId="2008901480">
    <w:abstractNumId w:val="11"/>
  </w:num>
  <w:num w:numId="128" w16cid:durableId="1795295263">
    <w:abstractNumId w:val="67"/>
  </w:num>
  <w:num w:numId="129" w16cid:durableId="33697932">
    <w:abstractNumId w:val="121"/>
  </w:num>
  <w:num w:numId="130" w16cid:durableId="1650404688">
    <w:abstractNumId w:val="42"/>
  </w:num>
  <w:num w:numId="131" w16cid:durableId="2143233433">
    <w:abstractNumId w:val="101"/>
  </w:num>
  <w:num w:numId="132" w16cid:durableId="919946704">
    <w:abstractNumId w:val="21"/>
  </w:num>
  <w:num w:numId="133" w16cid:durableId="282805147">
    <w:abstractNumId w:val="23"/>
  </w:num>
  <w:num w:numId="134" w16cid:durableId="1753894619">
    <w:abstractNumId w:val="117"/>
  </w:num>
  <w:num w:numId="135" w16cid:durableId="2022858182">
    <w:abstractNumId w:val="63"/>
  </w:num>
  <w:num w:numId="136" w16cid:durableId="1848252730">
    <w:abstractNumId w:val="20"/>
  </w:num>
  <w:numIdMacAtCleanup w:val="1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stylePaneFormatFilter w:val="3D01" w:allStyles="1" w:customStyles="0" w:latentStyles="0" w:stylesInUse="0" w:headingStyles="0" w:numberingStyles="0" w:tableStyles="0" w:directFormattingOnRuns="1" w:directFormattingOnParagraphs="0" w:directFormattingOnNumbering="1" w:directFormattingOnTables="1" w:clearFormatting="1" w:top3HeadingStyles="1" w:visibleStyles="0" w:alternateStyleNames="0"/>
  <w:trackRevisions/>
  <w:documentProtection w:edit="comments" w:enforcement="1" w:cryptProviderType="rsaAES" w:cryptAlgorithmClass="hash" w:cryptAlgorithmType="typeAny" w:cryptAlgorithmSid="14" w:cryptSpinCount="100000" w:hash="r3t9ZGQgaoOK1gBCFVX08IosM+++8fUkQU626mnhnHzuS3YToRFaE9KmCgbEbINADLKx/39g4dgMLno4OWplBg==" w:salt="5au7K8W+d22SjcDAZzR8Yw=="/>
  <w:defaultTabStop w:val="720"/>
  <w:characterSpacingControl w:val="doNotCompress"/>
  <w:hdrShapeDefaults>
    <o:shapedefaults v:ext="edit" spidmax="2439">
      <o:colormru v:ext="edit" colors="#f8f8f8"/>
    </o:shapedefaults>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E08"/>
    <w:rsid w:val="00000535"/>
    <w:rsid w:val="00002600"/>
    <w:rsid w:val="000041BE"/>
    <w:rsid w:val="00005621"/>
    <w:rsid w:val="000065A3"/>
    <w:rsid w:val="00010E4A"/>
    <w:rsid w:val="00010EB2"/>
    <w:rsid w:val="00011218"/>
    <w:rsid w:val="00011F17"/>
    <w:rsid w:val="00012A95"/>
    <w:rsid w:val="00012AE9"/>
    <w:rsid w:val="0001367B"/>
    <w:rsid w:val="00013841"/>
    <w:rsid w:val="000142D3"/>
    <w:rsid w:val="0001527C"/>
    <w:rsid w:val="000154F5"/>
    <w:rsid w:val="00016605"/>
    <w:rsid w:val="00017715"/>
    <w:rsid w:val="00017BE1"/>
    <w:rsid w:val="00020007"/>
    <w:rsid w:val="00020EB4"/>
    <w:rsid w:val="00021C21"/>
    <w:rsid w:val="00021E17"/>
    <w:rsid w:val="000246FD"/>
    <w:rsid w:val="00024B0C"/>
    <w:rsid w:val="000276FD"/>
    <w:rsid w:val="00030743"/>
    <w:rsid w:val="00031E7C"/>
    <w:rsid w:val="00032C95"/>
    <w:rsid w:val="00034153"/>
    <w:rsid w:val="00034387"/>
    <w:rsid w:val="0003584B"/>
    <w:rsid w:val="00040B1E"/>
    <w:rsid w:val="00044A37"/>
    <w:rsid w:val="0004506F"/>
    <w:rsid w:val="00045D32"/>
    <w:rsid w:val="000471C6"/>
    <w:rsid w:val="00051F30"/>
    <w:rsid w:val="00052684"/>
    <w:rsid w:val="00053399"/>
    <w:rsid w:val="0005343B"/>
    <w:rsid w:val="000540A5"/>
    <w:rsid w:val="0005481E"/>
    <w:rsid w:val="00055182"/>
    <w:rsid w:val="00056367"/>
    <w:rsid w:val="0005639D"/>
    <w:rsid w:val="00061669"/>
    <w:rsid w:val="00061B21"/>
    <w:rsid w:val="00061D6F"/>
    <w:rsid w:val="000651E2"/>
    <w:rsid w:val="00065C12"/>
    <w:rsid w:val="000663B0"/>
    <w:rsid w:val="00066BE1"/>
    <w:rsid w:val="00070AA7"/>
    <w:rsid w:val="00070E56"/>
    <w:rsid w:val="00071797"/>
    <w:rsid w:val="00072371"/>
    <w:rsid w:val="0007318B"/>
    <w:rsid w:val="00073C3B"/>
    <w:rsid w:val="00075548"/>
    <w:rsid w:val="00075922"/>
    <w:rsid w:val="00075ED1"/>
    <w:rsid w:val="00076176"/>
    <w:rsid w:val="00080873"/>
    <w:rsid w:val="00080C1B"/>
    <w:rsid w:val="00081F1C"/>
    <w:rsid w:val="00082F33"/>
    <w:rsid w:val="00082F88"/>
    <w:rsid w:val="0008330F"/>
    <w:rsid w:val="00084189"/>
    <w:rsid w:val="000853AA"/>
    <w:rsid w:val="00085B88"/>
    <w:rsid w:val="00085C3E"/>
    <w:rsid w:val="00086480"/>
    <w:rsid w:val="00086ADC"/>
    <w:rsid w:val="000909DD"/>
    <w:rsid w:val="00090F85"/>
    <w:rsid w:val="0009105F"/>
    <w:rsid w:val="00092143"/>
    <w:rsid w:val="00093B9A"/>
    <w:rsid w:val="00094004"/>
    <w:rsid w:val="0009434C"/>
    <w:rsid w:val="00094C68"/>
    <w:rsid w:val="00095307"/>
    <w:rsid w:val="00096C5F"/>
    <w:rsid w:val="00096D2C"/>
    <w:rsid w:val="00097BB1"/>
    <w:rsid w:val="00097CD6"/>
    <w:rsid w:val="000A0DF6"/>
    <w:rsid w:val="000A1534"/>
    <w:rsid w:val="000A1611"/>
    <w:rsid w:val="000A1962"/>
    <w:rsid w:val="000A2588"/>
    <w:rsid w:val="000A2998"/>
    <w:rsid w:val="000A2CDE"/>
    <w:rsid w:val="000A2EE4"/>
    <w:rsid w:val="000A3222"/>
    <w:rsid w:val="000A377A"/>
    <w:rsid w:val="000A59D4"/>
    <w:rsid w:val="000A6054"/>
    <w:rsid w:val="000A7BEA"/>
    <w:rsid w:val="000B2D6A"/>
    <w:rsid w:val="000B44AF"/>
    <w:rsid w:val="000B5D53"/>
    <w:rsid w:val="000B6426"/>
    <w:rsid w:val="000B6C0D"/>
    <w:rsid w:val="000C1EE9"/>
    <w:rsid w:val="000C20EF"/>
    <w:rsid w:val="000C4514"/>
    <w:rsid w:val="000C4C5A"/>
    <w:rsid w:val="000C4E5B"/>
    <w:rsid w:val="000C6091"/>
    <w:rsid w:val="000C6767"/>
    <w:rsid w:val="000C6F2B"/>
    <w:rsid w:val="000C762C"/>
    <w:rsid w:val="000C7BD5"/>
    <w:rsid w:val="000D036B"/>
    <w:rsid w:val="000D0E2E"/>
    <w:rsid w:val="000D1FBD"/>
    <w:rsid w:val="000D2008"/>
    <w:rsid w:val="000D6BC2"/>
    <w:rsid w:val="000E0440"/>
    <w:rsid w:val="000E0B66"/>
    <w:rsid w:val="000E1689"/>
    <w:rsid w:val="000E1C2E"/>
    <w:rsid w:val="000E32FD"/>
    <w:rsid w:val="000E4799"/>
    <w:rsid w:val="000E5D25"/>
    <w:rsid w:val="000E68CE"/>
    <w:rsid w:val="000E6AD1"/>
    <w:rsid w:val="000F13DA"/>
    <w:rsid w:val="000F21AB"/>
    <w:rsid w:val="000F71E1"/>
    <w:rsid w:val="00101D61"/>
    <w:rsid w:val="001022F7"/>
    <w:rsid w:val="001028D1"/>
    <w:rsid w:val="00102B50"/>
    <w:rsid w:val="001046D7"/>
    <w:rsid w:val="00104738"/>
    <w:rsid w:val="001048BC"/>
    <w:rsid w:val="00106384"/>
    <w:rsid w:val="00106DEA"/>
    <w:rsid w:val="00107BE4"/>
    <w:rsid w:val="001103A4"/>
    <w:rsid w:val="001108DA"/>
    <w:rsid w:val="00110BB3"/>
    <w:rsid w:val="0011135F"/>
    <w:rsid w:val="00111E40"/>
    <w:rsid w:val="00111FB6"/>
    <w:rsid w:val="001141A1"/>
    <w:rsid w:val="00114FE3"/>
    <w:rsid w:val="00120398"/>
    <w:rsid w:val="00122674"/>
    <w:rsid w:val="00123E50"/>
    <w:rsid w:val="0012409B"/>
    <w:rsid w:val="00125177"/>
    <w:rsid w:val="00125F43"/>
    <w:rsid w:val="0012779E"/>
    <w:rsid w:val="00130444"/>
    <w:rsid w:val="00131C05"/>
    <w:rsid w:val="00133479"/>
    <w:rsid w:val="00133FFB"/>
    <w:rsid w:val="001341C9"/>
    <w:rsid w:val="00134C1E"/>
    <w:rsid w:val="0013626D"/>
    <w:rsid w:val="00137774"/>
    <w:rsid w:val="00137C19"/>
    <w:rsid w:val="00143668"/>
    <w:rsid w:val="0014378F"/>
    <w:rsid w:val="0014590A"/>
    <w:rsid w:val="0014709C"/>
    <w:rsid w:val="00147FF2"/>
    <w:rsid w:val="00150509"/>
    <w:rsid w:val="0015055E"/>
    <w:rsid w:val="0015078D"/>
    <w:rsid w:val="00150C1E"/>
    <w:rsid w:val="0015399A"/>
    <w:rsid w:val="00154E32"/>
    <w:rsid w:val="00154E93"/>
    <w:rsid w:val="00155DC3"/>
    <w:rsid w:val="00156BE3"/>
    <w:rsid w:val="00157AE4"/>
    <w:rsid w:val="00160650"/>
    <w:rsid w:val="00161DCC"/>
    <w:rsid w:val="0016297C"/>
    <w:rsid w:val="00162D21"/>
    <w:rsid w:val="001636F1"/>
    <w:rsid w:val="00163EF8"/>
    <w:rsid w:val="001646AB"/>
    <w:rsid w:val="00165B57"/>
    <w:rsid w:val="00167D5C"/>
    <w:rsid w:val="001707AF"/>
    <w:rsid w:val="00170EAD"/>
    <w:rsid w:val="00171050"/>
    <w:rsid w:val="00171675"/>
    <w:rsid w:val="001726D3"/>
    <w:rsid w:val="0017477A"/>
    <w:rsid w:val="00176CFB"/>
    <w:rsid w:val="001802E3"/>
    <w:rsid w:val="00181125"/>
    <w:rsid w:val="0018183A"/>
    <w:rsid w:val="00181C32"/>
    <w:rsid w:val="00181E7B"/>
    <w:rsid w:val="00182F31"/>
    <w:rsid w:val="001838D1"/>
    <w:rsid w:val="001860DC"/>
    <w:rsid w:val="00187265"/>
    <w:rsid w:val="00187455"/>
    <w:rsid w:val="00190457"/>
    <w:rsid w:val="001921D3"/>
    <w:rsid w:val="0019332B"/>
    <w:rsid w:val="0019420B"/>
    <w:rsid w:val="0019457B"/>
    <w:rsid w:val="0019581F"/>
    <w:rsid w:val="00195B72"/>
    <w:rsid w:val="00195BB1"/>
    <w:rsid w:val="00195F66"/>
    <w:rsid w:val="00196F2F"/>
    <w:rsid w:val="001A10C6"/>
    <w:rsid w:val="001A3ADB"/>
    <w:rsid w:val="001A4C0F"/>
    <w:rsid w:val="001A4F04"/>
    <w:rsid w:val="001A53F5"/>
    <w:rsid w:val="001B204F"/>
    <w:rsid w:val="001B3D38"/>
    <w:rsid w:val="001B541C"/>
    <w:rsid w:val="001B5657"/>
    <w:rsid w:val="001B6394"/>
    <w:rsid w:val="001B7106"/>
    <w:rsid w:val="001B748D"/>
    <w:rsid w:val="001B78C0"/>
    <w:rsid w:val="001C0596"/>
    <w:rsid w:val="001C2698"/>
    <w:rsid w:val="001C458A"/>
    <w:rsid w:val="001C58B8"/>
    <w:rsid w:val="001C6968"/>
    <w:rsid w:val="001C6E36"/>
    <w:rsid w:val="001C7554"/>
    <w:rsid w:val="001D0EAE"/>
    <w:rsid w:val="001D116A"/>
    <w:rsid w:val="001D503D"/>
    <w:rsid w:val="001D5592"/>
    <w:rsid w:val="001D5B4E"/>
    <w:rsid w:val="001D7697"/>
    <w:rsid w:val="001E0400"/>
    <w:rsid w:val="001E13B4"/>
    <w:rsid w:val="001E180A"/>
    <w:rsid w:val="001E1841"/>
    <w:rsid w:val="001E29AB"/>
    <w:rsid w:val="001E4A1C"/>
    <w:rsid w:val="001E4B3B"/>
    <w:rsid w:val="001F07DA"/>
    <w:rsid w:val="001F091A"/>
    <w:rsid w:val="001F0FA5"/>
    <w:rsid w:val="001F366D"/>
    <w:rsid w:val="001F4EFF"/>
    <w:rsid w:val="001F59A2"/>
    <w:rsid w:val="001F6798"/>
    <w:rsid w:val="001F6986"/>
    <w:rsid w:val="001F699A"/>
    <w:rsid w:val="00200710"/>
    <w:rsid w:val="002012F7"/>
    <w:rsid w:val="002014D6"/>
    <w:rsid w:val="002029B0"/>
    <w:rsid w:val="00203B4B"/>
    <w:rsid w:val="00204203"/>
    <w:rsid w:val="00204869"/>
    <w:rsid w:val="002052BD"/>
    <w:rsid w:val="002054C7"/>
    <w:rsid w:val="002064B2"/>
    <w:rsid w:val="00206ED8"/>
    <w:rsid w:val="00207883"/>
    <w:rsid w:val="00210C75"/>
    <w:rsid w:val="002142BA"/>
    <w:rsid w:val="002149F1"/>
    <w:rsid w:val="00215769"/>
    <w:rsid w:val="00215BA8"/>
    <w:rsid w:val="002164E2"/>
    <w:rsid w:val="00220046"/>
    <w:rsid w:val="0022044D"/>
    <w:rsid w:val="00220C6E"/>
    <w:rsid w:val="00220D39"/>
    <w:rsid w:val="00221493"/>
    <w:rsid w:val="0022187C"/>
    <w:rsid w:val="00222CB5"/>
    <w:rsid w:val="00223151"/>
    <w:rsid w:val="0022315D"/>
    <w:rsid w:val="002233F5"/>
    <w:rsid w:val="0022431F"/>
    <w:rsid w:val="00225419"/>
    <w:rsid w:val="002277C6"/>
    <w:rsid w:val="002279B1"/>
    <w:rsid w:val="00231122"/>
    <w:rsid w:val="002315FD"/>
    <w:rsid w:val="00231E51"/>
    <w:rsid w:val="00232906"/>
    <w:rsid w:val="00234735"/>
    <w:rsid w:val="00234D77"/>
    <w:rsid w:val="0024046E"/>
    <w:rsid w:val="002405C5"/>
    <w:rsid w:val="00240AC9"/>
    <w:rsid w:val="002412ED"/>
    <w:rsid w:val="002417E1"/>
    <w:rsid w:val="00241B39"/>
    <w:rsid w:val="002432B3"/>
    <w:rsid w:val="00243859"/>
    <w:rsid w:val="002439CF"/>
    <w:rsid w:val="002443E9"/>
    <w:rsid w:val="0024533E"/>
    <w:rsid w:val="0025076C"/>
    <w:rsid w:val="0025125A"/>
    <w:rsid w:val="00251585"/>
    <w:rsid w:val="002537D9"/>
    <w:rsid w:val="002557D6"/>
    <w:rsid w:val="002573BD"/>
    <w:rsid w:val="00257F38"/>
    <w:rsid w:val="002634CC"/>
    <w:rsid w:val="00263E6A"/>
    <w:rsid w:val="00264240"/>
    <w:rsid w:val="00264B18"/>
    <w:rsid w:val="0026757B"/>
    <w:rsid w:val="00267C3E"/>
    <w:rsid w:val="00270010"/>
    <w:rsid w:val="00271253"/>
    <w:rsid w:val="00271288"/>
    <w:rsid w:val="00271E09"/>
    <w:rsid w:val="0027251C"/>
    <w:rsid w:val="002750A8"/>
    <w:rsid w:val="002756D2"/>
    <w:rsid w:val="00275A72"/>
    <w:rsid w:val="00277DA2"/>
    <w:rsid w:val="00280DDC"/>
    <w:rsid w:val="00281D3F"/>
    <w:rsid w:val="00284AF5"/>
    <w:rsid w:val="00290678"/>
    <w:rsid w:val="0029222B"/>
    <w:rsid w:val="002929B6"/>
    <w:rsid w:val="00292F01"/>
    <w:rsid w:val="00292FD3"/>
    <w:rsid w:val="00295939"/>
    <w:rsid w:val="00296B2C"/>
    <w:rsid w:val="00297932"/>
    <w:rsid w:val="002A0453"/>
    <w:rsid w:val="002A0607"/>
    <w:rsid w:val="002A176E"/>
    <w:rsid w:val="002A1B08"/>
    <w:rsid w:val="002A2160"/>
    <w:rsid w:val="002A26AF"/>
    <w:rsid w:val="002A4368"/>
    <w:rsid w:val="002A5420"/>
    <w:rsid w:val="002A6AAB"/>
    <w:rsid w:val="002A774A"/>
    <w:rsid w:val="002B0D65"/>
    <w:rsid w:val="002B0EF7"/>
    <w:rsid w:val="002B11CD"/>
    <w:rsid w:val="002B1E48"/>
    <w:rsid w:val="002B2B74"/>
    <w:rsid w:val="002B3B7F"/>
    <w:rsid w:val="002B4948"/>
    <w:rsid w:val="002B582D"/>
    <w:rsid w:val="002B6746"/>
    <w:rsid w:val="002B731C"/>
    <w:rsid w:val="002C12B4"/>
    <w:rsid w:val="002C242E"/>
    <w:rsid w:val="002C2843"/>
    <w:rsid w:val="002C32C2"/>
    <w:rsid w:val="002C41D0"/>
    <w:rsid w:val="002C4529"/>
    <w:rsid w:val="002C4975"/>
    <w:rsid w:val="002C5306"/>
    <w:rsid w:val="002C7719"/>
    <w:rsid w:val="002D039F"/>
    <w:rsid w:val="002D09B0"/>
    <w:rsid w:val="002D0DCA"/>
    <w:rsid w:val="002D24ED"/>
    <w:rsid w:val="002D28A6"/>
    <w:rsid w:val="002D30BB"/>
    <w:rsid w:val="002D39D2"/>
    <w:rsid w:val="002D401D"/>
    <w:rsid w:val="002D52EC"/>
    <w:rsid w:val="002D5BBC"/>
    <w:rsid w:val="002D6A12"/>
    <w:rsid w:val="002D70D9"/>
    <w:rsid w:val="002D7AF1"/>
    <w:rsid w:val="002E0A87"/>
    <w:rsid w:val="002E2177"/>
    <w:rsid w:val="002E217F"/>
    <w:rsid w:val="002E27B8"/>
    <w:rsid w:val="002E4D34"/>
    <w:rsid w:val="002E5004"/>
    <w:rsid w:val="002E5BC1"/>
    <w:rsid w:val="002E7341"/>
    <w:rsid w:val="002F229A"/>
    <w:rsid w:val="002F2682"/>
    <w:rsid w:val="002F2A99"/>
    <w:rsid w:val="002F3F7D"/>
    <w:rsid w:val="002F52A1"/>
    <w:rsid w:val="0030048A"/>
    <w:rsid w:val="0030181B"/>
    <w:rsid w:val="00302E57"/>
    <w:rsid w:val="0030331A"/>
    <w:rsid w:val="0030347C"/>
    <w:rsid w:val="003041B6"/>
    <w:rsid w:val="00305056"/>
    <w:rsid w:val="00305F7A"/>
    <w:rsid w:val="00306108"/>
    <w:rsid w:val="003115AC"/>
    <w:rsid w:val="003125BD"/>
    <w:rsid w:val="00312C5D"/>
    <w:rsid w:val="00312ECD"/>
    <w:rsid w:val="003133D5"/>
    <w:rsid w:val="0031627A"/>
    <w:rsid w:val="00316591"/>
    <w:rsid w:val="00320E3B"/>
    <w:rsid w:val="00322858"/>
    <w:rsid w:val="00323574"/>
    <w:rsid w:val="003236DA"/>
    <w:rsid w:val="00323FA7"/>
    <w:rsid w:val="00325397"/>
    <w:rsid w:val="00325888"/>
    <w:rsid w:val="00325A1E"/>
    <w:rsid w:val="00325B74"/>
    <w:rsid w:val="00331FAC"/>
    <w:rsid w:val="00333C1A"/>
    <w:rsid w:val="00333CCF"/>
    <w:rsid w:val="003342D5"/>
    <w:rsid w:val="00335747"/>
    <w:rsid w:val="0033649F"/>
    <w:rsid w:val="00336708"/>
    <w:rsid w:val="00337BA5"/>
    <w:rsid w:val="00341953"/>
    <w:rsid w:val="00343D36"/>
    <w:rsid w:val="00344196"/>
    <w:rsid w:val="003444F6"/>
    <w:rsid w:val="0034465B"/>
    <w:rsid w:val="00344B08"/>
    <w:rsid w:val="00344B91"/>
    <w:rsid w:val="00344D48"/>
    <w:rsid w:val="003456A2"/>
    <w:rsid w:val="00345902"/>
    <w:rsid w:val="00345D32"/>
    <w:rsid w:val="00346242"/>
    <w:rsid w:val="00347AC7"/>
    <w:rsid w:val="00350395"/>
    <w:rsid w:val="00350610"/>
    <w:rsid w:val="00350AA3"/>
    <w:rsid w:val="00350DFC"/>
    <w:rsid w:val="0035245A"/>
    <w:rsid w:val="00356932"/>
    <w:rsid w:val="00356B2C"/>
    <w:rsid w:val="0035728C"/>
    <w:rsid w:val="00357487"/>
    <w:rsid w:val="00357B19"/>
    <w:rsid w:val="00363D4E"/>
    <w:rsid w:val="00363E76"/>
    <w:rsid w:val="00364974"/>
    <w:rsid w:val="00366882"/>
    <w:rsid w:val="00371844"/>
    <w:rsid w:val="003728C2"/>
    <w:rsid w:val="0037417B"/>
    <w:rsid w:val="003749C6"/>
    <w:rsid w:val="00374FED"/>
    <w:rsid w:val="0037518E"/>
    <w:rsid w:val="0037598C"/>
    <w:rsid w:val="00375D43"/>
    <w:rsid w:val="00382049"/>
    <w:rsid w:val="00382F96"/>
    <w:rsid w:val="00383133"/>
    <w:rsid w:val="003834EC"/>
    <w:rsid w:val="003842C9"/>
    <w:rsid w:val="003857B7"/>
    <w:rsid w:val="00386429"/>
    <w:rsid w:val="003903CE"/>
    <w:rsid w:val="00391019"/>
    <w:rsid w:val="00391B3A"/>
    <w:rsid w:val="0039285F"/>
    <w:rsid w:val="00392BAF"/>
    <w:rsid w:val="003935C2"/>
    <w:rsid w:val="00394757"/>
    <w:rsid w:val="00394817"/>
    <w:rsid w:val="00394FE9"/>
    <w:rsid w:val="00395DA6"/>
    <w:rsid w:val="00395F98"/>
    <w:rsid w:val="00395FA1"/>
    <w:rsid w:val="00396C89"/>
    <w:rsid w:val="00397427"/>
    <w:rsid w:val="00397CFE"/>
    <w:rsid w:val="003A0CB9"/>
    <w:rsid w:val="003A12C5"/>
    <w:rsid w:val="003A15F7"/>
    <w:rsid w:val="003A1D6F"/>
    <w:rsid w:val="003A2E7E"/>
    <w:rsid w:val="003A3A2A"/>
    <w:rsid w:val="003A5D94"/>
    <w:rsid w:val="003A66EC"/>
    <w:rsid w:val="003A7185"/>
    <w:rsid w:val="003A74B8"/>
    <w:rsid w:val="003A78BB"/>
    <w:rsid w:val="003B066B"/>
    <w:rsid w:val="003B0C47"/>
    <w:rsid w:val="003B1B95"/>
    <w:rsid w:val="003B367B"/>
    <w:rsid w:val="003B412F"/>
    <w:rsid w:val="003B45D4"/>
    <w:rsid w:val="003B4E3F"/>
    <w:rsid w:val="003B5FA2"/>
    <w:rsid w:val="003B6ADC"/>
    <w:rsid w:val="003C0FFC"/>
    <w:rsid w:val="003C11FF"/>
    <w:rsid w:val="003C1558"/>
    <w:rsid w:val="003C1936"/>
    <w:rsid w:val="003C1BDF"/>
    <w:rsid w:val="003C1F3F"/>
    <w:rsid w:val="003C372A"/>
    <w:rsid w:val="003C40F8"/>
    <w:rsid w:val="003C5138"/>
    <w:rsid w:val="003C7839"/>
    <w:rsid w:val="003D0DCA"/>
    <w:rsid w:val="003D1390"/>
    <w:rsid w:val="003D1763"/>
    <w:rsid w:val="003D20FC"/>
    <w:rsid w:val="003D2A23"/>
    <w:rsid w:val="003D53D0"/>
    <w:rsid w:val="003D5CCF"/>
    <w:rsid w:val="003D6656"/>
    <w:rsid w:val="003D66DF"/>
    <w:rsid w:val="003D6EF1"/>
    <w:rsid w:val="003E0308"/>
    <w:rsid w:val="003E0B88"/>
    <w:rsid w:val="003E111F"/>
    <w:rsid w:val="003E117E"/>
    <w:rsid w:val="003E296E"/>
    <w:rsid w:val="003E2BAA"/>
    <w:rsid w:val="003E2D8A"/>
    <w:rsid w:val="003E5CAA"/>
    <w:rsid w:val="003E63C6"/>
    <w:rsid w:val="003E6A40"/>
    <w:rsid w:val="003E6CAC"/>
    <w:rsid w:val="003E6EB7"/>
    <w:rsid w:val="003F0AD3"/>
    <w:rsid w:val="003F25F2"/>
    <w:rsid w:val="003F38EB"/>
    <w:rsid w:val="003F5BB4"/>
    <w:rsid w:val="003F789A"/>
    <w:rsid w:val="003F7BED"/>
    <w:rsid w:val="003F7E70"/>
    <w:rsid w:val="004004A5"/>
    <w:rsid w:val="004016CE"/>
    <w:rsid w:val="004020F1"/>
    <w:rsid w:val="00403178"/>
    <w:rsid w:val="004034C0"/>
    <w:rsid w:val="00404699"/>
    <w:rsid w:val="00404A52"/>
    <w:rsid w:val="00405263"/>
    <w:rsid w:val="00406BC7"/>
    <w:rsid w:val="0040724B"/>
    <w:rsid w:val="00407433"/>
    <w:rsid w:val="0040792B"/>
    <w:rsid w:val="00412630"/>
    <w:rsid w:val="00412651"/>
    <w:rsid w:val="004138CB"/>
    <w:rsid w:val="00413FDF"/>
    <w:rsid w:val="00414AB2"/>
    <w:rsid w:val="00414DBA"/>
    <w:rsid w:val="004160D1"/>
    <w:rsid w:val="004166CE"/>
    <w:rsid w:val="00416DAA"/>
    <w:rsid w:val="004200AB"/>
    <w:rsid w:val="0042125C"/>
    <w:rsid w:val="00421691"/>
    <w:rsid w:val="0042186B"/>
    <w:rsid w:val="00423464"/>
    <w:rsid w:val="00423F50"/>
    <w:rsid w:val="004248A1"/>
    <w:rsid w:val="004248BD"/>
    <w:rsid w:val="004300B2"/>
    <w:rsid w:val="004301DD"/>
    <w:rsid w:val="00430AFD"/>
    <w:rsid w:val="00431122"/>
    <w:rsid w:val="00431E08"/>
    <w:rsid w:val="00432074"/>
    <w:rsid w:val="004325A6"/>
    <w:rsid w:val="004348B4"/>
    <w:rsid w:val="00434CF7"/>
    <w:rsid w:val="00436045"/>
    <w:rsid w:val="004414AE"/>
    <w:rsid w:val="00444C17"/>
    <w:rsid w:val="00445ACF"/>
    <w:rsid w:val="004473D1"/>
    <w:rsid w:val="00447ADB"/>
    <w:rsid w:val="00450BFC"/>
    <w:rsid w:val="00451EFD"/>
    <w:rsid w:val="00452493"/>
    <w:rsid w:val="004533CD"/>
    <w:rsid w:val="0045707F"/>
    <w:rsid w:val="00457330"/>
    <w:rsid w:val="004573B7"/>
    <w:rsid w:val="00460ACC"/>
    <w:rsid w:val="00461271"/>
    <w:rsid w:val="004633BA"/>
    <w:rsid w:val="00463771"/>
    <w:rsid w:val="00465617"/>
    <w:rsid w:val="00465E2B"/>
    <w:rsid w:val="00466EF2"/>
    <w:rsid w:val="004678E9"/>
    <w:rsid w:val="00467B48"/>
    <w:rsid w:val="0047010D"/>
    <w:rsid w:val="00471666"/>
    <w:rsid w:val="00471C36"/>
    <w:rsid w:val="00471DFA"/>
    <w:rsid w:val="00473F13"/>
    <w:rsid w:val="00475DC1"/>
    <w:rsid w:val="0047668C"/>
    <w:rsid w:val="00476BC2"/>
    <w:rsid w:val="00477EDD"/>
    <w:rsid w:val="0048055F"/>
    <w:rsid w:val="00481157"/>
    <w:rsid w:val="00481A66"/>
    <w:rsid w:val="0048210A"/>
    <w:rsid w:val="00482A53"/>
    <w:rsid w:val="00482EF5"/>
    <w:rsid w:val="0048371C"/>
    <w:rsid w:val="00483C56"/>
    <w:rsid w:val="004872A4"/>
    <w:rsid w:val="00490DB2"/>
    <w:rsid w:val="00491670"/>
    <w:rsid w:val="0049181B"/>
    <w:rsid w:val="0049244D"/>
    <w:rsid w:val="004924A1"/>
    <w:rsid w:val="00493B8D"/>
    <w:rsid w:val="0049533B"/>
    <w:rsid w:val="00496335"/>
    <w:rsid w:val="0049643C"/>
    <w:rsid w:val="004A0547"/>
    <w:rsid w:val="004A0C48"/>
    <w:rsid w:val="004A371B"/>
    <w:rsid w:val="004A7AA0"/>
    <w:rsid w:val="004A7B56"/>
    <w:rsid w:val="004B04B2"/>
    <w:rsid w:val="004B1232"/>
    <w:rsid w:val="004B20F9"/>
    <w:rsid w:val="004B39C3"/>
    <w:rsid w:val="004B3A53"/>
    <w:rsid w:val="004B3FA0"/>
    <w:rsid w:val="004B41C8"/>
    <w:rsid w:val="004B43B1"/>
    <w:rsid w:val="004B4EBF"/>
    <w:rsid w:val="004B5F93"/>
    <w:rsid w:val="004B79B6"/>
    <w:rsid w:val="004C0A17"/>
    <w:rsid w:val="004C263D"/>
    <w:rsid w:val="004C27AA"/>
    <w:rsid w:val="004C3870"/>
    <w:rsid w:val="004C41F4"/>
    <w:rsid w:val="004C5F40"/>
    <w:rsid w:val="004C6079"/>
    <w:rsid w:val="004D1492"/>
    <w:rsid w:val="004D2270"/>
    <w:rsid w:val="004D3E10"/>
    <w:rsid w:val="004D3E99"/>
    <w:rsid w:val="004D456F"/>
    <w:rsid w:val="004D5049"/>
    <w:rsid w:val="004D5BDE"/>
    <w:rsid w:val="004D64D4"/>
    <w:rsid w:val="004D75B1"/>
    <w:rsid w:val="004D7893"/>
    <w:rsid w:val="004E050C"/>
    <w:rsid w:val="004E14D5"/>
    <w:rsid w:val="004E1617"/>
    <w:rsid w:val="004E2007"/>
    <w:rsid w:val="004E258A"/>
    <w:rsid w:val="004E272B"/>
    <w:rsid w:val="004E2792"/>
    <w:rsid w:val="004E4BB0"/>
    <w:rsid w:val="004E4D0B"/>
    <w:rsid w:val="004E65CB"/>
    <w:rsid w:val="004E6767"/>
    <w:rsid w:val="004F04BE"/>
    <w:rsid w:val="004F0744"/>
    <w:rsid w:val="004F0D7B"/>
    <w:rsid w:val="004F1D20"/>
    <w:rsid w:val="004F224B"/>
    <w:rsid w:val="004F2F2F"/>
    <w:rsid w:val="004F4D8C"/>
    <w:rsid w:val="004F4E43"/>
    <w:rsid w:val="004F6CD4"/>
    <w:rsid w:val="00500B9F"/>
    <w:rsid w:val="005026DC"/>
    <w:rsid w:val="005041A8"/>
    <w:rsid w:val="005042D7"/>
    <w:rsid w:val="005051E2"/>
    <w:rsid w:val="00505BFE"/>
    <w:rsid w:val="00505DFB"/>
    <w:rsid w:val="00506025"/>
    <w:rsid w:val="005062B9"/>
    <w:rsid w:val="005065B4"/>
    <w:rsid w:val="00506BD8"/>
    <w:rsid w:val="00507655"/>
    <w:rsid w:val="0051009C"/>
    <w:rsid w:val="00510332"/>
    <w:rsid w:val="00511C82"/>
    <w:rsid w:val="005136DF"/>
    <w:rsid w:val="00513C11"/>
    <w:rsid w:val="0051434E"/>
    <w:rsid w:val="005144F7"/>
    <w:rsid w:val="0051549B"/>
    <w:rsid w:val="00516792"/>
    <w:rsid w:val="00516986"/>
    <w:rsid w:val="00517153"/>
    <w:rsid w:val="00517921"/>
    <w:rsid w:val="00517D22"/>
    <w:rsid w:val="0052118D"/>
    <w:rsid w:val="005215B8"/>
    <w:rsid w:val="00521D85"/>
    <w:rsid w:val="005227B6"/>
    <w:rsid w:val="005242E7"/>
    <w:rsid w:val="00527073"/>
    <w:rsid w:val="00530B59"/>
    <w:rsid w:val="00530DCB"/>
    <w:rsid w:val="0053373B"/>
    <w:rsid w:val="00535658"/>
    <w:rsid w:val="005373D4"/>
    <w:rsid w:val="0054056B"/>
    <w:rsid w:val="00541020"/>
    <w:rsid w:val="0054323A"/>
    <w:rsid w:val="00543982"/>
    <w:rsid w:val="0054429B"/>
    <w:rsid w:val="005446F2"/>
    <w:rsid w:val="00545678"/>
    <w:rsid w:val="00546662"/>
    <w:rsid w:val="00547357"/>
    <w:rsid w:val="00550AED"/>
    <w:rsid w:val="00550BFF"/>
    <w:rsid w:val="0055217C"/>
    <w:rsid w:val="00552A09"/>
    <w:rsid w:val="00552A83"/>
    <w:rsid w:val="00554848"/>
    <w:rsid w:val="005552A7"/>
    <w:rsid w:val="0055621A"/>
    <w:rsid w:val="00556643"/>
    <w:rsid w:val="00556B6D"/>
    <w:rsid w:val="0055729B"/>
    <w:rsid w:val="00560643"/>
    <w:rsid w:val="00560A61"/>
    <w:rsid w:val="005629FC"/>
    <w:rsid w:val="00562EA5"/>
    <w:rsid w:val="00563069"/>
    <w:rsid w:val="00563B70"/>
    <w:rsid w:val="005642D4"/>
    <w:rsid w:val="00564D03"/>
    <w:rsid w:val="00570612"/>
    <w:rsid w:val="0057184C"/>
    <w:rsid w:val="00574926"/>
    <w:rsid w:val="00575253"/>
    <w:rsid w:val="00575BE1"/>
    <w:rsid w:val="00576D2E"/>
    <w:rsid w:val="00577553"/>
    <w:rsid w:val="005804AC"/>
    <w:rsid w:val="005807B0"/>
    <w:rsid w:val="00582787"/>
    <w:rsid w:val="00583592"/>
    <w:rsid w:val="00584370"/>
    <w:rsid w:val="00584CA2"/>
    <w:rsid w:val="005861D2"/>
    <w:rsid w:val="00586A0C"/>
    <w:rsid w:val="00587248"/>
    <w:rsid w:val="0058733E"/>
    <w:rsid w:val="00587C69"/>
    <w:rsid w:val="00591582"/>
    <w:rsid w:val="0059218C"/>
    <w:rsid w:val="00592E3C"/>
    <w:rsid w:val="0059411E"/>
    <w:rsid w:val="005955A7"/>
    <w:rsid w:val="005957C5"/>
    <w:rsid w:val="0059672F"/>
    <w:rsid w:val="00596C05"/>
    <w:rsid w:val="00597054"/>
    <w:rsid w:val="005A0BF8"/>
    <w:rsid w:val="005A2CC7"/>
    <w:rsid w:val="005A2CD8"/>
    <w:rsid w:val="005A2EEF"/>
    <w:rsid w:val="005A4338"/>
    <w:rsid w:val="005A4381"/>
    <w:rsid w:val="005A509C"/>
    <w:rsid w:val="005A5B3D"/>
    <w:rsid w:val="005A5FAA"/>
    <w:rsid w:val="005A6027"/>
    <w:rsid w:val="005B083A"/>
    <w:rsid w:val="005B18DE"/>
    <w:rsid w:val="005B2D94"/>
    <w:rsid w:val="005B3509"/>
    <w:rsid w:val="005B3B24"/>
    <w:rsid w:val="005B50FC"/>
    <w:rsid w:val="005B5723"/>
    <w:rsid w:val="005C08F8"/>
    <w:rsid w:val="005C2463"/>
    <w:rsid w:val="005C372A"/>
    <w:rsid w:val="005C53F8"/>
    <w:rsid w:val="005C70EE"/>
    <w:rsid w:val="005C7335"/>
    <w:rsid w:val="005C7D33"/>
    <w:rsid w:val="005D19B8"/>
    <w:rsid w:val="005D1FF8"/>
    <w:rsid w:val="005D4A32"/>
    <w:rsid w:val="005D4BD5"/>
    <w:rsid w:val="005D65CB"/>
    <w:rsid w:val="005D7905"/>
    <w:rsid w:val="005E0029"/>
    <w:rsid w:val="005E0428"/>
    <w:rsid w:val="005E3FB7"/>
    <w:rsid w:val="005E531F"/>
    <w:rsid w:val="005E6A79"/>
    <w:rsid w:val="005E6A84"/>
    <w:rsid w:val="005E6B47"/>
    <w:rsid w:val="005E705E"/>
    <w:rsid w:val="005E71B4"/>
    <w:rsid w:val="005E72A7"/>
    <w:rsid w:val="005E7649"/>
    <w:rsid w:val="005E7B83"/>
    <w:rsid w:val="005F0047"/>
    <w:rsid w:val="005F0E41"/>
    <w:rsid w:val="005F3027"/>
    <w:rsid w:val="005F6435"/>
    <w:rsid w:val="005F64F5"/>
    <w:rsid w:val="005F728C"/>
    <w:rsid w:val="00603909"/>
    <w:rsid w:val="00603A8D"/>
    <w:rsid w:val="00605222"/>
    <w:rsid w:val="00605D50"/>
    <w:rsid w:val="00605EEB"/>
    <w:rsid w:val="00606811"/>
    <w:rsid w:val="00606B4B"/>
    <w:rsid w:val="00607624"/>
    <w:rsid w:val="00607DD1"/>
    <w:rsid w:val="00613037"/>
    <w:rsid w:val="006135CA"/>
    <w:rsid w:val="00616202"/>
    <w:rsid w:val="00616497"/>
    <w:rsid w:val="006202BD"/>
    <w:rsid w:val="00620899"/>
    <w:rsid w:val="00621CFF"/>
    <w:rsid w:val="006224F9"/>
    <w:rsid w:val="006227D4"/>
    <w:rsid w:val="00623401"/>
    <w:rsid w:val="00626F3D"/>
    <w:rsid w:val="00626FF4"/>
    <w:rsid w:val="006314E9"/>
    <w:rsid w:val="00633166"/>
    <w:rsid w:val="006351F1"/>
    <w:rsid w:val="0063593C"/>
    <w:rsid w:val="00635A0F"/>
    <w:rsid w:val="00636937"/>
    <w:rsid w:val="00636B4B"/>
    <w:rsid w:val="00637448"/>
    <w:rsid w:val="00637B81"/>
    <w:rsid w:val="00637D45"/>
    <w:rsid w:val="00642013"/>
    <w:rsid w:val="006442BB"/>
    <w:rsid w:val="006451A9"/>
    <w:rsid w:val="00645EEE"/>
    <w:rsid w:val="00647393"/>
    <w:rsid w:val="00647551"/>
    <w:rsid w:val="006500AC"/>
    <w:rsid w:val="00651050"/>
    <w:rsid w:val="00651A74"/>
    <w:rsid w:val="00651FE5"/>
    <w:rsid w:val="00652BCE"/>
    <w:rsid w:val="00652DF9"/>
    <w:rsid w:val="00652F98"/>
    <w:rsid w:val="00653116"/>
    <w:rsid w:val="006540F7"/>
    <w:rsid w:val="00655C86"/>
    <w:rsid w:val="0065678A"/>
    <w:rsid w:val="00661A29"/>
    <w:rsid w:val="00661D12"/>
    <w:rsid w:val="0066360B"/>
    <w:rsid w:val="00663813"/>
    <w:rsid w:val="006654B5"/>
    <w:rsid w:val="006661FE"/>
    <w:rsid w:val="00666691"/>
    <w:rsid w:val="00670075"/>
    <w:rsid w:val="006719F9"/>
    <w:rsid w:val="00671A6F"/>
    <w:rsid w:val="0067236C"/>
    <w:rsid w:val="00672ACD"/>
    <w:rsid w:val="00672F6E"/>
    <w:rsid w:val="00673260"/>
    <w:rsid w:val="00673402"/>
    <w:rsid w:val="006734D7"/>
    <w:rsid w:val="00673787"/>
    <w:rsid w:val="00673A51"/>
    <w:rsid w:val="00674102"/>
    <w:rsid w:val="0067469E"/>
    <w:rsid w:val="00674903"/>
    <w:rsid w:val="006765D4"/>
    <w:rsid w:val="00677152"/>
    <w:rsid w:val="00677E2A"/>
    <w:rsid w:val="00677E2F"/>
    <w:rsid w:val="00680E92"/>
    <w:rsid w:val="006810D2"/>
    <w:rsid w:val="00681F2C"/>
    <w:rsid w:val="006823C2"/>
    <w:rsid w:val="00682F27"/>
    <w:rsid w:val="00683DC5"/>
    <w:rsid w:val="00685546"/>
    <w:rsid w:val="006866A3"/>
    <w:rsid w:val="006900E0"/>
    <w:rsid w:val="00690503"/>
    <w:rsid w:val="0069316C"/>
    <w:rsid w:val="00693B79"/>
    <w:rsid w:val="006945A8"/>
    <w:rsid w:val="006946B3"/>
    <w:rsid w:val="006959AC"/>
    <w:rsid w:val="00696521"/>
    <w:rsid w:val="00696812"/>
    <w:rsid w:val="00696F06"/>
    <w:rsid w:val="00697C43"/>
    <w:rsid w:val="00697E3A"/>
    <w:rsid w:val="006A197E"/>
    <w:rsid w:val="006A1F56"/>
    <w:rsid w:val="006A278A"/>
    <w:rsid w:val="006A3752"/>
    <w:rsid w:val="006A4386"/>
    <w:rsid w:val="006A5219"/>
    <w:rsid w:val="006A5CC8"/>
    <w:rsid w:val="006A66A8"/>
    <w:rsid w:val="006B00F9"/>
    <w:rsid w:val="006B0F27"/>
    <w:rsid w:val="006B1F85"/>
    <w:rsid w:val="006B24C1"/>
    <w:rsid w:val="006B2613"/>
    <w:rsid w:val="006B31E4"/>
    <w:rsid w:val="006B4167"/>
    <w:rsid w:val="006B4300"/>
    <w:rsid w:val="006B4863"/>
    <w:rsid w:val="006B4C0B"/>
    <w:rsid w:val="006B5709"/>
    <w:rsid w:val="006B5D12"/>
    <w:rsid w:val="006B5DCE"/>
    <w:rsid w:val="006B6B42"/>
    <w:rsid w:val="006C0884"/>
    <w:rsid w:val="006C16EF"/>
    <w:rsid w:val="006C2BB7"/>
    <w:rsid w:val="006C2F95"/>
    <w:rsid w:val="006C4E6E"/>
    <w:rsid w:val="006C5B63"/>
    <w:rsid w:val="006C6A17"/>
    <w:rsid w:val="006C71FC"/>
    <w:rsid w:val="006C7B2E"/>
    <w:rsid w:val="006C7CB4"/>
    <w:rsid w:val="006D045D"/>
    <w:rsid w:val="006D2410"/>
    <w:rsid w:val="006D35AB"/>
    <w:rsid w:val="006D51F0"/>
    <w:rsid w:val="006D5F93"/>
    <w:rsid w:val="006D63A4"/>
    <w:rsid w:val="006D65EA"/>
    <w:rsid w:val="006D6620"/>
    <w:rsid w:val="006D6A4F"/>
    <w:rsid w:val="006D6A9B"/>
    <w:rsid w:val="006D73E1"/>
    <w:rsid w:val="006D74BD"/>
    <w:rsid w:val="006D7D4C"/>
    <w:rsid w:val="006D7DFA"/>
    <w:rsid w:val="006E0226"/>
    <w:rsid w:val="006E26F4"/>
    <w:rsid w:val="006E32EF"/>
    <w:rsid w:val="006E3D1B"/>
    <w:rsid w:val="006E5985"/>
    <w:rsid w:val="006E5C35"/>
    <w:rsid w:val="006E70FE"/>
    <w:rsid w:val="006F0386"/>
    <w:rsid w:val="006F079A"/>
    <w:rsid w:val="006F14BF"/>
    <w:rsid w:val="006F30B6"/>
    <w:rsid w:val="006F358C"/>
    <w:rsid w:val="006F3C14"/>
    <w:rsid w:val="006F5408"/>
    <w:rsid w:val="006F60A4"/>
    <w:rsid w:val="006F6420"/>
    <w:rsid w:val="006F6E25"/>
    <w:rsid w:val="006F724B"/>
    <w:rsid w:val="006F73F1"/>
    <w:rsid w:val="006F7749"/>
    <w:rsid w:val="0070040E"/>
    <w:rsid w:val="0070178B"/>
    <w:rsid w:val="00701869"/>
    <w:rsid w:val="0070228B"/>
    <w:rsid w:val="007043F0"/>
    <w:rsid w:val="00705B85"/>
    <w:rsid w:val="0070624C"/>
    <w:rsid w:val="00706D2A"/>
    <w:rsid w:val="0071031B"/>
    <w:rsid w:val="00712929"/>
    <w:rsid w:val="0071323A"/>
    <w:rsid w:val="0071353E"/>
    <w:rsid w:val="00714132"/>
    <w:rsid w:val="00714521"/>
    <w:rsid w:val="00716A64"/>
    <w:rsid w:val="0071796A"/>
    <w:rsid w:val="00721036"/>
    <w:rsid w:val="007215E2"/>
    <w:rsid w:val="0072207D"/>
    <w:rsid w:val="0072325E"/>
    <w:rsid w:val="007256FB"/>
    <w:rsid w:val="0072601A"/>
    <w:rsid w:val="00726A1A"/>
    <w:rsid w:val="0072701C"/>
    <w:rsid w:val="00727508"/>
    <w:rsid w:val="00730189"/>
    <w:rsid w:val="007308B1"/>
    <w:rsid w:val="00731A49"/>
    <w:rsid w:val="007326E1"/>
    <w:rsid w:val="007359BF"/>
    <w:rsid w:val="00736357"/>
    <w:rsid w:val="0073635E"/>
    <w:rsid w:val="0073672A"/>
    <w:rsid w:val="00736E6F"/>
    <w:rsid w:val="00742A6F"/>
    <w:rsid w:val="007444C1"/>
    <w:rsid w:val="0074490D"/>
    <w:rsid w:val="00744A2D"/>
    <w:rsid w:val="00744C93"/>
    <w:rsid w:val="00746685"/>
    <w:rsid w:val="007466E5"/>
    <w:rsid w:val="00746ACE"/>
    <w:rsid w:val="0074786A"/>
    <w:rsid w:val="007478CA"/>
    <w:rsid w:val="00750305"/>
    <w:rsid w:val="00750515"/>
    <w:rsid w:val="00750BD6"/>
    <w:rsid w:val="00751860"/>
    <w:rsid w:val="00752EF9"/>
    <w:rsid w:val="00754363"/>
    <w:rsid w:val="00755045"/>
    <w:rsid w:val="007554C5"/>
    <w:rsid w:val="0075582A"/>
    <w:rsid w:val="007567C6"/>
    <w:rsid w:val="00756F23"/>
    <w:rsid w:val="00757191"/>
    <w:rsid w:val="00760BF4"/>
    <w:rsid w:val="00761DDD"/>
    <w:rsid w:val="007629DF"/>
    <w:rsid w:val="007633D6"/>
    <w:rsid w:val="007648E3"/>
    <w:rsid w:val="007665A2"/>
    <w:rsid w:val="0076689C"/>
    <w:rsid w:val="007678BC"/>
    <w:rsid w:val="00771769"/>
    <w:rsid w:val="00777514"/>
    <w:rsid w:val="00777549"/>
    <w:rsid w:val="0077794D"/>
    <w:rsid w:val="007823C4"/>
    <w:rsid w:val="00785F3A"/>
    <w:rsid w:val="0078610B"/>
    <w:rsid w:val="007867CA"/>
    <w:rsid w:val="00786AEB"/>
    <w:rsid w:val="0078742E"/>
    <w:rsid w:val="00787645"/>
    <w:rsid w:val="007903DC"/>
    <w:rsid w:val="00790C32"/>
    <w:rsid w:val="0079124D"/>
    <w:rsid w:val="00793AFF"/>
    <w:rsid w:val="0079487F"/>
    <w:rsid w:val="007969CD"/>
    <w:rsid w:val="0079786A"/>
    <w:rsid w:val="007A17A9"/>
    <w:rsid w:val="007A3879"/>
    <w:rsid w:val="007A4ACA"/>
    <w:rsid w:val="007A6B72"/>
    <w:rsid w:val="007A70D2"/>
    <w:rsid w:val="007A7251"/>
    <w:rsid w:val="007B2018"/>
    <w:rsid w:val="007B23F0"/>
    <w:rsid w:val="007B24F0"/>
    <w:rsid w:val="007B271D"/>
    <w:rsid w:val="007B32ED"/>
    <w:rsid w:val="007B402B"/>
    <w:rsid w:val="007B475A"/>
    <w:rsid w:val="007B738F"/>
    <w:rsid w:val="007B7E29"/>
    <w:rsid w:val="007C1506"/>
    <w:rsid w:val="007C1D2F"/>
    <w:rsid w:val="007C2603"/>
    <w:rsid w:val="007C291F"/>
    <w:rsid w:val="007C2D90"/>
    <w:rsid w:val="007C5811"/>
    <w:rsid w:val="007C5D3E"/>
    <w:rsid w:val="007C610D"/>
    <w:rsid w:val="007C720F"/>
    <w:rsid w:val="007C72D9"/>
    <w:rsid w:val="007C79D4"/>
    <w:rsid w:val="007C7A71"/>
    <w:rsid w:val="007D0CB1"/>
    <w:rsid w:val="007D12A4"/>
    <w:rsid w:val="007D1C17"/>
    <w:rsid w:val="007D2726"/>
    <w:rsid w:val="007D27B2"/>
    <w:rsid w:val="007D4C51"/>
    <w:rsid w:val="007D4E26"/>
    <w:rsid w:val="007D57C6"/>
    <w:rsid w:val="007D60DE"/>
    <w:rsid w:val="007D63D6"/>
    <w:rsid w:val="007D6DDD"/>
    <w:rsid w:val="007D756E"/>
    <w:rsid w:val="007E0AED"/>
    <w:rsid w:val="007E0B4D"/>
    <w:rsid w:val="007E0B98"/>
    <w:rsid w:val="007E1149"/>
    <w:rsid w:val="007E1397"/>
    <w:rsid w:val="007E1464"/>
    <w:rsid w:val="007E24B0"/>
    <w:rsid w:val="007E2ED4"/>
    <w:rsid w:val="007E2F78"/>
    <w:rsid w:val="007E3371"/>
    <w:rsid w:val="007E41E1"/>
    <w:rsid w:val="007E41F3"/>
    <w:rsid w:val="007E5CAE"/>
    <w:rsid w:val="007E6F6B"/>
    <w:rsid w:val="007E7918"/>
    <w:rsid w:val="007E7977"/>
    <w:rsid w:val="007E7A4C"/>
    <w:rsid w:val="007E7CA7"/>
    <w:rsid w:val="007F14BA"/>
    <w:rsid w:val="007F2EC2"/>
    <w:rsid w:val="007F327B"/>
    <w:rsid w:val="007F3346"/>
    <w:rsid w:val="007F44C0"/>
    <w:rsid w:val="007F556A"/>
    <w:rsid w:val="007F5599"/>
    <w:rsid w:val="007F7A8D"/>
    <w:rsid w:val="00800968"/>
    <w:rsid w:val="00800E60"/>
    <w:rsid w:val="00801605"/>
    <w:rsid w:val="008035A1"/>
    <w:rsid w:val="008035EF"/>
    <w:rsid w:val="008056C7"/>
    <w:rsid w:val="008062E7"/>
    <w:rsid w:val="00806E9F"/>
    <w:rsid w:val="00807039"/>
    <w:rsid w:val="00807525"/>
    <w:rsid w:val="008138F7"/>
    <w:rsid w:val="00814C45"/>
    <w:rsid w:val="00816450"/>
    <w:rsid w:val="0081729A"/>
    <w:rsid w:val="00817ABC"/>
    <w:rsid w:val="008208A2"/>
    <w:rsid w:val="00821371"/>
    <w:rsid w:val="0082217D"/>
    <w:rsid w:val="00822EF2"/>
    <w:rsid w:val="00823644"/>
    <w:rsid w:val="00823C31"/>
    <w:rsid w:val="00824A12"/>
    <w:rsid w:val="0082585E"/>
    <w:rsid w:val="00825F9A"/>
    <w:rsid w:val="008262A6"/>
    <w:rsid w:val="00827319"/>
    <w:rsid w:val="00830A2F"/>
    <w:rsid w:val="00831722"/>
    <w:rsid w:val="008327BA"/>
    <w:rsid w:val="008349E4"/>
    <w:rsid w:val="008354F9"/>
    <w:rsid w:val="008402D2"/>
    <w:rsid w:val="00841028"/>
    <w:rsid w:val="0084177B"/>
    <w:rsid w:val="00842051"/>
    <w:rsid w:val="008426A8"/>
    <w:rsid w:val="008430AA"/>
    <w:rsid w:val="00843205"/>
    <w:rsid w:val="0084619F"/>
    <w:rsid w:val="0084697A"/>
    <w:rsid w:val="00846AB2"/>
    <w:rsid w:val="00846E2C"/>
    <w:rsid w:val="0084710D"/>
    <w:rsid w:val="00847558"/>
    <w:rsid w:val="00847D54"/>
    <w:rsid w:val="00847D60"/>
    <w:rsid w:val="00847F65"/>
    <w:rsid w:val="008500C2"/>
    <w:rsid w:val="008508EA"/>
    <w:rsid w:val="0085136A"/>
    <w:rsid w:val="00851B49"/>
    <w:rsid w:val="008531E0"/>
    <w:rsid w:val="00853210"/>
    <w:rsid w:val="008533CE"/>
    <w:rsid w:val="00853AFE"/>
    <w:rsid w:val="00856517"/>
    <w:rsid w:val="008578BF"/>
    <w:rsid w:val="00857FA3"/>
    <w:rsid w:val="00860DFC"/>
    <w:rsid w:val="00863BCC"/>
    <w:rsid w:val="0086499D"/>
    <w:rsid w:val="008660F3"/>
    <w:rsid w:val="00866553"/>
    <w:rsid w:val="008670B8"/>
    <w:rsid w:val="00867CAD"/>
    <w:rsid w:val="00867F74"/>
    <w:rsid w:val="00870007"/>
    <w:rsid w:val="00871D19"/>
    <w:rsid w:val="00872009"/>
    <w:rsid w:val="008739C8"/>
    <w:rsid w:val="0087436C"/>
    <w:rsid w:val="00874479"/>
    <w:rsid w:val="00875CE5"/>
    <w:rsid w:val="00876C32"/>
    <w:rsid w:val="008771C1"/>
    <w:rsid w:val="00877C18"/>
    <w:rsid w:val="0088097C"/>
    <w:rsid w:val="00880C9B"/>
    <w:rsid w:val="0088314C"/>
    <w:rsid w:val="0088682A"/>
    <w:rsid w:val="00887323"/>
    <w:rsid w:val="00890F74"/>
    <w:rsid w:val="00891782"/>
    <w:rsid w:val="00891D82"/>
    <w:rsid w:val="008930C5"/>
    <w:rsid w:val="008937F3"/>
    <w:rsid w:val="008944F9"/>
    <w:rsid w:val="0089492D"/>
    <w:rsid w:val="008958D0"/>
    <w:rsid w:val="008A0C80"/>
    <w:rsid w:val="008A12ED"/>
    <w:rsid w:val="008A34B1"/>
    <w:rsid w:val="008A41B4"/>
    <w:rsid w:val="008A4333"/>
    <w:rsid w:val="008A52EF"/>
    <w:rsid w:val="008A5980"/>
    <w:rsid w:val="008A5E19"/>
    <w:rsid w:val="008A5EFE"/>
    <w:rsid w:val="008A757A"/>
    <w:rsid w:val="008A7917"/>
    <w:rsid w:val="008B0F3B"/>
    <w:rsid w:val="008B1237"/>
    <w:rsid w:val="008B145C"/>
    <w:rsid w:val="008B23C8"/>
    <w:rsid w:val="008B31AB"/>
    <w:rsid w:val="008B3985"/>
    <w:rsid w:val="008B51C1"/>
    <w:rsid w:val="008B5963"/>
    <w:rsid w:val="008B6E7E"/>
    <w:rsid w:val="008B78A2"/>
    <w:rsid w:val="008B7A92"/>
    <w:rsid w:val="008B7CE8"/>
    <w:rsid w:val="008C2077"/>
    <w:rsid w:val="008C2E33"/>
    <w:rsid w:val="008C48A2"/>
    <w:rsid w:val="008C6418"/>
    <w:rsid w:val="008C753D"/>
    <w:rsid w:val="008C75D2"/>
    <w:rsid w:val="008C764F"/>
    <w:rsid w:val="008C7849"/>
    <w:rsid w:val="008C7930"/>
    <w:rsid w:val="008D0C0A"/>
    <w:rsid w:val="008D221F"/>
    <w:rsid w:val="008D32D0"/>
    <w:rsid w:val="008D35CC"/>
    <w:rsid w:val="008D452B"/>
    <w:rsid w:val="008D4C3D"/>
    <w:rsid w:val="008D4EB3"/>
    <w:rsid w:val="008D5875"/>
    <w:rsid w:val="008D6696"/>
    <w:rsid w:val="008D6F81"/>
    <w:rsid w:val="008E0D97"/>
    <w:rsid w:val="008E187F"/>
    <w:rsid w:val="008E4447"/>
    <w:rsid w:val="008E4E8F"/>
    <w:rsid w:val="008E6154"/>
    <w:rsid w:val="008E6787"/>
    <w:rsid w:val="008E7C49"/>
    <w:rsid w:val="008F0093"/>
    <w:rsid w:val="008F1FAC"/>
    <w:rsid w:val="008F30A4"/>
    <w:rsid w:val="008F35CD"/>
    <w:rsid w:val="008F4104"/>
    <w:rsid w:val="008F4A77"/>
    <w:rsid w:val="008F6753"/>
    <w:rsid w:val="008F6EB5"/>
    <w:rsid w:val="008F7950"/>
    <w:rsid w:val="008F7F8E"/>
    <w:rsid w:val="00900219"/>
    <w:rsid w:val="00901074"/>
    <w:rsid w:val="009016A7"/>
    <w:rsid w:val="0090277D"/>
    <w:rsid w:val="00905501"/>
    <w:rsid w:val="0090584A"/>
    <w:rsid w:val="00910880"/>
    <w:rsid w:val="00911525"/>
    <w:rsid w:val="00911B03"/>
    <w:rsid w:val="00912C2C"/>
    <w:rsid w:val="009132E2"/>
    <w:rsid w:val="00913763"/>
    <w:rsid w:val="00913C1D"/>
    <w:rsid w:val="00914481"/>
    <w:rsid w:val="0091453D"/>
    <w:rsid w:val="009150B7"/>
    <w:rsid w:val="0091576C"/>
    <w:rsid w:val="00916422"/>
    <w:rsid w:val="00917B59"/>
    <w:rsid w:val="009211C6"/>
    <w:rsid w:val="0092140B"/>
    <w:rsid w:val="00922885"/>
    <w:rsid w:val="00922F84"/>
    <w:rsid w:val="009233EF"/>
    <w:rsid w:val="009255AE"/>
    <w:rsid w:val="00926573"/>
    <w:rsid w:val="00926FF8"/>
    <w:rsid w:val="00927287"/>
    <w:rsid w:val="00927A79"/>
    <w:rsid w:val="00932331"/>
    <w:rsid w:val="0093242F"/>
    <w:rsid w:val="009333B0"/>
    <w:rsid w:val="0093365D"/>
    <w:rsid w:val="00934D82"/>
    <w:rsid w:val="00936BA0"/>
    <w:rsid w:val="009400D7"/>
    <w:rsid w:val="00940400"/>
    <w:rsid w:val="00940F3A"/>
    <w:rsid w:val="00942263"/>
    <w:rsid w:val="0094290C"/>
    <w:rsid w:val="00943D16"/>
    <w:rsid w:val="009442DA"/>
    <w:rsid w:val="009445A8"/>
    <w:rsid w:val="00945F1F"/>
    <w:rsid w:val="0094681A"/>
    <w:rsid w:val="0095087E"/>
    <w:rsid w:val="00952EEA"/>
    <w:rsid w:val="00953325"/>
    <w:rsid w:val="009534E2"/>
    <w:rsid w:val="00953509"/>
    <w:rsid w:val="00953DAE"/>
    <w:rsid w:val="0095470A"/>
    <w:rsid w:val="00954C52"/>
    <w:rsid w:val="009562C9"/>
    <w:rsid w:val="009566C8"/>
    <w:rsid w:val="00961D29"/>
    <w:rsid w:val="00962C1D"/>
    <w:rsid w:val="0096393D"/>
    <w:rsid w:val="00963ACF"/>
    <w:rsid w:val="009703D8"/>
    <w:rsid w:val="00970793"/>
    <w:rsid w:val="00970A62"/>
    <w:rsid w:val="0097267F"/>
    <w:rsid w:val="00972B2F"/>
    <w:rsid w:val="00972D89"/>
    <w:rsid w:val="00972EE1"/>
    <w:rsid w:val="00974630"/>
    <w:rsid w:val="00975DD3"/>
    <w:rsid w:val="00977DA6"/>
    <w:rsid w:val="0098033A"/>
    <w:rsid w:val="009805B2"/>
    <w:rsid w:val="009806F4"/>
    <w:rsid w:val="00981346"/>
    <w:rsid w:val="00981555"/>
    <w:rsid w:val="009824D9"/>
    <w:rsid w:val="009828F6"/>
    <w:rsid w:val="00983E71"/>
    <w:rsid w:val="00985C6F"/>
    <w:rsid w:val="0098730D"/>
    <w:rsid w:val="009908E5"/>
    <w:rsid w:val="00990C38"/>
    <w:rsid w:val="009919C1"/>
    <w:rsid w:val="00991D0A"/>
    <w:rsid w:val="00996984"/>
    <w:rsid w:val="009A1F6F"/>
    <w:rsid w:val="009A3C7E"/>
    <w:rsid w:val="009A41B8"/>
    <w:rsid w:val="009A444A"/>
    <w:rsid w:val="009A4588"/>
    <w:rsid w:val="009A4AC7"/>
    <w:rsid w:val="009A50FC"/>
    <w:rsid w:val="009A6CCE"/>
    <w:rsid w:val="009B0384"/>
    <w:rsid w:val="009B0B2F"/>
    <w:rsid w:val="009B125F"/>
    <w:rsid w:val="009B2BC9"/>
    <w:rsid w:val="009B35AF"/>
    <w:rsid w:val="009B4836"/>
    <w:rsid w:val="009B4B15"/>
    <w:rsid w:val="009B51C4"/>
    <w:rsid w:val="009B58DA"/>
    <w:rsid w:val="009C02D4"/>
    <w:rsid w:val="009C155B"/>
    <w:rsid w:val="009C285C"/>
    <w:rsid w:val="009C31FE"/>
    <w:rsid w:val="009C34F8"/>
    <w:rsid w:val="009C3D34"/>
    <w:rsid w:val="009C44B5"/>
    <w:rsid w:val="009C5308"/>
    <w:rsid w:val="009C6829"/>
    <w:rsid w:val="009C7DC2"/>
    <w:rsid w:val="009D09FB"/>
    <w:rsid w:val="009D0A5F"/>
    <w:rsid w:val="009D228C"/>
    <w:rsid w:val="009D2C92"/>
    <w:rsid w:val="009D34CE"/>
    <w:rsid w:val="009D4692"/>
    <w:rsid w:val="009D46C1"/>
    <w:rsid w:val="009D5398"/>
    <w:rsid w:val="009D7043"/>
    <w:rsid w:val="009D712C"/>
    <w:rsid w:val="009D77D0"/>
    <w:rsid w:val="009D7CF2"/>
    <w:rsid w:val="009E2B8E"/>
    <w:rsid w:val="009E34FC"/>
    <w:rsid w:val="009E3C4D"/>
    <w:rsid w:val="009E3D5B"/>
    <w:rsid w:val="009E4396"/>
    <w:rsid w:val="009E58D0"/>
    <w:rsid w:val="009E6C12"/>
    <w:rsid w:val="009F03CF"/>
    <w:rsid w:val="009F0DBB"/>
    <w:rsid w:val="009F2C1F"/>
    <w:rsid w:val="009F3325"/>
    <w:rsid w:val="009F4C43"/>
    <w:rsid w:val="009F5B7D"/>
    <w:rsid w:val="009F6228"/>
    <w:rsid w:val="009F6F05"/>
    <w:rsid w:val="00A01346"/>
    <w:rsid w:val="00A01A20"/>
    <w:rsid w:val="00A02E8D"/>
    <w:rsid w:val="00A0723F"/>
    <w:rsid w:val="00A0735F"/>
    <w:rsid w:val="00A104FD"/>
    <w:rsid w:val="00A12DA3"/>
    <w:rsid w:val="00A13011"/>
    <w:rsid w:val="00A136FB"/>
    <w:rsid w:val="00A13C24"/>
    <w:rsid w:val="00A13C3F"/>
    <w:rsid w:val="00A159A2"/>
    <w:rsid w:val="00A1624B"/>
    <w:rsid w:val="00A17843"/>
    <w:rsid w:val="00A17F95"/>
    <w:rsid w:val="00A23B0B"/>
    <w:rsid w:val="00A243CF"/>
    <w:rsid w:val="00A25FAC"/>
    <w:rsid w:val="00A260E8"/>
    <w:rsid w:val="00A269BB"/>
    <w:rsid w:val="00A26D6E"/>
    <w:rsid w:val="00A26EBA"/>
    <w:rsid w:val="00A27AD2"/>
    <w:rsid w:val="00A30D36"/>
    <w:rsid w:val="00A31C25"/>
    <w:rsid w:val="00A3322B"/>
    <w:rsid w:val="00A33404"/>
    <w:rsid w:val="00A35A24"/>
    <w:rsid w:val="00A35D8E"/>
    <w:rsid w:val="00A37E34"/>
    <w:rsid w:val="00A408E8"/>
    <w:rsid w:val="00A4110A"/>
    <w:rsid w:val="00A425F0"/>
    <w:rsid w:val="00A426A8"/>
    <w:rsid w:val="00A43A74"/>
    <w:rsid w:val="00A43F37"/>
    <w:rsid w:val="00A444C4"/>
    <w:rsid w:val="00A44A14"/>
    <w:rsid w:val="00A4556B"/>
    <w:rsid w:val="00A460EA"/>
    <w:rsid w:val="00A477A1"/>
    <w:rsid w:val="00A51008"/>
    <w:rsid w:val="00A51DF5"/>
    <w:rsid w:val="00A52324"/>
    <w:rsid w:val="00A524A5"/>
    <w:rsid w:val="00A54327"/>
    <w:rsid w:val="00A5544B"/>
    <w:rsid w:val="00A557C8"/>
    <w:rsid w:val="00A56602"/>
    <w:rsid w:val="00A56F53"/>
    <w:rsid w:val="00A60ADE"/>
    <w:rsid w:val="00A610D7"/>
    <w:rsid w:val="00A61936"/>
    <w:rsid w:val="00A61B24"/>
    <w:rsid w:val="00A621E2"/>
    <w:rsid w:val="00A62DC9"/>
    <w:rsid w:val="00A64159"/>
    <w:rsid w:val="00A64600"/>
    <w:rsid w:val="00A64695"/>
    <w:rsid w:val="00A6550F"/>
    <w:rsid w:val="00A65E8F"/>
    <w:rsid w:val="00A661A0"/>
    <w:rsid w:val="00A67157"/>
    <w:rsid w:val="00A708F7"/>
    <w:rsid w:val="00A709C9"/>
    <w:rsid w:val="00A71D21"/>
    <w:rsid w:val="00A71D47"/>
    <w:rsid w:val="00A720A3"/>
    <w:rsid w:val="00A72E77"/>
    <w:rsid w:val="00A74B44"/>
    <w:rsid w:val="00A750AE"/>
    <w:rsid w:val="00A75760"/>
    <w:rsid w:val="00A75F73"/>
    <w:rsid w:val="00A76523"/>
    <w:rsid w:val="00A76831"/>
    <w:rsid w:val="00A77828"/>
    <w:rsid w:val="00A77D51"/>
    <w:rsid w:val="00A77F01"/>
    <w:rsid w:val="00A810E9"/>
    <w:rsid w:val="00A81E49"/>
    <w:rsid w:val="00A82DAC"/>
    <w:rsid w:val="00A8384D"/>
    <w:rsid w:val="00A8473F"/>
    <w:rsid w:val="00A847AE"/>
    <w:rsid w:val="00A84FFC"/>
    <w:rsid w:val="00A90A9E"/>
    <w:rsid w:val="00A90B24"/>
    <w:rsid w:val="00A91EFB"/>
    <w:rsid w:val="00A92058"/>
    <w:rsid w:val="00A928A1"/>
    <w:rsid w:val="00A93C4B"/>
    <w:rsid w:val="00A941B0"/>
    <w:rsid w:val="00A96066"/>
    <w:rsid w:val="00AA0AF9"/>
    <w:rsid w:val="00AA2461"/>
    <w:rsid w:val="00AA3850"/>
    <w:rsid w:val="00AA3BD8"/>
    <w:rsid w:val="00AA41B6"/>
    <w:rsid w:val="00AA4AF1"/>
    <w:rsid w:val="00AA4E13"/>
    <w:rsid w:val="00AA57B0"/>
    <w:rsid w:val="00AA65A8"/>
    <w:rsid w:val="00AA6623"/>
    <w:rsid w:val="00AB080A"/>
    <w:rsid w:val="00AB1678"/>
    <w:rsid w:val="00AB23B6"/>
    <w:rsid w:val="00AB38D6"/>
    <w:rsid w:val="00AB3F29"/>
    <w:rsid w:val="00AB4296"/>
    <w:rsid w:val="00AB476E"/>
    <w:rsid w:val="00AB5A52"/>
    <w:rsid w:val="00AB60CE"/>
    <w:rsid w:val="00AB6E08"/>
    <w:rsid w:val="00AC0A24"/>
    <w:rsid w:val="00AC1817"/>
    <w:rsid w:val="00AC23EB"/>
    <w:rsid w:val="00AC3C64"/>
    <w:rsid w:val="00AC468B"/>
    <w:rsid w:val="00AC540E"/>
    <w:rsid w:val="00AC5EAC"/>
    <w:rsid w:val="00AC600E"/>
    <w:rsid w:val="00AC618F"/>
    <w:rsid w:val="00AC6D3D"/>
    <w:rsid w:val="00AD0F03"/>
    <w:rsid w:val="00AD258C"/>
    <w:rsid w:val="00AD36CF"/>
    <w:rsid w:val="00AD424E"/>
    <w:rsid w:val="00AD44F8"/>
    <w:rsid w:val="00AD4D0F"/>
    <w:rsid w:val="00AD5284"/>
    <w:rsid w:val="00AD53F5"/>
    <w:rsid w:val="00AD54A3"/>
    <w:rsid w:val="00AD78B6"/>
    <w:rsid w:val="00AE1775"/>
    <w:rsid w:val="00AE2264"/>
    <w:rsid w:val="00AE31B3"/>
    <w:rsid w:val="00AE4625"/>
    <w:rsid w:val="00AE51DF"/>
    <w:rsid w:val="00AE5F8B"/>
    <w:rsid w:val="00AE6ECD"/>
    <w:rsid w:val="00AE7CD0"/>
    <w:rsid w:val="00AF0A3B"/>
    <w:rsid w:val="00AF317E"/>
    <w:rsid w:val="00AF3362"/>
    <w:rsid w:val="00AF54A6"/>
    <w:rsid w:val="00AF5AA5"/>
    <w:rsid w:val="00AF6E2A"/>
    <w:rsid w:val="00AF7A03"/>
    <w:rsid w:val="00B01557"/>
    <w:rsid w:val="00B01CD4"/>
    <w:rsid w:val="00B03AD7"/>
    <w:rsid w:val="00B03C57"/>
    <w:rsid w:val="00B054F4"/>
    <w:rsid w:val="00B0633C"/>
    <w:rsid w:val="00B0688E"/>
    <w:rsid w:val="00B106E3"/>
    <w:rsid w:val="00B12F97"/>
    <w:rsid w:val="00B13104"/>
    <w:rsid w:val="00B14F6D"/>
    <w:rsid w:val="00B16789"/>
    <w:rsid w:val="00B167F9"/>
    <w:rsid w:val="00B168C5"/>
    <w:rsid w:val="00B17E9C"/>
    <w:rsid w:val="00B210CC"/>
    <w:rsid w:val="00B23D6E"/>
    <w:rsid w:val="00B25B32"/>
    <w:rsid w:val="00B2673A"/>
    <w:rsid w:val="00B26FB0"/>
    <w:rsid w:val="00B30064"/>
    <w:rsid w:val="00B30701"/>
    <w:rsid w:val="00B311F1"/>
    <w:rsid w:val="00B31A9B"/>
    <w:rsid w:val="00B32C59"/>
    <w:rsid w:val="00B32DAE"/>
    <w:rsid w:val="00B37C80"/>
    <w:rsid w:val="00B40480"/>
    <w:rsid w:val="00B409AA"/>
    <w:rsid w:val="00B422BA"/>
    <w:rsid w:val="00B43B83"/>
    <w:rsid w:val="00B43C4C"/>
    <w:rsid w:val="00B44DF1"/>
    <w:rsid w:val="00B45820"/>
    <w:rsid w:val="00B458A9"/>
    <w:rsid w:val="00B460F0"/>
    <w:rsid w:val="00B461C7"/>
    <w:rsid w:val="00B47149"/>
    <w:rsid w:val="00B47185"/>
    <w:rsid w:val="00B50E8D"/>
    <w:rsid w:val="00B53537"/>
    <w:rsid w:val="00B546AB"/>
    <w:rsid w:val="00B55928"/>
    <w:rsid w:val="00B56030"/>
    <w:rsid w:val="00B565EB"/>
    <w:rsid w:val="00B578B9"/>
    <w:rsid w:val="00B57BEB"/>
    <w:rsid w:val="00B57C5E"/>
    <w:rsid w:val="00B57E67"/>
    <w:rsid w:val="00B61C50"/>
    <w:rsid w:val="00B620E6"/>
    <w:rsid w:val="00B62160"/>
    <w:rsid w:val="00B6524B"/>
    <w:rsid w:val="00B65487"/>
    <w:rsid w:val="00B66869"/>
    <w:rsid w:val="00B676A0"/>
    <w:rsid w:val="00B67876"/>
    <w:rsid w:val="00B706FA"/>
    <w:rsid w:val="00B7155A"/>
    <w:rsid w:val="00B7295F"/>
    <w:rsid w:val="00B735F7"/>
    <w:rsid w:val="00B73601"/>
    <w:rsid w:val="00B74EA0"/>
    <w:rsid w:val="00B75484"/>
    <w:rsid w:val="00B779B8"/>
    <w:rsid w:val="00B803E8"/>
    <w:rsid w:val="00B80E7C"/>
    <w:rsid w:val="00B81469"/>
    <w:rsid w:val="00B81F3E"/>
    <w:rsid w:val="00B82C43"/>
    <w:rsid w:val="00B84041"/>
    <w:rsid w:val="00B84929"/>
    <w:rsid w:val="00B84A56"/>
    <w:rsid w:val="00B84D59"/>
    <w:rsid w:val="00B90109"/>
    <w:rsid w:val="00B91015"/>
    <w:rsid w:val="00B91556"/>
    <w:rsid w:val="00B9211E"/>
    <w:rsid w:val="00B92767"/>
    <w:rsid w:val="00B92D94"/>
    <w:rsid w:val="00B9472A"/>
    <w:rsid w:val="00B948D2"/>
    <w:rsid w:val="00B94D9B"/>
    <w:rsid w:val="00B95645"/>
    <w:rsid w:val="00B9593E"/>
    <w:rsid w:val="00B95F46"/>
    <w:rsid w:val="00B967A4"/>
    <w:rsid w:val="00BA0D43"/>
    <w:rsid w:val="00BA0F30"/>
    <w:rsid w:val="00BA467C"/>
    <w:rsid w:val="00BA475E"/>
    <w:rsid w:val="00BA718E"/>
    <w:rsid w:val="00BB2C1A"/>
    <w:rsid w:val="00BB3CC5"/>
    <w:rsid w:val="00BB5823"/>
    <w:rsid w:val="00BB636B"/>
    <w:rsid w:val="00BB7116"/>
    <w:rsid w:val="00BC0E08"/>
    <w:rsid w:val="00BC167A"/>
    <w:rsid w:val="00BC5703"/>
    <w:rsid w:val="00BC5D21"/>
    <w:rsid w:val="00BC767E"/>
    <w:rsid w:val="00BC7B30"/>
    <w:rsid w:val="00BC7C53"/>
    <w:rsid w:val="00BD0228"/>
    <w:rsid w:val="00BD0522"/>
    <w:rsid w:val="00BD3764"/>
    <w:rsid w:val="00BD47AE"/>
    <w:rsid w:val="00BD5A63"/>
    <w:rsid w:val="00BD5DCC"/>
    <w:rsid w:val="00BD6D7B"/>
    <w:rsid w:val="00BD7639"/>
    <w:rsid w:val="00BE028C"/>
    <w:rsid w:val="00BE09DE"/>
    <w:rsid w:val="00BE1EF5"/>
    <w:rsid w:val="00BE2F6D"/>
    <w:rsid w:val="00BE42E7"/>
    <w:rsid w:val="00BE5093"/>
    <w:rsid w:val="00BE6DB9"/>
    <w:rsid w:val="00BE7A99"/>
    <w:rsid w:val="00BE7E10"/>
    <w:rsid w:val="00BF05C0"/>
    <w:rsid w:val="00BF1F3C"/>
    <w:rsid w:val="00BF2359"/>
    <w:rsid w:val="00BF295A"/>
    <w:rsid w:val="00BF45BE"/>
    <w:rsid w:val="00BF4F42"/>
    <w:rsid w:val="00BF5410"/>
    <w:rsid w:val="00BF5E0F"/>
    <w:rsid w:val="00BF7A56"/>
    <w:rsid w:val="00BF7FFC"/>
    <w:rsid w:val="00C01B3E"/>
    <w:rsid w:val="00C01FEE"/>
    <w:rsid w:val="00C035E1"/>
    <w:rsid w:val="00C05812"/>
    <w:rsid w:val="00C05D48"/>
    <w:rsid w:val="00C06DA3"/>
    <w:rsid w:val="00C074CB"/>
    <w:rsid w:val="00C1000D"/>
    <w:rsid w:val="00C112D5"/>
    <w:rsid w:val="00C14B15"/>
    <w:rsid w:val="00C1590B"/>
    <w:rsid w:val="00C15DAC"/>
    <w:rsid w:val="00C160D8"/>
    <w:rsid w:val="00C161D6"/>
    <w:rsid w:val="00C16730"/>
    <w:rsid w:val="00C16FF6"/>
    <w:rsid w:val="00C17195"/>
    <w:rsid w:val="00C2170F"/>
    <w:rsid w:val="00C2737D"/>
    <w:rsid w:val="00C27B78"/>
    <w:rsid w:val="00C33349"/>
    <w:rsid w:val="00C33BCE"/>
    <w:rsid w:val="00C341CB"/>
    <w:rsid w:val="00C3439A"/>
    <w:rsid w:val="00C34419"/>
    <w:rsid w:val="00C3462C"/>
    <w:rsid w:val="00C358C6"/>
    <w:rsid w:val="00C35AAC"/>
    <w:rsid w:val="00C403C3"/>
    <w:rsid w:val="00C410E4"/>
    <w:rsid w:val="00C41580"/>
    <w:rsid w:val="00C41A51"/>
    <w:rsid w:val="00C41DDA"/>
    <w:rsid w:val="00C41DFE"/>
    <w:rsid w:val="00C4433A"/>
    <w:rsid w:val="00C44C55"/>
    <w:rsid w:val="00C46BF0"/>
    <w:rsid w:val="00C47792"/>
    <w:rsid w:val="00C479F5"/>
    <w:rsid w:val="00C52A02"/>
    <w:rsid w:val="00C5375F"/>
    <w:rsid w:val="00C53AE4"/>
    <w:rsid w:val="00C55213"/>
    <w:rsid w:val="00C5521A"/>
    <w:rsid w:val="00C55CFA"/>
    <w:rsid w:val="00C619C0"/>
    <w:rsid w:val="00C6295C"/>
    <w:rsid w:val="00C62E57"/>
    <w:rsid w:val="00C638C8"/>
    <w:rsid w:val="00C702D5"/>
    <w:rsid w:val="00C717A1"/>
    <w:rsid w:val="00C7182F"/>
    <w:rsid w:val="00C72253"/>
    <w:rsid w:val="00C74036"/>
    <w:rsid w:val="00C74329"/>
    <w:rsid w:val="00C74B1C"/>
    <w:rsid w:val="00C75AE8"/>
    <w:rsid w:val="00C77E4E"/>
    <w:rsid w:val="00C806F5"/>
    <w:rsid w:val="00C81A86"/>
    <w:rsid w:val="00C821B6"/>
    <w:rsid w:val="00C837D0"/>
    <w:rsid w:val="00C83E55"/>
    <w:rsid w:val="00C8502A"/>
    <w:rsid w:val="00C874D4"/>
    <w:rsid w:val="00C9180B"/>
    <w:rsid w:val="00C919C3"/>
    <w:rsid w:val="00C92B3A"/>
    <w:rsid w:val="00C93FFD"/>
    <w:rsid w:val="00C94367"/>
    <w:rsid w:val="00C95284"/>
    <w:rsid w:val="00C97A30"/>
    <w:rsid w:val="00CA187F"/>
    <w:rsid w:val="00CA2479"/>
    <w:rsid w:val="00CA36A5"/>
    <w:rsid w:val="00CA3D82"/>
    <w:rsid w:val="00CA55B8"/>
    <w:rsid w:val="00CA5D21"/>
    <w:rsid w:val="00CA6350"/>
    <w:rsid w:val="00CA7CF6"/>
    <w:rsid w:val="00CB05E6"/>
    <w:rsid w:val="00CB17B6"/>
    <w:rsid w:val="00CB35D4"/>
    <w:rsid w:val="00CB3D58"/>
    <w:rsid w:val="00CB4D34"/>
    <w:rsid w:val="00CB53F1"/>
    <w:rsid w:val="00CB7B9C"/>
    <w:rsid w:val="00CC06E2"/>
    <w:rsid w:val="00CC1C89"/>
    <w:rsid w:val="00CC3A5E"/>
    <w:rsid w:val="00CC434B"/>
    <w:rsid w:val="00CC504D"/>
    <w:rsid w:val="00CC6B05"/>
    <w:rsid w:val="00CC75ED"/>
    <w:rsid w:val="00CC788D"/>
    <w:rsid w:val="00CC7FD9"/>
    <w:rsid w:val="00CD1AA7"/>
    <w:rsid w:val="00CD2158"/>
    <w:rsid w:val="00CD2194"/>
    <w:rsid w:val="00CD2281"/>
    <w:rsid w:val="00CD249E"/>
    <w:rsid w:val="00CD34B2"/>
    <w:rsid w:val="00CD51DF"/>
    <w:rsid w:val="00CD5631"/>
    <w:rsid w:val="00CD7EAE"/>
    <w:rsid w:val="00CE0CC2"/>
    <w:rsid w:val="00CE1445"/>
    <w:rsid w:val="00CE215C"/>
    <w:rsid w:val="00CE27F0"/>
    <w:rsid w:val="00CE41F8"/>
    <w:rsid w:val="00CE525F"/>
    <w:rsid w:val="00CE5BF7"/>
    <w:rsid w:val="00CE6664"/>
    <w:rsid w:val="00CE6D0E"/>
    <w:rsid w:val="00CF0DEA"/>
    <w:rsid w:val="00CF2825"/>
    <w:rsid w:val="00CF2AE8"/>
    <w:rsid w:val="00CF4FA2"/>
    <w:rsid w:val="00CF59CE"/>
    <w:rsid w:val="00CF7454"/>
    <w:rsid w:val="00D00ABB"/>
    <w:rsid w:val="00D0569D"/>
    <w:rsid w:val="00D0594A"/>
    <w:rsid w:val="00D05991"/>
    <w:rsid w:val="00D05C06"/>
    <w:rsid w:val="00D06B38"/>
    <w:rsid w:val="00D06EF8"/>
    <w:rsid w:val="00D07065"/>
    <w:rsid w:val="00D070CF"/>
    <w:rsid w:val="00D1196E"/>
    <w:rsid w:val="00D12555"/>
    <w:rsid w:val="00D12C60"/>
    <w:rsid w:val="00D14242"/>
    <w:rsid w:val="00D15534"/>
    <w:rsid w:val="00D176C6"/>
    <w:rsid w:val="00D17CEE"/>
    <w:rsid w:val="00D20F9F"/>
    <w:rsid w:val="00D22210"/>
    <w:rsid w:val="00D223F7"/>
    <w:rsid w:val="00D2324F"/>
    <w:rsid w:val="00D2515B"/>
    <w:rsid w:val="00D25168"/>
    <w:rsid w:val="00D2571C"/>
    <w:rsid w:val="00D2642C"/>
    <w:rsid w:val="00D2684E"/>
    <w:rsid w:val="00D26B2C"/>
    <w:rsid w:val="00D26C6D"/>
    <w:rsid w:val="00D27767"/>
    <w:rsid w:val="00D31CBE"/>
    <w:rsid w:val="00D32E1C"/>
    <w:rsid w:val="00D33473"/>
    <w:rsid w:val="00D3349D"/>
    <w:rsid w:val="00D34926"/>
    <w:rsid w:val="00D350EA"/>
    <w:rsid w:val="00D35D10"/>
    <w:rsid w:val="00D37344"/>
    <w:rsid w:val="00D37423"/>
    <w:rsid w:val="00D37EB1"/>
    <w:rsid w:val="00D37F43"/>
    <w:rsid w:val="00D406CB"/>
    <w:rsid w:val="00D40AA4"/>
    <w:rsid w:val="00D41819"/>
    <w:rsid w:val="00D41B33"/>
    <w:rsid w:val="00D444F4"/>
    <w:rsid w:val="00D448EC"/>
    <w:rsid w:val="00D44C2B"/>
    <w:rsid w:val="00D44C32"/>
    <w:rsid w:val="00D463A2"/>
    <w:rsid w:val="00D476DC"/>
    <w:rsid w:val="00D52F2A"/>
    <w:rsid w:val="00D53C08"/>
    <w:rsid w:val="00D547BD"/>
    <w:rsid w:val="00D55123"/>
    <w:rsid w:val="00D55BCA"/>
    <w:rsid w:val="00D600D2"/>
    <w:rsid w:val="00D60ED8"/>
    <w:rsid w:val="00D61777"/>
    <w:rsid w:val="00D62C23"/>
    <w:rsid w:val="00D630B8"/>
    <w:rsid w:val="00D63717"/>
    <w:rsid w:val="00D63A3E"/>
    <w:rsid w:val="00D66087"/>
    <w:rsid w:val="00D67CE5"/>
    <w:rsid w:val="00D70E63"/>
    <w:rsid w:val="00D71BE4"/>
    <w:rsid w:val="00D72100"/>
    <w:rsid w:val="00D73042"/>
    <w:rsid w:val="00D75582"/>
    <w:rsid w:val="00D766F8"/>
    <w:rsid w:val="00D774A6"/>
    <w:rsid w:val="00D853E1"/>
    <w:rsid w:val="00D867C6"/>
    <w:rsid w:val="00D870CB"/>
    <w:rsid w:val="00D873F5"/>
    <w:rsid w:val="00D87CAD"/>
    <w:rsid w:val="00D87E3C"/>
    <w:rsid w:val="00D91593"/>
    <w:rsid w:val="00D918DB"/>
    <w:rsid w:val="00D92E11"/>
    <w:rsid w:val="00D93FD2"/>
    <w:rsid w:val="00D9404E"/>
    <w:rsid w:val="00D947D7"/>
    <w:rsid w:val="00D94DA4"/>
    <w:rsid w:val="00D96BFD"/>
    <w:rsid w:val="00DA097F"/>
    <w:rsid w:val="00DA19F8"/>
    <w:rsid w:val="00DA30D5"/>
    <w:rsid w:val="00DB08DB"/>
    <w:rsid w:val="00DB0E0F"/>
    <w:rsid w:val="00DB41F6"/>
    <w:rsid w:val="00DC0E17"/>
    <w:rsid w:val="00DC19BE"/>
    <w:rsid w:val="00DC2B49"/>
    <w:rsid w:val="00DC39DE"/>
    <w:rsid w:val="00DC3A23"/>
    <w:rsid w:val="00DC3BB6"/>
    <w:rsid w:val="00DC3CE4"/>
    <w:rsid w:val="00DC5010"/>
    <w:rsid w:val="00DC5516"/>
    <w:rsid w:val="00DC6664"/>
    <w:rsid w:val="00DD0254"/>
    <w:rsid w:val="00DD042D"/>
    <w:rsid w:val="00DD1C78"/>
    <w:rsid w:val="00DD454F"/>
    <w:rsid w:val="00DD617D"/>
    <w:rsid w:val="00DD652E"/>
    <w:rsid w:val="00DD6E7F"/>
    <w:rsid w:val="00DD70A9"/>
    <w:rsid w:val="00DE092B"/>
    <w:rsid w:val="00DE0A84"/>
    <w:rsid w:val="00DE0FF5"/>
    <w:rsid w:val="00DE1547"/>
    <w:rsid w:val="00DE185B"/>
    <w:rsid w:val="00DE1CFA"/>
    <w:rsid w:val="00DE3079"/>
    <w:rsid w:val="00DE3D5D"/>
    <w:rsid w:val="00DE4067"/>
    <w:rsid w:val="00DE54BC"/>
    <w:rsid w:val="00DE5581"/>
    <w:rsid w:val="00DE56D4"/>
    <w:rsid w:val="00DE5778"/>
    <w:rsid w:val="00DE7A5F"/>
    <w:rsid w:val="00DF086A"/>
    <w:rsid w:val="00DF0B75"/>
    <w:rsid w:val="00DF4BD8"/>
    <w:rsid w:val="00DF5B3C"/>
    <w:rsid w:val="00DF62E1"/>
    <w:rsid w:val="00DF66F2"/>
    <w:rsid w:val="00E0016A"/>
    <w:rsid w:val="00E010AE"/>
    <w:rsid w:val="00E015A6"/>
    <w:rsid w:val="00E01D0C"/>
    <w:rsid w:val="00E02294"/>
    <w:rsid w:val="00E027A5"/>
    <w:rsid w:val="00E02B41"/>
    <w:rsid w:val="00E047CA"/>
    <w:rsid w:val="00E04FDF"/>
    <w:rsid w:val="00E10235"/>
    <w:rsid w:val="00E1024D"/>
    <w:rsid w:val="00E10A34"/>
    <w:rsid w:val="00E10A94"/>
    <w:rsid w:val="00E12888"/>
    <w:rsid w:val="00E12D83"/>
    <w:rsid w:val="00E142D7"/>
    <w:rsid w:val="00E15CC6"/>
    <w:rsid w:val="00E16D8D"/>
    <w:rsid w:val="00E17023"/>
    <w:rsid w:val="00E211CA"/>
    <w:rsid w:val="00E21F32"/>
    <w:rsid w:val="00E24C7E"/>
    <w:rsid w:val="00E25915"/>
    <w:rsid w:val="00E25B58"/>
    <w:rsid w:val="00E26080"/>
    <w:rsid w:val="00E2715B"/>
    <w:rsid w:val="00E278BA"/>
    <w:rsid w:val="00E30829"/>
    <w:rsid w:val="00E310D0"/>
    <w:rsid w:val="00E31154"/>
    <w:rsid w:val="00E315A2"/>
    <w:rsid w:val="00E31790"/>
    <w:rsid w:val="00E31DFD"/>
    <w:rsid w:val="00E34217"/>
    <w:rsid w:val="00E35BB7"/>
    <w:rsid w:val="00E405EB"/>
    <w:rsid w:val="00E4403C"/>
    <w:rsid w:val="00E444F7"/>
    <w:rsid w:val="00E4464D"/>
    <w:rsid w:val="00E47856"/>
    <w:rsid w:val="00E5067D"/>
    <w:rsid w:val="00E51C1A"/>
    <w:rsid w:val="00E53EE8"/>
    <w:rsid w:val="00E54B26"/>
    <w:rsid w:val="00E554C1"/>
    <w:rsid w:val="00E555C4"/>
    <w:rsid w:val="00E60050"/>
    <w:rsid w:val="00E60CFB"/>
    <w:rsid w:val="00E61701"/>
    <w:rsid w:val="00E622C1"/>
    <w:rsid w:val="00E62FF1"/>
    <w:rsid w:val="00E63783"/>
    <w:rsid w:val="00E6748D"/>
    <w:rsid w:val="00E7116D"/>
    <w:rsid w:val="00E71EB2"/>
    <w:rsid w:val="00E72575"/>
    <w:rsid w:val="00E72852"/>
    <w:rsid w:val="00E72991"/>
    <w:rsid w:val="00E73491"/>
    <w:rsid w:val="00E73CBD"/>
    <w:rsid w:val="00E74741"/>
    <w:rsid w:val="00E74CDC"/>
    <w:rsid w:val="00E754B3"/>
    <w:rsid w:val="00E759D5"/>
    <w:rsid w:val="00E75DBA"/>
    <w:rsid w:val="00E80315"/>
    <w:rsid w:val="00E85F3A"/>
    <w:rsid w:val="00E86998"/>
    <w:rsid w:val="00E9580B"/>
    <w:rsid w:val="00EA0845"/>
    <w:rsid w:val="00EA1182"/>
    <w:rsid w:val="00EA233F"/>
    <w:rsid w:val="00EA23C8"/>
    <w:rsid w:val="00EA3272"/>
    <w:rsid w:val="00EA4AB9"/>
    <w:rsid w:val="00EA4C8C"/>
    <w:rsid w:val="00EA4CFC"/>
    <w:rsid w:val="00EA5708"/>
    <w:rsid w:val="00EA701B"/>
    <w:rsid w:val="00EB0565"/>
    <w:rsid w:val="00EB0F4D"/>
    <w:rsid w:val="00EB17A0"/>
    <w:rsid w:val="00EB1F51"/>
    <w:rsid w:val="00EB2B4D"/>
    <w:rsid w:val="00EB2E46"/>
    <w:rsid w:val="00EB3CC4"/>
    <w:rsid w:val="00EB45DF"/>
    <w:rsid w:val="00EB52A8"/>
    <w:rsid w:val="00EB54ED"/>
    <w:rsid w:val="00EB62F1"/>
    <w:rsid w:val="00EB7AB8"/>
    <w:rsid w:val="00EC2488"/>
    <w:rsid w:val="00EC2B2C"/>
    <w:rsid w:val="00EC3304"/>
    <w:rsid w:val="00EC41FE"/>
    <w:rsid w:val="00EC4667"/>
    <w:rsid w:val="00EC4C9C"/>
    <w:rsid w:val="00EC5051"/>
    <w:rsid w:val="00EC58DC"/>
    <w:rsid w:val="00EC6107"/>
    <w:rsid w:val="00EC63B4"/>
    <w:rsid w:val="00EC7A06"/>
    <w:rsid w:val="00EC7EB8"/>
    <w:rsid w:val="00EC7FF0"/>
    <w:rsid w:val="00ED025F"/>
    <w:rsid w:val="00ED287D"/>
    <w:rsid w:val="00ED3B0C"/>
    <w:rsid w:val="00ED453A"/>
    <w:rsid w:val="00ED6012"/>
    <w:rsid w:val="00ED732D"/>
    <w:rsid w:val="00ED7932"/>
    <w:rsid w:val="00ED7BC6"/>
    <w:rsid w:val="00EE0723"/>
    <w:rsid w:val="00EE0B9F"/>
    <w:rsid w:val="00EE1A26"/>
    <w:rsid w:val="00EE1BA9"/>
    <w:rsid w:val="00EE1CB3"/>
    <w:rsid w:val="00EE2172"/>
    <w:rsid w:val="00EE22B4"/>
    <w:rsid w:val="00EE26E6"/>
    <w:rsid w:val="00EE2ACE"/>
    <w:rsid w:val="00EE2C21"/>
    <w:rsid w:val="00EE3130"/>
    <w:rsid w:val="00EE44CA"/>
    <w:rsid w:val="00EE44CD"/>
    <w:rsid w:val="00EE465E"/>
    <w:rsid w:val="00EF1EFC"/>
    <w:rsid w:val="00EF2489"/>
    <w:rsid w:val="00EF5931"/>
    <w:rsid w:val="00EF6E05"/>
    <w:rsid w:val="00EF6E23"/>
    <w:rsid w:val="00EF7A39"/>
    <w:rsid w:val="00EF7B44"/>
    <w:rsid w:val="00F0305D"/>
    <w:rsid w:val="00F03AA9"/>
    <w:rsid w:val="00F04573"/>
    <w:rsid w:val="00F077FC"/>
    <w:rsid w:val="00F10ECF"/>
    <w:rsid w:val="00F1129E"/>
    <w:rsid w:val="00F113C3"/>
    <w:rsid w:val="00F130CD"/>
    <w:rsid w:val="00F13DFF"/>
    <w:rsid w:val="00F15344"/>
    <w:rsid w:val="00F164E7"/>
    <w:rsid w:val="00F16DC1"/>
    <w:rsid w:val="00F22130"/>
    <w:rsid w:val="00F22EB8"/>
    <w:rsid w:val="00F233EE"/>
    <w:rsid w:val="00F23EA9"/>
    <w:rsid w:val="00F244F3"/>
    <w:rsid w:val="00F248BB"/>
    <w:rsid w:val="00F25CBD"/>
    <w:rsid w:val="00F25D89"/>
    <w:rsid w:val="00F275D5"/>
    <w:rsid w:val="00F27EEF"/>
    <w:rsid w:val="00F3009F"/>
    <w:rsid w:val="00F30E15"/>
    <w:rsid w:val="00F31F49"/>
    <w:rsid w:val="00F324D0"/>
    <w:rsid w:val="00F34E34"/>
    <w:rsid w:val="00F35118"/>
    <w:rsid w:val="00F3577D"/>
    <w:rsid w:val="00F362CD"/>
    <w:rsid w:val="00F421C3"/>
    <w:rsid w:val="00F42373"/>
    <w:rsid w:val="00F42D8F"/>
    <w:rsid w:val="00F42ECD"/>
    <w:rsid w:val="00F4317F"/>
    <w:rsid w:val="00F439F5"/>
    <w:rsid w:val="00F441E1"/>
    <w:rsid w:val="00F45A59"/>
    <w:rsid w:val="00F45C2C"/>
    <w:rsid w:val="00F4692E"/>
    <w:rsid w:val="00F47392"/>
    <w:rsid w:val="00F473ED"/>
    <w:rsid w:val="00F503D2"/>
    <w:rsid w:val="00F504C5"/>
    <w:rsid w:val="00F50EF8"/>
    <w:rsid w:val="00F517DF"/>
    <w:rsid w:val="00F51AF2"/>
    <w:rsid w:val="00F53A23"/>
    <w:rsid w:val="00F55994"/>
    <w:rsid w:val="00F567F6"/>
    <w:rsid w:val="00F570C9"/>
    <w:rsid w:val="00F571CE"/>
    <w:rsid w:val="00F60387"/>
    <w:rsid w:val="00F611AB"/>
    <w:rsid w:val="00F611EC"/>
    <w:rsid w:val="00F6133A"/>
    <w:rsid w:val="00F61A2D"/>
    <w:rsid w:val="00F635CA"/>
    <w:rsid w:val="00F63D25"/>
    <w:rsid w:val="00F65E80"/>
    <w:rsid w:val="00F6692C"/>
    <w:rsid w:val="00F67229"/>
    <w:rsid w:val="00F679B5"/>
    <w:rsid w:val="00F71176"/>
    <w:rsid w:val="00F72006"/>
    <w:rsid w:val="00F75086"/>
    <w:rsid w:val="00F802C0"/>
    <w:rsid w:val="00F80330"/>
    <w:rsid w:val="00F816B6"/>
    <w:rsid w:val="00F83388"/>
    <w:rsid w:val="00F83BEF"/>
    <w:rsid w:val="00F84AFD"/>
    <w:rsid w:val="00F84FEB"/>
    <w:rsid w:val="00F857FC"/>
    <w:rsid w:val="00F87E62"/>
    <w:rsid w:val="00F90F1F"/>
    <w:rsid w:val="00F93404"/>
    <w:rsid w:val="00F934A1"/>
    <w:rsid w:val="00F93B38"/>
    <w:rsid w:val="00F94E02"/>
    <w:rsid w:val="00F96061"/>
    <w:rsid w:val="00F965F1"/>
    <w:rsid w:val="00F9675C"/>
    <w:rsid w:val="00F97BBE"/>
    <w:rsid w:val="00FA3CB9"/>
    <w:rsid w:val="00FA4C1B"/>
    <w:rsid w:val="00FA5582"/>
    <w:rsid w:val="00FA700B"/>
    <w:rsid w:val="00FA7F65"/>
    <w:rsid w:val="00FB06A6"/>
    <w:rsid w:val="00FB095B"/>
    <w:rsid w:val="00FB1938"/>
    <w:rsid w:val="00FB26F9"/>
    <w:rsid w:val="00FB3088"/>
    <w:rsid w:val="00FB332F"/>
    <w:rsid w:val="00FB3648"/>
    <w:rsid w:val="00FB596B"/>
    <w:rsid w:val="00FB7522"/>
    <w:rsid w:val="00FB7C95"/>
    <w:rsid w:val="00FC0225"/>
    <w:rsid w:val="00FC06A6"/>
    <w:rsid w:val="00FC26A3"/>
    <w:rsid w:val="00FC411B"/>
    <w:rsid w:val="00FC5CF1"/>
    <w:rsid w:val="00FC681D"/>
    <w:rsid w:val="00FC6E66"/>
    <w:rsid w:val="00FD015B"/>
    <w:rsid w:val="00FD45AD"/>
    <w:rsid w:val="00FD48AB"/>
    <w:rsid w:val="00FD4D58"/>
    <w:rsid w:val="00FD5479"/>
    <w:rsid w:val="00FD7575"/>
    <w:rsid w:val="00FD7A82"/>
    <w:rsid w:val="00FD7F84"/>
    <w:rsid w:val="00FE033C"/>
    <w:rsid w:val="00FE1561"/>
    <w:rsid w:val="00FE1D97"/>
    <w:rsid w:val="00FE209D"/>
    <w:rsid w:val="00FE224B"/>
    <w:rsid w:val="00FE28BE"/>
    <w:rsid w:val="00FE3C7A"/>
    <w:rsid w:val="00FE4289"/>
    <w:rsid w:val="00FE4A4D"/>
    <w:rsid w:val="00FE4FD7"/>
    <w:rsid w:val="00FE7D64"/>
    <w:rsid w:val="00FF152E"/>
    <w:rsid w:val="00FF4DFF"/>
    <w:rsid w:val="00FF6069"/>
    <w:rsid w:val="00FF64E9"/>
    <w:rsid w:val="00FF69D9"/>
    <w:rsid w:val="00FF6F52"/>
    <w:rsid w:val="00FF777E"/>
    <w:rsid w:val="00FF7BCA"/>
    <w:rsid w:val="00FF7DE5"/>
    <w:rsid w:val="0125CD33"/>
    <w:rsid w:val="014B1709"/>
    <w:rsid w:val="01597651"/>
    <w:rsid w:val="016369B9"/>
    <w:rsid w:val="01A2409D"/>
    <w:rsid w:val="01B5202E"/>
    <w:rsid w:val="028EB3A6"/>
    <w:rsid w:val="03259192"/>
    <w:rsid w:val="03871E98"/>
    <w:rsid w:val="03BF3AA6"/>
    <w:rsid w:val="03F8566B"/>
    <w:rsid w:val="04B85E7F"/>
    <w:rsid w:val="05EF1ED4"/>
    <w:rsid w:val="062A8FEA"/>
    <w:rsid w:val="0683CB22"/>
    <w:rsid w:val="06D9DBBB"/>
    <w:rsid w:val="07515F65"/>
    <w:rsid w:val="07B748CD"/>
    <w:rsid w:val="08976E99"/>
    <w:rsid w:val="094D58C0"/>
    <w:rsid w:val="0A3ED878"/>
    <w:rsid w:val="0A4A7F78"/>
    <w:rsid w:val="0A507C89"/>
    <w:rsid w:val="0C11B37C"/>
    <w:rsid w:val="0CC4DBC6"/>
    <w:rsid w:val="0E1BE22B"/>
    <w:rsid w:val="0E2CF138"/>
    <w:rsid w:val="10E36CAF"/>
    <w:rsid w:val="127C8AA6"/>
    <w:rsid w:val="12B60F68"/>
    <w:rsid w:val="12F480CB"/>
    <w:rsid w:val="132A49C6"/>
    <w:rsid w:val="132C2344"/>
    <w:rsid w:val="13B2E13B"/>
    <w:rsid w:val="14F209D3"/>
    <w:rsid w:val="15253DD8"/>
    <w:rsid w:val="1577057F"/>
    <w:rsid w:val="16A395E2"/>
    <w:rsid w:val="16BEAC60"/>
    <w:rsid w:val="170DDACF"/>
    <w:rsid w:val="17538CBC"/>
    <w:rsid w:val="17FD2083"/>
    <w:rsid w:val="19826CD9"/>
    <w:rsid w:val="1A0A6E3F"/>
    <w:rsid w:val="1A0FA4E5"/>
    <w:rsid w:val="1A4C5C60"/>
    <w:rsid w:val="1A7C2BB9"/>
    <w:rsid w:val="1AF203D8"/>
    <w:rsid w:val="1BDE94B1"/>
    <w:rsid w:val="1CA6F4F8"/>
    <w:rsid w:val="1CB96FAD"/>
    <w:rsid w:val="1D24EDDF"/>
    <w:rsid w:val="1D7D42A2"/>
    <w:rsid w:val="1DE0D948"/>
    <w:rsid w:val="1DE78A4D"/>
    <w:rsid w:val="1DF3326B"/>
    <w:rsid w:val="1E5A27B8"/>
    <w:rsid w:val="214B1B66"/>
    <w:rsid w:val="215D4A0F"/>
    <w:rsid w:val="23A17BED"/>
    <w:rsid w:val="248A853D"/>
    <w:rsid w:val="24C7B2D0"/>
    <w:rsid w:val="24CD9F5B"/>
    <w:rsid w:val="251A27D0"/>
    <w:rsid w:val="2564E9E7"/>
    <w:rsid w:val="26016AA5"/>
    <w:rsid w:val="26118612"/>
    <w:rsid w:val="2629F0B4"/>
    <w:rsid w:val="26A0D0EF"/>
    <w:rsid w:val="27534EF8"/>
    <w:rsid w:val="27A59426"/>
    <w:rsid w:val="287F86B1"/>
    <w:rsid w:val="2896018D"/>
    <w:rsid w:val="28F63719"/>
    <w:rsid w:val="29648215"/>
    <w:rsid w:val="29C0FBF5"/>
    <w:rsid w:val="2AC3287C"/>
    <w:rsid w:val="2ADBDB1D"/>
    <w:rsid w:val="2B6C8ECE"/>
    <w:rsid w:val="2CB93673"/>
    <w:rsid w:val="2DA25097"/>
    <w:rsid w:val="2EBE9AD4"/>
    <w:rsid w:val="303CB943"/>
    <w:rsid w:val="3174A800"/>
    <w:rsid w:val="31950FA6"/>
    <w:rsid w:val="3224F622"/>
    <w:rsid w:val="325E90A3"/>
    <w:rsid w:val="3282A354"/>
    <w:rsid w:val="32B88EEE"/>
    <w:rsid w:val="345DCCCA"/>
    <w:rsid w:val="347B4A57"/>
    <w:rsid w:val="34F6C666"/>
    <w:rsid w:val="35406D62"/>
    <w:rsid w:val="355D3611"/>
    <w:rsid w:val="36D89927"/>
    <w:rsid w:val="36F0E68A"/>
    <w:rsid w:val="37854929"/>
    <w:rsid w:val="37F3A945"/>
    <w:rsid w:val="386840D1"/>
    <w:rsid w:val="38A3792E"/>
    <w:rsid w:val="397F7E9A"/>
    <w:rsid w:val="39D2043E"/>
    <w:rsid w:val="39EEBC32"/>
    <w:rsid w:val="3A4CC49C"/>
    <w:rsid w:val="3AAE6F47"/>
    <w:rsid w:val="3ACE47D0"/>
    <w:rsid w:val="3ADAAB08"/>
    <w:rsid w:val="3AE70FE6"/>
    <w:rsid w:val="3B6A7141"/>
    <w:rsid w:val="3B82CE6D"/>
    <w:rsid w:val="3D27177D"/>
    <w:rsid w:val="3EFF0004"/>
    <w:rsid w:val="3F29B9D2"/>
    <w:rsid w:val="3FD5BCE2"/>
    <w:rsid w:val="3FDB1455"/>
    <w:rsid w:val="40463F3B"/>
    <w:rsid w:val="40721D22"/>
    <w:rsid w:val="40E13AD1"/>
    <w:rsid w:val="416E5148"/>
    <w:rsid w:val="419D15D9"/>
    <w:rsid w:val="41D6B0CF"/>
    <w:rsid w:val="41EE30FC"/>
    <w:rsid w:val="4253C9FA"/>
    <w:rsid w:val="445AA703"/>
    <w:rsid w:val="45F41F49"/>
    <w:rsid w:val="46B50ADC"/>
    <w:rsid w:val="47C43536"/>
    <w:rsid w:val="481E28A2"/>
    <w:rsid w:val="4991FD5E"/>
    <w:rsid w:val="499B47F0"/>
    <w:rsid w:val="49DFC7FB"/>
    <w:rsid w:val="49EEC1E2"/>
    <w:rsid w:val="4BB1BD88"/>
    <w:rsid w:val="4C0F0931"/>
    <w:rsid w:val="4C88F772"/>
    <w:rsid w:val="4F10FFE3"/>
    <w:rsid w:val="4F5F3E97"/>
    <w:rsid w:val="4FA4CBA2"/>
    <w:rsid w:val="507D0650"/>
    <w:rsid w:val="5083A541"/>
    <w:rsid w:val="5092882B"/>
    <w:rsid w:val="5117ABB5"/>
    <w:rsid w:val="51404162"/>
    <w:rsid w:val="515C420D"/>
    <w:rsid w:val="5250C497"/>
    <w:rsid w:val="5294AF71"/>
    <w:rsid w:val="5315E2AA"/>
    <w:rsid w:val="53629287"/>
    <w:rsid w:val="540DDD19"/>
    <w:rsid w:val="551DA818"/>
    <w:rsid w:val="554FE16D"/>
    <w:rsid w:val="55581A28"/>
    <w:rsid w:val="5710240E"/>
    <w:rsid w:val="576CF03A"/>
    <w:rsid w:val="577221B2"/>
    <w:rsid w:val="57B864A1"/>
    <w:rsid w:val="57BB9FEF"/>
    <w:rsid w:val="57C693D4"/>
    <w:rsid w:val="584DE167"/>
    <w:rsid w:val="5885A639"/>
    <w:rsid w:val="58D3FBF1"/>
    <w:rsid w:val="592C0635"/>
    <w:rsid w:val="5CAEC709"/>
    <w:rsid w:val="5EE83326"/>
    <w:rsid w:val="5F7E0E99"/>
    <w:rsid w:val="5FA9FE49"/>
    <w:rsid w:val="5FAF98C0"/>
    <w:rsid w:val="6005CF4F"/>
    <w:rsid w:val="606DF618"/>
    <w:rsid w:val="608D9C73"/>
    <w:rsid w:val="60A93288"/>
    <w:rsid w:val="62078E3A"/>
    <w:rsid w:val="62363B4E"/>
    <w:rsid w:val="62A426D8"/>
    <w:rsid w:val="62D5930B"/>
    <w:rsid w:val="63FDF1BE"/>
    <w:rsid w:val="64074FA1"/>
    <w:rsid w:val="64BCB12C"/>
    <w:rsid w:val="66B667C8"/>
    <w:rsid w:val="67498971"/>
    <w:rsid w:val="6840FE86"/>
    <w:rsid w:val="689A9636"/>
    <w:rsid w:val="68E68490"/>
    <w:rsid w:val="694C5441"/>
    <w:rsid w:val="6A6D67A7"/>
    <w:rsid w:val="6EBA34D7"/>
    <w:rsid w:val="6EC3F60A"/>
    <w:rsid w:val="6F001469"/>
    <w:rsid w:val="70790EE8"/>
    <w:rsid w:val="70C6496F"/>
    <w:rsid w:val="7103FEA0"/>
    <w:rsid w:val="71B36864"/>
    <w:rsid w:val="71DDFA40"/>
    <w:rsid w:val="7248A2DE"/>
    <w:rsid w:val="72600A93"/>
    <w:rsid w:val="7271419B"/>
    <w:rsid w:val="72BEDEA2"/>
    <w:rsid w:val="740A76D2"/>
    <w:rsid w:val="74D58E7D"/>
    <w:rsid w:val="75E85B52"/>
    <w:rsid w:val="76055E29"/>
    <w:rsid w:val="76CBBD4B"/>
    <w:rsid w:val="77A5EA9C"/>
    <w:rsid w:val="78E6EDE4"/>
    <w:rsid w:val="7A1F7B17"/>
    <w:rsid w:val="7A9ABCD4"/>
    <w:rsid w:val="7AD6B790"/>
    <w:rsid w:val="7C2A40E9"/>
    <w:rsid w:val="7C301FC3"/>
    <w:rsid w:val="7C305B02"/>
    <w:rsid w:val="7C53BF6F"/>
    <w:rsid w:val="7C9B2858"/>
    <w:rsid w:val="7D3750BB"/>
    <w:rsid w:val="7D468B5E"/>
    <w:rsid w:val="7F5CC45E"/>
    <w:rsid w:val="7F61B945"/>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39">
      <o:colormru v:ext="edit" colors="#f8f8f8"/>
    </o:shapedefaults>
    <o:shapelayout v:ext="edit">
      <o:idmap v:ext="edit" data="2"/>
    </o:shapelayout>
  </w:shapeDefaults>
  <w:decimalSymbol w:val="."/>
  <w:listSeparator w:val=","/>
  <w14:docId w14:val="3C4200D5"/>
  <w15:docId w15:val="{4A011CBF-E965-4381-8F4D-8CD8A96690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caption" w:qFormat="1"/>
    <w:lsdException w:name="footnote reference" w:uiPriority="99"/>
    <w:lsdException w:name="annotation reference" w:uiPriority="99"/>
    <w:lsdException w:name="Title" w:qFormat="1"/>
    <w:lsdException w:name="Body Text" w:uiPriority="99"/>
    <w:lsdException w:name="Subtitle" w:qFormat="1"/>
    <w:lsdException w:name="Body Text 2" w:uiPriority="99"/>
    <w:lsdException w:name="Strong" w:qFormat="1"/>
    <w:lsdException w:name="Emphasis" w:qFormat="1"/>
    <w:lsdException w:name="HTML Keyboard"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91B3A"/>
  </w:style>
  <w:style w:type="paragraph" w:styleId="Heading1">
    <w:name w:val="heading 1"/>
    <w:basedOn w:val="Normal"/>
    <w:next w:val="Normal"/>
    <w:link w:val="Heading1Char"/>
    <w:uiPriority w:val="99"/>
    <w:qFormat/>
    <w:rsid w:val="00225419"/>
    <w:pPr>
      <w:keepNext/>
      <w:tabs>
        <w:tab w:val="left" w:pos="810"/>
        <w:tab w:val="left" w:pos="1620"/>
        <w:tab w:val="left" w:pos="2268"/>
        <w:tab w:val="left" w:pos="6390"/>
      </w:tabs>
      <w:jc w:val="both"/>
      <w:outlineLvl w:val="0"/>
    </w:pPr>
    <w:rPr>
      <w:rFonts w:ascii="Arial Bold" w:hAnsi="Arial Bold"/>
      <w:b/>
      <w:color w:val="000080"/>
      <w:sz w:val="30"/>
      <w:lang w:eastAsia="en-US"/>
    </w:rPr>
  </w:style>
  <w:style w:type="paragraph" w:styleId="Heading2">
    <w:name w:val="heading 2"/>
    <w:basedOn w:val="Normal"/>
    <w:next w:val="Normal"/>
    <w:link w:val="Heading2Char"/>
    <w:qFormat/>
    <w:rsid w:val="00225419"/>
    <w:pPr>
      <w:keepNext/>
      <w:outlineLvl w:val="1"/>
    </w:pPr>
    <w:rPr>
      <w:rFonts w:ascii="Arial Bold" w:hAnsi="Arial Bold"/>
      <w:b/>
      <w:color w:val="008080"/>
      <w:sz w:val="22"/>
      <w:lang w:eastAsia="en-US"/>
    </w:rPr>
  </w:style>
  <w:style w:type="paragraph" w:styleId="Heading3">
    <w:name w:val="heading 3"/>
    <w:basedOn w:val="Normal"/>
    <w:link w:val="Heading3Char"/>
    <w:qFormat/>
    <w:rsid w:val="00FC681D"/>
    <w:pPr>
      <w:spacing w:after="240"/>
      <w:outlineLvl w:val="2"/>
    </w:pPr>
    <w:rPr>
      <w:sz w:val="22"/>
      <w:lang w:eastAsia="en-US"/>
    </w:rPr>
  </w:style>
  <w:style w:type="paragraph" w:styleId="Heading4">
    <w:name w:val="heading 4"/>
    <w:basedOn w:val="Normal"/>
    <w:next w:val="Normal"/>
    <w:link w:val="Heading4Char"/>
    <w:qFormat/>
    <w:rsid w:val="00225419"/>
    <w:pPr>
      <w:keepNext/>
      <w:outlineLvl w:val="3"/>
    </w:pPr>
    <w:rPr>
      <w:rFonts w:ascii="Arial" w:hAnsi="Arial"/>
      <w:b/>
      <w:sz w:val="22"/>
      <w:lang w:eastAsia="en-US"/>
    </w:rPr>
  </w:style>
  <w:style w:type="paragraph" w:styleId="Heading5">
    <w:name w:val="heading 5"/>
    <w:basedOn w:val="Normal"/>
    <w:next w:val="Normal"/>
    <w:qFormat/>
    <w:rsid w:val="00225419"/>
    <w:pPr>
      <w:keepNext/>
      <w:outlineLvl w:val="4"/>
    </w:pPr>
    <w:rPr>
      <w:rFonts w:ascii="Arial" w:hAnsi="Arial"/>
      <w:b/>
      <w:sz w:val="28"/>
      <w:lang w:eastAsia="en-US"/>
    </w:rPr>
  </w:style>
  <w:style w:type="paragraph" w:styleId="Heading6">
    <w:name w:val="heading 6"/>
    <w:basedOn w:val="Normal"/>
    <w:next w:val="Normal"/>
    <w:qFormat/>
    <w:rsid w:val="00225419"/>
    <w:pPr>
      <w:keepNext/>
      <w:ind w:left="1116"/>
      <w:outlineLvl w:val="5"/>
    </w:pPr>
    <w:rPr>
      <w:rFonts w:ascii="Arial" w:hAnsi="Arial"/>
      <w:b/>
      <w:sz w:val="22"/>
      <w:lang w:eastAsia="en-US"/>
    </w:rPr>
  </w:style>
  <w:style w:type="paragraph" w:styleId="Heading7">
    <w:name w:val="heading 7"/>
    <w:basedOn w:val="Normal"/>
    <w:next w:val="Normal"/>
    <w:qFormat/>
    <w:rsid w:val="00225419"/>
    <w:pPr>
      <w:keepNext/>
      <w:outlineLvl w:val="6"/>
    </w:pPr>
    <w:rPr>
      <w:rFonts w:ascii="Arial" w:hAnsi="Arial"/>
      <w:b/>
      <w:sz w:val="32"/>
      <w:lang w:eastAsia="en-US"/>
    </w:rPr>
  </w:style>
  <w:style w:type="paragraph" w:styleId="Heading8">
    <w:name w:val="heading 8"/>
    <w:basedOn w:val="Normal"/>
    <w:next w:val="Normal"/>
    <w:qFormat/>
    <w:rsid w:val="00225419"/>
    <w:pPr>
      <w:keepNext/>
      <w:jc w:val="right"/>
      <w:outlineLvl w:val="7"/>
    </w:pPr>
    <w:rPr>
      <w:rFonts w:ascii="Arial" w:hAnsi="Arial"/>
      <w:b/>
      <w:lang w:eastAsia="en-US"/>
    </w:rPr>
  </w:style>
  <w:style w:type="paragraph" w:styleId="Heading9">
    <w:name w:val="heading 9"/>
    <w:basedOn w:val="Normal"/>
    <w:next w:val="Normal"/>
    <w:qFormat/>
    <w:rsid w:val="00225419"/>
    <w:pPr>
      <w:keepNext/>
      <w:jc w:val="right"/>
      <w:outlineLvl w:val="8"/>
    </w:pPr>
    <w:rPr>
      <w:rFonts w:ascii="Arial" w:hAnsi="Arial"/>
      <w:sz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AB6E08"/>
    <w:pPr>
      <w:spacing w:after="240"/>
    </w:pPr>
  </w:style>
  <w:style w:type="paragraph" w:styleId="Footer">
    <w:name w:val="footer"/>
    <w:link w:val="FooterChar"/>
    <w:rsid w:val="00AB6E08"/>
    <w:rPr>
      <w:lang w:eastAsia="en-US"/>
    </w:rPr>
  </w:style>
  <w:style w:type="paragraph" w:styleId="Header">
    <w:name w:val="header"/>
    <w:link w:val="HeaderChar"/>
    <w:uiPriority w:val="99"/>
    <w:rsid w:val="00AB6E08"/>
    <w:rPr>
      <w:sz w:val="22"/>
      <w:lang w:eastAsia="en-US"/>
    </w:rPr>
  </w:style>
  <w:style w:type="paragraph" w:customStyle="1" w:styleId="LogoCaption">
    <w:name w:val="Logo Caption"/>
    <w:basedOn w:val="Header"/>
    <w:next w:val="Normal"/>
    <w:rsid w:val="00AB6E08"/>
    <w:rPr>
      <w:sz w:val="13"/>
    </w:rPr>
  </w:style>
  <w:style w:type="paragraph" w:styleId="Title">
    <w:name w:val="Title"/>
    <w:basedOn w:val="Normal"/>
    <w:link w:val="TitleChar"/>
    <w:qFormat/>
    <w:rsid w:val="00AB6E08"/>
    <w:pPr>
      <w:spacing w:before="240" w:after="240"/>
      <w:jc w:val="center"/>
    </w:pPr>
    <w:rPr>
      <w:rFonts w:cs="Arial"/>
      <w:b/>
      <w:bCs/>
      <w:kern w:val="28"/>
      <w:sz w:val="28"/>
      <w:szCs w:val="32"/>
    </w:rPr>
  </w:style>
  <w:style w:type="paragraph" w:customStyle="1" w:styleId="HeadMinimalSpacer">
    <w:name w:val="Head Minimal Spacer"/>
    <w:basedOn w:val="Header"/>
    <w:rsid w:val="00AB6E08"/>
    <w:rPr>
      <w:color w:val="FFFFFF"/>
      <w:sz w:val="2"/>
    </w:rPr>
  </w:style>
  <w:style w:type="paragraph" w:styleId="BalloonText">
    <w:name w:val="Balloon Text"/>
    <w:basedOn w:val="Normal"/>
    <w:semiHidden/>
    <w:rsid w:val="00FC681D"/>
    <w:rPr>
      <w:rFonts w:ascii="Tahoma" w:hAnsi="Tahoma" w:cs="Tahoma"/>
      <w:sz w:val="16"/>
      <w:szCs w:val="16"/>
    </w:rPr>
  </w:style>
  <w:style w:type="paragraph" w:customStyle="1" w:styleId="CMSHeadL2">
    <w:name w:val="CMS Head L2"/>
    <w:basedOn w:val="Normal"/>
    <w:next w:val="CMSHeadL3"/>
    <w:rsid w:val="00FC681D"/>
    <w:pPr>
      <w:keepNext/>
      <w:keepLines/>
      <w:numPr>
        <w:numId w:val="1"/>
      </w:numPr>
      <w:spacing w:before="240" w:after="240"/>
      <w:outlineLvl w:val="1"/>
    </w:pPr>
    <w:rPr>
      <w:b/>
      <w:sz w:val="22"/>
      <w:lang w:eastAsia="en-US"/>
    </w:rPr>
  </w:style>
  <w:style w:type="paragraph" w:customStyle="1" w:styleId="CMSHeadL3">
    <w:name w:val="CMS Head L3"/>
    <w:basedOn w:val="Normal"/>
    <w:rsid w:val="00FC681D"/>
    <w:pPr>
      <w:numPr>
        <w:ilvl w:val="1"/>
        <w:numId w:val="1"/>
      </w:numPr>
      <w:spacing w:after="240"/>
      <w:outlineLvl w:val="2"/>
    </w:pPr>
    <w:rPr>
      <w:sz w:val="22"/>
      <w:lang w:eastAsia="en-US"/>
    </w:rPr>
  </w:style>
  <w:style w:type="paragraph" w:customStyle="1" w:styleId="CMSHeadL4">
    <w:name w:val="CMS Head L4"/>
    <w:basedOn w:val="Normal"/>
    <w:rsid w:val="00FC681D"/>
    <w:pPr>
      <w:numPr>
        <w:ilvl w:val="2"/>
        <w:numId w:val="1"/>
      </w:numPr>
      <w:spacing w:after="240"/>
      <w:outlineLvl w:val="3"/>
    </w:pPr>
    <w:rPr>
      <w:sz w:val="22"/>
      <w:lang w:eastAsia="en-US"/>
    </w:rPr>
  </w:style>
  <w:style w:type="paragraph" w:customStyle="1" w:styleId="CMSHeadL5">
    <w:name w:val="CMS Head L5"/>
    <w:basedOn w:val="Normal"/>
    <w:rsid w:val="00FC681D"/>
    <w:pPr>
      <w:numPr>
        <w:ilvl w:val="3"/>
        <w:numId w:val="1"/>
      </w:numPr>
      <w:spacing w:after="240"/>
      <w:outlineLvl w:val="4"/>
    </w:pPr>
    <w:rPr>
      <w:sz w:val="22"/>
      <w:lang w:eastAsia="en-US"/>
    </w:rPr>
  </w:style>
  <w:style w:type="paragraph" w:customStyle="1" w:styleId="CMSHeadL6">
    <w:name w:val="CMS Head L6"/>
    <w:basedOn w:val="Normal"/>
    <w:rsid w:val="00FC681D"/>
    <w:pPr>
      <w:numPr>
        <w:ilvl w:val="4"/>
        <w:numId w:val="1"/>
      </w:numPr>
      <w:spacing w:after="240"/>
      <w:outlineLvl w:val="5"/>
    </w:pPr>
    <w:rPr>
      <w:sz w:val="22"/>
      <w:lang w:eastAsia="en-US"/>
    </w:rPr>
  </w:style>
  <w:style w:type="paragraph" w:customStyle="1" w:styleId="CMSHeadL7">
    <w:name w:val="CMS Head L7"/>
    <w:basedOn w:val="Normal"/>
    <w:rsid w:val="00FC681D"/>
    <w:pPr>
      <w:numPr>
        <w:ilvl w:val="5"/>
        <w:numId w:val="1"/>
      </w:numPr>
      <w:spacing w:after="240"/>
      <w:outlineLvl w:val="6"/>
    </w:pPr>
    <w:rPr>
      <w:sz w:val="22"/>
      <w:lang w:eastAsia="en-US"/>
    </w:rPr>
  </w:style>
  <w:style w:type="paragraph" w:customStyle="1" w:styleId="CMSHeadL8">
    <w:name w:val="CMS Head L8"/>
    <w:basedOn w:val="Normal"/>
    <w:rsid w:val="00FC681D"/>
    <w:pPr>
      <w:numPr>
        <w:ilvl w:val="6"/>
        <w:numId w:val="1"/>
      </w:numPr>
      <w:spacing w:after="240"/>
      <w:outlineLvl w:val="7"/>
    </w:pPr>
    <w:rPr>
      <w:sz w:val="22"/>
      <w:lang w:eastAsia="en-US"/>
    </w:rPr>
  </w:style>
  <w:style w:type="paragraph" w:customStyle="1" w:styleId="CMSHeadL9">
    <w:name w:val="CMS Head L9"/>
    <w:basedOn w:val="Normal"/>
    <w:rsid w:val="00FC681D"/>
    <w:pPr>
      <w:numPr>
        <w:ilvl w:val="8"/>
        <w:numId w:val="1"/>
      </w:numPr>
      <w:spacing w:after="240"/>
      <w:outlineLvl w:val="8"/>
    </w:pPr>
    <w:rPr>
      <w:sz w:val="22"/>
      <w:lang w:eastAsia="en-US"/>
    </w:rPr>
  </w:style>
  <w:style w:type="character" w:styleId="PageNumber">
    <w:name w:val="page number"/>
    <w:basedOn w:val="DefaultParagraphFont"/>
    <w:rsid w:val="00225419"/>
  </w:style>
  <w:style w:type="character" w:styleId="Hyperlink">
    <w:name w:val="Hyperlink"/>
    <w:rsid w:val="00225419"/>
    <w:rPr>
      <w:color w:val="0000FF"/>
      <w:u w:val="single"/>
    </w:rPr>
  </w:style>
  <w:style w:type="character" w:styleId="FollowedHyperlink">
    <w:name w:val="FollowedHyperlink"/>
    <w:rsid w:val="00225419"/>
    <w:rPr>
      <w:color w:val="800080"/>
      <w:u w:val="single"/>
    </w:rPr>
  </w:style>
  <w:style w:type="paragraph" w:styleId="TOC1">
    <w:name w:val="toc 1"/>
    <w:basedOn w:val="Normal"/>
    <w:next w:val="Normal"/>
    <w:autoRedefine/>
    <w:semiHidden/>
    <w:rsid w:val="00225419"/>
    <w:pPr>
      <w:tabs>
        <w:tab w:val="right" w:pos="8930"/>
      </w:tabs>
    </w:pPr>
    <w:rPr>
      <w:rFonts w:ascii="Arial Bold" w:hAnsi="Arial Bold"/>
      <w:b/>
      <w:caps/>
      <w:noProof/>
      <w:sz w:val="22"/>
      <w:szCs w:val="30"/>
      <w:lang w:eastAsia="en-US"/>
    </w:rPr>
  </w:style>
  <w:style w:type="paragraph" w:styleId="TOC2">
    <w:name w:val="toc 2"/>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3">
    <w:name w:val="toc 3"/>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4">
    <w:name w:val="toc 4"/>
    <w:basedOn w:val="Normal"/>
    <w:next w:val="Normal"/>
    <w:autoRedefine/>
    <w:semiHidden/>
    <w:rsid w:val="00225419"/>
    <w:pPr>
      <w:ind w:left="400"/>
    </w:pPr>
    <w:rPr>
      <w:rFonts w:ascii="Arial" w:hAnsi="Arial"/>
      <w:sz w:val="22"/>
      <w:lang w:eastAsia="en-US"/>
    </w:rPr>
  </w:style>
  <w:style w:type="paragraph" w:styleId="TOC5">
    <w:name w:val="toc 5"/>
    <w:basedOn w:val="Normal"/>
    <w:next w:val="Normal"/>
    <w:autoRedefine/>
    <w:semiHidden/>
    <w:rsid w:val="00225419"/>
    <w:pPr>
      <w:ind w:left="600"/>
    </w:pPr>
    <w:rPr>
      <w:rFonts w:ascii="Arial" w:hAnsi="Arial"/>
      <w:sz w:val="22"/>
      <w:lang w:eastAsia="en-US"/>
    </w:rPr>
  </w:style>
  <w:style w:type="paragraph" w:styleId="TOC6">
    <w:name w:val="toc 6"/>
    <w:basedOn w:val="Normal"/>
    <w:next w:val="Normal"/>
    <w:autoRedefine/>
    <w:semiHidden/>
    <w:rsid w:val="00225419"/>
    <w:pPr>
      <w:ind w:left="800"/>
    </w:pPr>
    <w:rPr>
      <w:rFonts w:ascii="Arial" w:hAnsi="Arial"/>
      <w:sz w:val="22"/>
      <w:lang w:eastAsia="en-US"/>
    </w:rPr>
  </w:style>
  <w:style w:type="paragraph" w:styleId="TOC7">
    <w:name w:val="toc 7"/>
    <w:basedOn w:val="Normal"/>
    <w:next w:val="Normal"/>
    <w:autoRedefine/>
    <w:semiHidden/>
    <w:rsid w:val="00225419"/>
    <w:pPr>
      <w:ind w:left="1000"/>
    </w:pPr>
    <w:rPr>
      <w:rFonts w:ascii="Arial" w:hAnsi="Arial"/>
      <w:sz w:val="22"/>
      <w:lang w:eastAsia="en-US"/>
    </w:rPr>
  </w:style>
  <w:style w:type="paragraph" w:styleId="TOC8">
    <w:name w:val="toc 8"/>
    <w:basedOn w:val="Normal"/>
    <w:next w:val="Normal"/>
    <w:autoRedefine/>
    <w:semiHidden/>
    <w:rsid w:val="00225419"/>
    <w:pPr>
      <w:ind w:left="1200"/>
    </w:pPr>
    <w:rPr>
      <w:rFonts w:ascii="Arial" w:hAnsi="Arial"/>
      <w:sz w:val="22"/>
      <w:lang w:eastAsia="en-US"/>
    </w:rPr>
  </w:style>
  <w:style w:type="paragraph" w:styleId="TOC9">
    <w:name w:val="toc 9"/>
    <w:basedOn w:val="Normal"/>
    <w:next w:val="Normal"/>
    <w:autoRedefine/>
    <w:semiHidden/>
    <w:rsid w:val="00225419"/>
    <w:pPr>
      <w:ind w:left="1400"/>
    </w:pPr>
    <w:rPr>
      <w:rFonts w:ascii="Arial" w:hAnsi="Arial"/>
      <w:sz w:val="22"/>
      <w:lang w:eastAsia="en-US"/>
    </w:rPr>
  </w:style>
  <w:style w:type="paragraph" w:styleId="BodyTextIndent">
    <w:name w:val="Body Text Indent"/>
    <w:basedOn w:val="Normal"/>
    <w:rsid w:val="00225419"/>
    <w:pPr>
      <w:ind w:left="1004"/>
    </w:pPr>
    <w:rPr>
      <w:rFonts w:ascii="Arial" w:hAnsi="Arial"/>
      <w:sz w:val="22"/>
      <w:lang w:eastAsia="en-US"/>
    </w:rPr>
  </w:style>
  <w:style w:type="paragraph" w:styleId="TableofFigures">
    <w:name w:val="table of figures"/>
    <w:basedOn w:val="Normal"/>
    <w:next w:val="Normal"/>
    <w:semiHidden/>
    <w:rsid w:val="00225419"/>
    <w:pPr>
      <w:ind w:left="440" w:hanging="440"/>
    </w:pPr>
    <w:rPr>
      <w:rFonts w:ascii="Arial" w:hAnsi="Arial"/>
      <w:sz w:val="22"/>
      <w:lang w:eastAsia="en-US"/>
    </w:rPr>
  </w:style>
  <w:style w:type="paragraph" w:styleId="BodyTextIndent2">
    <w:name w:val="Body Text Indent 2"/>
    <w:basedOn w:val="Normal"/>
    <w:rsid w:val="00225419"/>
    <w:pPr>
      <w:ind w:left="360"/>
    </w:pPr>
    <w:rPr>
      <w:rFonts w:ascii="Arial" w:hAnsi="Arial"/>
      <w:sz w:val="22"/>
      <w:lang w:eastAsia="en-US"/>
    </w:rPr>
  </w:style>
  <w:style w:type="paragraph" w:styleId="DocumentMap">
    <w:name w:val="Document Map"/>
    <w:basedOn w:val="Normal"/>
    <w:semiHidden/>
    <w:rsid w:val="00225419"/>
    <w:pPr>
      <w:shd w:val="clear" w:color="auto" w:fill="000080"/>
    </w:pPr>
    <w:rPr>
      <w:rFonts w:ascii="Tahoma" w:hAnsi="Tahoma"/>
      <w:sz w:val="22"/>
      <w:lang w:eastAsia="en-US"/>
    </w:rPr>
  </w:style>
  <w:style w:type="paragraph" w:customStyle="1" w:styleId="1">
    <w:name w:val="1"/>
    <w:aliases w:val="2,3"/>
    <w:basedOn w:val="Normal"/>
    <w:uiPriority w:val="99"/>
    <w:rsid w:val="00225419"/>
    <w:rPr>
      <w:rFonts w:ascii="Arial (W1)" w:hAnsi="Arial (W1)"/>
      <w:sz w:val="22"/>
      <w:lang w:eastAsia="en-US"/>
    </w:rPr>
  </w:style>
  <w:style w:type="paragraph" w:styleId="BodyTextIndent3">
    <w:name w:val="Body Text Indent 3"/>
    <w:basedOn w:val="Normal"/>
    <w:rsid w:val="00225419"/>
    <w:pPr>
      <w:ind w:left="34"/>
    </w:pPr>
    <w:rPr>
      <w:rFonts w:ascii="Arial" w:hAnsi="Arial"/>
      <w:sz w:val="22"/>
      <w:lang w:eastAsia="en-US"/>
    </w:rPr>
  </w:style>
  <w:style w:type="paragraph" w:styleId="BodyText2">
    <w:name w:val="Body Text 2"/>
    <w:basedOn w:val="Normal"/>
    <w:link w:val="BodyText2Char"/>
    <w:uiPriority w:val="99"/>
    <w:rsid w:val="00225419"/>
    <w:rPr>
      <w:rFonts w:ascii="Tahoma" w:hAnsi="Tahoma"/>
      <w:i/>
      <w:sz w:val="22"/>
      <w:lang w:eastAsia="en-US"/>
    </w:rPr>
  </w:style>
  <w:style w:type="paragraph" w:styleId="BodyText3">
    <w:name w:val="Body Text 3"/>
    <w:basedOn w:val="Normal"/>
    <w:rsid w:val="00225419"/>
    <w:rPr>
      <w:rFonts w:ascii="Arial" w:hAnsi="Arial"/>
      <w:b/>
      <w:sz w:val="32"/>
      <w:lang w:eastAsia="en-US"/>
    </w:rPr>
  </w:style>
  <w:style w:type="paragraph" w:styleId="BlockText">
    <w:name w:val="Block Text"/>
    <w:basedOn w:val="Normal"/>
    <w:rsid w:val="00225419"/>
    <w:pPr>
      <w:spacing w:after="120"/>
      <w:ind w:left="1440" w:right="1440"/>
    </w:pPr>
    <w:rPr>
      <w:rFonts w:ascii="Arial" w:hAnsi="Arial"/>
      <w:sz w:val="22"/>
      <w:lang w:eastAsia="en-US"/>
    </w:rPr>
  </w:style>
  <w:style w:type="paragraph" w:styleId="BodyTextFirstIndent">
    <w:name w:val="Body Text First Indent"/>
    <w:basedOn w:val="BodyText"/>
    <w:rsid w:val="00225419"/>
    <w:pPr>
      <w:spacing w:after="120"/>
      <w:ind w:firstLine="210"/>
    </w:pPr>
    <w:rPr>
      <w:rFonts w:ascii="Arial" w:hAnsi="Arial"/>
      <w:sz w:val="22"/>
      <w:lang w:eastAsia="en-US"/>
    </w:rPr>
  </w:style>
  <w:style w:type="paragraph" w:styleId="BodyTextFirstIndent2">
    <w:name w:val="Body Text First Indent 2"/>
    <w:basedOn w:val="BodyTextIndent"/>
    <w:rsid w:val="00225419"/>
    <w:pPr>
      <w:spacing w:after="120"/>
      <w:ind w:left="283" w:firstLine="210"/>
    </w:pPr>
  </w:style>
  <w:style w:type="paragraph" w:styleId="Caption">
    <w:name w:val="caption"/>
    <w:basedOn w:val="Normal"/>
    <w:next w:val="Normal"/>
    <w:qFormat/>
    <w:rsid w:val="00225419"/>
    <w:pPr>
      <w:spacing w:before="120" w:after="120"/>
    </w:pPr>
    <w:rPr>
      <w:rFonts w:ascii="Arial" w:hAnsi="Arial"/>
      <w:b/>
      <w:sz w:val="22"/>
      <w:lang w:eastAsia="en-US"/>
    </w:rPr>
  </w:style>
  <w:style w:type="paragraph" w:styleId="Closing">
    <w:name w:val="Closing"/>
    <w:basedOn w:val="Normal"/>
    <w:rsid w:val="00225419"/>
    <w:pPr>
      <w:ind w:left="4252"/>
    </w:pPr>
    <w:rPr>
      <w:rFonts w:ascii="Arial" w:hAnsi="Arial"/>
      <w:sz w:val="22"/>
      <w:lang w:eastAsia="en-US"/>
    </w:rPr>
  </w:style>
  <w:style w:type="paragraph" w:styleId="CommentText">
    <w:name w:val="annotation text"/>
    <w:basedOn w:val="Normal"/>
    <w:link w:val="CommentTextChar"/>
    <w:uiPriority w:val="99"/>
    <w:rsid w:val="00225419"/>
    <w:rPr>
      <w:rFonts w:ascii="Arial" w:hAnsi="Arial"/>
      <w:lang w:eastAsia="en-US"/>
    </w:rPr>
  </w:style>
  <w:style w:type="paragraph" w:styleId="Date">
    <w:name w:val="Date"/>
    <w:basedOn w:val="Normal"/>
    <w:next w:val="Normal"/>
    <w:link w:val="DateChar"/>
    <w:rsid w:val="00225419"/>
    <w:rPr>
      <w:rFonts w:ascii="Arial" w:hAnsi="Arial"/>
      <w:sz w:val="22"/>
      <w:lang w:eastAsia="en-US"/>
    </w:rPr>
  </w:style>
  <w:style w:type="paragraph" w:styleId="EndnoteText">
    <w:name w:val="endnote text"/>
    <w:basedOn w:val="Normal"/>
    <w:semiHidden/>
    <w:rsid w:val="00225419"/>
    <w:rPr>
      <w:rFonts w:ascii="Arial" w:hAnsi="Arial"/>
      <w:lang w:eastAsia="en-US"/>
    </w:rPr>
  </w:style>
  <w:style w:type="paragraph" w:styleId="EnvelopeAddress">
    <w:name w:val="envelope address"/>
    <w:basedOn w:val="Normal"/>
    <w:rsid w:val="00225419"/>
    <w:pPr>
      <w:framePr w:w="7920" w:h="1980" w:hRule="exact" w:hSpace="180" w:wrap="auto" w:hAnchor="page" w:xAlign="center" w:yAlign="bottom"/>
      <w:ind w:left="2880"/>
    </w:pPr>
    <w:rPr>
      <w:rFonts w:ascii="Arial" w:hAnsi="Arial"/>
      <w:lang w:eastAsia="en-US"/>
    </w:rPr>
  </w:style>
  <w:style w:type="paragraph" w:styleId="EnvelopeReturn">
    <w:name w:val="envelope return"/>
    <w:basedOn w:val="Normal"/>
    <w:rsid w:val="00225419"/>
    <w:rPr>
      <w:rFonts w:ascii="Arial" w:hAnsi="Arial"/>
      <w:lang w:eastAsia="en-US"/>
    </w:rPr>
  </w:style>
  <w:style w:type="paragraph" w:styleId="FootnoteText">
    <w:name w:val="footnote text"/>
    <w:basedOn w:val="Normal"/>
    <w:link w:val="FootnoteTextChar"/>
    <w:uiPriority w:val="99"/>
    <w:semiHidden/>
    <w:rsid w:val="00225419"/>
    <w:rPr>
      <w:rFonts w:ascii="Arial" w:hAnsi="Arial"/>
      <w:lang w:eastAsia="en-US"/>
    </w:rPr>
  </w:style>
  <w:style w:type="paragraph" w:styleId="Index1">
    <w:name w:val="index 1"/>
    <w:basedOn w:val="Normal"/>
    <w:next w:val="Normal"/>
    <w:autoRedefine/>
    <w:semiHidden/>
    <w:rsid w:val="00225419"/>
    <w:pPr>
      <w:ind w:left="220" w:hanging="220"/>
    </w:pPr>
    <w:rPr>
      <w:rFonts w:ascii="Arial" w:hAnsi="Arial"/>
      <w:sz w:val="22"/>
      <w:lang w:eastAsia="en-US"/>
    </w:rPr>
  </w:style>
  <w:style w:type="paragraph" w:styleId="Index2">
    <w:name w:val="index 2"/>
    <w:basedOn w:val="Normal"/>
    <w:next w:val="Normal"/>
    <w:autoRedefine/>
    <w:semiHidden/>
    <w:rsid w:val="00225419"/>
    <w:pPr>
      <w:ind w:left="440" w:hanging="220"/>
    </w:pPr>
    <w:rPr>
      <w:rFonts w:ascii="Arial" w:hAnsi="Arial"/>
      <w:sz w:val="22"/>
      <w:lang w:eastAsia="en-US"/>
    </w:rPr>
  </w:style>
  <w:style w:type="paragraph" w:styleId="Index3">
    <w:name w:val="index 3"/>
    <w:basedOn w:val="Normal"/>
    <w:next w:val="Normal"/>
    <w:autoRedefine/>
    <w:semiHidden/>
    <w:rsid w:val="00225419"/>
    <w:pPr>
      <w:ind w:left="660" w:hanging="220"/>
    </w:pPr>
    <w:rPr>
      <w:rFonts w:ascii="Arial" w:hAnsi="Arial"/>
      <w:sz w:val="22"/>
      <w:lang w:eastAsia="en-US"/>
    </w:rPr>
  </w:style>
  <w:style w:type="paragraph" w:styleId="Index4">
    <w:name w:val="index 4"/>
    <w:basedOn w:val="Normal"/>
    <w:next w:val="Normal"/>
    <w:autoRedefine/>
    <w:semiHidden/>
    <w:rsid w:val="00225419"/>
    <w:pPr>
      <w:ind w:left="880" w:hanging="220"/>
    </w:pPr>
    <w:rPr>
      <w:rFonts w:ascii="Arial" w:hAnsi="Arial"/>
      <w:sz w:val="22"/>
      <w:lang w:eastAsia="en-US"/>
    </w:rPr>
  </w:style>
  <w:style w:type="paragraph" w:styleId="Index5">
    <w:name w:val="index 5"/>
    <w:basedOn w:val="Normal"/>
    <w:next w:val="Normal"/>
    <w:autoRedefine/>
    <w:semiHidden/>
    <w:rsid w:val="00225419"/>
    <w:pPr>
      <w:ind w:left="1100" w:hanging="220"/>
    </w:pPr>
    <w:rPr>
      <w:rFonts w:ascii="Arial" w:hAnsi="Arial"/>
      <w:sz w:val="22"/>
      <w:lang w:eastAsia="en-US"/>
    </w:rPr>
  </w:style>
  <w:style w:type="paragraph" w:styleId="Index6">
    <w:name w:val="index 6"/>
    <w:basedOn w:val="Normal"/>
    <w:next w:val="Normal"/>
    <w:autoRedefine/>
    <w:semiHidden/>
    <w:rsid w:val="00225419"/>
    <w:pPr>
      <w:ind w:left="1320" w:hanging="220"/>
    </w:pPr>
    <w:rPr>
      <w:rFonts w:ascii="Arial" w:hAnsi="Arial"/>
      <w:sz w:val="22"/>
      <w:lang w:eastAsia="en-US"/>
    </w:rPr>
  </w:style>
  <w:style w:type="paragraph" w:styleId="Index7">
    <w:name w:val="index 7"/>
    <w:basedOn w:val="Normal"/>
    <w:next w:val="Normal"/>
    <w:autoRedefine/>
    <w:semiHidden/>
    <w:rsid w:val="00225419"/>
    <w:pPr>
      <w:ind w:left="1540" w:hanging="220"/>
    </w:pPr>
    <w:rPr>
      <w:rFonts w:ascii="Arial" w:hAnsi="Arial"/>
      <w:sz w:val="22"/>
      <w:lang w:eastAsia="en-US"/>
    </w:rPr>
  </w:style>
  <w:style w:type="paragraph" w:styleId="Index8">
    <w:name w:val="index 8"/>
    <w:basedOn w:val="Normal"/>
    <w:next w:val="Normal"/>
    <w:autoRedefine/>
    <w:semiHidden/>
    <w:rsid w:val="00225419"/>
    <w:pPr>
      <w:ind w:left="1760" w:hanging="220"/>
    </w:pPr>
    <w:rPr>
      <w:rFonts w:ascii="Arial" w:hAnsi="Arial"/>
      <w:sz w:val="22"/>
      <w:lang w:eastAsia="en-US"/>
    </w:rPr>
  </w:style>
  <w:style w:type="paragraph" w:styleId="Index9">
    <w:name w:val="index 9"/>
    <w:basedOn w:val="Normal"/>
    <w:next w:val="Normal"/>
    <w:autoRedefine/>
    <w:semiHidden/>
    <w:rsid w:val="00225419"/>
    <w:pPr>
      <w:ind w:left="1980" w:hanging="220"/>
    </w:pPr>
    <w:rPr>
      <w:rFonts w:ascii="Arial" w:hAnsi="Arial"/>
      <w:sz w:val="22"/>
      <w:lang w:eastAsia="en-US"/>
    </w:rPr>
  </w:style>
  <w:style w:type="paragraph" w:styleId="IndexHeading">
    <w:name w:val="index heading"/>
    <w:basedOn w:val="Normal"/>
    <w:next w:val="Index1"/>
    <w:semiHidden/>
    <w:rsid w:val="00225419"/>
    <w:rPr>
      <w:rFonts w:ascii="Arial" w:hAnsi="Arial"/>
      <w:b/>
      <w:sz w:val="22"/>
      <w:lang w:eastAsia="en-US"/>
    </w:rPr>
  </w:style>
  <w:style w:type="paragraph" w:styleId="List">
    <w:name w:val="List"/>
    <w:basedOn w:val="Normal"/>
    <w:rsid w:val="00225419"/>
    <w:pPr>
      <w:ind w:left="283" w:hanging="283"/>
    </w:pPr>
    <w:rPr>
      <w:rFonts w:ascii="Arial" w:hAnsi="Arial"/>
      <w:sz w:val="22"/>
      <w:lang w:eastAsia="en-US"/>
    </w:rPr>
  </w:style>
  <w:style w:type="paragraph" w:styleId="List2">
    <w:name w:val="List 2"/>
    <w:basedOn w:val="Normal"/>
    <w:rsid w:val="00225419"/>
    <w:pPr>
      <w:ind w:left="566" w:hanging="283"/>
    </w:pPr>
    <w:rPr>
      <w:rFonts w:ascii="Arial" w:hAnsi="Arial"/>
      <w:sz w:val="22"/>
      <w:lang w:eastAsia="en-US"/>
    </w:rPr>
  </w:style>
  <w:style w:type="paragraph" w:styleId="List3">
    <w:name w:val="List 3"/>
    <w:basedOn w:val="Normal"/>
    <w:rsid w:val="00225419"/>
    <w:pPr>
      <w:ind w:left="849" w:hanging="283"/>
    </w:pPr>
    <w:rPr>
      <w:rFonts w:ascii="Arial" w:hAnsi="Arial"/>
      <w:sz w:val="22"/>
      <w:lang w:eastAsia="en-US"/>
    </w:rPr>
  </w:style>
  <w:style w:type="paragraph" w:styleId="List4">
    <w:name w:val="List 4"/>
    <w:basedOn w:val="Normal"/>
    <w:rsid w:val="00225419"/>
    <w:pPr>
      <w:ind w:left="1132" w:hanging="283"/>
    </w:pPr>
    <w:rPr>
      <w:rFonts w:ascii="Arial" w:hAnsi="Arial"/>
      <w:sz w:val="22"/>
      <w:lang w:eastAsia="en-US"/>
    </w:rPr>
  </w:style>
  <w:style w:type="paragraph" w:styleId="List5">
    <w:name w:val="List 5"/>
    <w:basedOn w:val="Normal"/>
    <w:rsid w:val="00225419"/>
    <w:pPr>
      <w:ind w:left="1415" w:hanging="283"/>
    </w:pPr>
    <w:rPr>
      <w:rFonts w:ascii="Arial" w:hAnsi="Arial"/>
      <w:sz w:val="22"/>
      <w:lang w:eastAsia="en-US"/>
    </w:rPr>
  </w:style>
  <w:style w:type="paragraph" w:styleId="ListBullet">
    <w:name w:val="List Bullet"/>
    <w:basedOn w:val="Normal"/>
    <w:autoRedefine/>
    <w:rsid w:val="00225419"/>
    <w:pPr>
      <w:numPr>
        <w:numId w:val="2"/>
      </w:numPr>
    </w:pPr>
    <w:rPr>
      <w:rFonts w:ascii="Arial" w:hAnsi="Arial"/>
      <w:sz w:val="22"/>
      <w:lang w:eastAsia="en-US"/>
    </w:rPr>
  </w:style>
  <w:style w:type="paragraph" w:styleId="ListBullet2">
    <w:name w:val="List Bullet 2"/>
    <w:basedOn w:val="Normal"/>
    <w:autoRedefine/>
    <w:rsid w:val="00225419"/>
    <w:pPr>
      <w:numPr>
        <w:numId w:val="3"/>
      </w:numPr>
    </w:pPr>
    <w:rPr>
      <w:rFonts w:ascii="Arial" w:hAnsi="Arial"/>
      <w:sz w:val="22"/>
      <w:lang w:eastAsia="en-US"/>
    </w:rPr>
  </w:style>
  <w:style w:type="paragraph" w:styleId="ListBullet3">
    <w:name w:val="List Bullet 3"/>
    <w:basedOn w:val="Normal"/>
    <w:autoRedefine/>
    <w:rsid w:val="00225419"/>
    <w:pPr>
      <w:numPr>
        <w:numId w:val="4"/>
      </w:numPr>
    </w:pPr>
    <w:rPr>
      <w:rFonts w:ascii="Arial" w:hAnsi="Arial"/>
      <w:sz w:val="22"/>
      <w:lang w:eastAsia="en-US"/>
    </w:rPr>
  </w:style>
  <w:style w:type="paragraph" w:styleId="ListBullet4">
    <w:name w:val="List Bullet 4"/>
    <w:basedOn w:val="Normal"/>
    <w:autoRedefine/>
    <w:rsid w:val="00225419"/>
    <w:pPr>
      <w:numPr>
        <w:numId w:val="5"/>
      </w:numPr>
    </w:pPr>
    <w:rPr>
      <w:rFonts w:ascii="Arial" w:hAnsi="Arial"/>
      <w:sz w:val="22"/>
      <w:lang w:eastAsia="en-US"/>
    </w:rPr>
  </w:style>
  <w:style w:type="paragraph" w:styleId="ListBullet5">
    <w:name w:val="List Bullet 5"/>
    <w:basedOn w:val="Normal"/>
    <w:autoRedefine/>
    <w:rsid w:val="00225419"/>
    <w:pPr>
      <w:numPr>
        <w:numId w:val="6"/>
      </w:numPr>
    </w:pPr>
    <w:rPr>
      <w:rFonts w:ascii="Arial" w:hAnsi="Arial"/>
      <w:sz w:val="22"/>
      <w:lang w:eastAsia="en-US"/>
    </w:rPr>
  </w:style>
  <w:style w:type="paragraph" w:styleId="ListContinue">
    <w:name w:val="List Continue"/>
    <w:basedOn w:val="Normal"/>
    <w:rsid w:val="00225419"/>
    <w:pPr>
      <w:spacing w:after="120"/>
      <w:ind w:left="283"/>
    </w:pPr>
    <w:rPr>
      <w:rFonts w:ascii="Arial" w:hAnsi="Arial"/>
      <w:sz w:val="22"/>
      <w:lang w:eastAsia="en-US"/>
    </w:rPr>
  </w:style>
  <w:style w:type="paragraph" w:styleId="ListContinue2">
    <w:name w:val="List Continue 2"/>
    <w:basedOn w:val="Normal"/>
    <w:rsid w:val="00225419"/>
    <w:pPr>
      <w:spacing w:after="120"/>
      <w:ind w:left="566"/>
    </w:pPr>
    <w:rPr>
      <w:rFonts w:ascii="Arial" w:hAnsi="Arial"/>
      <w:sz w:val="22"/>
      <w:lang w:eastAsia="en-US"/>
    </w:rPr>
  </w:style>
  <w:style w:type="paragraph" w:styleId="ListContinue3">
    <w:name w:val="List Continue 3"/>
    <w:basedOn w:val="Normal"/>
    <w:rsid w:val="00225419"/>
    <w:pPr>
      <w:spacing w:after="120"/>
      <w:ind w:left="849"/>
    </w:pPr>
    <w:rPr>
      <w:rFonts w:ascii="Arial" w:hAnsi="Arial"/>
      <w:sz w:val="22"/>
      <w:lang w:eastAsia="en-US"/>
    </w:rPr>
  </w:style>
  <w:style w:type="paragraph" w:styleId="ListContinue4">
    <w:name w:val="List Continue 4"/>
    <w:basedOn w:val="Normal"/>
    <w:rsid w:val="00225419"/>
    <w:pPr>
      <w:spacing w:after="120"/>
      <w:ind w:left="1132"/>
    </w:pPr>
    <w:rPr>
      <w:rFonts w:ascii="Arial" w:hAnsi="Arial"/>
      <w:sz w:val="22"/>
      <w:lang w:eastAsia="en-US"/>
    </w:rPr>
  </w:style>
  <w:style w:type="paragraph" w:styleId="ListContinue5">
    <w:name w:val="List Continue 5"/>
    <w:basedOn w:val="Normal"/>
    <w:rsid w:val="00225419"/>
    <w:pPr>
      <w:spacing w:after="120"/>
      <w:ind w:left="1415"/>
    </w:pPr>
    <w:rPr>
      <w:rFonts w:ascii="Arial" w:hAnsi="Arial"/>
      <w:sz w:val="22"/>
      <w:lang w:eastAsia="en-US"/>
    </w:rPr>
  </w:style>
  <w:style w:type="paragraph" w:styleId="ListNumber">
    <w:name w:val="List Number"/>
    <w:basedOn w:val="Normal"/>
    <w:rsid w:val="00225419"/>
    <w:pPr>
      <w:numPr>
        <w:numId w:val="7"/>
      </w:numPr>
    </w:pPr>
    <w:rPr>
      <w:rFonts w:ascii="Arial" w:hAnsi="Arial"/>
      <w:sz w:val="22"/>
      <w:lang w:eastAsia="en-US"/>
    </w:rPr>
  </w:style>
  <w:style w:type="paragraph" w:styleId="ListNumber2">
    <w:name w:val="List Number 2"/>
    <w:basedOn w:val="Normal"/>
    <w:rsid w:val="00225419"/>
    <w:pPr>
      <w:numPr>
        <w:numId w:val="8"/>
      </w:numPr>
    </w:pPr>
    <w:rPr>
      <w:rFonts w:ascii="Arial" w:hAnsi="Arial"/>
      <w:sz w:val="22"/>
      <w:lang w:eastAsia="en-US"/>
    </w:rPr>
  </w:style>
  <w:style w:type="paragraph" w:styleId="ListNumber3">
    <w:name w:val="List Number 3"/>
    <w:basedOn w:val="Normal"/>
    <w:rsid w:val="00225419"/>
    <w:pPr>
      <w:numPr>
        <w:numId w:val="9"/>
      </w:numPr>
    </w:pPr>
    <w:rPr>
      <w:rFonts w:ascii="Arial" w:hAnsi="Arial"/>
      <w:sz w:val="22"/>
      <w:lang w:eastAsia="en-US"/>
    </w:rPr>
  </w:style>
  <w:style w:type="paragraph" w:styleId="ListNumber4">
    <w:name w:val="List Number 4"/>
    <w:basedOn w:val="Normal"/>
    <w:rsid w:val="00225419"/>
    <w:pPr>
      <w:numPr>
        <w:numId w:val="10"/>
      </w:numPr>
    </w:pPr>
    <w:rPr>
      <w:rFonts w:ascii="Arial" w:hAnsi="Arial"/>
      <w:sz w:val="22"/>
      <w:lang w:eastAsia="en-US"/>
    </w:rPr>
  </w:style>
  <w:style w:type="paragraph" w:styleId="ListNumber5">
    <w:name w:val="List Number 5"/>
    <w:basedOn w:val="Normal"/>
    <w:rsid w:val="00225419"/>
    <w:pPr>
      <w:numPr>
        <w:numId w:val="11"/>
      </w:numPr>
    </w:pPr>
    <w:rPr>
      <w:rFonts w:ascii="Arial" w:hAnsi="Arial"/>
      <w:sz w:val="22"/>
      <w:lang w:eastAsia="en-US"/>
    </w:rPr>
  </w:style>
  <w:style w:type="paragraph" w:styleId="MacroText">
    <w:name w:val="macro"/>
    <w:semiHidden/>
    <w:rsid w:val="00225419"/>
    <w:pPr>
      <w:tabs>
        <w:tab w:val="left" w:pos="480"/>
        <w:tab w:val="left" w:pos="960"/>
        <w:tab w:val="left" w:pos="1440"/>
        <w:tab w:val="left" w:pos="1920"/>
        <w:tab w:val="left" w:pos="2400"/>
        <w:tab w:val="left" w:pos="2880"/>
        <w:tab w:val="left" w:pos="3360"/>
        <w:tab w:val="left" w:pos="3840"/>
        <w:tab w:val="left" w:pos="4320"/>
      </w:tabs>
    </w:pPr>
    <w:rPr>
      <w:rFonts w:ascii="Courier New" w:hAnsi="Courier New"/>
      <w:lang w:eastAsia="en-US"/>
    </w:rPr>
  </w:style>
  <w:style w:type="paragraph" w:styleId="MessageHeader">
    <w:name w:val="Message Header"/>
    <w:basedOn w:val="Normal"/>
    <w:rsid w:val="0022541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lang w:eastAsia="en-US"/>
    </w:rPr>
  </w:style>
  <w:style w:type="paragraph" w:styleId="NormalIndent">
    <w:name w:val="Normal Indent"/>
    <w:basedOn w:val="Normal"/>
    <w:rsid w:val="00225419"/>
    <w:pPr>
      <w:ind w:left="720"/>
    </w:pPr>
    <w:rPr>
      <w:rFonts w:ascii="Arial" w:hAnsi="Arial"/>
      <w:sz w:val="22"/>
      <w:lang w:eastAsia="en-US"/>
    </w:rPr>
  </w:style>
  <w:style w:type="paragraph" w:styleId="NoteHeading">
    <w:name w:val="Note Heading"/>
    <w:basedOn w:val="Normal"/>
    <w:next w:val="Normal"/>
    <w:rsid w:val="00225419"/>
    <w:rPr>
      <w:rFonts w:ascii="Arial" w:hAnsi="Arial"/>
      <w:sz w:val="22"/>
      <w:lang w:eastAsia="en-US"/>
    </w:rPr>
  </w:style>
  <w:style w:type="paragraph" w:styleId="PlainText">
    <w:name w:val="Plain Text"/>
    <w:basedOn w:val="Normal"/>
    <w:rsid w:val="00225419"/>
    <w:rPr>
      <w:rFonts w:ascii="Courier New" w:hAnsi="Courier New"/>
      <w:lang w:eastAsia="en-US"/>
    </w:rPr>
  </w:style>
  <w:style w:type="paragraph" w:styleId="Salutation">
    <w:name w:val="Salutation"/>
    <w:basedOn w:val="Normal"/>
    <w:next w:val="Normal"/>
    <w:rsid w:val="00225419"/>
    <w:rPr>
      <w:rFonts w:ascii="Arial" w:hAnsi="Arial"/>
      <w:sz w:val="22"/>
      <w:lang w:eastAsia="en-US"/>
    </w:rPr>
  </w:style>
  <w:style w:type="paragraph" w:styleId="Signature">
    <w:name w:val="Signature"/>
    <w:basedOn w:val="Normal"/>
    <w:rsid w:val="00225419"/>
    <w:pPr>
      <w:ind w:left="4252"/>
    </w:pPr>
    <w:rPr>
      <w:rFonts w:ascii="Arial" w:hAnsi="Arial"/>
      <w:sz w:val="22"/>
      <w:lang w:eastAsia="en-US"/>
    </w:rPr>
  </w:style>
  <w:style w:type="paragraph" w:styleId="Subtitle">
    <w:name w:val="Subtitle"/>
    <w:basedOn w:val="Normal"/>
    <w:qFormat/>
    <w:rsid w:val="00225419"/>
    <w:pPr>
      <w:spacing w:after="60"/>
      <w:jc w:val="center"/>
      <w:outlineLvl w:val="1"/>
    </w:pPr>
    <w:rPr>
      <w:rFonts w:ascii="Arial" w:hAnsi="Arial"/>
      <w:lang w:eastAsia="en-US"/>
    </w:rPr>
  </w:style>
  <w:style w:type="paragraph" w:styleId="TableofAuthorities">
    <w:name w:val="table of authorities"/>
    <w:basedOn w:val="Normal"/>
    <w:next w:val="Normal"/>
    <w:semiHidden/>
    <w:rsid w:val="00225419"/>
    <w:pPr>
      <w:ind w:left="220" w:hanging="220"/>
    </w:pPr>
    <w:rPr>
      <w:rFonts w:ascii="Arial" w:hAnsi="Arial"/>
      <w:sz w:val="22"/>
      <w:lang w:eastAsia="en-US"/>
    </w:rPr>
  </w:style>
  <w:style w:type="paragraph" w:styleId="TOAHeading">
    <w:name w:val="toa heading"/>
    <w:basedOn w:val="Normal"/>
    <w:next w:val="Normal"/>
    <w:semiHidden/>
    <w:rsid w:val="00225419"/>
    <w:pPr>
      <w:spacing w:before="120"/>
    </w:pPr>
    <w:rPr>
      <w:rFonts w:ascii="Arial" w:hAnsi="Arial"/>
      <w:b/>
      <w:lang w:eastAsia="en-US"/>
    </w:rPr>
  </w:style>
  <w:style w:type="paragraph" w:customStyle="1" w:styleId="Style">
    <w:name w:val="Style"/>
    <w:basedOn w:val="Normal"/>
    <w:rsid w:val="00225419"/>
    <w:pPr>
      <w:ind w:left="1620" w:hanging="810"/>
    </w:pPr>
    <w:rPr>
      <w:rFonts w:ascii="Arial" w:hAnsi="Arial"/>
      <w:sz w:val="22"/>
      <w:lang w:eastAsia="en-US"/>
    </w:rPr>
  </w:style>
  <w:style w:type="paragraph" w:customStyle="1" w:styleId="Paranumber">
    <w:name w:val="Para number"/>
    <w:basedOn w:val="Normal"/>
    <w:rsid w:val="00225419"/>
    <w:pPr>
      <w:numPr>
        <w:numId w:val="12"/>
      </w:numPr>
      <w:spacing w:after="220"/>
      <w:jc w:val="both"/>
    </w:pPr>
    <w:rPr>
      <w:rFonts w:ascii="Arial" w:hAnsi="Arial"/>
      <w:sz w:val="22"/>
      <w:lang w:eastAsia="en-US"/>
    </w:rPr>
  </w:style>
  <w:style w:type="paragraph" w:customStyle="1" w:styleId="i">
    <w:name w:val="i"/>
    <w:aliases w:val="ii,iii"/>
    <w:basedOn w:val="Normal"/>
    <w:rsid w:val="00225419"/>
    <w:pPr>
      <w:numPr>
        <w:numId w:val="17"/>
      </w:numPr>
    </w:pPr>
    <w:rPr>
      <w:rFonts w:ascii="Arial" w:hAnsi="Arial"/>
      <w:sz w:val="22"/>
      <w:lang w:eastAsia="en-US"/>
    </w:rPr>
  </w:style>
  <w:style w:type="paragraph" w:styleId="CommentSubject">
    <w:name w:val="annotation subject"/>
    <w:basedOn w:val="CommentText"/>
    <w:next w:val="CommentText"/>
    <w:link w:val="CommentSubjectChar"/>
    <w:uiPriority w:val="99"/>
    <w:semiHidden/>
    <w:rsid w:val="00225419"/>
    <w:rPr>
      <w:b/>
      <w:bCs/>
    </w:rPr>
  </w:style>
  <w:style w:type="paragraph" w:customStyle="1" w:styleId="Variableexplanation">
    <w:name w:val="Variable explanation"/>
    <w:basedOn w:val="Normal"/>
    <w:uiPriority w:val="99"/>
    <w:rsid w:val="006661FE"/>
    <w:pPr>
      <w:tabs>
        <w:tab w:val="right" w:pos="1134"/>
        <w:tab w:val="center" w:pos="1418"/>
        <w:tab w:val="left" w:pos="1701"/>
      </w:tabs>
      <w:spacing w:line="288" w:lineRule="auto"/>
      <w:jc w:val="both"/>
    </w:pPr>
    <w:rPr>
      <w:lang w:eastAsia="en-US"/>
    </w:rPr>
  </w:style>
  <w:style w:type="paragraph" w:customStyle="1" w:styleId="Equation">
    <w:name w:val="Equation"/>
    <w:basedOn w:val="Normal"/>
    <w:rsid w:val="006661FE"/>
    <w:pPr>
      <w:tabs>
        <w:tab w:val="left" w:pos="2268"/>
        <w:tab w:val="left" w:pos="7088"/>
      </w:tabs>
      <w:spacing w:line="288" w:lineRule="auto"/>
      <w:jc w:val="both"/>
    </w:pPr>
    <w:rPr>
      <w:lang w:eastAsia="en-US"/>
    </w:rPr>
  </w:style>
  <w:style w:type="paragraph" w:customStyle="1" w:styleId="QuickFormat7">
    <w:name w:val="QuickFormat7"/>
    <w:basedOn w:val="Normal"/>
    <w:rsid w:val="006661FE"/>
    <w:rPr>
      <w:rFonts w:ascii="Arial" w:hAnsi="Arial"/>
      <w:color w:val="000000"/>
      <w:lang w:eastAsia="en-US"/>
    </w:rPr>
  </w:style>
  <w:style w:type="paragraph" w:customStyle="1" w:styleId="Sectionheading">
    <w:name w:val="Section heading"/>
    <w:next w:val="Normal"/>
    <w:rsid w:val="006661FE"/>
    <w:pPr>
      <w:pageBreakBefore/>
      <w:numPr>
        <w:numId w:val="58"/>
      </w:numPr>
      <w:spacing w:after="240" w:line="360" w:lineRule="auto"/>
    </w:pPr>
    <w:rPr>
      <w:rFonts w:ascii="CG Omega" w:hAnsi="CG Omega"/>
      <w:b/>
      <w:sz w:val="32"/>
      <w:lang w:eastAsia="en-US"/>
    </w:rPr>
  </w:style>
  <w:style w:type="paragraph" w:customStyle="1" w:styleId="Text">
    <w:name w:val="Text"/>
    <w:rsid w:val="006661FE"/>
    <w:pPr>
      <w:numPr>
        <w:ilvl w:val="1"/>
        <w:numId w:val="58"/>
      </w:numPr>
      <w:spacing w:after="240" w:line="360" w:lineRule="auto"/>
    </w:pPr>
    <w:rPr>
      <w:rFonts w:ascii="CG Omega" w:hAnsi="CG Omega"/>
      <w:sz w:val="22"/>
      <w:lang w:eastAsia="en-US"/>
    </w:rPr>
  </w:style>
  <w:style w:type="paragraph" w:customStyle="1" w:styleId="QuickFormat3">
    <w:name w:val="QuickFormat3"/>
    <w:basedOn w:val="Normal"/>
    <w:rsid w:val="006661FE"/>
    <w:rPr>
      <w:rFonts w:ascii="Arial" w:hAnsi="Arial"/>
      <w:color w:val="000000"/>
      <w:lang w:eastAsia="en-US"/>
    </w:rPr>
  </w:style>
  <w:style w:type="character" w:styleId="FootnoteReference">
    <w:name w:val="footnote reference"/>
    <w:uiPriority w:val="99"/>
    <w:semiHidden/>
    <w:rsid w:val="006661FE"/>
  </w:style>
  <w:style w:type="paragraph" w:customStyle="1" w:styleId="Level2">
    <w:name w:val="Level 2"/>
    <w:basedOn w:val="Normal"/>
    <w:rsid w:val="006661FE"/>
    <w:pPr>
      <w:tabs>
        <w:tab w:val="num" w:pos="1701"/>
        <w:tab w:val="left" w:pos="2160"/>
      </w:tabs>
      <w:spacing w:after="240"/>
      <w:ind w:left="1701" w:hanging="851"/>
      <w:jc w:val="both"/>
    </w:pPr>
    <w:rPr>
      <w:rFonts w:ascii="Arial" w:hAnsi="Arial"/>
      <w:sz w:val="22"/>
      <w:lang w:eastAsia="en-US"/>
    </w:rPr>
  </w:style>
  <w:style w:type="table" w:styleId="TableGrid">
    <w:name w:val="Table Grid"/>
    <w:basedOn w:val="TableNormal"/>
    <w:uiPriority w:val="59"/>
    <w:rsid w:val="006661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Box">
    <w:name w:val="Bullet Box"/>
    <w:basedOn w:val="Normal"/>
    <w:rsid w:val="006661FE"/>
    <w:pPr>
      <w:numPr>
        <w:numId w:val="67"/>
      </w:numPr>
    </w:pPr>
    <w:rPr>
      <w:lang w:eastAsia="en-US"/>
    </w:rPr>
  </w:style>
  <w:style w:type="paragraph" w:customStyle="1" w:styleId="StyleArial11ptJustified">
    <w:name w:val="Style Arial 11 pt Justified"/>
    <w:basedOn w:val="Normal"/>
    <w:rsid w:val="006661FE"/>
    <w:pPr>
      <w:spacing w:before="120" w:after="120"/>
      <w:jc w:val="both"/>
    </w:pPr>
    <w:rPr>
      <w:rFonts w:ascii="Arial" w:hAnsi="Arial"/>
      <w:sz w:val="22"/>
    </w:rPr>
  </w:style>
  <w:style w:type="character" w:styleId="CommentReference">
    <w:name w:val="annotation reference"/>
    <w:uiPriority w:val="99"/>
    <w:rsid w:val="00712929"/>
    <w:rPr>
      <w:sz w:val="16"/>
      <w:szCs w:val="16"/>
    </w:rPr>
  </w:style>
  <w:style w:type="paragraph" w:styleId="ListParagraph">
    <w:name w:val="List Paragraph"/>
    <w:basedOn w:val="Normal"/>
    <w:link w:val="ListParagraphChar"/>
    <w:uiPriority w:val="34"/>
    <w:qFormat/>
    <w:rsid w:val="007E2ED4"/>
    <w:pPr>
      <w:ind w:left="720"/>
    </w:pPr>
  </w:style>
  <w:style w:type="character" w:customStyle="1" w:styleId="BodyTextChar">
    <w:name w:val="Body Text Char"/>
    <w:link w:val="BodyText"/>
    <w:uiPriority w:val="99"/>
    <w:locked/>
    <w:rsid w:val="000E0B66"/>
    <w:rPr>
      <w:sz w:val="24"/>
      <w:szCs w:val="24"/>
    </w:rPr>
  </w:style>
  <w:style w:type="character" w:customStyle="1" w:styleId="Heading3Char">
    <w:name w:val="Heading 3 Char"/>
    <w:link w:val="Heading3"/>
    <w:uiPriority w:val="99"/>
    <w:locked/>
    <w:rsid w:val="00636937"/>
    <w:rPr>
      <w:sz w:val="22"/>
      <w:szCs w:val="24"/>
      <w:lang w:eastAsia="en-US"/>
    </w:rPr>
  </w:style>
  <w:style w:type="character" w:customStyle="1" w:styleId="DateChar">
    <w:name w:val="Date Char"/>
    <w:link w:val="Date"/>
    <w:rsid w:val="0079786A"/>
    <w:rPr>
      <w:rFonts w:ascii="Arial" w:hAnsi="Arial"/>
      <w:sz w:val="22"/>
      <w:lang w:eastAsia="en-US"/>
    </w:rPr>
  </w:style>
  <w:style w:type="character" w:customStyle="1" w:styleId="FootnoteTextChar">
    <w:name w:val="Footnote Text Char"/>
    <w:link w:val="FootnoteText"/>
    <w:uiPriority w:val="99"/>
    <w:semiHidden/>
    <w:locked/>
    <w:rsid w:val="00BE1EF5"/>
    <w:rPr>
      <w:rFonts w:ascii="Arial" w:hAnsi="Arial"/>
      <w:lang w:eastAsia="en-US"/>
    </w:rPr>
  </w:style>
  <w:style w:type="character" w:customStyle="1" w:styleId="BodyText2Char">
    <w:name w:val="Body Text 2 Char"/>
    <w:link w:val="BodyText2"/>
    <w:uiPriority w:val="99"/>
    <w:locked/>
    <w:rsid w:val="002412ED"/>
    <w:rPr>
      <w:rFonts w:ascii="Tahoma" w:hAnsi="Tahoma"/>
      <w:i/>
      <w:sz w:val="22"/>
      <w:lang w:eastAsia="en-US"/>
    </w:rPr>
  </w:style>
  <w:style w:type="character" w:customStyle="1" w:styleId="Heading1Char">
    <w:name w:val="Heading 1 Char"/>
    <w:link w:val="Heading1"/>
    <w:uiPriority w:val="99"/>
    <w:locked/>
    <w:rsid w:val="00CD2194"/>
    <w:rPr>
      <w:rFonts w:ascii="Arial Bold" w:hAnsi="Arial Bold"/>
      <w:b/>
      <w:color w:val="000080"/>
      <w:sz w:val="30"/>
      <w:lang w:eastAsia="en-US"/>
    </w:rPr>
  </w:style>
  <w:style w:type="character" w:customStyle="1" w:styleId="Heading4Char">
    <w:name w:val="Heading 4 Char"/>
    <w:link w:val="Heading4"/>
    <w:uiPriority w:val="99"/>
    <w:locked/>
    <w:rsid w:val="00CD2194"/>
    <w:rPr>
      <w:rFonts w:ascii="Arial" w:hAnsi="Arial"/>
      <w:b/>
      <w:sz w:val="22"/>
      <w:lang w:eastAsia="en-US"/>
    </w:rPr>
  </w:style>
  <w:style w:type="character" w:customStyle="1" w:styleId="HeaderChar">
    <w:name w:val="Header Char"/>
    <w:link w:val="Header"/>
    <w:uiPriority w:val="99"/>
    <w:locked/>
    <w:rsid w:val="00EC7FF0"/>
    <w:rPr>
      <w:sz w:val="22"/>
      <w:lang w:eastAsia="en-US"/>
    </w:rPr>
  </w:style>
  <w:style w:type="paragraph" w:customStyle="1" w:styleId="Default">
    <w:name w:val="Default"/>
    <w:rsid w:val="00A51DF5"/>
    <w:pPr>
      <w:autoSpaceDE w:val="0"/>
      <w:autoSpaceDN w:val="0"/>
      <w:adjustRightInd w:val="0"/>
    </w:pPr>
    <w:rPr>
      <w:rFonts w:ascii="Arial" w:hAnsi="Arial" w:cs="Arial"/>
      <w:color w:val="000000"/>
      <w:sz w:val="24"/>
      <w:szCs w:val="24"/>
    </w:rPr>
  </w:style>
  <w:style w:type="character" w:customStyle="1" w:styleId="CommentTextChar">
    <w:name w:val="Comment Text Char"/>
    <w:link w:val="CommentText"/>
    <w:uiPriority w:val="99"/>
    <w:rsid w:val="004D3E10"/>
    <w:rPr>
      <w:rFonts w:ascii="Arial" w:hAnsi="Arial"/>
      <w:lang w:eastAsia="en-US"/>
    </w:rPr>
  </w:style>
  <w:style w:type="paragraph" w:styleId="Revision">
    <w:name w:val="Revision"/>
    <w:hidden/>
    <w:uiPriority w:val="99"/>
    <w:semiHidden/>
    <w:rsid w:val="00D05C06"/>
    <w:rPr>
      <w:sz w:val="24"/>
      <w:szCs w:val="24"/>
    </w:rPr>
  </w:style>
  <w:style w:type="character" w:customStyle="1" w:styleId="UnresolvedMention1">
    <w:name w:val="Unresolved Mention1"/>
    <w:uiPriority w:val="99"/>
    <w:semiHidden/>
    <w:unhideWhenUsed/>
    <w:rsid w:val="00B43C4C"/>
    <w:rPr>
      <w:color w:val="605E5C"/>
      <w:shd w:val="clear" w:color="auto" w:fill="E1DFDD"/>
    </w:rPr>
  </w:style>
  <w:style w:type="paragraph" w:styleId="NoSpacing">
    <w:name w:val="No Spacing"/>
    <w:uiPriority w:val="1"/>
    <w:qFormat/>
    <w:rsid w:val="008A4333"/>
    <w:rPr>
      <w:rFonts w:ascii="Times New Roman" w:hAnsi="Times New Roman"/>
      <w:sz w:val="24"/>
      <w:szCs w:val="24"/>
    </w:rPr>
  </w:style>
  <w:style w:type="character" w:customStyle="1" w:styleId="normaltextrun">
    <w:name w:val="normaltextrun"/>
    <w:rsid w:val="00E2715B"/>
  </w:style>
  <w:style w:type="character" w:customStyle="1" w:styleId="ListParagraphChar">
    <w:name w:val="List Paragraph Char"/>
    <w:link w:val="ListParagraph"/>
    <w:uiPriority w:val="34"/>
    <w:locked/>
    <w:rsid w:val="00A750AE"/>
  </w:style>
  <w:style w:type="character" w:customStyle="1" w:styleId="Heading2Char">
    <w:name w:val="Heading 2 Char"/>
    <w:link w:val="Heading2"/>
    <w:rsid w:val="009E6C12"/>
    <w:rPr>
      <w:rFonts w:ascii="Arial Bold" w:hAnsi="Arial Bold"/>
      <w:b/>
      <w:color w:val="008080"/>
      <w:sz w:val="22"/>
      <w:lang w:eastAsia="en-US"/>
    </w:rPr>
  </w:style>
  <w:style w:type="character" w:customStyle="1" w:styleId="ui-provider">
    <w:name w:val="ui-provider"/>
    <w:rsid w:val="00516792"/>
  </w:style>
  <w:style w:type="character" w:customStyle="1" w:styleId="FooterChar">
    <w:name w:val="Footer Char"/>
    <w:link w:val="Footer"/>
    <w:rsid w:val="00C95284"/>
    <w:rPr>
      <w:lang w:eastAsia="en-US"/>
    </w:rPr>
  </w:style>
  <w:style w:type="character" w:customStyle="1" w:styleId="CommentSubjectChar">
    <w:name w:val="Comment Subject Char"/>
    <w:link w:val="CommentSubject"/>
    <w:uiPriority w:val="99"/>
    <w:semiHidden/>
    <w:rsid w:val="00C95284"/>
    <w:rPr>
      <w:rFonts w:ascii="Arial" w:hAnsi="Arial"/>
      <w:b/>
      <w:bCs/>
      <w:lang w:eastAsia="en-US"/>
    </w:rPr>
  </w:style>
  <w:style w:type="character" w:styleId="PlaceholderText">
    <w:name w:val="Placeholder Text"/>
    <w:basedOn w:val="DefaultParagraphFont"/>
    <w:uiPriority w:val="99"/>
    <w:semiHidden/>
    <w:rsid w:val="0012409B"/>
    <w:rPr>
      <w:color w:val="808080"/>
    </w:rPr>
  </w:style>
  <w:style w:type="character" w:customStyle="1" w:styleId="TitleChar">
    <w:name w:val="Title Char"/>
    <w:basedOn w:val="DefaultParagraphFont"/>
    <w:link w:val="Title"/>
    <w:rsid w:val="00080C1B"/>
    <w:rPr>
      <w:rFonts w:cs="Arial"/>
      <w:b/>
      <w:bCs/>
      <w:kern w:val="28"/>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30599">
      <w:bodyDiv w:val="1"/>
      <w:marLeft w:val="0"/>
      <w:marRight w:val="0"/>
      <w:marTop w:val="0"/>
      <w:marBottom w:val="0"/>
      <w:divBdr>
        <w:top w:val="none" w:sz="0" w:space="0" w:color="auto"/>
        <w:left w:val="none" w:sz="0" w:space="0" w:color="auto"/>
        <w:bottom w:val="none" w:sz="0" w:space="0" w:color="auto"/>
        <w:right w:val="none" w:sz="0" w:space="0" w:color="auto"/>
      </w:divBdr>
    </w:div>
    <w:div w:id="89089791">
      <w:bodyDiv w:val="1"/>
      <w:marLeft w:val="0"/>
      <w:marRight w:val="0"/>
      <w:marTop w:val="0"/>
      <w:marBottom w:val="0"/>
      <w:divBdr>
        <w:top w:val="none" w:sz="0" w:space="0" w:color="auto"/>
        <w:left w:val="none" w:sz="0" w:space="0" w:color="auto"/>
        <w:bottom w:val="none" w:sz="0" w:space="0" w:color="auto"/>
        <w:right w:val="none" w:sz="0" w:space="0" w:color="auto"/>
      </w:divBdr>
    </w:div>
    <w:div w:id="93867285">
      <w:bodyDiv w:val="1"/>
      <w:marLeft w:val="0"/>
      <w:marRight w:val="0"/>
      <w:marTop w:val="0"/>
      <w:marBottom w:val="0"/>
      <w:divBdr>
        <w:top w:val="none" w:sz="0" w:space="0" w:color="auto"/>
        <w:left w:val="none" w:sz="0" w:space="0" w:color="auto"/>
        <w:bottom w:val="none" w:sz="0" w:space="0" w:color="auto"/>
        <w:right w:val="none" w:sz="0" w:space="0" w:color="auto"/>
      </w:divBdr>
    </w:div>
    <w:div w:id="104085879">
      <w:bodyDiv w:val="1"/>
      <w:marLeft w:val="0"/>
      <w:marRight w:val="0"/>
      <w:marTop w:val="0"/>
      <w:marBottom w:val="0"/>
      <w:divBdr>
        <w:top w:val="none" w:sz="0" w:space="0" w:color="auto"/>
        <w:left w:val="none" w:sz="0" w:space="0" w:color="auto"/>
        <w:bottom w:val="none" w:sz="0" w:space="0" w:color="auto"/>
        <w:right w:val="none" w:sz="0" w:space="0" w:color="auto"/>
      </w:divBdr>
    </w:div>
    <w:div w:id="125464823">
      <w:bodyDiv w:val="1"/>
      <w:marLeft w:val="0"/>
      <w:marRight w:val="0"/>
      <w:marTop w:val="0"/>
      <w:marBottom w:val="0"/>
      <w:divBdr>
        <w:top w:val="none" w:sz="0" w:space="0" w:color="auto"/>
        <w:left w:val="none" w:sz="0" w:space="0" w:color="auto"/>
        <w:bottom w:val="none" w:sz="0" w:space="0" w:color="auto"/>
        <w:right w:val="none" w:sz="0" w:space="0" w:color="auto"/>
      </w:divBdr>
    </w:div>
    <w:div w:id="127363474">
      <w:bodyDiv w:val="1"/>
      <w:marLeft w:val="0"/>
      <w:marRight w:val="0"/>
      <w:marTop w:val="0"/>
      <w:marBottom w:val="0"/>
      <w:divBdr>
        <w:top w:val="none" w:sz="0" w:space="0" w:color="auto"/>
        <w:left w:val="none" w:sz="0" w:space="0" w:color="auto"/>
        <w:bottom w:val="none" w:sz="0" w:space="0" w:color="auto"/>
        <w:right w:val="none" w:sz="0" w:space="0" w:color="auto"/>
      </w:divBdr>
    </w:div>
    <w:div w:id="146635343">
      <w:bodyDiv w:val="1"/>
      <w:marLeft w:val="0"/>
      <w:marRight w:val="0"/>
      <w:marTop w:val="0"/>
      <w:marBottom w:val="0"/>
      <w:divBdr>
        <w:top w:val="none" w:sz="0" w:space="0" w:color="auto"/>
        <w:left w:val="none" w:sz="0" w:space="0" w:color="auto"/>
        <w:bottom w:val="none" w:sz="0" w:space="0" w:color="auto"/>
        <w:right w:val="none" w:sz="0" w:space="0" w:color="auto"/>
      </w:divBdr>
    </w:div>
    <w:div w:id="197859955">
      <w:bodyDiv w:val="1"/>
      <w:marLeft w:val="0"/>
      <w:marRight w:val="0"/>
      <w:marTop w:val="0"/>
      <w:marBottom w:val="0"/>
      <w:divBdr>
        <w:top w:val="none" w:sz="0" w:space="0" w:color="auto"/>
        <w:left w:val="none" w:sz="0" w:space="0" w:color="auto"/>
        <w:bottom w:val="none" w:sz="0" w:space="0" w:color="auto"/>
        <w:right w:val="none" w:sz="0" w:space="0" w:color="auto"/>
      </w:divBdr>
    </w:div>
    <w:div w:id="198128600">
      <w:bodyDiv w:val="1"/>
      <w:marLeft w:val="0"/>
      <w:marRight w:val="0"/>
      <w:marTop w:val="0"/>
      <w:marBottom w:val="0"/>
      <w:divBdr>
        <w:top w:val="none" w:sz="0" w:space="0" w:color="auto"/>
        <w:left w:val="none" w:sz="0" w:space="0" w:color="auto"/>
        <w:bottom w:val="none" w:sz="0" w:space="0" w:color="auto"/>
        <w:right w:val="none" w:sz="0" w:space="0" w:color="auto"/>
      </w:divBdr>
    </w:div>
    <w:div w:id="245463461">
      <w:bodyDiv w:val="1"/>
      <w:marLeft w:val="0"/>
      <w:marRight w:val="0"/>
      <w:marTop w:val="0"/>
      <w:marBottom w:val="0"/>
      <w:divBdr>
        <w:top w:val="none" w:sz="0" w:space="0" w:color="auto"/>
        <w:left w:val="none" w:sz="0" w:space="0" w:color="auto"/>
        <w:bottom w:val="none" w:sz="0" w:space="0" w:color="auto"/>
        <w:right w:val="none" w:sz="0" w:space="0" w:color="auto"/>
      </w:divBdr>
    </w:div>
    <w:div w:id="294064378">
      <w:bodyDiv w:val="1"/>
      <w:marLeft w:val="0"/>
      <w:marRight w:val="0"/>
      <w:marTop w:val="0"/>
      <w:marBottom w:val="0"/>
      <w:divBdr>
        <w:top w:val="none" w:sz="0" w:space="0" w:color="auto"/>
        <w:left w:val="none" w:sz="0" w:space="0" w:color="auto"/>
        <w:bottom w:val="none" w:sz="0" w:space="0" w:color="auto"/>
        <w:right w:val="none" w:sz="0" w:space="0" w:color="auto"/>
      </w:divBdr>
    </w:div>
    <w:div w:id="325405006">
      <w:bodyDiv w:val="1"/>
      <w:marLeft w:val="0"/>
      <w:marRight w:val="0"/>
      <w:marTop w:val="0"/>
      <w:marBottom w:val="0"/>
      <w:divBdr>
        <w:top w:val="none" w:sz="0" w:space="0" w:color="auto"/>
        <w:left w:val="none" w:sz="0" w:space="0" w:color="auto"/>
        <w:bottom w:val="none" w:sz="0" w:space="0" w:color="auto"/>
        <w:right w:val="none" w:sz="0" w:space="0" w:color="auto"/>
      </w:divBdr>
    </w:div>
    <w:div w:id="330834973">
      <w:bodyDiv w:val="1"/>
      <w:marLeft w:val="0"/>
      <w:marRight w:val="0"/>
      <w:marTop w:val="0"/>
      <w:marBottom w:val="0"/>
      <w:divBdr>
        <w:top w:val="none" w:sz="0" w:space="0" w:color="auto"/>
        <w:left w:val="none" w:sz="0" w:space="0" w:color="auto"/>
        <w:bottom w:val="none" w:sz="0" w:space="0" w:color="auto"/>
        <w:right w:val="none" w:sz="0" w:space="0" w:color="auto"/>
      </w:divBdr>
    </w:div>
    <w:div w:id="359210311">
      <w:bodyDiv w:val="1"/>
      <w:marLeft w:val="0"/>
      <w:marRight w:val="0"/>
      <w:marTop w:val="0"/>
      <w:marBottom w:val="0"/>
      <w:divBdr>
        <w:top w:val="none" w:sz="0" w:space="0" w:color="auto"/>
        <w:left w:val="none" w:sz="0" w:space="0" w:color="auto"/>
        <w:bottom w:val="none" w:sz="0" w:space="0" w:color="auto"/>
        <w:right w:val="none" w:sz="0" w:space="0" w:color="auto"/>
      </w:divBdr>
    </w:div>
    <w:div w:id="368991435">
      <w:bodyDiv w:val="1"/>
      <w:marLeft w:val="0"/>
      <w:marRight w:val="0"/>
      <w:marTop w:val="0"/>
      <w:marBottom w:val="0"/>
      <w:divBdr>
        <w:top w:val="none" w:sz="0" w:space="0" w:color="auto"/>
        <w:left w:val="none" w:sz="0" w:space="0" w:color="auto"/>
        <w:bottom w:val="none" w:sz="0" w:space="0" w:color="auto"/>
        <w:right w:val="none" w:sz="0" w:space="0" w:color="auto"/>
      </w:divBdr>
    </w:div>
    <w:div w:id="373818394">
      <w:bodyDiv w:val="1"/>
      <w:marLeft w:val="0"/>
      <w:marRight w:val="0"/>
      <w:marTop w:val="0"/>
      <w:marBottom w:val="0"/>
      <w:divBdr>
        <w:top w:val="none" w:sz="0" w:space="0" w:color="auto"/>
        <w:left w:val="none" w:sz="0" w:space="0" w:color="auto"/>
        <w:bottom w:val="none" w:sz="0" w:space="0" w:color="auto"/>
        <w:right w:val="none" w:sz="0" w:space="0" w:color="auto"/>
      </w:divBdr>
    </w:div>
    <w:div w:id="390347259">
      <w:bodyDiv w:val="1"/>
      <w:marLeft w:val="0"/>
      <w:marRight w:val="0"/>
      <w:marTop w:val="0"/>
      <w:marBottom w:val="0"/>
      <w:divBdr>
        <w:top w:val="none" w:sz="0" w:space="0" w:color="auto"/>
        <w:left w:val="none" w:sz="0" w:space="0" w:color="auto"/>
        <w:bottom w:val="none" w:sz="0" w:space="0" w:color="auto"/>
        <w:right w:val="none" w:sz="0" w:space="0" w:color="auto"/>
      </w:divBdr>
    </w:div>
    <w:div w:id="418018332">
      <w:bodyDiv w:val="1"/>
      <w:marLeft w:val="0"/>
      <w:marRight w:val="0"/>
      <w:marTop w:val="0"/>
      <w:marBottom w:val="0"/>
      <w:divBdr>
        <w:top w:val="none" w:sz="0" w:space="0" w:color="auto"/>
        <w:left w:val="none" w:sz="0" w:space="0" w:color="auto"/>
        <w:bottom w:val="none" w:sz="0" w:space="0" w:color="auto"/>
        <w:right w:val="none" w:sz="0" w:space="0" w:color="auto"/>
      </w:divBdr>
    </w:div>
    <w:div w:id="436994436">
      <w:bodyDiv w:val="1"/>
      <w:marLeft w:val="0"/>
      <w:marRight w:val="0"/>
      <w:marTop w:val="0"/>
      <w:marBottom w:val="0"/>
      <w:divBdr>
        <w:top w:val="none" w:sz="0" w:space="0" w:color="auto"/>
        <w:left w:val="none" w:sz="0" w:space="0" w:color="auto"/>
        <w:bottom w:val="none" w:sz="0" w:space="0" w:color="auto"/>
        <w:right w:val="none" w:sz="0" w:space="0" w:color="auto"/>
      </w:divBdr>
    </w:div>
    <w:div w:id="468479586">
      <w:bodyDiv w:val="1"/>
      <w:marLeft w:val="0"/>
      <w:marRight w:val="0"/>
      <w:marTop w:val="0"/>
      <w:marBottom w:val="0"/>
      <w:divBdr>
        <w:top w:val="none" w:sz="0" w:space="0" w:color="auto"/>
        <w:left w:val="none" w:sz="0" w:space="0" w:color="auto"/>
        <w:bottom w:val="none" w:sz="0" w:space="0" w:color="auto"/>
        <w:right w:val="none" w:sz="0" w:space="0" w:color="auto"/>
      </w:divBdr>
    </w:div>
    <w:div w:id="489717181">
      <w:bodyDiv w:val="1"/>
      <w:marLeft w:val="0"/>
      <w:marRight w:val="0"/>
      <w:marTop w:val="0"/>
      <w:marBottom w:val="0"/>
      <w:divBdr>
        <w:top w:val="none" w:sz="0" w:space="0" w:color="auto"/>
        <w:left w:val="none" w:sz="0" w:space="0" w:color="auto"/>
        <w:bottom w:val="none" w:sz="0" w:space="0" w:color="auto"/>
        <w:right w:val="none" w:sz="0" w:space="0" w:color="auto"/>
      </w:divBdr>
    </w:div>
    <w:div w:id="507795635">
      <w:bodyDiv w:val="1"/>
      <w:marLeft w:val="0"/>
      <w:marRight w:val="0"/>
      <w:marTop w:val="0"/>
      <w:marBottom w:val="0"/>
      <w:divBdr>
        <w:top w:val="none" w:sz="0" w:space="0" w:color="auto"/>
        <w:left w:val="none" w:sz="0" w:space="0" w:color="auto"/>
        <w:bottom w:val="none" w:sz="0" w:space="0" w:color="auto"/>
        <w:right w:val="none" w:sz="0" w:space="0" w:color="auto"/>
      </w:divBdr>
    </w:div>
    <w:div w:id="514930340">
      <w:bodyDiv w:val="1"/>
      <w:marLeft w:val="0"/>
      <w:marRight w:val="0"/>
      <w:marTop w:val="0"/>
      <w:marBottom w:val="0"/>
      <w:divBdr>
        <w:top w:val="none" w:sz="0" w:space="0" w:color="auto"/>
        <w:left w:val="none" w:sz="0" w:space="0" w:color="auto"/>
        <w:bottom w:val="none" w:sz="0" w:space="0" w:color="auto"/>
        <w:right w:val="none" w:sz="0" w:space="0" w:color="auto"/>
      </w:divBdr>
    </w:div>
    <w:div w:id="561062185">
      <w:bodyDiv w:val="1"/>
      <w:marLeft w:val="0"/>
      <w:marRight w:val="0"/>
      <w:marTop w:val="0"/>
      <w:marBottom w:val="0"/>
      <w:divBdr>
        <w:top w:val="none" w:sz="0" w:space="0" w:color="auto"/>
        <w:left w:val="none" w:sz="0" w:space="0" w:color="auto"/>
        <w:bottom w:val="none" w:sz="0" w:space="0" w:color="auto"/>
        <w:right w:val="none" w:sz="0" w:space="0" w:color="auto"/>
      </w:divBdr>
    </w:div>
    <w:div w:id="563300286">
      <w:bodyDiv w:val="1"/>
      <w:marLeft w:val="0"/>
      <w:marRight w:val="0"/>
      <w:marTop w:val="0"/>
      <w:marBottom w:val="0"/>
      <w:divBdr>
        <w:top w:val="none" w:sz="0" w:space="0" w:color="auto"/>
        <w:left w:val="none" w:sz="0" w:space="0" w:color="auto"/>
        <w:bottom w:val="none" w:sz="0" w:space="0" w:color="auto"/>
        <w:right w:val="none" w:sz="0" w:space="0" w:color="auto"/>
      </w:divBdr>
    </w:div>
    <w:div w:id="567349802">
      <w:bodyDiv w:val="1"/>
      <w:marLeft w:val="0"/>
      <w:marRight w:val="0"/>
      <w:marTop w:val="0"/>
      <w:marBottom w:val="0"/>
      <w:divBdr>
        <w:top w:val="none" w:sz="0" w:space="0" w:color="auto"/>
        <w:left w:val="none" w:sz="0" w:space="0" w:color="auto"/>
        <w:bottom w:val="none" w:sz="0" w:space="0" w:color="auto"/>
        <w:right w:val="none" w:sz="0" w:space="0" w:color="auto"/>
      </w:divBdr>
    </w:div>
    <w:div w:id="576281933">
      <w:bodyDiv w:val="1"/>
      <w:marLeft w:val="0"/>
      <w:marRight w:val="0"/>
      <w:marTop w:val="0"/>
      <w:marBottom w:val="0"/>
      <w:divBdr>
        <w:top w:val="none" w:sz="0" w:space="0" w:color="auto"/>
        <w:left w:val="none" w:sz="0" w:space="0" w:color="auto"/>
        <w:bottom w:val="none" w:sz="0" w:space="0" w:color="auto"/>
        <w:right w:val="none" w:sz="0" w:space="0" w:color="auto"/>
      </w:divBdr>
    </w:div>
    <w:div w:id="587664190">
      <w:bodyDiv w:val="1"/>
      <w:marLeft w:val="0"/>
      <w:marRight w:val="0"/>
      <w:marTop w:val="0"/>
      <w:marBottom w:val="0"/>
      <w:divBdr>
        <w:top w:val="none" w:sz="0" w:space="0" w:color="auto"/>
        <w:left w:val="none" w:sz="0" w:space="0" w:color="auto"/>
        <w:bottom w:val="none" w:sz="0" w:space="0" w:color="auto"/>
        <w:right w:val="none" w:sz="0" w:space="0" w:color="auto"/>
      </w:divBdr>
    </w:div>
    <w:div w:id="594942807">
      <w:bodyDiv w:val="1"/>
      <w:marLeft w:val="0"/>
      <w:marRight w:val="0"/>
      <w:marTop w:val="0"/>
      <w:marBottom w:val="0"/>
      <w:divBdr>
        <w:top w:val="none" w:sz="0" w:space="0" w:color="auto"/>
        <w:left w:val="none" w:sz="0" w:space="0" w:color="auto"/>
        <w:bottom w:val="none" w:sz="0" w:space="0" w:color="auto"/>
        <w:right w:val="none" w:sz="0" w:space="0" w:color="auto"/>
      </w:divBdr>
    </w:div>
    <w:div w:id="712577358">
      <w:bodyDiv w:val="1"/>
      <w:marLeft w:val="0"/>
      <w:marRight w:val="0"/>
      <w:marTop w:val="0"/>
      <w:marBottom w:val="0"/>
      <w:divBdr>
        <w:top w:val="none" w:sz="0" w:space="0" w:color="auto"/>
        <w:left w:val="none" w:sz="0" w:space="0" w:color="auto"/>
        <w:bottom w:val="none" w:sz="0" w:space="0" w:color="auto"/>
        <w:right w:val="none" w:sz="0" w:space="0" w:color="auto"/>
      </w:divBdr>
    </w:div>
    <w:div w:id="724185075">
      <w:bodyDiv w:val="1"/>
      <w:marLeft w:val="0"/>
      <w:marRight w:val="0"/>
      <w:marTop w:val="0"/>
      <w:marBottom w:val="0"/>
      <w:divBdr>
        <w:top w:val="none" w:sz="0" w:space="0" w:color="auto"/>
        <w:left w:val="none" w:sz="0" w:space="0" w:color="auto"/>
        <w:bottom w:val="none" w:sz="0" w:space="0" w:color="auto"/>
        <w:right w:val="none" w:sz="0" w:space="0" w:color="auto"/>
      </w:divBdr>
    </w:div>
    <w:div w:id="742023454">
      <w:bodyDiv w:val="1"/>
      <w:marLeft w:val="0"/>
      <w:marRight w:val="0"/>
      <w:marTop w:val="0"/>
      <w:marBottom w:val="0"/>
      <w:divBdr>
        <w:top w:val="none" w:sz="0" w:space="0" w:color="auto"/>
        <w:left w:val="none" w:sz="0" w:space="0" w:color="auto"/>
        <w:bottom w:val="none" w:sz="0" w:space="0" w:color="auto"/>
        <w:right w:val="none" w:sz="0" w:space="0" w:color="auto"/>
      </w:divBdr>
    </w:div>
    <w:div w:id="791486000">
      <w:bodyDiv w:val="1"/>
      <w:marLeft w:val="0"/>
      <w:marRight w:val="0"/>
      <w:marTop w:val="0"/>
      <w:marBottom w:val="0"/>
      <w:divBdr>
        <w:top w:val="none" w:sz="0" w:space="0" w:color="auto"/>
        <w:left w:val="none" w:sz="0" w:space="0" w:color="auto"/>
        <w:bottom w:val="none" w:sz="0" w:space="0" w:color="auto"/>
        <w:right w:val="none" w:sz="0" w:space="0" w:color="auto"/>
      </w:divBdr>
    </w:div>
    <w:div w:id="799035889">
      <w:bodyDiv w:val="1"/>
      <w:marLeft w:val="0"/>
      <w:marRight w:val="0"/>
      <w:marTop w:val="0"/>
      <w:marBottom w:val="0"/>
      <w:divBdr>
        <w:top w:val="none" w:sz="0" w:space="0" w:color="auto"/>
        <w:left w:val="none" w:sz="0" w:space="0" w:color="auto"/>
        <w:bottom w:val="none" w:sz="0" w:space="0" w:color="auto"/>
        <w:right w:val="none" w:sz="0" w:space="0" w:color="auto"/>
      </w:divBdr>
    </w:div>
    <w:div w:id="805858684">
      <w:bodyDiv w:val="1"/>
      <w:marLeft w:val="0"/>
      <w:marRight w:val="0"/>
      <w:marTop w:val="0"/>
      <w:marBottom w:val="0"/>
      <w:divBdr>
        <w:top w:val="none" w:sz="0" w:space="0" w:color="auto"/>
        <w:left w:val="none" w:sz="0" w:space="0" w:color="auto"/>
        <w:bottom w:val="none" w:sz="0" w:space="0" w:color="auto"/>
        <w:right w:val="none" w:sz="0" w:space="0" w:color="auto"/>
      </w:divBdr>
    </w:div>
    <w:div w:id="857044040">
      <w:bodyDiv w:val="1"/>
      <w:marLeft w:val="0"/>
      <w:marRight w:val="0"/>
      <w:marTop w:val="0"/>
      <w:marBottom w:val="0"/>
      <w:divBdr>
        <w:top w:val="none" w:sz="0" w:space="0" w:color="auto"/>
        <w:left w:val="none" w:sz="0" w:space="0" w:color="auto"/>
        <w:bottom w:val="none" w:sz="0" w:space="0" w:color="auto"/>
        <w:right w:val="none" w:sz="0" w:space="0" w:color="auto"/>
      </w:divBdr>
    </w:div>
    <w:div w:id="917909091">
      <w:bodyDiv w:val="1"/>
      <w:marLeft w:val="0"/>
      <w:marRight w:val="0"/>
      <w:marTop w:val="0"/>
      <w:marBottom w:val="0"/>
      <w:divBdr>
        <w:top w:val="none" w:sz="0" w:space="0" w:color="auto"/>
        <w:left w:val="none" w:sz="0" w:space="0" w:color="auto"/>
        <w:bottom w:val="none" w:sz="0" w:space="0" w:color="auto"/>
        <w:right w:val="none" w:sz="0" w:space="0" w:color="auto"/>
      </w:divBdr>
    </w:div>
    <w:div w:id="918834063">
      <w:bodyDiv w:val="1"/>
      <w:marLeft w:val="0"/>
      <w:marRight w:val="0"/>
      <w:marTop w:val="0"/>
      <w:marBottom w:val="0"/>
      <w:divBdr>
        <w:top w:val="none" w:sz="0" w:space="0" w:color="auto"/>
        <w:left w:val="none" w:sz="0" w:space="0" w:color="auto"/>
        <w:bottom w:val="none" w:sz="0" w:space="0" w:color="auto"/>
        <w:right w:val="none" w:sz="0" w:space="0" w:color="auto"/>
      </w:divBdr>
    </w:div>
    <w:div w:id="934635024">
      <w:bodyDiv w:val="1"/>
      <w:marLeft w:val="0"/>
      <w:marRight w:val="0"/>
      <w:marTop w:val="0"/>
      <w:marBottom w:val="0"/>
      <w:divBdr>
        <w:top w:val="none" w:sz="0" w:space="0" w:color="auto"/>
        <w:left w:val="none" w:sz="0" w:space="0" w:color="auto"/>
        <w:bottom w:val="none" w:sz="0" w:space="0" w:color="auto"/>
        <w:right w:val="none" w:sz="0" w:space="0" w:color="auto"/>
      </w:divBdr>
    </w:div>
    <w:div w:id="955218193">
      <w:bodyDiv w:val="1"/>
      <w:marLeft w:val="0"/>
      <w:marRight w:val="0"/>
      <w:marTop w:val="0"/>
      <w:marBottom w:val="0"/>
      <w:divBdr>
        <w:top w:val="none" w:sz="0" w:space="0" w:color="auto"/>
        <w:left w:val="none" w:sz="0" w:space="0" w:color="auto"/>
        <w:bottom w:val="none" w:sz="0" w:space="0" w:color="auto"/>
        <w:right w:val="none" w:sz="0" w:space="0" w:color="auto"/>
      </w:divBdr>
    </w:div>
    <w:div w:id="980428974">
      <w:bodyDiv w:val="1"/>
      <w:marLeft w:val="0"/>
      <w:marRight w:val="0"/>
      <w:marTop w:val="0"/>
      <w:marBottom w:val="0"/>
      <w:divBdr>
        <w:top w:val="none" w:sz="0" w:space="0" w:color="auto"/>
        <w:left w:val="none" w:sz="0" w:space="0" w:color="auto"/>
        <w:bottom w:val="none" w:sz="0" w:space="0" w:color="auto"/>
        <w:right w:val="none" w:sz="0" w:space="0" w:color="auto"/>
      </w:divBdr>
    </w:div>
    <w:div w:id="1026567078">
      <w:bodyDiv w:val="1"/>
      <w:marLeft w:val="0"/>
      <w:marRight w:val="0"/>
      <w:marTop w:val="0"/>
      <w:marBottom w:val="0"/>
      <w:divBdr>
        <w:top w:val="none" w:sz="0" w:space="0" w:color="auto"/>
        <w:left w:val="none" w:sz="0" w:space="0" w:color="auto"/>
        <w:bottom w:val="none" w:sz="0" w:space="0" w:color="auto"/>
        <w:right w:val="none" w:sz="0" w:space="0" w:color="auto"/>
      </w:divBdr>
    </w:div>
    <w:div w:id="1026714756">
      <w:bodyDiv w:val="1"/>
      <w:marLeft w:val="0"/>
      <w:marRight w:val="0"/>
      <w:marTop w:val="0"/>
      <w:marBottom w:val="0"/>
      <w:divBdr>
        <w:top w:val="none" w:sz="0" w:space="0" w:color="auto"/>
        <w:left w:val="none" w:sz="0" w:space="0" w:color="auto"/>
        <w:bottom w:val="none" w:sz="0" w:space="0" w:color="auto"/>
        <w:right w:val="none" w:sz="0" w:space="0" w:color="auto"/>
      </w:divBdr>
    </w:div>
    <w:div w:id="1063794635">
      <w:bodyDiv w:val="1"/>
      <w:marLeft w:val="0"/>
      <w:marRight w:val="0"/>
      <w:marTop w:val="0"/>
      <w:marBottom w:val="0"/>
      <w:divBdr>
        <w:top w:val="none" w:sz="0" w:space="0" w:color="auto"/>
        <w:left w:val="none" w:sz="0" w:space="0" w:color="auto"/>
        <w:bottom w:val="none" w:sz="0" w:space="0" w:color="auto"/>
        <w:right w:val="none" w:sz="0" w:space="0" w:color="auto"/>
      </w:divBdr>
    </w:div>
    <w:div w:id="1066074659">
      <w:bodyDiv w:val="1"/>
      <w:marLeft w:val="0"/>
      <w:marRight w:val="0"/>
      <w:marTop w:val="0"/>
      <w:marBottom w:val="0"/>
      <w:divBdr>
        <w:top w:val="none" w:sz="0" w:space="0" w:color="auto"/>
        <w:left w:val="none" w:sz="0" w:space="0" w:color="auto"/>
        <w:bottom w:val="none" w:sz="0" w:space="0" w:color="auto"/>
        <w:right w:val="none" w:sz="0" w:space="0" w:color="auto"/>
      </w:divBdr>
    </w:div>
    <w:div w:id="1114324209">
      <w:bodyDiv w:val="1"/>
      <w:marLeft w:val="0"/>
      <w:marRight w:val="0"/>
      <w:marTop w:val="0"/>
      <w:marBottom w:val="0"/>
      <w:divBdr>
        <w:top w:val="none" w:sz="0" w:space="0" w:color="auto"/>
        <w:left w:val="none" w:sz="0" w:space="0" w:color="auto"/>
        <w:bottom w:val="none" w:sz="0" w:space="0" w:color="auto"/>
        <w:right w:val="none" w:sz="0" w:space="0" w:color="auto"/>
      </w:divBdr>
    </w:div>
    <w:div w:id="1199002629">
      <w:bodyDiv w:val="1"/>
      <w:marLeft w:val="0"/>
      <w:marRight w:val="0"/>
      <w:marTop w:val="0"/>
      <w:marBottom w:val="0"/>
      <w:divBdr>
        <w:top w:val="none" w:sz="0" w:space="0" w:color="auto"/>
        <w:left w:val="none" w:sz="0" w:space="0" w:color="auto"/>
        <w:bottom w:val="none" w:sz="0" w:space="0" w:color="auto"/>
        <w:right w:val="none" w:sz="0" w:space="0" w:color="auto"/>
      </w:divBdr>
    </w:div>
    <w:div w:id="1213351223">
      <w:bodyDiv w:val="1"/>
      <w:marLeft w:val="0"/>
      <w:marRight w:val="0"/>
      <w:marTop w:val="0"/>
      <w:marBottom w:val="0"/>
      <w:divBdr>
        <w:top w:val="none" w:sz="0" w:space="0" w:color="auto"/>
        <w:left w:val="none" w:sz="0" w:space="0" w:color="auto"/>
        <w:bottom w:val="none" w:sz="0" w:space="0" w:color="auto"/>
        <w:right w:val="none" w:sz="0" w:space="0" w:color="auto"/>
      </w:divBdr>
    </w:div>
    <w:div w:id="1219392821">
      <w:bodyDiv w:val="1"/>
      <w:marLeft w:val="0"/>
      <w:marRight w:val="0"/>
      <w:marTop w:val="0"/>
      <w:marBottom w:val="0"/>
      <w:divBdr>
        <w:top w:val="none" w:sz="0" w:space="0" w:color="auto"/>
        <w:left w:val="none" w:sz="0" w:space="0" w:color="auto"/>
        <w:bottom w:val="none" w:sz="0" w:space="0" w:color="auto"/>
        <w:right w:val="none" w:sz="0" w:space="0" w:color="auto"/>
      </w:divBdr>
    </w:div>
    <w:div w:id="1236822322">
      <w:bodyDiv w:val="1"/>
      <w:marLeft w:val="0"/>
      <w:marRight w:val="0"/>
      <w:marTop w:val="0"/>
      <w:marBottom w:val="0"/>
      <w:divBdr>
        <w:top w:val="none" w:sz="0" w:space="0" w:color="auto"/>
        <w:left w:val="none" w:sz="0" w:space="0" w:color="auto"/>
        <w:bottom w:val="none" w:sz="0" w:space="0" w:color="auto"/>
        <w:right w:val="none" w:sz="0" w:space="0" w:color="auto"/>
      </w:divBdr>
    </w:div>
    <w:div w:id="1253709842">
      <w:bodyDiv w:val="1"/>
      <w:marLeft w:val="0"/>
      <w:marRight w:val="0"/>
      <w:marTop w:val="0"/>
      <w:marBottom w:val="0"/>
      <w:divBdr>
        <w:top w:val="none" w:sz="0" w:space="0" w:color="auto"/>
        <w:left w:val="none" w:sz="0" w:space="0" w:color="auto"/>
        <w:bottom w:val="none" w:sz="0" w:space="0" w:color="auto"/>
        <w:right w:val="none" w:sz="0" w:space="0" w:color="auto"/>
      </w:divBdr>
    </w:div>
    <w:div w:id="1257594751">
      <w:bodyDiv w:val="1"/>
      <w:marLeft w:val="0"/>
      <w:marRight w:val="0"/>
      <w:marTop w:val="0"/>
      <w:marBottom w:val="0"/>
      <w:divBdr>
        <w:top w:val="none" w:sz="0" w:space="0" w:color="auto"/>
        <w:left w:val="none" w:sz="0" w:space="0" w:color="auto"/>
        <w:bottom w:val="none" w:sz="0" w:space="0" w:color="auto"/>
        <w:right w:val="none" w:sz="0" w:space="0" w:color="auto"/>
      </w:divBdr>
    </w:div>
    <w:div w:id="1277298530">
      <w:bodyDiv w:val="1"/>
      <w:marLeft w:val="0"/>
      <w:marRight w:val="0"/>
      <w:marTop w:val="0"/>
      <w:marBottom w:val="0"/>
      <w:divBdr>
        <w:top w:val="none" w:sz="0" w:space="0" w:color="auto"/>
        <w:left w:val="none" w:sz="0" w:space="0" w:color="auto"/>
        <w:bottom w:val="none" w:sz="0" w:space="0" w:color="auto"/>
        <w:right w:val="none" w:sz="0" w:space="0" w:color="auto"/>
      </w:divBdr>
    </w:div>
    <w:div w:id="1350982051">
      <w:bodyDiv w:val="1"/>
      <w:marLeft w:val="0"/>
      <w:marRight w:val="0"/>
      <w:marTop w:val="0"/>
      <w:marBottom w:val="0"/>
      <w:divBdr>
        <w:top w:val="none" w:sz="0" w:space="0" w:color="auto"/>
        <w:left w:val="none" w:sz="0" w:space="0" w:color="auto"/>
        <w:bottom w:val="none" w:sz="0" w:space="0" w:color="auto"/>
        <w:right w:val="none" w:sz="0" w:space="0" w:color="auto"/>
      </w:divBdr>
    </w:div>
    <w:div w:id="1449810915">
      <w:bodyDiv w:val="1"/>
      <w:marLeft w:val="0"/>
      <w:marRight w:val="0"/>
      <w:marTop w:val="0"/>
      <w:marBottom w:val="0"/>
      <w:divBdr>
        <w:top w:val="none" w:sz="0" w:space="0" w:color="auto"/>
        <w:left w:val="none" w:sz="0" w:space="0" w:color="auto"/>
        <w:bottom w:val="none" w:sz="0" w:space="0" w:color="auto"/>
        <w:right w:val="none" w:sz="0" w:space="0" w:color="auto"/>
      </w:divBdr>
    </w:div>
    <w:div w:id="1477992341">
      <w:bodyDiv w:val="1"/>
      <w:marLeft w:val="0"/>
      <w:marRight w:val="0"/>
      <w:marTop w:val="0"/>
      <w:marBottom w:val="0"/>
      <w:divBdr>
        <w:top w:val="none" w:sz="0" w:space="0" w:color="auto"/>
        <w:left w:val="none" w:sz="0" w:space="0" w:color="auto"/>
        <w:bottom w:val="none" w:sz="0" w:space="0" w:color="auto"/>
        <w:right w:val="none" w:sz="0" w:space="0" w:color="auto"/>
      </w:divBdr>
    </w:div>
    <w:div w:id="1480882366">
      <w:bodyDiv w:val="1"/>
      <w:marLeft w:val="0"/>
      <w:marRight w:val="0"/>
      <w:marTop w:val="0"/>
      <w:marBottom w:val="0"/>
      <w:divBdr>
        <w:top w:val="none" w:sz="0" w:space="0" w:color="auto"/>
        <w:left w:val="none" w:sz="0" w:space="0" w:color="auto"/>
        <w:bottom w:val="none" w:sz="0" w:space="0" w:color="auto"/>
        <w:right w:val="none" w:sz="0" w:space="0" w:color="auto"/>
      </w:divBdr>
    </w:div>
    <w:div w:id="1505825168">
      <w:bodyDiv w:val="1"/>
      <w:marLeft w:val="0"/>
      <w:marRight w:val="0"/>
      <w:marTop w:val="0"/>
      <w:marBottom w:val="0"/>
      <w:divBdr>
        <w:top w:val="none" w:sz="0" w:space="0" w:color="auto"/>
        <w:left w:val="none" w:sz="0" w:space="0" w:color="auto"/>
        <w:bottom w:val="none" w:sz="0" w:space="0" w:color="auto"/>
        <w:right w:val="none" w:sz="0" w:space="0" w:color="auto"/>
      </w:divBdr>
    </w:div>
    <w:div w:id="1539313667">
      <w:bodyDiv w:val="1"/>
      <w:marLeft w:val="0"/>
      <w:marRight w:val="0"/>
      <w:marTop w:val="0"/>
      <w:marBottom w:val="0"/>
      <w:divBdr>
        <w:top w:val="none" w:sz="0" w:space="0" w:color="auto"/>
        <w:left w:val="none" w:sz="0" w:space="0" w:color="auto"/>
        <w:bottom w:val="none" w:sz="0" w:space="0" w:color="auto"/>
        <w:right w:val="none" w:sz="0" w:space="0" w:color="auto"/>
      </w:divBdr>
    </w:div>
    <w:div w:id="1632128759">
      <w:bodyDiv w:val="1"/>
      <w:marLeft w:val="0"/>
      <w:marRight w:val="0"/>
      <w:marTop w:val="0"/>
      <w:marBottom w:val="0"/>
      <w:divBdr>
        <w:top w:val="none" w:sz="0" w:space="0" w:color="auto"/>
        <w:left w:val="none" w:sz="0" w:space="0" w:color="auto"/>
        <w:bottom w:val="none" w:sz="0" w:space="0" w:color="auto"/>
        <w:right w:val="none" w:sz="0" w:space="0" w:color="auto"/>
      </w:divBdr>
    </w:div>
    <w:div w:id="1684936330">
      <w:bodyDiv w:val="1"/>
      <w:marLeft w:val="0"/>
      <w:marRight w:val="0"/>
      <w:marTop w:val="0"/>
      <w:marBottom w:val="0"/>
      <w:divBdr>
        <w:top w:val="none" w:sz="0" w:space="0" w:color="auto"/>
        <w:left w:val="none" w:sz="0" w:space="0" w:color="auto"/>
        <w:bottom w:val="none" w:sz="0" w:space="0" w:color="auto"/>
        <w:right w:val="none" w:sz="0" w:space="0" w:color="auto"/>
      </w:divBdr>
    </w:div>
    <w:div w:id="1770271277">
      <w:bodyDiv w:val="1"/>
      <w:marLeft w:val="0"/>
      <w:marRight w:val="0"/>
      <w:marTop w:val="0"/>
      <w:marBottom w:val="0"/>
      <w:divBdr>
        <w:top w:val="none" w:sz="0" w:space="0" w:color="auto"/>
        <w:left w:val="none" w:sz="0" w:space="0" w:color="auto"/>
        <w:bottom w:val="none" w:sz="0" w:space="0" w:color="auto"/>
        <w:right w:val="none" w:sz="0" w:space="0" w:color="auto"/>
      </w:divBdr>
    </w:div>
    <w:div w:id="1785347886">
      <w:bodyDiv w:val="1"/>
      <w:marLeft w:val="0"/>
      <w:marRight w:val="0"/>
      <w:marTop w:val="0"/>
      <w:marBottom w:val="0"/>
      <w:divBdr>
        <w:top w:val="none" w:sz="0" w:space="0" w:color="auto"/>
        <w:left w:val="none" w:sz="0" w:space="0" w:color="auto"/>
        <w:bottom w:val="none" w:sz="0" w:space="0" w:color="auto"/>
        <w:right w:val="none" w:sz="0" w:space="0" w:color="auto"/>
      </w:divBdr>
    </w:div>
    <w:div w:id="1788115710">
      <w:bodyDiv w:val="1"/>
      <w:marLeft w:val="0"/>
      <w:marRight w:val="0"/>
      <w:marTop w:val="0"/>
      <w:marBottom w:val="0"/>
      <w:divBdr>
        <w:top w:val="none" w:sz="0" w:space="0" w:color="auto"/>
        <w:left w:val="none" w:sz="0" w:space="0" w:color="auto"/>
        <w:bottom w:val="none" w:sz="0" w:space="0" w:color="auto"/>
        <w:right w:val="none" w:sz="0" w:space="0" w:color="auto"/>
      </w:divBdr>
    </w:div>
    <w:div w:id="1806773302">
      <w:bodyDiv w:val="1"/>
      <w:marLeft w:val="0"/>
      <w:marRight w:val="0"/>
      <w:marTop w:val="0"/>
      <w:marBottom w:val="0"/>
      <w:divBdr>
        <w:top w:val="none" w:sz="0" w:space="0" w:color="auto"/>
        <w:left w:val="none" w:sz="0" w:space="0" w:color="auto"/>
        <w:bottom w:val="none" w:sz="0" w:space="0" w:color="auto"/>
        <w:right w:val="none" w:sz="0" w:space="0" w:color="auto"/>
      </w:divBdr>
    </w:div>
    <w:div w:id="1846477448">
      <w:bodyDiv w:val="1"/>
      <w:marLeft w:val="0"/>
      <w:marRight w:val="0"/>
      <w:marTop w:val="0"/>
      <w:marBottom w:val="0"/>
      <w:divBdr>
        <w:top w:val="none" w:sz="0" w:space="0" w:color="auto"/>
        <w:left w:val="none" w:sz="0" w:space="0" w:color="auto"/>
        <w:bottom w:val="none" w:sz="0" w:space="0" w:color="auto"/>
        <w:right w:val="none" w:sz="0" w:space="0" w:color="auto"/>
      </w:divBdr>
    </w:div>
    <w:div w:id="1852907830">
      <w:bodyDiv w:val="1"/>
      <w:marLeft w:val="0"/>
      <w:marRight w:val="0"/>
      <w:marTop w:val="0"/>
      <w:marBottom w:val="0"/>
      <w:divBdr>
        <w:top w:val="none" w:sz="0" w:space="0" w:color="auto"/>
        <w:left w:val="none" w:sz="0" w:space="0" w:color="auto"/>
        <w:bottom w:val="none" w:sz="0" w:space="0" w:color="auto"/>
        <w:right w:val="none" w:sz="0" w:space="0" w:color="auto"/>
      </w:divBdr>
    </w:div>
    <w:div w:id="1899583136">
      <w:bodyDiv w:val="1"/>
      <w:marLeft w:val="0"/>
      <w:marRight w:val="0"/>
      <w:marTop w:val="0"/>
      <w:marBottom w:val="0"/>
      <w:divBdr>
        <w:top w:val="none" w:sz="0" w:space="0" w:color="auto"/>
        <w:left w:val="none" w:sz="0" w:space="0" w:color="auto"/>
        <w:bottom w:val="none" w:sz="0" w:space="0" w:color="auto"/>
        <w:right w:val="none" w:sz="0" w:space="0" w:color="auto"/>
      </w:divBdr>
    </w:div>
    <w:div w:id="1963918717">
      <w:bodyDiv w:val="1"/>
      <w:marLeft w:val="0"/>
      <w:marRight w:val="0"/>
      <w:marTop w:val="0"/>
      <w:marBottom w:val="0"/>
      <w:divBdr>
        <w:top w:val="none" w:sz="0" w:space="0" w:color="auto"/>
        <w:left w:val="none" w:sz="0" w:space="0" w:color="auto"/>
        <w:bottom w:val="none" w:sz="0" w:space="0" w:color="auto"/>
        <w:right w:val="none" w:sz="0" w:space="0" w:color="auto"/>
      </w:divBdr>
    </w:div>
    <w:div w:id="1964995152">
      <w:bodyDiv w:val="1"/>
      <w:marLeft w:val="0"/>
      <w:marRight w:val="0"/>
      <w:marTop w:val="0"/>
      <w:marBottom w:val="0"/>
      <w:divBdr>
        <w:top w:val="none" w:sz="0" w:space="0" w:color="auto"/>
        <w:left w:val="none" w:sz="0" w:space="0" w:color="auto"/>
        <w:bottom w:val="none" w:sz="0" w:space="0" w:color="auto"/>
        <w:right w:val="none" w:sz="0" w:space="0" w:color="auto"/>
      </w:divBdr>
    </w:div>
    <w:div w:id="1980650594">
      <w:bodyDiv w:val="1"/>
      <w:marLeft w:val="0"/>
      <w:marRight w:val="0"/>
      <w:marTop w:val="0"/>
      <w:marBottom w:val="0"/>
      <w:divBdr>
        <w:top w:val="none" w:sz="0" w:space="0" w:color="auto"/>
        <w:left w:val="none" w:sz="0" w:space="0" w:color="auto"/>
        <w:bottom w:val="none" w:sz="0" w:space="0" w:color="auto"/>
        <w:right w:val="none" w:sz="0" w:space="0" w:color="auto"/>
      </w:divBdr>
    </w:div>
    <w:div w:id="1982076670">
      <w:bodyDiv w:val="1"/>
      <w:marLeft w:val="0"/>
      <w:marRight w:val="0"/>
      <w:marTop w:val="0"/>
      <w:marBottom w:val="0"/>
      <w:divBdr>
        <w:top w:val="none" w:sz="0" w:space="0" w:color="auto"/>
        <w:left w:val="none" w:sz="0" w:space="0" w:color="auto"/>
        <w:bottom w:val="none" w:sz="0" w:space="0" w:color="auto"/>
        <w:right w:val="none" w:sz="0" w:space="0" w:color="auto"/>
      </w:divBdr>
    </w:div>
    <w:div w:id="1995058932">
      <w:bodyDiv w:val="1"/>
      <w:marLeft w:val="0"/>
      <w:marRight w:val="0"/>
      <w:marTop w:val="0"/>
      <w:marBottom w:val="0"/>
      <w:divBdr>
        <w:top w:val="none" w:sz="0" w:space="0" w:color="auto"/>
        <w:left w:val="none" w:sz="0" w:space="0" w:color="auto"/>
        <w:bottom w:val="none" w:sz="0" w:space="0" w:color="auto"/>
        <w:right w:val="none" w:sz="0" w:space="0" w:color="auto"/>
      </w:divBdr>
    </w:div>
    <w:div w:id="2004698411">
      <w:bodyDiv w:val="1"/>
      <w:marLeft w:val="0"/>
      <w:marRight w:val="0"/>
      <w:marTop w:val="0"/>
      <w:marBottom w:val="0"/>
      <w:divBdr>
        <w:top w:val="none" w:sz="0" w:space="0" w:color="auto"/>
        <w:left w:val="none" w:sz="0" w:space="0" w:color="auto"/>
        <w:bottom w:val="none" w:sz="0" w:space="0" w:color="auto"/>
        <w:right w:val="none" w:sz="0" w:space="0" w:color="auto"/>
      </w:divBdr>
    </w:div>
    <w:div w:id="2007439591">
      <w:bodyDiv w:val="1"/>
      <w:marLeft w:val="0"/>
      <w:marRight w:val="0"/>
      <w:marTop w:val="0"/>
      <w:marBottom w:val="0"/>
      <w:divBdr>
        <w:top w:val="none" w:sz="0" w:space="0" w:color="auto"/>
        <w:left w:val="none" w:sz="0" w:space="0" w:color="auto"/>
        <w:bottom w:val="none" w:sz="0" w:space="0" w:color="auto"/>
        <w:right w:val="none" w:sz="0" w:space="0" w:color="auto"/>
      </w:divBdr>
    </w:div>
    <w:div w:id="2045980803">
      <w:bodyDiv w:val="1"/>
      <w:marLeft w:val="0"/>
      <w:marRight w:val="0"/>
      <w:marTop w:val="0"/>
      <w:marBottom w:val="0"/>
      <w:divBdr>
        <w:top w:val="none" w:sz="0" w:space="0" w:color="auto"/>
        <w:left w:val="none" w:sz="0" w:space="0" w:color="auto"/>
        <w:bottom w:val="none" w:sz="0" w:space="0" w:color="auto"/>
        <w:right w:val="none" w:sz="0" w:space="0" w:color="auto"/>
      </w:divBdr>
    </w:div>
    <w:div w:id="2058893140">
      <w:bodyDiv w:val="1"/>
      <w:marLeft w:val="0"/>
      <w:marRight w:val="0"/>
      <w:marTop w:val="0"/>
      <w:marBottom w:val="0"/>
      <w:divBdr>
        <w:top w:val="none" w:sz="0" w:space="0" w:color="auto"/>
        <w:left w:val="none" w:sz="0" w:space="0" w:color="auto"/>
        <w:bottom w:val="none" w:sz="0" w:space="0" w:color="auto"/>
        <w:right w:val="none" w:sz="0" w:space="0" w:color="auto"/>
      </w:divBdr>
    </w:div>
    <w:div w:id="2067409000">
      <w:bodyDiv w:val="1"/>
      <w:marLeft w:val="0"/>
      <w:marRight w:val="0"/>
      <w:marTop w:val="0"/>
      <w:marBottom w:val="0"/>
      <w:divBdr>
        <w:top w:val="none" w:sz="0" w:space="0" w:color="auto"/>
        <w:left w:val="none" w:sz="0" w:space="0" w:color="auto"/>
        <w:bottom w:val="none" w:sz="0" w:space="0" w:color="auto"/>
        <w:right w:val="none" w:sz="0" w:space="0" w:color="auto"/>
      </w:divBdr>
    </w:div>
    <w:div w:id="2086994238">
      <w:bodyDiv w:val="1"/>
      <w:marLeft w:val="0"/>
      <w:marRight w:val="0"/>
      <w:marTop w:val="0"/>
      <w:marBottom w:val="0"/>
      <w:divBdr>
        <w:top w:val="none" w:sz="0" w:space="0" w:color="auto"/>
        <w:left w:val="none" w:sz="0" w:space="0" w:color="auto"/>
        <w:bottom w:val="none" w:sz="0" w:space="0" w:color="auto"/>
        <w:right w:val="none" w:sz="0" w:space="0" w:color="auto"/>
      </w:divBdr>
    </w:div>
    <w:div w:id="2112507589">
      <w:bodyDiv w:val="1"/>
      <w:marLeft w:val="0"/>
      <w:marRight w:val="0"/>
      <w:marTop w:val="0"/>
      <w:marBottom w:val="0"/>
      <w:divBdr>
        <w:top w:val="none" w:sz="0" w:space="0" w:color="auto"/>
        <w:left w:val="none" w:sz="0" w:space="0" w:color="auto"/>
        <w:bottom w:val="none" w:sz="0" w:space="0" w:color="auto"/>
        <w:right w:val="none" w:sz="0" w:space="0" w:color="auto"/>
      </w:divBdr>
    </w:div>
    <w:div w:id="21155195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image" Target="media/image14.wmf"/><Relationship Id="rId21" Type="http://schemas.openxmlformats.org/officeDocument/2006/relationships/image" Target="media/image9.wmf"/><Relationship Id="rId42" Type="http://schemas.openxmlformats.org/officeDocument/2006/relationships/image" Target="media/image30.wmf"/><Relationship Id="rId47" Type="http://schemas.openxmlformats.org/officeDocument/2006/relationships/image" Target="media/image35.wmf"/><Relationship Id="rId63" Type="http://schemas.openxmlformats.org/officeDocument/2006/relationships/image" Target="media/image51.wmf"/><Relationship Id="rId68" Type="http://schemas.openxmlformats.org/officeDocument/2006/relationships/image" Target="media/image56.wmf"/><Relationship Id="rId84" Type="http://schemas.openxmlformats.org/officeDocument/2006/relationships/image" Target="media/image71.wmf"/><Relationship Id="rId89" Type="http://schemas.openxmlformats.org/officeDocument/2006/relationships/image" Target="media/image76.png"/><Relationship Id="rId16" Type="http://schemas.openxmlformats.org/officeDocument/2006/relationships/image" Target="media/image4.emf"/><Relationship Id="rId11" Type="http://schemas.openxmlformats.org/officeDocument/2006/relationships/footnotes" Target="footnotes.xml"/><Relationship Id="rId32" Type="http://schemas.openxmlformats.org/officeDocument/2006/relationships/image" Target="media/image20.wmf"/><Relationship Id="rId37" Type="http://schemas.openxmlformats.org/officeDocument/2006/relationships/image" Target="media/image25.wmf"/><Relationship Id="rId53" Type="http://schemas.openxmlformats.org/officeDocument/2006/relationships/image" Target="media/image41.wmf"/><Relationship Id="rId58" Type="http://schemas.openxmlformats.org/officeDocument/2006/relationships/image" Target="media/image46.wmf"/><Relationship Id="rId74" Type="http://schemas.openxmlformats.org/officeDocument/2006/relationships/image" Target="media/image62.png"/><Relationship Id="rId79" Type="http://schemas.openxmlformats.org/officeDocument/2006/relationships/image" Target="media/image66.wmf"/><Relationship Id="rId102" Type="http://schemas.openxmlformats.org/officeDocument/2006/relationships/footer" Target="footer2.xml"/><Relationship Id="rId5" Type="http://schemas.openxmlformats.org/officeDocument/2006/relationships/customXml" Target="../customXml/item5.xml"/><Relationship Id="rId90" Type="http://schemas.openxmlformats.org/officeDocument/2006/relationships/image" Target="media/image77.wmf"/><Relationship Id="rId95" Type="http://schemas.openxmlformats.org/officeDocument/2006/relationships/image" Target="media/image82.wmf"/><Relationship Id="rId22" Type="http://schemas.openxmlformats.org/officeDocument/2006/relationships/image" Target="media/image10.wmf"/><Relationship Id="rId27" Type="http://schemas.openxmlformats.org/officeDocument/2006/relationships/image" Target="media/image15.png"/><Relationship Id="rId43" Type="http://schemas.openxmlformats.org/officeDocument/2006/relationships/image" Target="media/image31.wmf"/><Relationship Id="rId48" Type="http://schemas.openxmlformats.org/officeDocument/2006/relationships/image" Target="media/image36.wmf"/><Relationship Id="rId64" Type="http://schemas.openxmlformats.org/officeDocument/2006/relationships/image" Target="media/image52.wmf"/><Relationship Id="rId69" Type="http://schemas.openxmlformats.org/officeDocument/2006/relationships/image" Target="media/image57.wmf"/><Relationship Id="rId80" Type="http://schemas.openxmlformats.org/officeDocument/2006/relationships/image" Target="media/image67.wmf"/><Relationship Id="rId85" Type="http://schemas.openxmlformats.org/officeDocument/2006/relationships/image" Target="media/image72.wmf"/><Relationship Id="rId12" Type="http://schemas.openxmlformats.org/officeDocument/2006/relationships/endnotes" Target="endnotes.xml"/><Relationship Id="rId17" Type="http://schemas.openxmlformats.org/officeDocument/2006/relationships/image" Target="media/image5.emf"/><Relationship Id="rId33" Type="http://schemas.openxmlformats.org/officeDocument/2006/relationships/image" Target="media/image21.wmf"/><Relationship Id="rId38" Type="http://schemas.openxmlformats.org/officeDocument/2006/relationships/image" Target="media/image26.wmf"/><Relationship Id="rId59" Type="http://schemas.openxmlformats.org/officeDocument/2006/relationships/image" Target="media/image47.wmf"/><Relationship Id="rId103" Type="http://schemas.openxmlformats.org/officeDocument/2006/relationships/header" Target="header3.xml"/><Relationship Id="rId20" Type="http://schemas.openxmlformats.org/officeDocument/2006/relationships/image" Target="media/image8.wmf"/><Relationship Id="rId41" Type="http://schemas.openxmlformats.org/officeDocument/2006/relationships/image" Target="media/image29.png"/><Relationship Id="rId54" Type="http://schemas.openxmlformats.org/officeDocument/2006/relationships/image" Target="media/image42.wmf"/><Relationship Id="rId62" Type="http://schemas.openxmlformats.org/officeDocument/2006/relationships/image" Target="media/image50.wmf"/><Relationship Id="rId70" Type="http://schemas.openxmlformats.org/officeDocument/2006/relationships/image" Target="media/image58.wmf"/><Relationship Id="rId75" Type="http://schemas.openxmlformats.org/officeDocument/2006/relationships/chart" Target="charts/chart1.xml"/><Relationship Id="rId83" Type="http://schemas.openxmlformats.org/officeDocument/2006/relationships/image" Target="media/image70.wmf"/><Relationship Id="rId88" Type="http://schemas.openxmlformats.org/officeDocument/2006/relationships/image" Target="media/image75.png"/><Relationship Id="rId91" Type="http://schemas.openxmlformats.org/officeDocument/2006/relationships/image" Target="media/image78.wmf"/><Relationship Id="rId96" Type="http://schemas.openxmlformats.org/officeDocument/2006/relationships/image" Target="media/image83.wmf"/><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image" Target="media/image3.emf"/><Relationship Id="rId23" Type="http://schemas.openxmlformats.org/officeDocument/2006/relationships/image" Target="media/image11.wmf"/><Relationship Id="rId28" Type="http://schemas.openxmlformats.org/officeDocument/2006/relationships/image" Target="media/image16.png"/><Relationship Id="rId36" Type="http://schemas.openxmlformats.org/officeDocument/2006/relationships/image" Target="media/image24.wmf"/><Relationship Id="rId49" Type="http://schemas.openxmlformats.org/officeDocument/2006/relationships/image" Target="media/image37.wmf"/><Relationship Id="rId57" Type="http://schemas.openxmlformats.org/officeDocument/2006/relationships/image" Target="media/image45.wmf"/><Relationship Id="rId10" Type="http://schemas.openxmlformats.org/officeDocument/2006/relationships/webSettings" Target="webSettings.xml"/><Relationship Id="rId31" Type="http://schemas.openxmlformats.org/officeDocument/2006/relationships/image" Target="media/image19.wmf"/><Relationship Id="rId44" Type="http://schemas.openxmlformats.org/officeDocument/2006/relationships/image" Target="media/image32.wmf"/><Relationship Id="rId52" Type="http://schemas.openxmlformats.org/officeDocument/2006/relationships/image" Target="media/image40.wmf"/><Relationship Id="rId60" Type="http://schemas.openxmlformats.org/officeDocument/2006/relationships/image" Target="media/image48.wmf"/><Relationship Id="rId65" Type="http://schemas.openxmlformats.org/officeDocument/2006/relationships/image" Target="media/image53.wmf"/><Relationship Id="rId73" Type="http://schemas.openxmlformats.org/officeDocument/2006/relationships/image" Target="media/image61.wmf"/><Relationship Id="rId78" Type="http://schemas.openxmlformats.org/officeDocument/2006/relationships/image" Target="media/image65.png"/><Relationship Id="rId81" Type="http://schemas.openxmlformats.org/officeDocument/2006/relationships/image" Target="media/image68.wmf"/><Relationship Id="rId86" Type="http://schemas.openxmlformats.org/officeDocument/2006/relationships/image" Target="media/image73.wmf"/><Relationship Id="rId94" Type="http://schemas.openxmlformats.org/officeDocument/2006/relationships/image" Target="media/image81.wmf"/><Relationship Id="rId99" Type="http://schemas.openxmlformats.org/officeDocument/2006/relationships/header" Target="header1.xml"/><Relationship Id="rId10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image" Target="media/image6.wmf"/><Relationship Id="rId39" Type="http://schemas.openxmlformats.org/officeDocument/2006/relationships/image" Target="media/image27.wmf"/><Relationship Id="rId34" Type="http://schemas.openxmlformats.org/officeDocument/2006/relationships/image" Target="media/image22.wmf"/><Relationship Id="rId50" Type="http://schemas.openxmlformats.org/officeDocument/2006/relationships/image" Target="media/image38.wmf"/><Relationship Id="rId55" Type="http://schemas.openxmlformats.org/officeDocument/2006/relationships/image" Target="media/image43.wmf"/><Relationship Id="rId76" Type="http://schemas.openxmlformats.org/officeDocument/2006/relationships/image" Target="media/image63.wmf"/><Relationship Id="rId97" Type="http://schemas.openxmlformats.org/officeDocument/2006/relationships/image" Target="media/image84.wmf"/><Relationship Id="rId104" Type="http://schemas.openxmlformats.org/officeDocument/2006/relationships/fontTable" Target="fontTable.xml"/><Relationship Id="rId7" Type="http://schemas.openxmlformats.org/officeDocument/2006/relationships/numbering" Target="numbering.xml"/><Relationship Id="rId71" Type="http://schemas.openxmlformats.org/officeDocument/2006/relationships/image" Target="media/image59.wmf"/><Relationship Id="rId92" Type="http://schemas.openxmlformats.org/officeDocument/2006/relationships/image" Target="media/image79.wmf"/><Relationship Id="rId2" Type="http://schemas.openxmlformats.org/officeDocument/2006/relationships/customXml" Target="../customXml/item2.xml"/><Relationship Id="rId29" Type="http://schemas.openxmlformats.org/officeDocument/2006/relationships/image" Target="media/image17.png"/><Relationship Id="rId24" Type="http://schemas.openxmlformats.org/officeDocument/2006/relationships/image" Target="media/image12.wmf"/><Relationship Id="rId40" Type="http://schemas.openxmlformats.org/officeDocument/2006/relationships/image" Target="media/image28.wmf"/><Relationship Id="rId45" Type="http://schemas.openxmlformats.org/officeDocument/2006/relationships/image" Target="media/image33.wmf"/><Relationship Id="rId66" Type="http://schemas.openxmlformats.org/officeDocument/2006/relationships/image" Target="media/image54.wmf"/><Relationship Id="rId87" Type="http://schemas.openxmlformats.org/officeDocument/2006/relationships/image" Target="media/image74.png"/><Relationship Id="rId61" Type="http://schemas.openxmlformats.org/officeDocument/2006/relationships/image" Target="media/image49.wmf"/><Relationship Id="rId82" Type="http://schemas.openxmlformats.org/officeDocument/2006/relationships/image" Target="media/image69.wmf"/><Relationship Id="rId19" Type="http://schemas.openxmlformats.org/officeDocument/2006/relationships/image" Target="media/image7.wmf"/><Relationship Id="rId14" Type="http://schemas.openxmlformats.org/officeDocument/2006/relationships/image" Target="media/image2.wmf"/><Relationship Id="rId30" Type="http://schemas.openxmlformats.org/officeDocument/2006/relationships/image" Target="media/image18.png"/><Relationship Id="rId35" Type="http://schemas.openxmlformats.org/officeDocument/2006/relationships/image" Target="media/image23.wmf"/><Relationship Id="rId56" Type="http://schemas.openxmlformats.org/officeDocument/2006/relationships/image" Target="media/image44.wmf"/><Relationship Id="rId77" Type="http://schemas.openxmlformats.org/officeDocument/2006/relationships/image" Target="media/image64.wmf"/><Relationship Id="rId100" Type="http://schemas.openxmlformats.org/officeDocument/2006/relationships/header" Target="header2.xml"/><Relationship Id="rId105" Type="http://schemas.openxmlformats.org/officeDocument/2006/relationships/theme" Target="theme/theme1.xml"/><Relationship Id="rId8" Type="http://schemas.openxmlformats.org/officeDocument/2006/relationships/styles" Target="styles.xml"/><Relationship Id="rId51" Type="http://schemas.openxmlformats.org/officeDocument/2006/relationships/image" Target="media/image39.wmf"/><Relationship Id="rId72" Type="http://schemas.openxmlformats.org/officeDocument/2006/relationships/image" Target="media/image60.png"/><Relationship Id="rId93" Type="http://schemas.openxmlformats.org/officeDocument/2006/relationships/image" Target="media/image80.wmf"/><Relationship Id="rId98" Type="http://schemas.openxmlformats.org/officeDocument/2006/relationships/image" Target="media/image85.png"/><Relationship Id="rId3" Type="http://schemas.openxmlformats.org/officeDocument/2006/relationships/customXml" Target="../customXml/item3.xml"/><Relationship Id="rId25" Type="http://schemas.openxmlformats.org/officeDocument/2006/relationships/image" Target="media/image13.wmf"/><Relationship Id="rId46" Type="http://schemas.openxmlformats.org/officeDocument/2006/relationships/image" Target="media/image34.wmf"/><Relationship Id="rId67" Type="http://schemas.openxmlformats.org/officeDocument/2006/relationships/image" Target="media/image55.wmf"/></Relationships>
</file>

<file path=word/_rels/footnotes.xml.rels><?xml version="1.0" encoding="UTF-8" standalone="yes"?>
<Relationships xmlns="http://schemas.openxmlformats.org/package/2006/relationships"><Relationship Id="rId1" Type="http://schemas.openxmlformats.org/officeDocument/2006/relationships/hyperlink" Target="https://www.nationalgrideso.com/industry-information/charging" TargetMode="Externa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752" b="1" i="0" u="none" strike="noStrike" baseline="0">
                <a:solidFill>
                  <a:srgbClr val="000000"/>
                </a:solidFill>
                <a:latin typeface="Arial"/>
                <a:ea typeface="Arial"/>
                <a:cs typeface="Arial"/>
              </a:defRPr>
            </a:pPr>
            <a:r>
              <a:rPr lang="en-GB"/>
              <a:t>1999/2000 Triad Season - Peak System Demands</a:t>
            </a:r>
          </a:p>
        </c:rich>
      </c:tx>
      <c:layout>
        <c:manualLayout>
          <c:xMode val="edge"/>
          <c:yMode val="edge"/>
          <c:x val="0.2419855222337125"/>
          <c:y val="2.0338983050847456E-2"/>
        </c:manualLayout>
      </c:layout>
      <c:overlay val="0"/>
      <c:spPr>
        <a:noFill/>
        <a:ln w="11940">
          <a:noFill/>
        </a:ln>
      </c:spPr>
    </c:title>
    <c:autoTitleDeleted val="0"/>
    <c:plotArea>
      <c:layout>
        <c:manualLayout>
          <c:layoutTarget val="inner"/>
          <c:xMode val="edge"/>
          <c:yMode val="edge"/>
          <c:x val="8.583247156153051E-2"/>
          <c:y val="0.1440677966101695"/>
          <c:w val="0.90486039296794207"/>
          <c:h val="0.76271186440677963"/>
        </c:manualLayout>
      </c:layout>
      <c:lineChart>
        <c:grouping val="stacked"/>
        <c:varyColors val="0"/>
        <c:ser>
          <c:idx val="0"/>
          <c:order val="0"/>
          <c:spPr>
            <a:ln w="5970">
              <a:solidFill>
                <a:srgbClr val="000080"/>
              </a:solidFill>
              <a:prstDash val="solid"/>
            </a:ln>
          </c:spPr>
          <c:marker>
            <c:symbol val="none"/>
          </c:marker>
          <c:val>
            <c:numRef>
              <c:f>dfms1611!$F$3:$F$123</c:f>
              <c:numCache>
                <c:formatCode>0.00</c:formatCode>
                <c:ptCount val="121"/>
                <c:pt idx="0">
                  <c:v>45.161088999999997</c:v>
                </c:pt>
                <c:pt idx="1">
                  <c:v>45.134222999999999</c:v>
                </c:pt>
                <c:pt idx="2">
                  <c:v>45.301082000000001</c:v>
                </c:pt>
                <c:pt idx="3">
                  <c:v>45.384556000000003</c:v>
                </c:pt>
                <c:pt idx="4">
                  <c:v>43.738160000000001</c:v>
                </c:pt>
                <c:pt idx="5">
                  <c:v>39.284896000000003</c:v>
                </c:pt>
                <c:pt idx="6">
                  <c:v>38.093361999999999</c:v>
                </c:pt>
                <c:pt idx="7">
                  <c:v>46.104109000000001</c:v>
                </c:pt>
                <c:pt idx="8">
                  <c:v>46.186475000000002</c:v>
                </c:pt>
                <c:pt idx="9">
                  <c:v>46.740561</c:v>
                </c:pt>
                <c:pt idx="10">
                  <c:v>46.575752000000001</c:v>
                </c:pt>
                <c:pt idx="11">
                  <c:v>44.520308999999997</c:v>
                </c:pt>
                <c:pt idx="12">
                  <c:v>38.997112999999999</c:v>
                </c:pt>
                <c:pt idx="13">
                  <c:v>38.560599000000003</c:v>
                </c:pt>
                <c:pt idx="14">
                  <c:v>47.026871999999997</c:v>
                </c:pt>
                <c:pt idx="15">
                  <c:v>47.436132000000001</c:v>
                </c:pt>
                <c:pt idx="16">
                  <c:v>47.740217999999999</c:v>
                </c:pt>
                <c:pt idx="17">
                  <c:v>47.797221999999998</c:v>
                </c:pt>
                <c:pt idx="18">
                  <c:v>46.445112000000002</c:v>
                </c:pt>
                <c:pt idx="19">
                  <c:v>41.382089000000001</c:v>
                </c:pt>
                <c:pt idx="20">
                  <c:v>40.455024000000002</c:v>
                </c:pt>
                <c:pt idx="21">
                  <c:v>47.785539999999997</c:v>
                </c:pt>
                <c:pt idx="22">
                  <c:v>47.55124</c:v>
                </c:pt>
                <c:pt idx="23">
                  <c:v>47.283923000000001</c:v>
                </c:pt>
                <c:pt idx="24">
                  <c:v>46.683349999999997</c:v>
                </c:pt>
                <c:pt idx="25">
                  <c:v>45.459389999999999</c:v>
                </c:pt>
                <c:pt idx="26">
                  <c:v>40.016486</c:v>
                </c:pt>
                <c:pt idx="27">
                  <c:v>39.082236999999999</c:v>
                </c:pt>
                <c:pt idx="28">
                  <c:v>47.608078999999996</c:v>
                </c:pt>
                <c:pt idx="29">
                  <c:v>47.980142999999998</c:v>
                </c:pt>
                <c:pt idx="30">
                  <c:v>47.188786</c:v>
                </c:pt>
                <c:pt idx="31">
                  <c:v>47.427793000000001</c:v>
                </c:pt>
                <c:pt idx="32">
                  <c:v>46.212733999999998</c:v>
                </c:pt>
                <c:pt idx="33">
                  <c:v>41.825665000000001</c:v>
                </c:pt>
                <c:pt idx="34">
                  <c:v>41.07508</c:v>
                </c:pt>
                <c:pt idx="35">
                  <c:v>47.574508999999999</c:v>
                </c:pt>
                <c:pt idx="36">
                  <c:v>47.869858999999998</c:v>
                </c:pt>
                <c:pt idx="37">
                  <c:v>48.247723999999998</c:v>
                </c:pt>
                <c:pt idx="38">
                  <c:v>48.039943999999998</c:v>
                </c:pt>
                <c:pt idx="39">
                  <c:v>46.896895000000001</c:v>
                </c:pt>
                <c:pt idx="40">
                  <c:v>41.208008999999997</c:v>
                </c:pt>
                <c:pt idx="41">
                  <c:v>40.711148999999999</c:v>
                </c:pt>
                <c:pt idx="42">
                  <c:v>49.424207000000003</c:v>
                </c:pt>
                <c:pt idx="43">
                  <c:v>49.804726000000002</c:v>
                </c:pt>
                <c:pt idx="44">
                  <c:v>50.187570000000001</c:v>
                </c:pt>
                <c:pt idx="45">
                  <c:v>48.824446999999999</c:v>
                </c:pt>
                <c:pt idx="46">
                  <c:v>46.760289999999998</c:v>
                </c:pt>
                <c:pt idx="47">
                  <c:v>42.986711</c:v>
                </c:pt>
                <c:pt idx="48">
                  <c:v>42.682443999999997</c:v>
                </c:pt>
                <c:pt idx="49">
                  <c:v>50.590105000000001</c:v>
                </c:pt>
                <c:pt idx="50">
                  <c:v>48.867750000000001</c:v>
                </c:pt>
                <c:pt idx="51">
                  <c:v>46.891914999999997</c:v>
                </c:pt>
                <c:pt idx="52">
                  <c:v>43.186563999999997</c:v>
                </c:pt>
                <c:pt idx="53">
                  <c:v>38.735562000000002</c:v>
                </c:pt>
                <c:pt idx="54">
                  <c:v>32.923554000000003</c:v>
                </c:pt>
                <c:pt idx="55">
                  <c:v>32.171421000000002</c:v>
                </c:pt>
                <c:pt idx="56">
                  <c:v>37.077770999999998</c:v>
                </c:pt>
                <c:pt idx="57">
                  <c:v>38.833601000000002</c:v>
                </c:pt>
                <c:pt idx="58">
                  <c:v>41.251465000000003</c:v>
                </c:pt>
                <c:pt idx="59">
                  <c:v>40.517944999999997</c:v>
                </c:pt>
                <c:pt idx="60">
                  <c:v>37.878079999999997</c:v>
                </c:pt>
                <c:pt idx="61">
                  <c:v>33.749302</c:v>
                </c:pt>
                <c:pt idx="62">
                  <c:v>35.523991000000002</c:v>
                </c:pt>
                <c:pt idx="63">
                  <c:v>39.294617000000002</c:v>
                </c:pt>
                <c:pt idx="64">
                  <c:v>47.137298999999999</c:v>
                </c:pt>
                <c:pt idx="65">
                  <c:v>47.933309000000001</c:v>
                </c:pt>
                <c:pt idx="66">
                  <c:v>47.272606000000003</c:v>
                </c:pt>
                <c:pt idx="67">
                  <c:v>45.974381999999999</c:v>
                </c:pt>
                <c:pt idx="68">
                  <c:v>40.636848999999998</c:v>
                </c:pt>
                <c:pt idx="69">
                  <c:v>40.830291000000003</c:v>
                </c:pt>
                <c:pt idx="70">
                  <c:v>48.659666000000001</c:v>
                </c:pt>
                <c:pt idx="71">
                  <c:v>48.025613999999997</c:v>
                </c:pt>
                <c:pt idx="72">
                  <c:v>48.170419000000003</c:v>
                </c:pt>
                <c:pt idx="73">
                  <c:v>48.124025000000003</c:v>
                </c:pt>
                <c:pt idx="74">
                  <c:v>47.550040000000003</c:v>
                </c:pt>
                <c:pt idx="75">
                  <c:v>42.305159000000003</c:v>
                </c:pt>
                <c:pt idx="76">
                  <c:v>41.293757999999997</c:v>
                </c:pt>
                <c:pt idx="77">
                  <c:v>48.093814000000002</c:v>
                </c:pt>
                <c:pt idx="78">
                  <c:v>48.596606000000001</c:v>
                </c:pt>
                <c:pt idx="79">
                  <c:v>47.872114000000003</c:v>
                </c:pt>
                <c:pt idx="80">
                  <c:v>48.762425</c:v>
                </c:pt>
                <c:pt idx="81">
                  <c:v>46.313319999999997</c:v>
                </c:pt>
                <c:pt idx="82">
                  <c:v>42.205669</c:v>
                </c:pt>
                <c:pt idx="83">
                  <c:v>40.907961</c:v>
                </c:pt>
                <c:pt idx="84">
                  <c:v>48.473809000000003</c:v>
                </c:pt>
                <c:pt idx="85">
                  <c:v>47.898781</c:v>
                </c:pt>
                <c:pt idx="86">
                  <c:v>48.143785999999999</c:v>
                </c:pt>
                <c:pt idx="87">
                  <c:v>48.174028999999997</c:v>
                </c:pt>
                <c:pt idx="88">
                  <c:v>47.033788999999999</c:v>
                </c:pt>
                <c:pt idx="89">
                  <c:v>41.081071999999999</c:v>
                </c:pt>
                <c:pt idx="90">
                  <c:v>39.396284999999999</c:v>
                </c:pt>
                <c:pt idx="91">
                  <c:v>46.525063000000003</c:v>
                </c:pt>
                <c:pt idx="92">
                  <c:v>47.141489</c:v>
                </c:pt>
                <c:pt idx="93">
                  <c:v>46.544018999999999</c:v>
                </c:pt>
                <c:pt idx="94">
                  <c:v>46.772098999999997</c:v>
                </c:pt>
                <c:pt idx="95">
                  <c:v>44.901085999999999</c:v>
                </c:pt>
                <c:pt idx="96">
                  <c:v>39.826219999999999</c:v>
                </c:pt>
                <c:pt idx="97">
                  <c:v>38.791468000000002</c:v>
                </c:pt>
                <c:pt idx="98">
                  <c:v>46.784542999999999</c:v>
                </c:pt>
                <c:pt idx="99">
                  <c:v>46.369692000000001</c:v>
                </c:pt>
                <c:pt idx="100">
                  <c:v>46.335329000000002</c:v>
                </c:pt>
                <c:pt idx="101">
                  <c:v>46.367130000000003</c:v>
                </c:pt>
                <c:pt idx="102">
                  <c:v>44.344585000000002</c:v>
                </c:pt>
                <c:pt idx="103">
                  <c:v>40.067234999999997</c:v>
                </c:pt>
                <c:pt idx="104">
                  <c:v>39.051862</c:v>
                </c:pt>
                <c:pt idx="105">
                  <c:v>46.095965999999997</c:v>
                </c:pt>
                <c:pt idx="106">
                  <c:v>46.689309000000002</c:v>
                </c:pt>
                <c:pt idx="107">
                  <c:v>46.904378999999999</c:v>
                </c:pt>
                <c:pt idx="108">
                  <c:v>46.637725000000003</c:v>
                </c:pt>
                <c:pt idx="109">
                  <c:v>43.831499000000001</c:v>
                </c:pt>
                <c:pt idx="110">
                  <c:v>39.787861999999997</c:v>
                </c:pt>
                <c:pt idx="111">
                  <c:v>38.554240999999998</c:v>
                </c:pt>
                <c:pt idx="112">
                  <c:v>45.411212999999996</c:v>
                </c:pt>
                <c:pt idx="113">
                  <c:v>45.826152</c:v>
                </c:pt>
                <c:pt idx="114">
                  <c:v>44.842379999999999</c:v>
                </c:pt>
                <c:pt idx="115">
                  <c:v>45.017780999999999</c:v>
                </c:pt>
                <c:pt idx="116">
                  <c:v>42.818573999999998</c:v>
                </c:pt>
                <c:pt idx="117">
                  <c:v>39.018363000000001</c:v>
                </c:pt>
                <c:pt idx="118">
                  <c:v>38.085123000000003</c:v>
                </c:pt>
                <c:pt idx="119">
                  <c:v>44.766817000000003</c:v>
                </c:pt>
                <c:pt idx="120">
                  <c:v>45.324561000000003</c:v>
                </c:pt>
              </c:numCache>
            </c:numRef>
          </c:val>
          <c:smooth val="0"/>
          <c:extLst>
            <c:ext xmlns:c16="http://schemas.microsoft.com/office/drawing/2014/chart" uri="{C3380CC4-5D6E-409C-BE32-E72D297353CC}">
              <c16:uniqueId val="{00000000-E9D4-4E6A-8E48-260DD29A9EFB}"/>
            </c:ext>
          </c:extLst>
        </c:ser>
        <c:dLbls>
          <c:showLegendKey val="0"/>
          <c:showVal val="0"/>
          <c:showCatName val="0"/>
          <c:showSerName val="0"/>
          <c:showPercent val="0"/>
          <c:showBubbleSize val="0"/>
        </c:dLbls>
        <c:smooth val="0"/>
        <c:axId val="247257000"/>
        <c:axId val="1"/>
      </c:lineChart>
      <c:catAx>
        <c:axId val="247257000"/>
        <c:scaling>
          <c:orientation val="minMax"/>
        </c:scaling>
        <c:delete val="1"/>
        <c:axPos val="b"/>
        <c:title>
          <c:tx>
            <c:rich>
              <a:bodyPr/>
              <a:lstStyle/>
              <a:p>
                <a:pPr>
                  <a:defRPr sz="658" b="1" i="0" u="none" strike="noStrike" baseline="0">
                    <a:solidFill>
                      <a:srgbClr val="000000"/>
                    </a:solidFill>
                    <a:latin typeface="Arial"/>
                    <a:ea typeface="Arial"/>
                    <a:cs typeface="Arial"/>
                  </a:defRPr>
                </a:pPr>
                <a:r>
                  <a:rPr lang="en-GB"/>
                  <a:t>Date</a:t>
                </a:r>
              </a:p>
            </c:rich>
          </c:tx>
          <c:layout>
            <c:manualLayout>
              <c:xMode val="edge"/>
              <c:yMode val="edge"/>
              <c:x val="0.51189245087900725"/>
              <c:y val="0.92711864406779665"/>
            </c:manualLayout>
          </c:layout>
          <c:overlay val="0"/>
          <c:spPr>
            <a:noFill/>
            <a:ln w="11940">
              <a:noFill/>
            </a:ln>
          </c:spPr>
        </c:title>
        <c:majorTickMark val="out"/>
        <c:minorTickMark val="none"/>
        <c:tickLblPos val="nextTo"/>
        <c:crossAx val="1"/>
        <c:crosses val="autoZero"/>
        <c:auto val="1"/>
        <c:lblAlgn val="ctr"/>
        <c:lblOffset val="100"/>
        <c:noMultiLvlLbl val="0"/>
      </c:catAx>
      <c:valAx>
        <c:axId val="1"/>
        <c:scaling>
          <c:orientation val="minMax"/>
        </c:scaling>
        <c:delete val="0"/>
        <c:axPos val="l"/>
        <c:majorGridlines>
          <c:spPr>
            <a:ln w="1492">
              <a:solidFill>
                <a:srgbClr val="000000"/>
              </a:solidFill>
              <a:prstDash val="solid"/>
            </a:ln>
          </c:spPr>
        </c:majorGridlines>
        <c:title>
          <c:tx>
            <c:rich>
              <a:bodyPr/>
              <a:lstStyle/>
              <a:p>
                <a:pPr>
                  <a:defRPr sz="752" b="1" i="0" u="none" strike="noStrike" baseline="0">
                    <a:solidFill>
                      <a:srgbClr val="000000"/>
                    </a:solidFill>
                    <a:latin typeface="Arial"/>
                    <a:ea typeface="Arial"/>
                    <a:cs typeface="Arial"/>
                  </a:defRPr>
                </a:pPr>
                <a:r>
                  <a:rPr lang="en-GB"/>
                  <a:t>Peak System Demand (GW)</a:t>
                </a:r>
              </a:p>
            </c:rich>
          </c:tx>
          <c:layout>
            <c:manualLayout>
              <c:xMode val="edge"/>
              <c:yMode val="edge"/>
              <c:x val="1.1375387797311272E-2"/>
              <c:y val="0.28135593220338984"/>
            </c:manualLayout>
          </c:layout>
          <c:overlay val="0"/>
          <c:spPr>
            <a:noFill/>
            <a:ln w="11940">
              <a:noFill/>
            </a:ln>
          </c:spPr>
        </c:title>
        <c:numFmt formatCode="0" sourceLinked="0"/>
        <c:majorTickMark val="out"/>
        <c:minorTickMark val="none"/>
        <c:tickLblPos val="nextTo"/>
        <c:spPr>
          <a:ln w="1492">
            <a:solidFill>
              <a:srgbClr val="000000"/>
            </a:solidFill>
            <a:prstDash val="solid"/>
          </a:ln>
        </c:spPr>
        <c:txPr>
          <a:bodyPr rot="0" vert="horz"/>
          <a:lstStyle/>
          <a:p>
            <a:pPr>
              <a:defRPr sz="552" b="0" i="0" u="none" strike="noStrike" baseline="0">
                <a:solidFill>
                  <a:srgbClr val="000000"/>
                </a:solidFill>
                <a:latin typeface="Arial"/>
                <a:ea typeface="Arial"/>
                <a:cs typeface="Arial"/>
              </a:defRPr>
            </a:pPr>
            <a:endParaRPr lang="en-US"/>
          </a:p>
        </c:txPr>
        <c:crossAx val="247257000"/>
        <c:crosses val="autoZero"/>
        <c:crossBetween val="between"/>
      </c:valAx>
      <c:spPr>
        <a:solidFill>
          <a:srgbClr val="FFFFCC"/>
        </a:solidFill>
        <a:ln w="5970">
          <a:solidFill>
            <a:srgbClr val="808080"/>
          </a:solidFill>
          <a:prstDash val="solid"/>
        </a:ln>
      </c:spPr>
    </c:plotArea>
    <c:plotVisOnly val="1"/>
    <c:dispBlanksAs val="zero"/>
    <c:showDLblsOverMax val="0"/>
  </c:chart>
  <c:spPr>
    <a:noFill/>
    <a:ln>
      <a:noFill/>
    </a:ln>
  </c:spPr>
  <c:txPr>
    <a:bodyPr/>
    <a:lstStyle/>
    <a:p>
      <a:pPr>
        <a:defRPr sz="552" b="0" i="0" u="none" strike="noStrike" baseline="0">
          <a:solidFill>
            <a:srgbClr val="000000"/>
          </a:solidFill>
          <a:latin typeface="Arial"/>
          <a:ea typeface="Arial"/>
          <a:cs typeface="Arial"/>
        </a:defRPr>
      </a:pPr>
      <a:endParaRPr lang="en-US"/>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0.0825</cdr:x>
      <cdr:y>0.918</cdr:y>
    </cdr:from>
    <cdr:to>
      <cdr:x>0.156</cdr:x>
      <cdr:y>0.96025</cdr:y>
    </cdr:to>
    <cdr:sp macro="" textlink="">
      <cdr:nvSpPr>
        <cdr:cNvPr id="5121" name="Text Box 1">
          <a:extLst xmlns:a="http://schemas.openxmlformats.org/drawingml/2006/main">
            <a:ext uri="{FF2B5EF4-FFF2-40B4-BE49-F238E27FC236}">
              <a16:creationId xmlns:a16="http://schemas.microsoft.com/office/drawing/2014/main" id="{E80A1CB8-A486-1E4E-DA1B-57952028F686}"/>
            </a:ext>
          </a:extLst>
        </cdr:cNvPr>
        <cdr:cNvSpPr txBox="1">
          <a:spLocks xmlns:a="http://schemas.openxmlformats.org/drawingml/2006/main" noChangeArrowheads="1"/>
        </cdr:cNvSpPr>
      </cdr:nvSpPr>
      <cdr:spPr bwMode="auto">
        <a:xfrm xmlns:a="http://schemas.openxmlformats.org/drawingml/2006/main">
          <a:off x="759881" y="5158931"/>
          <a:ext cx="676984" cy="237434"/>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1 Nov 99</a:t>
          </a:r>
        </a:p>
      </cdr:txBody>
    </cdr:sp>
  </cdr:relSizeAnchor>
  <cdr:relSizeAnchor xmlns:cdr="http://schemas.openxmlformats.org/drawingml/2006/chartDrawing">
    <cdr:from>
      <cdr:x>0.89725</cdr:x>
      <cdr:y>0.92025</cdr:y>
    </cdr:from>
    <cdr:to>
      <cdr:x>0.982</cdr:x>
      <cdr:y>0.961</cdr:y>
    </cdr:to>
    <cdr:sp macro="" textlink="">
      <cdr:nvSpPr>
        <cdr:cNvPr id="5122" name="Text Box 2">
          <a:extLst xmlns:a="http://schemas.openxmlformats.org/drawingml/2006/main">
            <a:ext uri="{FF2B5EF4-FFF2-40B4-BE49-F238E27FC236}">
              <a16:creationId xmlns:a16="http://schemas.microsoft.com/office/drawing/2014/main" id="{FCD4B977-A370-B8C8-E7E1-AD78AE5933F2}"/>
            </a:ext>
          </a:extLst>
        </cdr:cNvPr>
        <cdr:cNvSpPr txBox="1">
          <a:spLocks xmlns:a="http://schemas.openxmlformats.org/drawingml/2006/main" noChangeArrowheads="1"/>
        </cdr:cNvSpPr>
      </cdr:nvSpPr>
      <cdr:spPr bwMode="auto">
        <a:xfrm xmlns:a="http://schemas.openxmlformats.org/drawingml/2006/main">
          <a:off x="8264278" y="5171575"/>
          <a:ext cx="78060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29 Feb 00</a:t>
          </a:r>
        </a:p>
      </cdr:txBody>
    </cdr:sp>
  </cdr:relSizeAnchor>
  <cdr:relSizeAnchor xmlns:cdr="http://schemas.openxmlformats.org/drawingml/2006/chartDrawing">
    <cdr:from>
      <cdr:x>0.45025</cdr:x>
      <cdr:y>0.24525</cdr:y>
    </cdr:from>
    <cdr:to>
      <cdr:x>0.46375</cdr:x>
      <cdr:y>0.268</cdr:y>
    </cdr:to>
    <cdr:sp macro="" textlink="">
      <cdr:nvSpPr>
        <cdr:cNvPr id="5123" name="Oval 3">
          <a:extLst xmlns:a="http://schemas.openxmlformats.org/drawingml/2006/main">
            <a:ext uri="{FF2B5EF4-FFF2-40B4-BE49-F238E27FC236}">
              <a16:creationId xmlns:a16="http://schemas.microsoft.com/office/drawing/2014/main" id="{C2834E57-F71D-97C6-6469-98616CD4491D}"/>
            </a:ext>
          </a:extLst>
        </cdr:cNvPr>
        <cdr:cNvSpPr>
          <a:spLocks xmlns:a="http://schemas.openxmlformats.org/drawingml/2006/main" noChangeArrowheads="1"/>
        </cdr:cNvSpPr>
      </cdr:nvSpPr>
      <cdr:spPr bwMode="auto">
        <a:xfrm xmlns:a="http://schemas.openxmlformats.org/drawingml/2006/main">
          <a:off x="4147106" y="1378244"/>
          <a:ext cx="124345" cy="127849"/>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FF0000" mc:Ignorable="a14" a14:legacySpreadsheetColorIndex="10"/>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0.36075</cdr:x>
      <cdr:y>0.26725</cdr:y>
    </cdr:from>
    <cdr:to>
      <cdr:x>0.37425</cdr:x>
      <cdr:y>0.29175</cdr:y>
    </cdr:to>
    <cdr:sp macro="" textlink="">
      <cdr:nvSpPr>
        <cdr:cNvPr id="5124" name="Oval 4">
          <a:extLst xmlns:a="http://schemas.openxmlformats.org/drawingml/2006/main">
            <a:ext uri="{FF2B5EF4-FFF2-40B4-BE49-F238E27FC236}">
              <a16:creationId xmlns:a16="http://schemas.microsoft.com/office/drawing/2014/main" id="{3F7B695B-0CC2-0596-D3CE-6CA489E36AEC}"/>
            </a:ext>
          </a:extLst>
        </cdr:cNvPr>
        <cdr:cNvSpPr>
          <a:spLocks xmlns:a="http://schemas.openxmlformats.org/drawingml/2006/main" noChangeArrowheads="1"/>
        </cdr:cNvSpPr>
      </cdr:nvSpPr>
      <cdr:spPr bwMode="auto">
        <a:xfrm xmlns:a="http://schemas.openxmlformats.org/drawingml/2006/main">
          <a:off x="3322751" y="1501878"/>
          <a:ext cx="124344" cy="13768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0.681</cdr:x>
      <cdr:y>0.25975</cdr:y>
    </cdr:from>
    <cdr:to>
      <cdr:x>0.69375</cdr:x>
      <cdr:y>0.28325</cdr:y>
    </cdr:to>
    <cdr:sp macro="" textlink="">
      <cdr:nvSpPr>
        <cdr:cNvPr id="5125" name="Oval 5">
          <a:extLst xmlns:a="http://schemas.openxmlformats.org/drawingml/2006/main">
            <a:ext uri="{FF2B5EF4-FFF2-40B4-BE49-F238E27FC236}">
              <a16:creationId xmlns:a16="http://schemas.microsoft.com/office/drawing/2014/main" id="{194D45D7-A3A6-6EA8-6BD7-75D1444A7603}"/>
            </a:ext>
          </a:extLst>
        </cdr:cNvPr>
        <cdr:cNvSpPr>
          <a:spLocks xmlns:a="http://schemas.openxmlformats.org/drawingml/2006/main" noChangeArrowheads="1"/>
        </cdr:cNvSpPr>
      </cdr:nvSpPr>
      <cdr:spPr bwMode="auto">
        <a:xfrm xmlns:a="http://schemas.openxmlformats.org/drawingml/2006/main">
          <a:off x="6272470" y="1459730"/>
          <a:ext cx="117436" cy="13206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0.424</cdr:x>
      <cdr:y>0.1965</cdr:y>
    </cdr:from>
    <cdr:to>
      <cdr:x>0.4995</cdr:x>
      <cdr:y>0.232</cdr:y>
    </cdr:to>
    <cdr:sp macro="" textlink="">
      <cdr:nvSpPr>
        <cdr:cNvPr id="5126" name="Text Box 6">
          <a:extLst xmlns:a="http://schemas.openxmlformats.org/drawingml/2006/main">
            <a:ext uri="{FF2B5EF4-FFF2-40B4-BE49-F238E27FC236}">
              <a16:creationId xmlns:a16="http://schemas.microsoft.com/office/drawing/2014/main" id="{6DDABEF3-C1BC-B1A4-F1F0-B50FF6B80DCB}"/>
            </a:ext>
          </a:extLst>
        </cdr:cNvPr>
        <cdr:cNvSpPr txBox="1">
          <a:spLocks xmlns:a="http://schemas.openxmlformats.org/drawingml/2006/main" noChangeArrowheads="1"/>
        </cdr:cNvSpPr>
      </cdr:nvSpPr>
      <cdr:spPr bwMode="auto">
        <a:xfrm xmlns:a="http://schemas.openxmlformats.org/drawingml/2006/main" flipH="1" flipV="1">
          <a:off x="3905326" y="1104281"/>
          <a:ext cx="695406" cy="199501"/>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36576" tIns="22860" rIns="0" bIns="0" anchor="t" upright="1"/>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20/12/99</a:t>
          </a:r>
        </a:p>
      </cdr:txBody>
    </cdr:sp>
  </cdr:relSizeAnchor>
  <cdr:relSizeAnchor xmlns:cdr="http://schemas.openxmlformats.org/drawingml/2006/chartDrawing">
    <cdr:from>
      <cdr:x>0.661</cdr:x>
      <cdr:y>0.22225</cdr:y>
    </cdr:from>
    <cdr:to>
      <cdr:x>0.7345</cdr:x>
      <cdr:y>0.2645</cdr:y>
    </cdr:to>
    <cdr:sp macro="" textlink="">
      <cdr:nvSpPr>
        <cdr:cNvPr id="5127" name="Text Box 7">
          <a:extLst xmlns:a="http://schemas.openxmlformats.org/drawingml/2006/main">
            <a:ext uri="{FF2B5EF4-FFF2-40B4-BE49-F238E27FC236}">
              <a16:creationId xmlns:a16="http://schemas.microsoft.com/office/drawing/2014/main" id="{CBCB232A-D751-0BC4-4BEA-011D2750A030}"/>
            </a:ext>
          </a:extLst>
        </cdr:cNvPr>
        <cdr:cNvSpPr txBox="1">
          <a:spLocks xmlns:a="http://schemas.openxmlformats.org/drawingml/2006/main" noChangeArrowheads="1"/>
        </cdr:cNvSpPr>
      </cdr:nvSpPr>
      <cdr:spPr bwMode="auto">
        <a:xfrm xmlns:a="http://schemas.openxmlformats.org/drawingml/2006/main">
          <a:off x="6088256" y="1248989"/>
          <a:ext cx="676985" cy="23743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20/01/00</a:t>
          </a:r>
        </a:p>
      </cdr:txBody>
    </cdr:sp>
  </cdr:relSizeAnchor>
  <cdr:relSizeAnchor xmlns:cdr="http://schemas.openxmlformats.org/drawingml/2006/chartDrawing">
    <cdr:from>
      <cdr:x>0.3345</cdr:x>
      <cdr:y>0.2315</cdr:y>
    </cdr:from>
    <cdr:to>
      <cdr:x>0.409</cdr:x>
      <cdr:y>0.27225</cdr:y>
    </cdr:to>
    <cdr:sp macro="" textlink="">
      <cdr:nvSpPr>
        <cdr:cNvPr id="5128" name="Text Box 8">
          <a:extLst xmlns:a="http://schemas.openxmlformats.org/drawingml/2006/main">
            <a:ext uri="{FF2B5EF4-FFF2-40B4-BE49-F238E27FC236}">
              <a16:creationId xmlns:a16="http://schemas.microsoft.com/office/drawing/2014/main" id="{6DD01EB4-A751-39D0-FD1E-44ABC04102E0}"/>
            </a:ext>
          </a:extLst>
        </cdr:cNvPr>
        <cdr:cNvSpPr txBox="1">
          <a:spLocks xmlns:a="http://schemas.openxmlformats.org/drawingml/2006/main" noChangeArrowheads="1"/>
        </cdr:cNvSpPr>
      </cdr:nvSpPr>
      <cdr:spPr bwMode="auto">
        <a:xfrm xmlns:a="http://schemas.openxmlformats.org/drawingml/2006/main">
          <a:off x="3080971" y="1300972"/>
          <a:ext cx="68619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08/12/99</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sisl xmlns:xsi="http://www.w3.org/2001/XMLSchema-instance" xmlns:xsd="http://www.w3.org/2001/XMLSchema" xmlns="http://www.boldonjames.com/2008/01/sie/internal/label" sislVersion="0" policy="973096ae-7329-4b3b-9368-47aeba6959e1"/>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71abe4e-f5ff-49cd-8eff-5f4949acc510">
      <Terms xmlns="http://schemas.microsoft.com/office/infopath/2007/PartnerControls"/>
    </lcf76f155ced4ddcb4097134ff3c332f>
  </documentManagement>
</p:properties>
</file>

<file path=customXml/item5.xml>��< ? x m l   v e r s i o n = " 1 . 0 "   e n c o d i n g = " u t f - 1 6 " ? > < p r o p e r t i e s   x m l n s = " h t t p : / / w w w . i m a n a g e . c o m / w o r k / x m l s c h e m a " >  
     < d o c u m e n t i d > A C T I V E ! 2 9 2 6 0 4 1 4 . 1 < / d o c u m e n t i d >  
     < s e n d e r i d > S J O H N S O N < / s e n d e r i d >  
     < s e n d e r e m a i l > S A R A H . J O H N S O N @ S H M A . C O . U K < / s e n d e r e m a i l >  
     < l a s t m o d i f i e d > 2 0 2 4 - 0 2 - 0 2 T 1 4 : 1 0 : 0 0 . 0 0 0 0 0 0 0 + 0 0 : 0 0 < / l a s t m o d i f i e d >  
     < d a t a b a s e > A C T I V E < / d a t a b a s e >  
 < / p r o p e r t i e s > 
</file>

<file path=customXml/item6.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3E61673-D906-4509-B38D-2FBBA08D3C62}">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A14B100E-4325-4045-8AD1-ADF6E59A500D}">
  <ds:schemaRefs>
    <ds:schemaRef ds:uri="http://schemas.openxmlformats.org/officeDocument/2006/bibliography"/>
  </ds:schemaRefs>
</ds:datastoreItem>
</file>

<file path=customXml/itemProps3.xml><?xml version="1.0" encoding="utf-8"?>
<ds:datastoreItem xmlns:ds="http://schemas.openxmlformats.org/officeDocument/2006/customXml" ds:itemID="{8E44FF5C-FEDD-4250-B4B0-53BDDBD558A6}">
  <ds:schemaRefs>
    <ds:schemaRef ds:uri="http://schemas.microsoft.com/sharepoint/v3/contenttype/forms"/>
  </ds:schemaRefs>
</ds:datastoreItem>
</file>

<file path=customXml/itemProps4.xml><?xml version="1.0" encoding="utf-8"?>
<ds:datastoreItem xmlns:ds="http://schemas.openxmlformats.org/officeDocument/2006/customXml" ds:itemID="{1388839A-3007-4153-A994-593C3F716B90}">
  <ds:schemaRefs>
    <ds:schemaRef ds:uri="http://purl.org/dc/elements/1.1/"/>
    <ds:schemaRef ds:uri="http://schemas.microsoft.com/office/2006/metadata/properties"/>
    <ds:schemaRef ds:uri="cadce026-d35b-4a62-a2ee-1436bb44fb55"/>
    <ds:schemaRef ds:uri="http://purl.org/dc/terms/"/>
    <ds:schemaRef ds:uri="f71abe4e-f5ff-49cd-8eff-5f4949acc510"/>
    <ds:schemaRef ds:uri="http://purl.org/dc/dcmitype/"/>
    <ds:schemaRef ds:uri="http://schemas.microsoft.com/office/2006/documentManagement/types"/>
    <ds:schemaRef ds:uri="http://schemas.microsoft.com/office/infopath/2007/PartnerControls"/>
    <ds:schemaRef ds:uri="http://schemas.openxmlformats.org/package/2006/metadata/core-properties"/>
    <ds:schemaRef ds:uri="97b6fe81-1556-4112-94ca-31043ca39b71"/>
    <ds:schemaRef ds:uri="http://www.w3.org/XML/1998/namespace"/>
  </ds:schemaRefs>
</ds:datastoreItem>
</file>

<file path=customXml/itemProps5.xml><?xml version="1.0" encoding="utf-8"?>
<ds:datastoreItem xmlns:ds="http://schemas.openxmlformats.org/officeDocument/2006/customXml" ds:itemID="{73174AC9-19D2-4651-BECE-15F80D782ABC}">
  <ds:schemaRefs>
    <ds:schemaRef ds:uri="http://www.imanage.com/work/xmlschema"/>
  </ds:schemaRefs>
</ds:datastoreItem>
</file>

<file path=customXml/itemProps6.xml><?xml version="1.0" encoding="utf-8"?>
<ds:datastoreItem xmlns:ds="http://schemas.openxmlformats.org/officeDocument/2006/customXml" ds:itemID="{ACBCC4FE-398D-4DA8-9E80-20B8A9C33C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116</TotalTime>
  <Pages>1</Pages>
  <Words>43559</Words>
  <Characters>248288</Characters>
  <Application>Microsoft Office Word</Application>
  <DocSecurity>12</DocSecurity>
  <Lines>2069</Lines>
  <Paragraphs>582</Paragraphs>
  <ScaleCrop>false</ScaleCrop>
  <HeadingPairs>
    <vt:vector size="2" baseType="variant">
      <vt:variant>
        <vt:lpstr>Title</vt:lpstr>
      </vt:variant>
      <vt:variant>
        <vt:i4>1</vt:i4>
      </vt:variant>
    </vt:vector>
  </HeadingPairs>
  <TitlesOfParts>
    <vt:vector size="1" baseType="lpstr">
      <vt:lpstr>CUSC Section 14</vt:lpstr>
    </vt:vector>
  </TitlesOfParts>
  <Company/>
  <LinksUpToDate>false</LinksUpToDate>
  <CharactersWithSpaces>291265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Section 14</dc:title>
  <dc:subject>CUSC Section 14</dc:subject>
  <dc:creator>Tammy Meek (NESO)</dc:creator>
  <cp:keywords/>
  <dc:description/>
  <cp:lastModifiedBy>Jess Rivalland (NESO)</cp:lastModifiedBy>
  <cp:revision>12</cp:revision>
  <cp:lastPrinted>2025-04-07T18:37:00Z</cp:lastPrinted>
  <dcterms:created xsi:type="dcterms:W3CDTF">2025-04-08T20:16:00Z</dcterms:created>
  <dcterms:modified xsi:type="dcterms:W3CDTF">2025-06-18T09:36:00Z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0b0ff6e6-ceaa-4ed5-b0bc-dd3b61099f77</vt:lpwstr>
  </property>
  <property fmtid="{D5CDD505-2E9C-101B-9397-08002B2CF9AE}" pid="3" name="bjSaver">
    <vt:lpwstr>0/WiVOKYIzCXQTdPU9xGNfdPqogtz6Qb</vt:lpwstr>
  </property>
  <property fmtid="{D5CDD505-2E9C-101B-9397-08002B2CF9AE}" pid="4" name="bjDocumentSecurityLabel">
    <vt:lpwstr>This item has no classification</vt:lpwstr>
  </property>
  <property fmtid="{D5CDD505-2E9C-101B-9397-08002B2CF9AE}" pid="5" name="GrammarlyDocumentId">
    <vt:lpwstr>5adfd1f42f7796f0a053f11b4f99ef1a98ea05d0b0b231e3f8dca8df34874665</vt:lpwstr>
  </property>
  <property fmtid="{D5CDD505-2E9C-101B-9397-08002B2CF9AE}" pid="6" name="iManageFooter">
    <vt:lpwstr>#29154277v3&lt;ACTIVE&gt; - SHMA LIVE MASTER CUSC 26.01.2024 FINAL</vt:lpwstr>
  </property>
  <property fmtid="{D5CDD505-2E9C-101B-9397-08002B2CF9AE}" pid="7" name="ContentTypeId">
    <vt:lpwstr>0x010100095E1BDC5029614ABF43223A464FD248</vt:lpwstr>
  </property>
  <property fmtid="{D5CDD505-2E9C-101B-9397-08002B2CF9AE}" pid="8" name="MediaServiceImageTags">
    <vt:lpwstr/>
  </property>
</Properties>
</file>